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BCFA5F" w14:textId="77777777" w:rsidR="00AE1D5D" w:rsidRDefault="00AE1D5D">
      <w:pPr>
        <w:pStyle w:val="BodyText"/>
        <w:rPr>
          <w:rFonts w:ascii="Times New Roman"/>
          <w:sz w:val="20"/>
        </w:rPr>
      </w:pPr>
    </w:p>
    <w:p w14:paraId="48DDCAE7" w14:textId="77777777" w:rsidR="00AE1D5D" w:rsidRDefault="00AE1D5D">
      <w:pPr>
        <w:pStyle w:val="BodyText"/>
        <w:spacing w:before="8"/>
        <w:rPr>
          <w:rFonts w:ascii="Times New Roman"/>
          <w:sz w:val="18"/>
        </w:rPr>
      </w:pPr>
    </w:p>
    <w:p w14:paraId="7FBDE930" w14:textId="77777777" w:rsidR="00AE1D5D" w:rsidRDefault="00E02BEE">
      <w:pPr>
        <w:spacing w:before="119"/>
        <w:ind w:left="100"/>
        <w:rPr>
          <w:rFonts w:ascii="Calibri"/>
          <w:b/>
          <w:sz w:val="27"/>
        </w:rPr>
      </w:pPr>
      <w:r>
        <w:rPr>
          <w:rFonts w:ascii="Calibri"/>
          <w:b/>
          <w:w w:val="110"/>
          <w:sz w:val="27"/>
        </w:rPr>
        <w:t>Version X 1.0</w:t>
      </w:r>
    </w:p>
    <w:p w14:paraId="33A7DE82" w14:textId="77777777" w:rsidR="00AE1D5D" w:rsidRDefault="00AE1D5D">
      <w:pPr>
        <w:pStyle w:val="BodyText"/>
        <w:rPr>
          <w:rFonts w:ascii="Calibri"/>
          <w:b/>
          <w:sz w:val="34"/>
        </w:rPr>
      </w:pPr>
    </w:p>
    <w:p w14:paraId="4A0FF5AC" w14:textId="77777777" w:rsidR="00AE1D5D" w:rsidRDefault="00AE1D5D">
      <w:pPr>
        <w:pStyle w:val="BodyText"/>
        <w:rPr>
          <w:rFonts w:ascii="Calibri"/>
          <w:b/>
          <w:sz w:val="34"/>
        </w:rPr>
      </w:pPr>
    </w:p>
    <w:p w14:paraId="61509628" w14:textId="77777777" w:rsidR="00AE1D5D" w:rsidRDefault="00AE1D5D">
      <w:pPr>
        <w:pStyle w:val="BodyText"/>
        <w:rPr>
          <w:rFonts w:ascii="Calibri"/>
          <w:b/>
          <w:sz w:val="34"/>
        </w:rPr>
      </w:pPr>
    </w:p>
    <w:p w14:paraId="6B9D7217" w14:textId="77777777" w:rsidR="00AE1D5D" w:rsidRDefault="00AE1D5D">
      <w:pPr>
        <w:pStyle w:val="BodyText"/>
        <w:rPr>
          <w:rFonts w:ascii="Calibri"/>
          <w:b/>
          <w:sz w:val="34"/>
        </w:rPr>
      </w:pPr>
    </w:p>
    <w:p w14:paraId="122EDC56" w14:textId="77777777" w:rsidR="00AE1D5D" w:rsidRDefault="00AE1D5D">
      <w:pPr>
        <w:pStyle w:val="BodyText"/>
        <w:rPr>
          <w:rFonts w:ascii="Calibri"/>
          <w:b/>
          <w:sz w:val="34"/>
        </w:rPr>
      </w:pPr>
    </w:p>
    <w:p w14:paraId="2AC78C03" w14:textId="77777777" w:rsidR="00AE1D5D" w:rsidRDefault="00AE1D5D">
      <w:pPr>
        <w:pStyle w:val="BodyText"/>
        <w:spacing w:before="6"/>
        <w:rPr>
          <w:rFonts w:ascii="Calibri"/>
          <w:b/>
          <w:sz w:val="30"/>
        </w:rPr>
      </w:pPr>
    </w:p>
    <w:p w14:paraId="44530E7B" w14:textId="77777777" w:rsidR="00AE1D5D" w:rsidRDefault="00E02BEE">
      <w:pPr>
        <w:ind w:left="100"/>
        <w:rPr>
          <w:rFonts w:ascii="Calibri"/>
          <w:b/>
          <w:sz w:val="36"/>
        </w:rPr>
      </w:pPr>
      <w:r>
        <w:rPr>
          <w:rFonts w:ascii="Calibri"/>
          <w:b/>
          <w:w w:val="115"/>
          <w:sz w:val="36"/>
        </w:rPr>
        <w:t>APPENDIX X</w:t>
      </w:r>
    </w:p>
    <w:p w14:paraId="415F51C9" w14:textId="77777777" w:rsidR="00AE1D5D" w:rsidRDefault="00AE1D5D">
      <w:pPr>
        <w:pStyle w:val="BodyText"/>
        <w:rPr>
          <w:rFonts w:ascii="Calibri"/>
          <w:b/>
          <w:sz w:val="46"/>
        </w:rPr>
      </w:pPr>
    </w:p>
    <w:p w14:paraId="00D16257" w14:textId="77777777" w:rsidR="00AE1D5D" w:rsidRDefault="00AE1D5D">
      <w:pPr>
        <w:pStyle w:val="BodyText"/>
        <w:rPr>
          <w:rFonts w:ascii="Calibri"/>
          <w:b/>
          <w:sz w:val="46"/>
        </w:rPr>
      </w:pPr>
    </w:p>
    <w:p w14:paraId="7BB660AB" w14:textId="77777777" w:rsidR="00AE1D5D" w:rsidRDefault="00AE1D5D">
      <w:pPr>
        <w:pStyle w:val="BodyText"/>
        <w:rPr>
          <w:rFonts w:ascii="Calibri"/>
          <w:b/>
          <w:sz w:val="46"/>
        </w:rPr>
      </w:pPr>
    </w:p>
    <w:p w14:paraId="1EA781C0" w14:textId="77777777" w:rsidR="00AE1D5D" w:rsidRDefault="00AE1D5D">
      <w:pPr>
        <w:pStyle w:val="BodyText"/>
        <w:rPr>
          <w:rFonts w:ascii="Calibri"/>
          <w:b/>
          <w:sz w:val="46"/>
        </w:rPr>
      </w:pPr>
    </w:p>
    <w:p w14:paraId="1B296AE9" w14:textId="77777777" w:rsidR="00AE1D5D" w:rsidRDefault="00AE1D5D">
      <w:pPr>
        <w:pStyle w:val="BodyText"/>
        <w:spacing w:before="3"/>
        <w:rPr>
          <w:rFonts w:ascii="Calibri"/>
          <w:b/>
          <w:sz w:val="42"/>
        </w:rPr>
      </w:pPr>
    </w:p>
    <w:p w14:paraId="1EF71D0D" w14:textId="77777777" w:rsidR="00AE1D5D" w:rsidRDefault="00E02BEE">
      <w:pPr>
        <w:pStyle w:val="Title"/>
      </w:pPr>
      <w:r>
        <w:rPr>
          <w:w w:val="110"/>
        </w:rPr>
        <w:t>Registration Data Interface Specification</w:t>
      </w:r>
    </w:p>
    <w:p w14:paraId="09223C3D" w14:textId="77777777" w:rsidR="00AE1D5D" w:rsidRDefault="00E02BEE">
      <w:pPr>
        <w:spacing w:before="373"/>
        <w:ind w:left="100"/>
        <w:rPr>
          <w:rFonts w:ascii="Calibri"/>
          <w:b/>
          <w:sz w:val="36"/>
        </w:rPr>
      </w:pPr>
      <w:r>
        <w:rPr>
          <w:rFonts w:ascii="Calibri"/>
          <w:b/>
          <w:w w:val="115"/>
          <w:sz w:val="36"/>
        </w:rPr>
        <w:t>(REGIS)</w:t>
      </w:r>
    </w:p>
    <w:p w14:paraId="016DB2B3" w14:textId="77777777" w:rsidR="00AE1D5D" w:rsidRDefault="00AE1D5D">
      <w:pPr>
        <w:rPr>
          <w:rFonts w:ascii="Calibri"/>
          <w:sz w:val="36"/>
        </w:rPr>
        <w:sectPr w:rsidR="00AE1D5D">
          <w:type w:val="continuous"/>
          <w:pgSz w:w="11900" w:h="16840"/>
          <w:pgMar w:top="1600" w:right="740" w:bottom="280" w:left="620" w:header="720" w:footer="720" w:gutter="0"/>
          <w:cols w:space="720"/>
        </w:sectPr>
      </w:pPr>
    </w:p>
    <w:p w14:paraId="686D3BE4" w14:textId="77777777" w:rsidR="00AE1D5D" w:rsidRDefault="00AE1D5D">
      <w:pPr>
        <w:pStyle w:val="BodyText"/>
        <w:spacing w:before="3"/>
        <w:rPr>
          <w:rFonts w:ascii="Calibri"/>
          <w:b/>
          <w:sz w:val="18"/>
        </w:rPr>
      </w:pPr>
    </w:p>
    <w:p w14:paraId="419F82E1" w14:textId="77777777" w:rsidR="00AE1D5D" w:rsidRDefault="00E02BEE">
      <w:pPr>
        <w:pStyle w:val="Heading1"/>
        <w:spacing w:before="187"/>
        <w:ind w:left="230"/>
      </w:pPr>
      <w:bookmarkStart w:id="0" w:name="_bookmark0"/>
      <w:bookmarkEnd w:id="0"/>
      <w:r>
        <w:rPr>
          <w:w w:val="115"/>
          <w:u w:val="single"/>
        </w:rPr>
        <w:t>DEFINITIONS</w:t>
      </w:r>
    </w:p>
    <w:p w14:paraId="1F6CCA02" w14:textId="77777777" w:rsidR="00AE1D5D" w:rsidRDefault="00AE1D5D">
      <w:pPr>
        <w:pStyle w:val="BodyText"/>
        <w:spacing w:before="1"/>
        <w:rPr>
          <w:rFonts w:ascii="Calibri"/>
          <w:b/>
          <w:sz w:val="22"/>
        </w:rPr>
      </w:pPr>
    </w:p>
    <w:p w14:paraId="2B8E6128" w14:textId="77777777" w:rsidR="00AE1D5D" w:rsidRDefault="00E02BEE">
      <w:pPr>
        <w:pStyle w:val="BodyText"/>
        <w:ind w:left="590"/>
      </w:pPr>
      <w:r>
        <w:t>In this document, except where the context otherwise requires:</w:t>
      </w:r>
    </w:p>
    <w:p w14:paraId="1031F860" w14:textId="77777777" w:rsidR="00AE1D5D" w:rsidRDefault="00AE1D5D">
      <w:pPr>
        <w:pStyle w:val="BodyText"/>
        <w:rPr>
          <w:sz w:val="23"/>
        </w:rPr>
      </w:pPr>
    </w:p>
    <w:p w14:paraId="6812413B" w14:textId="77777777" w:rsidR="00AE1D5D" w:rsidRDefault="00E02BEE">
      <w:pPr>
        <w:pStyle w:val="ListParagraph"/>
        <w:numPr>
          <w:ilvl w:val="0"/>
          <w:numId w:val="4"/>
        </w:numPr>
        <w:tabs>
          <w:tab w:val="left" w:pos="950"/>
          <w:tab w:val="left" w:pos="951"/>
        </w:tabs>
        <w:spacing w:line="280" w:lineRule="auto"/>
        <w:ind w:right="402"/>
        <w:rPr>
          <w:sz w:val="19"/>
        </w:rPr>
      </w:pPr>
      <w:r>
        <w:rPr>
          <w:w w:val="90"/>
          <w:sz w:val="19"/>
        </w:rPr>
        <w:t>expressions</w:t>
      </w:r>
      <w:r>
        <w:rPr>
          <w:spacing w:val="-20"/>
          <w:w w:val="90"/>
          <w:sz w:val="19"/>
        </w:rPr>
        <w:t xml:space="preserve"> </w:t>
      </w:r>
      <w:r>
        <w:rPr>
          <w:w w:val="90"/>
          <w:sz w:val="19"/>
        </w:rPr>
        <w:t>defined</w:t>
      </w:r>
      <w:r>
        <w:rPr>
          <w:spacing w:val="-19"/>
          <w:w w:val="90"/>
          <w:sz w:val="19"/>
        </w:rPr>
        <w:t xml:space="preserve"> </w:t>
      </w:r>
      <w:r>
        <w:rPr>
          <w:w w:val="90"/>
          <w:sz w:val="19"/>
        </w:rPr>
        <w:t>in</w:t>
      </w:r>
      <w:r>
        <w:rPr>
          <w:spacing w:val="-20"/>
          <w:w w:val="90"/>
          <w:sz w:val="19"/>
        </w:rPr>
        <w:t xml:space="preserve"> </w:t>
      </w:r>
      <w:r>
        <w:rPr>
          <w:w w:val="90"/>
          <w:sz w:val="19"/>
        </w:rPr>
        <w:t>section</w:t>
      </w:r>
      <w:r>
        <w:rPr>
          <w:spacing w:val="-20"/>
          <w:w w:val="90"/>
          <w:sz w:val="19"/>
        </w:rPr>
        <w:t xml:space="preserve"> </w:t>
      </w:r>
      <w:r>
        <w:rPr>
          <w:w w:val="90"/>
          <w:sz w:val="19"/>
        </w:rPr>
        <w:t>A</w:t>
      </w:r>
      <w:r>
        <w:rPr>
          <w:spacing w:val="-20"/>
          <w:w w:val="90"/>
          <w:sz w:val="19"/>
        </w:rPr>
        <w:t xml:space="preserve"> </w:t>
      </w:r>
      <w:r>
        <w:rPr>
          <w:w w:val="90"/>
          <w:sz w:val="19"/>
        </w:rPr>
        <w:t>of</w:t>
      </w:r>
      <w:r>
        <w:rPr>
          <w:spacing w:val="-19"/>
          <w:w w:val="90"/>
          <w:sz w:val="19"/>
        </w:rPr>
        <w:t xml:space="preserve"> </w:t>
      </w:r>
      <w:r>
        <w:rPr>
          <w:w w:val="90"/>
          <w:sz w:val="19"/>
        </w:rPr>
        <w:t>the</w:t>
      </w:r>
      <w:r>
        <w:rPr>
          <w:spacing w:val="-20"/>
          <w:w w:val="90"/>
          <w:sz w:val="19"/>
        </w:rPr>
        <w:t xml:space="preserve"> </w:t>
      </w:r>
      <w:r>
        <w:rPr>
          <w:w w:val="90"/>
          <w:sz w:val="19"/>
        </w:rPr>
        <w:t>Code</w:t>
      </w:r>
      <w:r>
        <w:rPr>
          <w:spacing w:val="-19"/>
          <w:w w:val="90"/>
          <w:sz w:val="19"/>
        </w:rPr>
        <w:t xml:space="preserve"> </w:t>
      </w:r>
      <w:r>
        <w:rPr>
          <w:w w:val="90"/>
          <w:sz w:val="19"/>
        </w:rPr>
        <w:t>(Definitions</w:t>
      </w:r>
      <w:r>
        <w:rPr>
          <w:spacing w:val="-19"/>
          <w:w w:val="90"/>
          <w:sz w:val="19"/>
        </w:rPr>
        <w:t xml:space="preserve"> </w:t>
      </w:r>
      <w:r>
        <w:rPr>
          <w:w w:val="90"/>
          <w:sz w:val="19"/>
        </w:rPr>
        <w:t>and</w:t>
      </w:r>
      <w:r>
        <w:rPr>
          <w:spacing w:val="-20"/>
          <w:w w:val="90"/>
          <w:sz w:val="19"/>
        </w:rPr>
        <w:t xml:space="preserve"> </w:t>
      </w:r>
      <w:r>
        <w:rPr>
          <w:w w:val="90"/>
          <w:sz w:val="19"/>
        </w:rPr>
        <w:t>Interpretation)</w:t>
      </w:r>
      <w:r>
        <w:rPr>
          <w:spacing w:val="-20"/>
          <w:w w:val="90"/>
          <w:sz w:val="19"/>
        </w:rPr>
        <w:t xml:space="preserve"> </w:t>
      </w:r>
      <w:r>
        <w:rPr>
          <w:w w:val="90"/>
          <w:sz w:val="19"/>
        </w:rPr>
        <w:t>have</w:t>
      </w:r>
      <w:r>
        <w:rPr>
          <w:spacing w:val="-20"/>
          <w:w w:val="90"/>
          <w:sz w:val="19"/>
        </w:rPr>
        <w:t xml:space="preserve"> </w:t>
      </w:r>
      <w:r>
        <w:rPr>
          <w:w w:val="90"/>
          <w:sz w:val="19"/>
        </w:rPr>
        <w:t>the</w:t>
      </w:r>
      <w:r>
        <w:rPr>
          <w:spacing w:val="-20"/>
          <w:w w:val="90"/>
          <w:sz w:val="19"/>
        </w:rPr>
        <w:t xml:space="preserve"> </w:t>
      </w:r>
      <w:r>
        <w:rPr>
          <w:w w:val="90"/>
          <w:sz w:val="19"/>
        </w:rPr>
        <w:t>same</w:t>
      </w:r>
      <w:r>
        <w:rPr>
          <w:spacing w:val="-20"/>
          <w:w w:val="90"/>
          <w:sz w:val="19"/>
        </w:rPr>
        <w:t xml:space="preserve"> </w:t>
      </w:r>
      <w:r>
        <w:rPr>
          <w:w w:val="90"/>
          <w:sz w:val="19"/>
        </w:rPr>
        <w:t>meaning</w:t>
      </w:r>
      <w:r>
        <w:rPr>
          <w:spacing w:val="-19"/>
          <w:w w:val="90"/>
          <w:sz w:val="19"/>
        </w:rPr>
        <w:t xml:space="preserve"> </w:t>
      </w:r>
      <w:r>
        <w:rPr>
          <w:w w:val="90"/>
          <w:sz w:val="19"/>
        </w:rPr>
        <w:t>as</w:t>
      </w:r>
      <w:r>
        <w:rPr>
          <w:spacing w:val="-20"/>
          <w:w w:val="90"/>
          <w:sz w:val="19"/>
        </w:rPr>
        <w:t xml:space="preserve"> </w:t>
      </w:r>
      <w:r>
        <w:rPr>
          <w:w w:val="90"/>
          <w:sz w:val="19"/>
        </w:rPr>
        <w:t>is</w:t>
      </w:r>
      <w:r>
        <w:rPr>
          <w:spacing w:val="-20"/>
          <w:w w:val="90"/>
          <w:sz w:val="19"/>
        </w:rPr>
        <w:t xml:space="preserve"> </w:t>
      </w:r>
      <w:r>
        <w:rPr>
          <w:w w:val="90"/>
          <w:sz w:val="19"/>
        </w:rPr>
        <w:t xml:space="preserve">set </w:t>
      </w:r>
      <w:r>
        <w:rPr>
          <w:sz w:val="19"/>
        </w:rPr>
        <w:t>out</w:t>
      </w:r>
      <w:r>
        <w:rPr>
          <w:spacing w:val="-21"/>
          <w:sz w:val="19"/>
        </w:rPr>
        <w:t xml:space="preserve"> </w:t>
      </w:r>
      <w:r>
        <w:rPr>
          <w:sz w:val="19"/>
        </w:rPr>
        <w:t>in</w:t>
      </w:r>
      <w:r>
        <w:rPr>
          <w:spacing w:val="-22"/>
          <w:sz w:val="19"/>
        </w:rPr>
        <w:t xml:space="preserve"> </w:t>
      </w:r>
      <w:r>
        <w:rPr>
          <w:sz w:val="19"/>
        </w:rPr>
        <w:t>that</w:t>
      </w:r>
      <w:r>
        <w:rPr>
          <w:spacing w:val="-21"/>
          <w:sz w:val="19"/>
        </w:rPr>
        <w:t xml:space="preserve"> </w:t>
      </w:r>
      <w:r>
        <w:rPr>
          <w:sz w:val="19"/>
        </w:rPr>
        <w:t>section;</w:t>
      </w:r>
      <w:r>
        <w:rPr>
          <w:spacing w:val="-22"/>
          <w:sz w:val="19"/>
        </w:rPr>
        <w:t xml:space="preserve"> </w:t>
      </w:r>
      <w:r>
        <w:rPr>
          <w:sz w:val="19"/>
        </w:rPr>
        <w:t>and</w:t>
      </w:r>
    </w:p>
    <w:p w14:paraId="1F5D63C8" w14:textId="77777777" w:rsidR="00AE1D5D" w:rsidRDefault="00AE1D5D">
      <w:pPr>
        <w:pStyle w:val="BodyText"/>
        <w:spacing w:before="9"/>
      </w:pPr>
    </w:p>
    <w:p w14:paraId="5CC99FFC" w14:textId="77777777" w:rsidR="00AE1D5D" w:rsidRDefault="00E02BEE">
      <w:pPr>
        <w:pStyle w:val="ListParagraph"/>
        <w:numPr>
          <w:ilvl w:val="0"/>
          <w:numId w:val="4"/>
        </w:numPr>
        <w:tabs>
          <w:tab w:val="left" w:pos="950"/>
          <w:tab w:val="left" w:pos="951"/>
        </w:tabs>
        <w:spacing w:line="280" w:lineRule="auto"/>
        <w:ind w:right="275"/>
        <w:rPr>
          <w:sz w:val="19"/>
        </w:rPr>
      </w:pPr>
      <w:r>
        <w:rPr>
          <w:w w:val="95"/>
          <w:sz w:val="19"/>
        </w:rPr>
        <w:t>the</w:t>
      </w:r>
      <w:r>
        <w:rPr>
          <w:spacing w:val="-43"/>
          <w:w w:val="95"/>
          <w:sz w:val="19"/>
        </w:rPr>
        <w:t xml:space="preserve"> </w:t>
      </w:r>
      <w:r>
        <w:rPr>
          <w:w w:val="95"/>
          <w:sz w:val="19"/>
        </w:rPr>
        <w:t>expressions</w:t>
      </w:r>
      <w:r>
        <w:rPr>
          <w:spacing w:val="-42"/>
          <w:w w:val="95"/>
          <w:sz w:val="19"/>
        </w:rPr>
        <w:t xml:space="preserve"> </w:t>
      </w:r>
      <w:r>
        <w:rPr>
          <w:w w:val="95"/>
          <w:sz w:val="19"/>
        </w:rPr>
        <w:t>in</w:t>
      </w:r>
      <w:r>
        <w:rPr>
          <w:spacing w:val="-42"/>
          <w:w w:val="95"/>
          <w:sz w:val="19"/>
        </w:rPr>
        <w:t xml:space="preserve"> </w:t>
      </w:r>
      <w:r>
        <w:rPr>
          <w:w w:val="95"/>
          <w:sz w:val="19"/>
        </w:rPr>
        <w:t>the</w:t>
      </w:r>
      <w:r>
        <w:rPr>
          <w:spacing w:val="-43"/>
          <w:w w:val="95"/>
          <w:sz w:val="19"/>
        </w:rPr>
        <w:t xml:space="preserve"> </w:t>
      </w:r>
      <w:proofErr w:type="gramStart"/>
      <w:r>
        <w:rPr>
          <w:w w:val="95"/>
          <w:sz w:val="19"/>
        </w:rPr>
        <w:t>left</w:t>
      </w:r>
      <w:r>
        <w:rPr>
          <w:spacing w:val="-42"/>
          <w:w w:val="95"/>
          <w:sz w:val="19"/>
        </w:rPr>
        <w:t xml:space="preserve"> </w:t>
      </w:r>
      <w:r>
        <w:rPr>
          <w:w w:val="95"/>
          <w:sz w:val="19"/>
        </w:rPr>
        <w:t>hand</w:t>
      </w:r>
      <w:proofErr w:type="gramEnd"/>
      <w:r>
        <w:rPr>
          <w:spacing w:val="-43"/>
          <w:w w:val="95"/>
          <w:sz w:val="19"/>
        </w:rPr>
        <w:t xml:space="preserve"> </w:t>
      </w:r>
      <w:r>
        <w:rPr>
          <w:w w:val="95"/>
          <w:sz w:val="19"/>
        </w:rPr>
        <w:t>column</w:t>
      </w:r>
      <w:r>
        <w:rPr>
          <w:spacing w:val="-42"/>
          <w:w w:val="95"/>
          <w:sz w:val="19"/>
        </w:rPr>
        <w:t xml:space="preserve"> </w:t>
      </w:r>
      <w:r>
        <w:rPr>
          <w:w w:val="95"/>
          <w:sz w:val="19"/>
        </w:rPr>
        <w:t>below</w:t>
      </w:r>
      <w:r>
        <w:rPr>
          <w:spacing w:val="-42"/>
          <w:w w:val="95"/>
          <w:sz w:val="19"/>
        </w:rPr>
        <w:t xml:space="preserve"> </w:t>
      </w:r>
      <w:r>
        <w:rPr>
          <w:w w:val="95"/>
          <w:sz w:val="19"/>
        </w:rPr>
        <w:t>shall</w:t>
      </w:r>
      <w:r>
        <w:rPr>
          <w:spacing w:val="-42"/>
          <w:w w:val="95"/>
          <w:sz w:val="19"/>
        </w:rPr>
        <w:t xml:space="preserve"> </w:t>
      </w:r>
      <w:r>
        <w:rPr>
          <w:w w:val="95"/>
          <w:sz w:val="19"/>
        </w:rPr>
        <w:t>have</w:t>
      </w:r>
      <w:r>
        <w:rPr>
          <w:spacing w:val="-43"/>
          <w:w w:val="95"/>
          <w:sz w:val="19"/>
        </w:rPr>
        <w:t xml:space="preserve"> </w:t>
      </w:r>
      <w:r>
        <w:rPr>
          <w:w w:val="95"/>
          <w:sz w:val="19"/>
        </w:rPr>
        <w:t>the</w:t>
      </w:r>
      <w:r>
        <w:rPr>
          <w:spacing w:val="-42"/>
          <w:w w:val="95"/>
          <w:sz w:val="19"/>
        </w:rPr>
        <w:t xml:space="preserve"> </w:t>
      </w:r>
      <w:r>
        <w:rPr>
          <w:w w:val="95"/>
          <w:sz w:val="19"/>
        </w:rPr>
        <w:t>meanings</w:t>
      </w:r>
      <w:r>
        <w:rPr>
          <w:spacing w:val="-42"/>
          <w:w w:val="95"/>
          <w:sz w:val="19"/>
        </w:rPr>
        <w:t xml:space="preserve"> </w:t>
      </w:r>
      <w:r>
        <w:rPr>
          <w:w w:val="95"/>
          <w:sz w:val="19"/>
        </w:rPr>
        <w:t>given</w:t>
      </w:r>
      <w:r>
        <w:rPr>
          <w:spacing w:val="-42"/>
          <w:w w:val="95"/>
          <w:sz w:val="19"/>
        </w:rPr>
        <w:t xml:space="preserve"> </w:t>
      </w:r>
      <w:r>
        <w:rPr>
          <w:w w:val="95"/>
          <w:sz w:val="19"/>
        </w:rPr>
        <w:t>to</w:t>
      </w:r>
      <w:r>
        <w:rPr>
          <w:spacing w:val="-43"/>
          <w:w w:val="95"/>
          <w:sz w:val="19"/>
        </w:rPr>
        <w:t xml:space="preserve"> </w:t>
      </w:r>
      <w:r>
        <w:rPr>
          <w:w w:val="95"/>
          <w:sz w:val="19"/>
        </w:rPr>
        <w:t>them</w:t>
      </w:r>
      <w:r>
        <w:rPr>
          <w:spacing w:val="-42"/>
          <w:w w:val="95"/>
          <w:sz w:val="19"/>
        </w:rPr>
        <w:t xml:space="preserve"> </w:t>
      </w:r>
      <w:r>
        <w:rPr>
          <w:w w:val="95"/>
          <w:sz w:val="19"/>
        </w:rPr>
        <w:t>in</w:t>
      </w:r>
      <w:r>
        <w:rPr>
          <w:spacing w:val="-42"/>
          <w:w w:val="95"/>
          <w:sz w:val="19"/>
        </w:rPr>
        <w:t xml:space="preserve"> </w:t>
      </w:r>
      <w:r>
        <w:rPr>
          <w:w w:val="95"/>
          <w:sz w:val="19"/>
        </w:rPr>
        <w:t>the</w:t>
      </w:r>
      <w:r>
        <w:rPr>
          <w:spacing w:val="-43"/>
          <w:w w:val="95"/>
          <w:sz w:val="19"/>
        </w:rPr>
        <w:t xml:space="preserve"> </w:t>
      </w:r>
      <w:r>
        <w:rPr>
          <w:w w:val="95"/>
          <w:sz w:val="19"/>
        </w:rPr>
        <w:t>right</w:t>
      </w:r>
      <w:r>
        <w:rPr>
          <w:spacing w:val="-42"/>
          <w:w w:val="95"/>
          <w:sz w:val="19"/>
        </w:rPr>
        <w:t xml:space="preserve"> </w:t>
      </w:r>
      <w:r>
        <w:rPr>
          <w:w w:val="95"/>
          <w:sz w:val="19"/>
        </w:rPr>
        <w:t>hand</w:t>
      </w:r>
      <w:r>
        <w:rPr>
          <w:spacing w:val="-42"/>
          <w:w w:val="95"/>
          <w:sz w:val="19"/>
        </w:rPr>
        <w:t xml:space="preserve"> </w:t>
      </w:r>
      <w:r>
        <w:rPr>
          <w:w w:val="95"/>
          <w:sz w:val="19"/>
        </w:rPr>
        <w:t xml:space="preserve">column </w:t>
      </w:r>
      <w:r>
        <w:rPr>
          <w:sz w:val="19"/>
        </w:rPr>
        <w:t>below.</w:t>
      </w:r>
    </w:p>
    <w:p w14:paraId="3E0B6675" w14:textId="77777777" w:rsidR="00AE1D5D" w:rsidRDefault="00C92C82">
      <w:pPr>
        <w:pStyle w:val="BodyText"/>
        <w:spacing w:before="5"/>
        <w:rPr>
          <w:sz w:val="16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43470FD2" wp14:editId="1836B279">
                <wp:simplePos x="0" y="0"/>
                <wp:positionH relativeFrom="page">
                  <wp:posOffset>536575</wp:posOffset>
                </wp:positionH>
                <wp:positionV relativeFrom="paragraph">
                  <wp:posOffset>151765</wp:posOffset>
                </wp:positionV>
                <wp:extent cx="6483350" cy="373380"/>
                <wp:effectExtent l="0" t="0" r="0" b="0"/>
                <wp:wrapTopAndBottom/>
                <wp:docPr id="104" name="Group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3350" cy="373380"/>
                          <a:chOff x="845" y="239"/>
                          <a:chExt cx="10210" cy="401"/>
                        </a:xfrm>
                      </wpg:grpSpPr>
                      <wps:wsp>
                        <wps:cNvPr id="105" name="Text Box 108"/>
                        <wps:cNvSpPr txBox="1">
                          <a:spLocks noChangeArrowheads="1"/>
                        </wps:cNvSpPr>
                        <wps:spPr bwMode="auto">
                          <a:xfrm>
                            <a:off x="4114" y="243"/>
                            <a:ext cx="6936" cy="39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E5E5E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6CA2D8C" w14:textId="77777777" w:rsidR="00AE1D5D" w:rsidRDefault="00E02BEE">
                              <w:pPr>
                                <w:spacing w:before="52"/>
                                <w:ind w:left="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z w:val="19"/>
                                </w:rPr>
                                <w:t xml:space="preserve">has the meaning given to that expression in the </w:t>
                              </w:r>
                              <w:del w:id="1" w:author="SECAS" w:date="2020-10-02T12:41:00Z">
                                <w:r w:rsidDel="00E02BEE">
                                  <w:rPr>
                                    <w:sz w:val="19"/>
                                  </w:rPr>
                                  <w:delText>MRA</w:delText>
                                </w:r>
                              </w:del>
                              <w:ins w:id="2" w:author="SECAS" w:date="2020-10-02T12:41:00Z">
                                <w:r>
                                  <w:rPr>
                                    <w:sz w:val="19"/>
                                  </w:rPr>
                                  <w:t>REC</w:t>
                                </w:r>
                              </w:ins>
                              <w:r>
                                <w:rPr>
                                  <w:sz w:val="19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6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850" y="243"/>
                            <a:ext cx="3264" cy="39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E5E5E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2C9ACC6" w14:textId="77777777" w:rsidR="00AE1D5D" w:rsidRDefault="00E02BEE">
                              <w:pPr>
                                <w:spacing w:before="62"/>
                                <w:ind w:left="95"/>
                                <w:rPr>
                                  <w:rFonts w:ascii="Calibri"/>
                                  <w:b/>
                                  <w:sz w:val="19"/>
                                </w:rPr>
                              </w:pPr>
                              <w:del w:id="3" w:author="SECAS" w:date="2020-10-02T12:40:00Z">
                                <w:r w:rsidDel="00E02BEE">
                                  <w:rPr>
                                    <w:rFonts w:ascii="Calibri"/>
                                    <w:b/>
                                    <w:w w:val="110"/>
                                    <w:sz w:val="19"/>
                                  </w:rPr>
                                  <w:delText>Data Transfer Catalogue</w:delText>
                                </w:r>
                              </w:del>
                              <w:ins w:id="4" w:author="SECAS" w:date="2020-10-02T12:40:00Z">
                                <w:r>
                                  <w:rPr>
                                    <w:rFonts w:ascii="Calibri"/>
                                    <w:b/>
                                    <w:w w:val="110"/>
                                    <w:sz w:val="19"/>
                                  </w:rPr>
                                  <w:t xml:space="preserve"> </w:t>
                                </w:r>
                                <w:r w:rsidRPr="00E02BEE">
                                  <w:rPr>
                                    <w:rFonts w:ascii="Calibri"/>
                                    <w:b/>
                                    <w:w w:val="110"/>
                                    <w:sz w:val="19"/>
                                    <w:rPrChange w:id="5" w:author="SECAS" w:date="2020-10-02T12:40:00Z">
                                      <w:rPr/>
                                    </w:rPrChange>
                                  </w:rPr>
                                  <w:t>Energy Market Architecture</w:t>
                                </w:r>
                                <w:r w:rsidRPr="00E02BEE">
                                  <w:rPr>
                                    <w:rFonts w:ascii="Calibri"/>
                                    <w:b/>
                                    <w:w w:val="110"/>
                                    <w:sz w:val="19"/>
                                    <w:rPrChange w:id="6" w:author="SECAS" w:date="2020-10-02T12:41:00Z">
                                      <w:rPr/>
                                    </w:rPrChange>
                                  </w:rPr>
                                  <w:t xml:space="preserve"> Repository</w:t>
                                </w:r>
                              </w:ins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470FD2" id="Group 106" o:spid="_x0000_s1026" style="position:absolute;margin-left:42.25pt;margin-top:11.95pt;width:510.5pt;height:29.4pt;z-index:-15728640;mso-wrap-distance-left:0;mso-wrap-distance-right:0;mso-position-horizontal-relative:page" coordorigin="845,239" coordsize="10210,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8" o:spid="_x0000_s1027" type="#_x0000_t202" style="position:absolute;left:4114;top:243;width:6936;height: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" filled="f" strokecolor="#e5e5e5" strokeweight=".5pt">
                  <v:textbox inset="0,0,0,0">
                    <w:txbxContent>
                      <w:p w14:paraId="36CA2D8C" w14:textId="77777777" w:rsidR="00AE1D5D" w:rsidRDefault="00E02BEE">
                        <w:pPr>
                          <w:spacing w:before="52"/>
                          <w:ind w:left="95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 xml:space="preserve">has the meaning given to that expression in the </w:t>
                        </w:r>
                        <w:del w:id="7" w:author="SECAS" w:date="2020-10-02T12:41:00Z">
                          <w:r w:rsidDel="00E02BEE">
                            <w:rPr>
                              <w:sz w:val="19"/>
                            </w:rPr>
                            <w:delText>MRA</w:delText>
                          </w:r>
                        </w:del>
                        <w:ins w:id="8" w:author="SECAS" w:date="2020-10-02T12:41:00Z">
                          <w:r>
                            <w:rPr>
                              <w:sz w:val="19"/>
                            </w:rPr>
                            <w:t>REC</w:t>
                          </w:r>
                        </w:ins>
                        <w:r>
                          <w:rPr>
                            <w:sz w:val="19"/>
                          </w:rPr>
                          <w:t>.</w:t>
                        </w:r>
                      </w:p>
                    </w:txbxContent>
                  </v:textbox>
                </v:shape>
                <v:shape id="Text Box 107" o:spid="_x0000_s1028" type="#_x0000_t202" style="position:absolute;left:850;top:243;width:3264;height: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" filled="f" strokecolor="#e5e5e5" strokeweight=".5pt">
                  <v:textbox inset="0,0,0,0">
                    <w:txbxContent>
                      <w:p w14:paraId="52C9ACC6" w14:textId="77777777" w:rsidR="00AE1D5D" w:rsidRDefault="00E02BEE">
                        <w:pPr>
                          <w:spacing w:before="62"/>
                          <w:ind w:left="95"/>
                          <w:rPr>
                            <w:rFonts w:ascii="Calibri"/>
                            <w:b/>
                            <w:sz w:val="19"/>
                          </w:rPr>
                        </w:pPr>
                        <w:del w:id="9" w:author="SECAS" w:date="2020-10-02T12:40:00Z">
                          <w:r w:rsidDel="00E02BEE">
                            <w:rPr>
                              <w:rFonts w:ascii="Calibri"/>
                              <w:b/>
                              <w:w w:val="110"/>
                              <w:sz w:val="19"/>
                            </w:rPr>
                            <w:delText>Data Transfer Catalogue</w:delText>
                          </w:r>
                        </w:del>
                        <w:ins w:id="10" w:author="SECAS" w:date="2020-10-02T12:40:00Z">
                          <w:r>
                            <w:rPr>
                              <w:rFonts w:ascii="Calibri"/>
                              <w:b/>
                              <w:w w:val="110"/>
                              <w:sz w:val="19"/>
                            </w:rPr>
                            <w:t xml:space="preserve"> </w:t>
                          </w:r>
                          <w:r w:rsidRPr="00E02BEE">
                            <w:rPr>
                              <w:rFonts w:ascii="Calibri"/>
                              <w:b/>
                              <w:w w:val="110"/>
                              <w:sz w:val="19"/>
                              <w:rPrChange w:id="11" w:author="SECAS" w:date="2020-10-02T12:40:00Z">
                                <w:rPr/>
                              </w:rPrChange>
                            </w:rPr>
                            <w:t>Energy Market Architecture</w:t>
                          </w:r>
                          <w:r w:rsidRPr="00E02BEE">
                            <w:rPr>
                              <w:rFonts w:ascii="Calibri"/>
                              <w:b/>
                              <w:w w:val="110"/>
                              <w:sz w:val="19"/>
                              <w:rPrChange w:id="12" w:author="SECAS" w:date="2020-10-02T12:41:00Z">
                                <w:rPr/>
                              </w:rPrChange>
                            </w:rPr>
                            <w:t xml:space="preserve"> Repository</w:t>
                          </w:r>
                        </w:ins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6665D29" w14:textId="77777777" w:rsidR="00AE1D5D" w:rsidRDefault="00AE1D5D">
      <w:pPr>
        <w:pStyle w:val="BodyText"/>
        <w:spacing w:before="4"/>
        <w:rPr>
          <w:sz w:val="13"/>
        </w:rPr>
      </w:pPr>
    </w:p>
    <w:p w14:paraId="3010D2C0" w14:textId="77777777" w:rsidR="00AE1D5D" w:rsidRDefault="00C92C82" w:rsidP="00C92C82">
      <w:pPr>
        <w:pStyle w:val="BodyText"/>
        <w:spacing w:before="4"/>
        <w:ind w:left="142"/>
        <w:rPr>
          <w:sz w:val="13"/>
        </w:rPr>
      </w:pPr>
      <w:bookmarkStart w:id="13" w:name="_GoBack"/>
      <w:r>
        <w:rPr>
          <w:noProof/>
          <w:sz w:val="20"/>
        </w:rPr>
        <mc:AlternateContent>
          <mc:Choice Requires="wpg">
            <w:drawing>
              <wp:inline distT="0" distB="0" distL="0" distR="0" wp14:anchorId="056994DE" wp14:editId="3E80B202">
                <wp:extent cx="6483350" cy="597535"/>
                <wp:effectExtent l="7620" t="4445" r="5080" b="7620"/>
                <wp:docPr id="101" name="Group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3350" cy="597535"/>
                          <a:chOff x="0" y="0"/>
                          <a:chExt cx="10210" cy="941"/>
                        </a:xfrm>
                      </wpg:grpSpPr>
                      <wps:wsp>
                        <wps:cNvPr id="102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3268" y="5"/>
                            <a:ext cx="6936" cy="93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E5E5E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E0ACA0C" w14:textId="77777777" w:rsidR="00C92C82" w:rsidRDefault="00C92C82" w:rsidP="00C92C82">
                              <w:pPr>
                                <w:spacing w:before="52" w:line="280" w:lineRule="auto"/>
                                <w:ind w:left="95" w:right="161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95"/>
                                  <w:sz w:val="19"/>
                                </w:rPr>
                                <w:t>means</w:t>
                              </w:r>
                              <w:r>
                                <w:rPr>
                                  <w:spacing w:val="-46"/>
                                  <w:w w:val="9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9"/>
                                </w:rPr>
                                <w:t>the</w:t>
                              </w:r>
                              <w:r>
                                <w:rPr>
                                  <w:spacing w:val="-47"/>
                                  <w:w w:val="9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9"/>
                                </w:rPr>
                                <w:t>latest</w:t>
                              </w:r>
                              <w:r>
                                <w:rPr>
                                  <w:spacing w:val="-46"/>
                                  <w:w w:val="9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9"/>
                                </w:rPr>
                                <w:t>version</w:t>
                              </w:r>
                              <w:r>
                                <w:rPr>
                                  <w:spacing w:val="-46"/>
                                  <w:w w:val="9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9"/>
                                </w:rPr>
                                <w:t>of</w:t>
                              </w:r>
                              <w:r w:rsidR="00206253">
                                <w:rPr>
                                  <w:w w:val="9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46"/>
                                  <w:w w:val="9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9"/>
                                </w:rPr>
                                <w:t>the</w:t>
                              </w:r>
                              <w:r>
                                <w:rPr>
                                  <w:spacing w:val="-46"/>
                                  <w:w w:val="95"/>
                                  <w:sz w:val="19"/>
                                </w:rPr>
                                <w:t xml:space="preserve"> </w:t>
                              </w:r>
                              <w:ins w:id="14" w:author="SECAS" w:date="2020-10-02T12:45:00Z">
                                <w:r w:rsidR="00206253" w:rsidRPr="00206253">
                                  <w:rPr>
                                    <w:w w:val="95"/>
                                    <w:sz w:val="19"/>
                                    <w:rPrChange w:id="15" w:author="SECAS" w:date="2020-10-02T12:45:00Z">
                                      <w:rPr/>
                                    </w:rPrChange>
                                  </w:rPr>
                                  <w:t>Energy Market Architecture Repository</w:t>
                                </w:r>
                                <w:r w:rsidR="00206253" w:rsidDel="00206253">
                                  <w:rPr>
                                    <w:w w:val="95"/>
                                    <w:sz w:val="19"/>
                                  </w:rPr>
                                  <w:t xml:space="preserve"> </w:t>
                                </w:r>
                              </w:ins>
                              <w:del w:id="16" w:author="SECAS" w:date="2020-10-02T12:45:00Z">
                                <w:r w:rsidDel="00206253">
                                  <w:rPr>
                                    <w:w w:val="95"/>
                                    <w:sz w:val="19"/>
                                  </w:rPr>
                                  <w:delText>Data</w:delText>
                                </w:r>
                                <w:r w:rsidDel="00206253">
                                  <w:rPr>
                                    <w:spacing w:val="-47"/>
                                    <w:w w:val="95"/>
                                    <w:sz w:val="19"/>
                                  </w:rPr>
                                  <w:delText xml:space="preserve"> </w:delText>
                                </w:r>
                                <w:r w:rsidDel="00206253">
                                  <w:rPr>
                                    <w:w w:val="95"/>
                                    <w:sz w:val="19"/>
                                  </w:rPr>
                                  <w:delText>Transfer</w:delText>
                                </w:r>
                                <w:r w:rsidDel="00206253">
                                  <w:rPr>
                                    <w:spacing w:val="-46"/>
                                    <w:w w:val="95"/>
                                    <w:sz w:val="19"/>
                                  </w:rPr>
                                  <w:delText xml:space="preserve"> </w:delText>
                                </w:r>
                                <w:r w:rsidDel="00206253">
                                  <w:rPr>
                                    <w:w w:val="95"/>
                                    <w:sz w:val="19"/>
                                  </w:rPr>
                                  <w:delText>Catalogue</w:delText>
                                </w:r>
                                <w:r w:rsidDel="00206253">
                                  <w:rPr>
                                    <w:spacing w:val="-46"/>
                                    <w:w w:val="95"/>
                                    <w:sz w:val="19"/>
                                  </w:rPr>
                                  <w:delText xml:space="preserve"> </w:delText>
                                </w:r>
                              </w:del>
                              <w:r>
                                <w:rPr>
                                  <w:w w:val="95"/>
                                  <w:sz w:val="19"/>
                                </w:rPr>
                                <w:t>data</w:t>
                              </w:r>
                              <w:r>
                                <w:rPr>
                                  <w:spacing w:val="-46"/>
                                  <w:w w:val="9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9"/>
                                </w:rPr>
                                <w:t>flow</w:t>
                              </w:r>
                              <w:r>
                                <w:rPr>
                                  <w:spacing w:val="-46"/>
                                  <w:w w:val="9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9"/>
                                </w:rPr>
                                <w:t>that</w:t>
                              </w:r>
                              <w:r>
                                <w:rPr>
                                  <w:spacing w:val="-46"/>
                                  <w:w w:val="9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9"/>
                                </w:rPr>
                                <w:t>the</w:t>
                              </w:r>
                              <w:r>
                                <w:rPr>
                                  <w:spacing w:val="-47"/>
                                  <w:w w:val="9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9"/>
                                </w:rPr>
                                <w:t>DCC supports</w:t>
                              </w:r>
                              <w:r>
                                <w:rPr>
                                  <w:spacing w:val="-44"/>
                                  <w:w w:val="9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9"/>
                                </w:rPr>
                                <w:t>for</w:t>
                              </w:r>
                              <w:r>
                                <w:rPr>
                                  <w:spacing w:val="-43"/>
                                  <w:w w:val="9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9"/>
                                </w:rPr>
                                <w:t>use</w:t>
                              </w:r>
                              <w:r>
                                <w:rPr>
                                  <w:spacing w:val="-43"/>
                                  <w:w w:val="9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9"/>
                                </w:rPr>
                                <w:t>with</w:t>
                              </w:r>
                              <w:r>
                                <w:rPr>
                                  <w:spacing w:val="-43"/>
                                  <w:w w:val="9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9"/>
                                </w:rPr>
                                <w:t>the</w:t>
                              </w:r>
                              <w:r>
                                <w:rPr>
                                  <w:spacing w:val="-43"/>
                                  <w:w w:val="9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9"/>
                                </w:rPr>
                                <w:t>Registration</w:t>
                              </w:r>
                              <w:r>
                                <w:rPr>
                                  <w:spacing w:val="-42"/>
                                  <w:w w:val="9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9"/>
                                </w:rPr>
                                <w:t>Data</w:t>
                              </w:r>
                              <w:r>
                                <w:rPr>
                                  <w:spacing w:val="-43"/>
                                  <w:w w:val="9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9"/>
                                </w:rPr>
                                <w:t>Interface</w:t>
                              </w:r>
                              <w:r>
                                <w:rPr>
                                  <w:spacing w:val="-43"/>
                                  <w:w w:val="9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9"/>
                                </w:rPr>
                                <w:t>as</w:t>
                              </w:r>
                              <w:r>
                                <w:rPr>
                                  <w:spacing w:val="-43"/>
                                  <w:w w:val="9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9"/>
                                </w:rPr>
                                <w:t>listed</w:t>
                              </w:r>
                              <w:r>
                                <w:rPr>
                                  <w:spacing w:val="-43"/>
                                  <w:w w:val="9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9"/>
                                </w:rPr>
                                <w:t>and</w:t>
                              </w:r>
                              <w:r>
                                <w:rPr>
                                  <w:spacing w:val="-43"/>
                                  <w:w w:val="9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9"/>
                                </w:rPr>
                                <w:t>as</w:t>
                              </w:r>
                              <w:r>
                                <w:rPr>
                                  <w:spacing w:val="-43"/>
                                  <w:w w:val="9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9"/>
                                </w:rPr>
                                <w:t xml:space="preserve">updated </w:t>
                              </w:r>
                              <w:r>
                                <w:rPr>
                                  <w:sz w:val="19"/>
                                </w:rPr>
                                <w:t>from</w:t>
                              </w:r>
                              <w:r>
                                <w:rPr>
                                  <w:spacing w:val="-2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z w:val="19"/>
                                </w:rPr>
                                <w:t>time</w:t>
                              </w:r>
                              <w:r>
                                <w:rPr>
                                  <w:spacing w:val="-2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z w:val="19"/>
                                </w:rPr>
                                <w:t>to</w:t>
                              </w:r>
                              <w:r>
                                <w:rPr>
                                  <w:spacing w:val="-2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z w:val="19"/>
                                </w:rPr>
                                <w:t>time</w:t>
                              </w:r>
                              <w:r>
                                <w:rPr>
                                  <w:spacing w:val="-2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z w:val="19"/>
                                </w:rPr>
                                <w:t>on</w:t>
                              </w:r>
                              <w:r>
                                <w:rPr>
                                  <w:spacing w:val="-2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z w:val="19"/>
                                </w:rPr>
                                <w:t>the</w:t>
                              </w:r>
                              <w:r>
                                <w:rPr>
                                  <w:spacing w:val="-2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z w:val="19"/>
                                </w:rPr>
                                <w:t>Website.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" name="Text Box 115"/>
                        <wps:cNvSpPr txBox="1">
                          <a:spLocks noChangeArrowheads="1"/>
                        </wps:cNvSpPr>
                        <wps:spPr bwMode="auto">
                          <a:xfrm>
                            <a:off x="5" y="5"/>
                            <a:ext cx="3264" cy="93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E5E5E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2C485CB" w14:textId="77777777" w:rsidR="00C92C82" w:rsidRDefault="00C92C82" w:rsidP="00C92C82">
                              <w:pPr>
                                <w:spacing w:before="62"/>
                                <w:ind w:left="95"/>
                                <w:rPr>
                                  <w:rFonts w:ascii="Calibri"/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w w:val="110"/>
                                  <w:sz w:val="19"/>
                                </w:rPr>
                                <w:t>Supported Version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56994DE" id="Group 113" o:spid="_x0000_s1029" style="width:510.5pt;height:47.05pt;mso-position-horizontal-relative:char;mso-position-vertical-relative:line" coordsize="10210,9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">
                <v:shape id="Text Box 114" o:spid="_x0000_s1030" type="#_x0000_t202" style="position:absolute;left:3268;top:5;width:6936;height:9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" filled="f" strokecolor="#e5e5e5" strokeweight=".5pt">
                  <v:textbox inset="0,0,0,0">
                    <w:txbxContent>
                      <w:p w14:paraId="7E0ACA0C" w14:textId="77777777" w:rsidR="00C92C82" w:rsidRDefault="00C92C82" w:rsidP="00C92C82">
                        <w:pPr>
                          <w:spacing w:before="52" w:line="280" w:lineRule="auto"/>
                          <w:ind w:left="95" w:right="161"/>
                          <w:rPr>
                            <w:sz w:val="19"/>
                          </w:rPr>
                        </w:pPr>
                        <w:r>
                          <w:rPr>
                            <w:w w:val="95"/>
                            <w:sz w:val="19"/>
                          </w:rPr>
                          <w:t>means</w:t>
                        </w:r>
                        <w:r>
                          <w:rPr>
                            <w:spacing w:val="-46"/>
                            <w:w w:val="9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9"/>
                          </w:rPr>
                          <w:t>the</w:t>
                        </w:r>
                        <w:r>
                          <w:rPr>
                            <w:spacing w:val="-47"/>
                            <w:w w:val="9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9"/>
                          </w:rPr>
                          <w:t>latest</w:t>
                        </w:r>
                        <w:r>
                          <w:rPr>
                            <w:spacing w:val="-46"/>
                            <w:w w:val="9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9"/>
                          </w:rPr>
                          <w:t>version</w:t>
                        </w:r>
                        <w:r>
                          <w:rPr>
                            <w:spacing w:val="-46"/>
                            <w:w w:val="9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9"/>
                          </w:rPr>
                          <w:t>of</w:t>
                        </w:r>
                        <w:r w:rsidR="00206253">
                          <w:rPr>
                            <w:w w:val="9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46"/>
                            <w:w w:val="9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9"/>
                          </w:rPr>
                          <w:t>the</w:t>
                        </w:r>
                        <w:r>
                          <w:rPr>
                            <w:spacing w:val="-46"/>
                            <w:w w:val="95"/>
                            <w:sz w:val="19"/>
                          </w:rPr>
                          <w:t xml:space="preserve"> </w:t>
                        </w:r>
                        <w:ins w:id="17" w:author="SECAS" w:date="2020-10-02T12:45:00Z">
                          <w:r w:rsidR="00206253" w:rsidRPr="00206253">
                            <w:rPr>
                              <w:w w:val="95"/>
                              <w:sz w:val="19"/>
                              <w:rPrChange w:id="18" w:author="SECAS" w:date="2020-10-02T12:45:00Z">
                                <w:rPr/>
                              </w:rPrChange>
                            </w:rPr>
                            <w:t>Energy Market Architecture Repository</w:t>
                          </w:r>
                          <w:r w:rsidR="00206253" w:rsidDel="00206253">
                            <w:rPr>
                              <w:w w:val="95"/>
                              <w:sz w:val="19"/>
                            </w:rPr>
                            <w:t xml:space="preserve"> </w:t>
                          </w:r>
                        </w:ins>
                        <w:del w:id="19" w:author="SECAS" w:date="2020-10-02T12:45:00Z">
                          <w:r w:rsidDel="00206253">
                            <w:rPr>
                              <w:w w:val="95"/>
                              <w:sz w:val="19"/>
                            </w:rPr>
                            <w:delText>Data</w:delText>
                          </w:r>
                          <w:r w:rsidDel="00206253">
                            <w:rPr>
                              <w:spacing w:val="-47"/>
                              <w:w w:val="95"/>
                              <w:sz w:val="19"/>
                            </w:rPr>
                            <w:delText xml:space="preserve"> </w:delText>
                          </w:r>
                          <w:r w:rsidDel="00206253">
                            <w:rPr>
                              <w:w w:val="95"/>
                              <w:sz w:val="19"/>
                            </w:rPr>
                            <w:delText>Transfer</w:delText>
                          </w:r>
                          <w:r w:rsidDel="00206253">
                            <w:rPr>
                              <w:spacing w:val="-46"/>
                              <w:w w:val="95"/>
                              <w:sz w:val="19"/>
                            </w:rPr>
                            <w:delText xml:space="preserve"> </w:delText>
                          </w:r>
                          <w:r w:rsidDel="00206253">
                            <w:rPr>
                              <w:w w:val="95"/>
                              <w:sz w:val="19"/>
                            </w:rPr>
                            <w:delText>Catalogue</w:delText>
                          </w:r>
                          <w:r w:rsidDel="00206253">
                            <w:rPr>
                              <w:spacing w:val="-46"/>
                              <w:w w:val="95"/>
                              <w:sz w:val="19"/>
                            </w:rPr>
                            <w:delText xml:space="preserve"> </w:delText>
                          </w:r>
                        </w:del>
                        <w:r>
                          <w:rPr>
                            <w:w w:val="95"/>
                            <w:sz w:val="19"/>
                          </w:rPr>
                          <w:t>data</w:t>
                        </w:r>
                        <w:r>
                          <w:rPr>
                            <w:spacing w:val="-46"/>
                            <w:w w:val="9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9"/>
                          </w:rPr>
                          <w:t>flow</w:t>
                        </w:r>
                        <w:r>
                          <w:rPr>
                            <w:spacing w:val="-46"/>
                            <w:w w:val="9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9"/>
                          </w:rPr>
                          <w:t>that</w:t>
                        </w:r>
                        <w:r>
                          <w:rPr>
                            <w:spacing w:val="-46"/>
                            <w:w w:val="9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9"/>
                          </w:rPr>
                          <w:t>the</w:t>
                        </w:r>
                        <w:r>
                          <w:rPr>
                            <w:spacing w:val="-47"/>
                            <w:w w:val="9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9"/>
                          </w:rPr>
                          <w:t>DCC supports</w:t>
                        </w:r>
                        <w:r>
                          <w:rPr>
                            <w:spacing w:val="-44"/>
                            <w:w w:val="9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9"/>
                          </w:rPr>
                          <w:t>for</w:t>
                        </w:r>
                        <w:r>
                          <w:rPr>
                            <w:spacing w:val="-43"/>
                            <w:w w:val="9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9"/>
                          </w:rPr>
                          <w:t>use</w:t>
                        </w:r>
                        <w:r>
                          <w:rPr>
                            <w:spacing w:val="-43"/>
                            <w:w w:val="9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9"/>
                          </w:rPr>
                          <w:t>with</w:t>
                        </w:r>
                        <w:r>
                          <w:rPr>
                            <w:spacing w:val="-43"/>
                            <w:w w:val="9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9"/>
                          </w:rPr>
                          <w:t>the</w:t>
                        </w:r>
                        <w:r>
                          <w:rPr>
                            <w:spacing w:val="-43"/>
                            <w:w w:val="9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9"/>
                          </w:rPr>
                          <w:t>Registration</w:t>
                        </w:r>
                        <w:r>
                          <w:rPr>
                            <w:spacing w:val="-42"/>
                            <w:w w:val="9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9"/>
                          </w:rPr>
                          <w:t>Data</w:t>
                        </w:r>
                        <w:r>
                          <w:rPr>
                            <w:spacing w:val="-43"/>
                            <w:w w:val="9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9"/>
                          </w:rPr>
                          <w:t>Interface</w:t>
                        </w:r>
                        <w:r>
                          <w:rPr>
                            <w:spacing w:val="-43"/>
                            <w:w w:val="9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9"/>
                          </w:rPr>
                          <w:t>as</w:t>
                        </w:r>
                        <w:r>
                          <w:rPr>
                            <w:spacing w:val="-43"/>
                            <w:w w:val="9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9"/>
                          </w:rPr>
                          <w:t>listed</w:t>
                        </w:r>
                        <w:r>
                          <w:rPr>
                            <w:spacing w:val="-43"/>
                            <w:w w:val="9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9"/>
                          </w:rPr>
                          <w:t>and</w:t>
                        </w:r>
                        <w:r>
                          <w:rPr>
                            <w:spacing w:val="-43"/>
                            <w:w w:val="9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9"/>
                          </w:rPr>
                          <w:t>as</w:t>
                        </w:r>
                        <w:r>
                          <w:rPr>
                            <w:spacing w:val="-43"/>
                            <w:w w:val="9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9"/>
                          </w:rPr>
                          <w:t xml:space="preserve">updated </w:t>
                        </w:r>
                        <w:r>
                          <w:rPr>
                            <w:sz w:val="19"/>
                          </w:rPr>
                          <w:t>from</w:t>
                        </w:r>
                        <w:r>
                          <w:rPr>
                            <w:spacing w:val="-24"/>
                            <w:sz w:val="19"/>
                          </w:rPr>
                          <w:t xml:space="preserve"> </w:t>
                        </w:r>
                        <w:r>
                          <w:rPr>
                            <w:sz w:val="19"/>
                          </w:rPr>
                          <w:t>time</w:t>
                        </w:r>
                        <w:r>
                          <w:rPr>
                            <w:spacing w:val="-24"/>
                            <w:sz w:val="19"/>
                          </w:rPr>
                          <w:t xml:space="preserve"> </w:t>
                        </w:r>
                        <w:r>
                          <w:rPr>
                            <w:sz w:val="19"/>
                          </w:rPr>
                          <w:t>to</w:t>
                        </w:r>
                        <w:r>
                          <w:rPr>
                            <w:spacing w:val="-23"/>
                            <w:sz w:val="19"/>
                          </w:rPr>
                          <w:t xml:space="preserve"> </w:t>
                        </w:r>
                        <w:r>
                          <w:rPr>
                            <w:sz w:val="19"/>
                          </w:rPr>
                          <w:t>time</w:t>
                        </w:r>
                        <w:r>
                          <w:rPr>
                            <w:spacing w:val="-24"/>
                            <w:sz w:val="19"/>
                          </w:rPr>
                          <w:t xml:space="preserve"> </w:t>
                        </w:r>
                        <w:r>
                          <w:rPr>
                            <w:sz w:val="19"/>
                          </w:rPr>
                          <w:t>on</w:t>
                        </w:r>
                        <w:r>
                          <w:rPr>
                            <w:spacing w:val="-23"/>
                            <w:sz w:val="19"/>
                          </w:rPr>
                          <w:t xml:space="preserve"> </w:t>
                        </w:r>
                        <w:r>
                          <w:rPr>
                            <w:sz w:val="19"/>
                          </w:rPr>
                          <w:t>the</w:t>
                        </w:r>
                        <w:r>
                          <w:rPr>
                            <w:spacing w:val="-23"/>
                            <w:sz w:val="19"/>
                          </w:rPr>
                          <w:t xml:space="preserve"> </w:t>
                        </w:r>
                        <w:r>
                          <w:rPr>
                            <w:sz w:val="19"/>
                          </w:rPr>
                          <w:t>Website.</w:t>
                        </w:r>
                      </w:p>
                    </w:txbxContent>
                  </v:textbox>
                </v:shape>
                <v:shape id="Text Box 115" o:spid="_x0000_s1031" type="#_x0000_t202" style="position:absolute;left:5;top:5;width:3264;height:9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" filled="f" strokecolor="#e5e5e5" strokeweight=".5pt">
                  <v:textbox inset="0,0,0,0">
                    <w:txbxContent>
                      <w:p w14:paraId="22C485CB" w14:textId="77777777" w:rsidR="00C92C82" w:rsidRDefault="00C92C82" w:rsidP="00C92C82">
                        <w:pPr>
                          <w:spacing w:before="62"/>
                          <w:ind w:left="95"/>
                          <w:rPr>
                            <w:rFonts w:ascii="Calibri"/>
                            <w:b/>
                            <w:sz w:val="19"/>
                          </w:rPr>
                        </w:pPr>
                        <w:r>
                          <w:rPr>
                            <w:rFonts w:ascii="Calibri"/>
                            <w:b/>
                            <w:w w:val="110"/>
                            <w:sz w:val="19"/>
                          </w:rPr>
                          <w:t>Supported Version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bookmarkEnd w:id="13"/>
    </w:p>
    <w:p w14:paraId="1071D5F6" w14:textId="77777777" w:rsidR="00AE1D5D" w:rsidRDefault="00AE1D5D">
      <w:pPr>
        <w:rPr>
          <w:sz w:val="13"/>
        </w:rPr>
        <w:sectPr w:rsidR="00AE1D5D">
          <w:headerReference w:type="default" r:id="rId7"/>
          <w:footerReference w:type="default" r:id="rId8"/>
          <w:pgSz w:w="11900" w:h="16840"/>
          <w:pgMar w:top="1240" w:right="740" w:bottom="1060" w:left="620" w:header="839" w:footer="871" w:gutter="0"/>
          <w:pgNumType w:start="2"/>
          <w:cols w:space="720"/>
        </w:sectPr>
      </w:pPr>
    </w:p>
    <w:p w14:paraId="7A29F968" w14:textId="77777777" w:rsidR="00AE1D5D" w:rsidRDefault="00AE1D5D">
      <w:pPr>
        <w:pStyle w:val="BodyText"/>
        <w:rPr>
          <w:sz w:val="20"/>
        </w:rPr>
      </w:pPr>
    </w:p>
    <w:p w14:paraId="37521014" w14:textId="77777777" w:rsidR="00AE1D5D" w:rsidRDefault="00AE1D5D">
      <w:pPr>
        <w:pStyle w:val="BodyText"/>
        <w:spacing w:before="11"/>
        <w:rPr>
          <w:sz w:val="18"/>
        </w:rPr>
      </w:pPr>
    </w:p>
    <w:p w14:paraId="623FAE7F" w14:textId="77777777" w:rsidR="00AE1D5D" w:rsidRPr="00206253" w:rsidRDefault="00E02BEE" w:rsidP="00206253">
      <w:pPr>
        <w:pStyle w:val="ListParagraph"/>
        <w:numPr>
          <w:ilvl w:val="1"/>
          <w:numId w:val="5"/>
        </w:numPr>
        <w:tabs>
          <w:tab w:val="left" w:pos="1290"/>
          <w:tab w:val="left" w:pos="1291"/>
        </w:tabs>
        <w:spacing w:line="280" w:lineRule="auto"/>
        <w:ind w:right="206"/>
        <w:rPr>
          <w:sz w:val="19"/>
        </w:rPr>
      </w:pPr>
      <w:r w:rsidRPr="00206253">
        <w:rPr>
          <w:w w:val="90"/>
          <w:sz w:val="19"/>
        </w:rPr>
        <w:t>Each</w:t>
      </w:r>
      <w:r w:rsidRPr="00206253">
        <w:rPr>
          <w:spacing w:val="-20"/>
          <w:w w:val="90"/>
          <w:sz w:val="19"/>
        </w:rPr>
        <w:t xml:space="preserve"> </w:t>
      </w:r>
      <w:r w:rsidRPr="00206253">
        <w:rPr>
          <w:w w:val="90"/>
          <w:sz w:val="19"/>
        </w:rPr>
        <w:t>Electricity</w:t>
      </w:r>
      <w:r w:rsidRPr="00206253">
        <w:rPr>
          <w:spacing w:val="-20"/>
          <w:w w:val="90"/>
          <w:sz w:val="19"/>
        </w:rPr>
        <w:t xml:space="preserve"> </w:t>
      </w:r>
      <w:r w:rsidRPr="00206253">
        <w:rPr>
          <w:w w:val="90"/>
          <w:sz w:val="19"/>
        </w:rPr>
        <w:t>Registration</w:t>
      </w:r>
      <w:r w:rsidRPr="00206253">
        <w:rPr>
          <w:spacing w:val="-20"/>
          <w:w w:val="90"/>
          <w:sz w:val="19"/>
        </w:rPr>
        <w:t xml:space="preserve"> </w:t>
      </w:r>
      <w:r w:rsidRPr="00206253">
        <w:rPr>
          <w:w w:val="90"/>
          <w:sz w:val="19"/>
        </w:rPr>
        <w:t>Data</w:t>
      </w:r>
      <w:r w:rsidRPr="00206253">
        <w:rPr>
          <w:spacing w:val="-20"/>
          <w:w w:val="90"/>
          <w:sz w:val="19"/>
        </w:rPr>
        <w:t xml:space="preserve"> </w:t>
      </w:r>
      <w:r w:rsidRPr="00206253">
        <w:rPr>
          <w:w w:val="90"/>
          <w:sz w:val="19"/>
        </w:rPr>
        <w:t>Provider</w:t>
      </w:r>
      <w:r w:rsidRPr="00206253">
        <w:rPr>
          <w:spacing w:val="-20"/>
          <w:w w:val="90"/>
          <w:sz w:val="19"/>
        </w:rPr>
        <w:t xml:space="preserve"> </w:t>
      </w:r>
      <w:r w:rsidRPr="00206253">
        <w:rPr>
          <w:w w:val="90"/>
          <w:sz w:val="19"/>
        </w:rPr>
        <w:t>shall</w:t>
      </w:r>
      <w:r w:rsidRPr="00206253">
        <w:rPr>
          <w:spacing w:val="-21"/>
          <w:w w:val="90"/>
          <w:sz w:val="19"/>
        </w:rPr>
        <w:t xml:space="preserve"> </w:t>
      </w:r>
      <w:r w:rsidRPr="00206253">
        <w:rPr>
          <w:w w:val="90"/>
          <w:sz w:val="19"/>
        </w:rPr>
        <w:t>provide</w:t>
      </w:r>
      <w:r w:rsidRPr="00206253">
        <w:rPr>
          <w:spacing w:val="-20"/>
          <w:w w:val="90"/>
          <w:sz w:val="19"/>
        </w:rPr>
        <w:t xml:space="preserve"> </w:t>
      </w:r>
      <w:r w:rsidRPr="00206253">
        <w:rPr>
          <w:w w:val="90"/>
          <w:sz w:val="19"/>
        </w:rPr>
        <w:t>the</w:t>
      </w:r>
      <w:r w:rsidRPr="00206253">
        <w:rPr>
          <w:spacing w:val="-20"/>
          <w:w w:val="90"/>
          <w:sz w:val="19"/>
        </w:rPr>
        <w:t xml:space="preserve"> </w:t>
      </w:r>
      <w:r w:rsidRPr="00206253">
        <w:rPr>
          <w:w w:val="90"/>
          <w:sz w:val="19"/>
        </w:rPr>
        <w:t>following</w:t>
      </w:r>
      <w:r w:rsidRPr="00206253">
        <w:rPr>
          <w:spacing w:val="-21"/>
          <w:w w:val="90"/>
          <w:sz w:val="19"/>
        </w:rPr>
        <w:t xml:space="preserve"> </w:t>
      </w:r>
      <w:r w:rsidRPr="00206253">
        <w:rPr>
          <w:w w:val="90"/>
          <w:sz w:val="19"/>
        </w:rPr>
        <w:t>files,</w:t>
      </w:r>
      <w:r w:rsidRPr="00206253">
        <w:rPr>
          <w:spacing w:val="-21"/>
          <w:w w:val="90"/>
          <w:sz w:val="19"/>
        </w:rPr>
        <w:t xml:space="preserve"> </w:t>
      </w:r>
      <w:r w:rsidRPr="00206253">
        <w:rPr>
          <w:w w:val="90"/>
          <w:sz w:val="19"/>
        </w:rPr>
        <w:t>which</w:t>
      </w:r>
      <w:r w:rsidRPr="00206253">
        <w:rPr>
          <w:spacing w:val="-20"/>
          <w:w w:val="90"/>
          <w:sz w:val="19"/>
        </w:rPr>
        <w:t xml:space="preserve"> </w:t>
      </w:r>
      <w:r w:rsidRPr="00206253">
        <w:rPr>
          <w:w w:val="90"/>
          <w:sz w:val="19"/>
        </w:rPr>
        <w:t>shall</w:t>
      </w:r>
      <w:r w:rsidRPr="00206253">
        <w:rPr>
          <w:spacing w:val="-21"/>
          <w:w w:val="90"/>
          <w:sz w:val="19"/>
        </w:rPr>
        <w:t xml:space="preserve"> </w:t>
      </w:r>
      <w:r w:rsidRPr="00206253">
        <w:rPr>
          <w:w w:val="90"/>
          <w:sz w:val="19"/>
        </w:rPr>
        <w:t>conform</w:t>
      </w:r>
      <w:r w:rsidRPr="00206253">
        <w:rPr>
          <w:spacing w:val="-20"/>
          <w:w w:val="90"/>
          <w:sz w:val="19"/>
        </w:rPr>
        <w:t xml:space="preserve"> </w:t>
      </w:r>
      <w:r w:rsidRPr="00206253">
        <w:rPr>
          <w:w w:val="90"/>
          <w:sz w:val="19"/>
        </w:rPr>
        <w:t>to</w:t>
      </w:r>
      <w:r w:rsidRPr="00206253">
        <w:rPr>
          <w:spacing w:val="-21"/>
          <w:w w:val="90"/>
          <w:sz w:val="19"/>
        </w:rPr>
        <w:t xml:space="preserve"> </w:t>
      </w:r>
      <w:r w:rsidRPr="00206253">
        <w:rPr>
          <w:w w:val="90"/>
          <w:sz w:val="19"/>
        </w:rPr>
        <w:t>the</w:t>
      </w:r>
      <w:r w:rsidRPr="00206253">
        <w:rPr>
          <w:spacing w:val="-21"/>
          <w:w w:val="90"/>
          <w:sz w:val="19"/>
        </w:rPr>
        <w:t xml:space="preserve"> </w:t>
      </w:r>
      <w:r w:rsidRPr="00206253">
        <w:rPr>
          <w:w w:val="90"/>
          <w:sz w:val="19"/>
        </w:rPr>
        <w:t xml:space="preserve">latest </w:t>
      </w:r>
      <w:r w:rsidRPr="00206253">
        <w:rPr>
          <w:sz w:val="19"/>
        </w:rPr>
        <w:t>Supported</w:t>
      </w:r>
      <w:r w:rsidRPr="00206253">
        <w:rPr>
          <w:spacing w:val="-50"/>
          <w:sz w:val="19"/>
        </w:rPr>
        <w:t xml:space="preserve"> </w:t>
      </w:r>
      <w:r w:rsidRPr="00206253">
        <w:rPr>
          <w:sz w:val="19"/>
        </w:rPr>
        <w:t>Version</w:t>
      </w:r>
      <w:r w:rsidRPr="00206253">
        <w:rPr>
          <w:spacing w:val="-49"/>
          <w:sz w:val="19"/>
        </w:rPr>
        <w:t xml:space="preserve"> </w:t>
      </w:r>
      <w:r w:rsidRPr="00206253">
        <w:rPr>
          <w:sz w:val="19"/>
        </w:rPr>
        <w:t>of</w:t>
      </w:r>
      <w:r w:rsidRPr="00206253">
        <w:rPr>
          <w:sz w:val="19"/>
          <w:rPrChange w:id="20" w:author="SECAS" w:date="2020-10-02T12:50:00Z">
            <w:rPr>
              <w:spacing w:val="-49"/>
              <w:sz w:val="19"/>
            </w:rPr>
          </w:rPrChange>
        </w:rPr>
        <w:t xml:space="preserve"> </w:t>
      </w:r>
      <w:r w:rsidRPr="00206253">
        <w:rPr>
          <w:sz w:val="19"/>
        </w:rPr>
        <w:t>the</w:t>
      </w:r>
      <w:r w:rsidRPr="00206253">
        <w:rPr>
          <w:sz w:val="19"/>
          <w:rPrChange w:id="21" w:author="SECAS" w:date="2020-10-02T12:50:00Z">
            <w:rPr>
              <w:spacing w:val="-49"/>
              <w:sz w:val="19"/>
            </w:rPr>
          </w:rPrChange>
        </w:rPr>
        <w:t xml:space="preserve"> </w:t>
      </w:r>
      <w:r w:rsidRPr="00206253">
        <w:rPr>
          <w:sz w:val="19"/>
        </w:rPr>
        <w:t>specified</w:t>
      </w:r>
      <w:r w:rsidRPr="00206253">
        <w:rPr>
          <w:sz w:val="19"/>
          <w:rPrChange w:id="22" w:author="SECAS" w:date="2020-10-02T12:50:00Z">
            <w:rPr>
              <w:spacing w:val="-50"/>
              <w:sz w:val="19"/>
            </w:rPr>
          </w:rPrChange>
        </w:rPr>
        <w:t xml:space="preserve"> </w:t>
      </w:r>
      <w:r w:rsidRPr="00206253">
        <w:rPr>
          <w:sz w:val="19"/>
        </w:rPr>
        <w:t>data</w:t>
      </w:r>
      <w:r w:rsidRPr="00206253">
        <w:rPr>
          <w:sz w:val="19"/>
          <w:rPrChange w:id="23" w:author="SECAS" w:date="2020-10-02T12:50:00Z">
            <w:rPr>
              <w:spacing w:val="-49"/>
              <w:sz w:val="19"/>
            </w:rPr>
          </w:rPrChange>
        </w:rPr>
        <w:t xml:space="preserve"> </w:t>
      </w:r>
      <w:r w:rsidRPr="00206253">
        <w:rPr>
          <w:sz w:val="19"/>
        </w:rPr>
        <w:t>flow</w:t>
      </w:r>
      <w:r w:rsidRPr="00206253">
        <w:rPr>
          <w:sz w:val="19"/>
          <w:rPrChange w:id="24" w:author="SECAS" w:date="2020-10-02T12:50:00Z">
            <w:rPr>
              <w:spacing w:val="-49"/>
              <w:sz w:val="19"/>
            </w:rPr>
          </w:rPrChange>
        </w:rPr>
        <w:t xml:space="preserve"> </w:t>
      </w:r>
      <w:r w:rsidRPr="00206253">
        <w:rPr>
          <w:sz w:val="19"/>
        </w:rPr>
        <w:t>structures</w:t>
      </w:r>
      <w:r w:rsidRPr="00206253">
        <w:rPr>
          <w:sz w:val="19"/>
          <w:rPrChange w:id="25" w:author="SECAS" w:date="2020-10-02T12:50:00Z">
            <w:rPr>
              <w:spacing w:val="-50"/>
              <w:sz w:val="19"/>
            </w:rPr>
          </w:rPrChange>
        </w:rPr>
        <w:t xml:space="preserve"> </w:t>
      </w:r>
      <w:r w:rsidRPr="00206253">
        <w:rPr>
          <w:sz w:val="19"/>
        </w:rPr>
        <w:t>as</w:t>
      </w:r>
      <w:r w:rsidRPr="00206253">
        <w:rPr>
          <w:sz w:val="19"/>
          <w:rPrChange w:id="26" w:author="SECAS" w:date="2020-10-02T12:50:00Z">
            <w:rPr>
              <w:spacing w:val="-49"/>
              <w:sz w:val="19"/>
            </w:rPr>
          </w:rPrChange>
        </w:rPr>
        <w:t xml:space="preserve"> </w:t>
      </w:r>
      <w:r w:rsidRPr="00206253">
        <w:rPr>
          <w:sz w:val="19"/>
        </w:rPr>
        <w:t>defined</w:t>
      </w:r>
      <w:r w:rsidRPr="00206253">
        <w:rPr>
          <w:sz w:val="19"/>
          <w:rPrChange w:id="27" w:author="SECAS" w:date="2020-10-02T12:50:00Z">
            <w:rPr>
              <w:spacing w:val="-49"/>
              <w:sz w:val="19"/>
            </w:rPr>
          </w:rPrChange>
        </w:rPr>
        <w:t xml:space="preserve"> </w:t>
      </w:r>
      <w:r w:rsidRPr="00206253">
        <w:rPr>
          <w:sz w:val="19"/>
        </w:rPr>
        <w:t>in</w:t>
      </w:r>
      <w:r w:rsidRPr="00206253">
        <w:rPr>
          <w:sz w:val="19"/>
          <w:rPrChange w:id="28" w:author="SECAS" w:date="2020-10-02T12:50:00Z">
            <w:rPr>
              <w:spacing w:val="-49"/>
              <w:sz w:val="19"/>
            </w:rPr>
          </w:rPrChange>
        </w:rPr>
        <w:t xml:space="preserve"> </w:t>
      </w:r>
      <w:r w:rsidRPr="00206253">
        <w:rPr>
          <w:sz w:val="19"/>
        </w:rPr>
        <w:t>the</w:t>
      </w:r>
      <w:r w:rsidRPr="00206253">
        <w:rPr>
          <w:sz w:val="19"/>
          <w:rPrChange w:id="29" w:author="SECAS" w:date="2020-10-02T12:50:00Z">
            <w:rPr>
              <w:spacing w:val="-50"/>
              <w:sz w:val="19"/>
            </w:rPr>
          </w:rPrChange>
        </w:rPr>
        <w:t xml:space="preserve"> </w:t>
      </w:r>
      <w:ins w:id="30" w:author="SECAS" w:date="2020-10-02T12:50:00Z">
        <w:r w:rsidR="00206253" w:rsidRPr="00206253">
          <w:rPr>
            <w:sz w:val="19"/>
            <w:rPrChange w:id="31" w:author="SECAS" w:date="2020-10-02T12:50:00Z">
              <w:rPr/>
            </w:rPrChange>
          </w:rPr>
          <w:t>Energy Market Architecture Repository</w:t>
        </w:r>
      </w:ins>
      <w:del w:id="32" w:author="SECAS" w:date="2020-10-02T12:50:00Z">
        <w:r w:rsidRPr="00206253" w:rsidDel="00206253">
          <w:rPr>
            <w:sz w:val="19"/>
          </w:rPr>
          <w:delText>Data</w:delText>
        </w:r>
        <w:r w:rsidRPr="00206253" w:rsidDel="00206253">
          <w:rPr>
            <w:spacing w:val="-49"/>
            <w:sz w:val="19"/>
          </w:rPr>
          <w:delText xml:space="preserve"> </w:delText>
        </w:r>
        <w:r w:rsidRPr="00206253" w:rsidDel="00206253">
          <w:rPr>
            <w:sz w:val="19"/>
          </w:rPr>
          <w:delText>Transfer</w:delText>
        </w:r>
        <w:r w:rsidRPr="00206253" w:rsidDel="00206253">
          <w:rPr>
            <w:spacing w:val="-50"/>
            <w:sz w:val="19"/>
          </w:rPr>
          <w:delText xml:space="preserve"> </w:delText>
        </w:r>
        <w:r w:rsidRPr="00206253" w:rsidDel="00206253">
          <w:rPr>
            <w:sz w:val="19"/>
          </w:rPr>
          <w:delText>Catalogue</w:delText>
        </w:r>
      </w:del>
      <w:r w:rsidRPr="00206253">
        <w:rPr>
          <w:sz w:val="19"/>
        </w:rPr>
        <w:t>:</w:t>
      </w:r>
    </w:p>
    <w:p w14:paraId="4016392B" w14:textId="77777777" w:rsidR="00AE1D5D" w:rsidRDefault="00AE1D5D">
      <w:pPr>
        <w:pStyle w:val="BodyText"/>
        <w:spacing w:before="9"/>
      </w:pPr>
    </w:p>
    <w:p w14:paraId="2F9C0A34" w14:textId="77777777" w:rsidR="00AE1D5D" w:rsidRDefault="00E02BEE">
      <w:pPr>
        <w:pStyle w:val="ListParagraph"/>
        <w:numPr>
          <w:ilvl w:val="2"/>
          <w:numId w:val="2"/>
        </w:numPr>
        <w:tabs>
          <w:tab w:val="left" w:pos="1650"/>
          <w:tab w:val="left" w:pos="1651"/>
        </w:tabs>
        <w:spacing w:before="1"/>
        <w:ind w:hanging="701"/>
        <w:rPr>
          <w:sz w:val="19"/>
        </w:rPr>
      </w:pPr>
      <w:r>
        <w:rPr>
          <w:sz w:val="19"/>
        </w:rPr>
        <w:t>Initial</w:t>
      </w:r>
      <w:r>
        <w:rPr>
          <w:spacing w:val="-26"/>
          <w:sz w:val="19"/>
        </w:rPr>
        <w:t xml:space="preserve"> </w:t>
      </w:r>
      <w:r>
        <w:rPr>
          <w:sz w:val="19"/>
        </w:rPr>
        <w:t>upload</w:t>
      </w:r>
      <w:r>
        <w:rPr>
          <w:spacing w:val="-25"/>
          <w:sz w:val="19"/>
        </w:rPr>
        <w:t xml:space="preserve"> </w:t>
      </w:r>
      <w:r>
        <w:rPr>
          <w:sz w:val="19"/>
        </w:rPr>
        <w:t>and</w:t>
      </w:r>
      <w:r>
        <w:rPr>
          <w:spacing w:val="-25"/>
          <w:sz w:val="19"/>
        </w:rPr>
        <w:t xml:space="preserve"> </w:t>
      </w:r>
      <w:r>
        <w:rPr>
          <w:sz w:val="19"/>
        </w:rPr>
        <w:t>full</w:t>
      </w:r>
      <w:r>
        <w:rPr>
          <w:spacing w:val="-25"/>
          <w:sz w:val="19"/>
        </w:rPr>
        <w:t xml:space="preserve"> </w:t>
      </w:r>
      <w:r>
        <w:rPr>
          <w:sz w:val="19"/>
        </w:rPr>
        <w:t>Registration</w:t>
      </w:r>
      <w:r>
        <w:rPr>
          <w:spacing w:val="-24"/>
          <w:sz w:val="19"/>
        </w:rPr>
        <w:t xml:space="preserve"> </w:t>
      </w:r>
      <w:r>
        <w:rPr>
          <w:sz w:val="19"/>
        </w:rPr>
        <w:t>Data</w:t>
      </w:r>
      <w:r>
        <w:rPr>
          <w:spacing w:val="-25"/>
          <w:sz w:val="19"/>
        </w:rPr>
        <w:t xml:space="preserve"> </w:t>
      </w:r>
      <w:r>
        <w:rPr>
          <w:sz w:val="19"/>
        </w:rPr>
        <w:t>Refresh</w:t>
      </w:r>
      <w:r>
        <w:rPr>
          <w:spacing w:val="-25"/>
          <w:sz w:val="19"/>
        </w:rPr>
        <w:t xml:space="preserve"> </w:t>
      </w:r>
      <w:r>
        <w:rPr>
          <w:sz w:val="19"/>
        </w:rPr>
        <w:t>File</w:t>
      </w:r>
    </w:p>
    <w:p w14:paraId="10402FBB" w14:textId="77777777" w:rsidR="00AE1D5D" w:rsidRDefault="00AE1D5D">
      <w:pPr>
        <w:pStyle w:val="BodyText"/>
        <w:rPr>
          <w:sz w:val="23"/>
        </w:rPr>
      </w:pPr>
    </w:p>
    <w:p w14:paraId="0973CD50" w14:textId="77777777" w:rsidR="00AE1D5D" w:rsidRDefault="00E02BEE">
      <w:pPr>
        <w:pStyle w:val="BodyText"/>
        <w:spacing w:line="280" w:lineRule="auto"/>
        <w:ind w:left="1310"/>
      </w:pPr>
      <w:r>
        <w:rPr>
          <w:w w:val="95"/>
        </w:rPr>
        <w:t>To</w:t>
      </w:r>
      <w:r>
        <w:rPr>
          <w:spacing w:val="-48"/>
          <w:w w:val="95"/>
        </w:rPr>
        <w:t xml:space="preserve"> </w:t>
      </w:r>
      <w:r>
        <w:rPr>
          <w:w w:val="95"/>
        </w:rPr>
        <w:t>provide</w:t>
      </w:r>
      <w:r>
        <w:rPr>
          <w:spacing w:val="-47"/>
          <w:w w:val="95"/>
        </w:rPr>
        <w:t xml:space="preserve"> </w:t>
      </w:r>
      <w:r>
        <w:rPr>
          <w:w w:val="95"/>
        </w:rPr>
        <w:t>the</w:t>
      </w:r>
      <w:r>
        <w:rPr>
          <w:spacing w:val="-48"/>
          <w:w w:val="95"/>
        </w:rPr>
        <w:t xml:space="preserve"> </w:t>
      </w:r>
      <w:r>
        <w:rPr>
          <w:w w:val="95"/>
        </w:rPr>
        <w:t>DCC</w:t>
      </w:r>
      <w:r>
        <w:rPr>
          <w:spacing w:val="-47"/>
          <w:w w:val="95"/>
        </w:rPr>
        <w:t xml:space="preserve"> </w:t>
      </w:r>
      <w:r>
        <w:rPr>
          <w:w w:val="95"/>
        </w:rPr>
        <w:t>with</w:t>
      </w:r>
      <w:r>
        <w:rPr>
          <w:spacing w:val="-48"/>
          <w:w w:val="95"/>
        </w:rPr>
        <w:t xml:space="preserve"> </w:t>
      </w:r>
      <w:r>
        <w:rPr>
          <w:w w:val="95"/>
        </w:rPr>
        <w:t>an</w:t>
      </w:r>
      <w:r>
        <w:rPr>
          <w:spacing w:val="-47"/>
          <w:w w:val="95"/>
        </w:rPr>
        <w:t xml:space="preserve"> </w:t>
      </w:r>
      <w:r>
        <w:rPr>
          <w:w w:val="95"/>
        </w:rPr>
        <w:t>initial</w:t>
      </w:r>
      <w:r>
        <w:rPr>
          <w:spacing w:val="-47"/>
          <w:w w:val="95"/>
        </w:rPr>
        <w:t xml:space="preserve"> </w:t>
      </w:r>
      <w:r>
        <w:rPr>
          <w:w w:val="95"/>
        </w:rPr>
        <w:t>population</w:t>
      </w:r>
      <w:r>
        <w:rPr>
          <w:spacing w:val="-48"/>
          <w:w w:val="95"/>
        </w:rPr>
        <w:t xml:space="preserve"> </w:t>
      </w:r>
      <w:r>
        <w:rPr>
          <w:w w:val="95"/>
        </w:rPr>
        <w:t>of</w:t>
      </w:r>
      <w:r>
        <w:rPr>
          <w:spacing w:val="-47"/>
          <w:w w:val="95"/>
        </w:rPr>
        <w:t xml:space="preserve"> </w:t>
      </w:r>
      <w:r>
        <w:rPr>
          <w:w w:val="95"/>
        </w:rPr>
        <w:t>Registration</w:t>
      </w:r>
      <w:r>
        <w:rPr>
          <w:spacing w:val="-47"/>
          <w:w w:val="95"/>
        </w:rPr>
        <w:t xml:space="preserve"> </w:t>
      </w:r>
      <w:r>
        <w:rPr>
          <w:w w:val="95"/>
        </w:rPr>
        <w:t>Data</w:t>
      </w:r>
      <w:r>
        <w:rPr>
          <w:spacing w:val="-47"/>
          <w:w w:val="95"/>
        </w:rPr>
        <w:t xml:space="preserve"> </w:t>
      </w:r>
      <w:r>
        <w:rPr>
          <w:w w:val="95"/>
        </w:rPr>
        <w:t>and</w:t>
      </w:r>
      <w:r>
        <w:rPr>
          <w:spacing w:val="-48"/>
          <w:w w:val="95"/>
        </w:rPr>
        <w:t xml:space="preserve"> </w:t>
      </w:r>
      <w:r>
        <w:rPr>
          <w:w w:val="95"/>
        </w:rPr>
        <w:t>any</w:t>
      </w:r>
      <w:r>
        <w:rPr>
          <w:spacing w:val="-47"/>
          <w:w w:val="95"/>
        </w:rPr>
        <w:t xml:space="preserve"> </w:t>
      </w:r>
      <w:r>
        <w:rPr>
          <w:w w:val="95"/>
        </w:rPr>
        <w:t>subsequent</w:t>
      </w:r>
      <w:r>
        <w:rPr>
          <w:spacing w:val="-48"/>
          <w:w w:val="95"/>
        </w:rPr>
        <w:t xml:space="preserve"> </w:t>
      </w:r>
      <w:r>
        <w:rPr>
          <w:w w:val="95"/>
        </w:rPr>
        <w:t>full</w:t>
      </w:r>
      <w:r>
        <w:rPr>
          <w:spacing w:val="-47"/>
          <w:w w:val="95"/>
        </w:rPr>
        <w:t xml:space="preserve"> </w:t>
      </w:r>
      <w:r>
        <w:rPr>
          <w:w w:val="95"/>
        </w:rPr>
        <w:t>Registration</w:t>
      </w:r>
      <w:r>
        <w:rPr>
          <w:spacing w:val="-47"/>
          <w:w w:val="95"/>
        </w:rPr>
        <w:t xml:space="preserve"> </w:t>
      </w:r>
      <w:r>
        <w:rPr>
          <w:w w:val="95"/>
        </w:rPr>
        <w:t xml:space="preserve">Data </w:t>
      </w:r>
      <w:r>
        <w:rPr>
          <w:w w:val="90"/>
        </w:rPr>
        <w:t>refresh,</w:t>
      </w:r>
      <w:r>
        <w:rPr>
          <w:spacing w:val="-24"/>
          <w:w w:val="90"/>
        </w:rPr>
        <w:t xml:space="preserve"> </w:t>
      </w:r>
      <w:r>
        <w:rPr>
          <w:w w:val="90"/>
        </w:rPr>
        <w:t>each</w:t>
      </w:r>
      <w:r>
        <w:rPr>
          <w:spacing w:val="-24"/>
          <w:w w:val="90"/>
        </w:rPr>
        <w:t xml:space="preserve"> </w:t>
      </w:r>
      <w:r>
        <w:rPr>
          <w:w w:val="90"/>
        </w:rPr>
        <w:t>Electricity</w:t>
      </w:r>
      <w:r>
        <w:rPr>
          <w:spacing w:val="-24"/>
          <w:w w:val="90"/>
        </w:rPr>
        <w:t xml:space="preserve"> </w:t>
      </w:r>
      <w:r>
        <w:rPr>
          <w:w w:val="90"/>
        </w:rPr>
        <w:t>Registration</w:t>
      </w:r>
      <w:r>
        <w:rPr>
          <w:spacing w:val="-24"/>
          <w:w w:val="90"/>
        </w:rPr>
        <w:t xml:space="preserve"> </w:t>
      </w:r>
      <w:r>
        <w:rPr>
          <w:w w:val="90"/>
        </w:rPr>
        <w:t>Data</w:t>
      </w:r>
      <w:r>
        <w:rPr>
          <w:spacing w:val="-25"/>
          <w:w w:val="90"/>
        </w:rPr>
        <w:t xml:space="preserve"> </w:t>
      </w:r>
      <w:r>
        <w:rPr>
          <w:w w:val="90"/>
        </w:rPr>
        <w:t>Provider</w:t>
      </w:r>
      <w:r>
        <w:rPr>
          <w:spacing w:val="-23"/>
          <w:w w:val="90"/>
        </w:rPr>
        <w:t xml:space="preserve"> </w:t>
      </w:r>
      <w:r>
        <w:rPr>
          <w:w w:val="90"/>
        </w:rPr>
        <w:t>shall</w:t>
      </w:r>
      <w:r>
        <w:rPr>
          <w:spacing w:val="-25"/>
          <w:w w:val="90"/>
        </w:rPr>
        <w:t xml:space="preserve"> </w:t>
      </w:r>
      <w:r>
        <w:rPr>
          <w:w w:val="90"/>
        </w:rPr>
        <w:t>send</w:t>
      </w:r>
      <w:r>
        <w:rPr>
          <w:spacing w:val="-25"/>
          <w:w w:val="90"/>
        </w:rPr>
        <w:t xml:space="preserve"> </w:t>
      </w:r>
      <w:r>
        <w:rPr>
          <w:w w:val="90"/>
        </w:rPr>
        <w:t>a</w:t>
      </w:r>
      <w:r>
        <w:rPr>
          <w:spacing w:val="-24"/>
          <w:w w:val="90"/>
        </w:rPr>
        <w:t xml:space="preserve"> </w:t>
      </w:r>
      <w:r>
        <w:rPr>
          <w:w w:val="90"/>
        </w:rPr>
        <w:t>Registration</w:t>
      </w:r>
      <w:r>
        <w:rPr>
          <w:spacing w:val="-24"/>
          <w:w w:val="90"/>
        </w:rPr>
        <w:t xml:space="preserve"> </w:t>
      </w:r>
      <w:r>
        <w:rPr>
          <w:w w:val="90"/>
        </w:rPr>
        <w:t>Data</w:t>
      </w:r>
      <w:r>
        <w:rPr>
          <w:spacing w:val="-25"/>
          <w:w w:val="90"/>
        </w:rPr>
        <w:t xml:space="preserve"> </w:t>
      </w:r>
      <w:r>
        <w:rPr>
          <w:w w:val="90"/>
        </w:rPr>
        <w:t>Refresh</w:t>
      </w:r>
      <w:r>
        <w:rPr>
          <w:spacing w:val="-24"/>
          <w:w w:val="90"/>
        </w:rPr>
        <w:t xml:space="preserve"> </w:t>
      </w:r>
      <w:r>
        <w:rPr>
          <w:w w:val="90"/>
        </w:rPr>
        <w:t>File</w:t>
      </w:r>
      <w:r>
        <w:rPr>
          <w:spacing w:val="-24"/>
          <w:w w:val="90"/>
        </w:rPr>
        <w:t xml:space="preserve"> </w:t>
      </w:r>
      <w:r>
        <w:rPr>
          <w:w w:val="90"/>
        </w:rPr>
        <w:t>as</w:t>
      </w:r>
      <w:r>
        <w:rPr>
          <w:spacing w:val="-25"/>
          <w:w w:val="90"/>
        </w:rPr>
        <w:t xml:space="preserve"> </w:t>
      </w:r>
      <w:r>
        <w:rPr>
          <w:w w:val="90"/>
        </w:rPr>
        <w:t>specified</w:t>
      </w:r>
      <w:r>
        <w:rPr>
          <w:spacing w:val="-25"/>
          <w:w w:val="90"/>
        </w:rPr>
        <w:t xml:space="preserve"> </w:t>
      </w:r>
      <w:r>
        <w:rPr>
          <w:w w:val="90"/>
        </w:rPr>
        <w:t xml:space="preserve">in </w:t>
      </w:r>
      <w:r>
        <w:t>the</w:t>
      </w:r>
      <w:r>
        <w:rPr>
          <w:spacing w:val="-24"/>
        </w:rPr>
        <w:t xml:space="preserve"> </w:t>
      </w:r>
      <w:ins w:id="33" w:author="SECAS" w:date="2020-10-02T12:51:00Z">
        <w:r w:rsidR="00206253">
          <w:rPr>
            <w:w w:val="95"/>
          </w:rPr>
          <w:t>Energy Market Architecture Repository</w:t>
        </w:r>
      </w:ins>
      <w:del w:id="34" w:author="SECAS" w:date="2020-10-02T12:51:00Z">
        <w:r w:rsidDel="00206253">
          <w:delText>Data</w:delText>
        </w:r>
        <w:r w:rsidDel="00206253">
          <w:rPr>
            <w:spacing w:val="-24"/>
          </w:rPr>
          <w:delText xml:space="preserve"> </w:delText>
        </w:r>
        <w:r w:rsidDel="00206253">
          <w:delText>Transfer</w:delText>
        </w:r>
        <w:r w:rsidDel="00206253">
          <w:rPr>
            <w:spacing w:val="-24"/>
          </w:rPr>
          <w:delText xml:space="preserve"> </w:delText>
        </w:r>
        <w:r w:rsidDel="00206253">
          <w:delText>Catalogue</w:delText>
        </w:r>
      </w:del>
      <w:r>
        <w:rPr>
          <w:spacing w:val="-23"/>
        </w:rPr>
        <w:t xml:space="preserve"> </w:t>
      </w:r>
      <w:r>
        <w:t>D0353</w:t>
      </w:r>
      <w:r>
        <w:rPr>
          <w:spacing w:val="-24"/>
        </w:rPr>
        <w:t xml:space="preserve"> </w:t>
      </w:r>
      <w:r>
        <w:t>data</w:t>
      </w:r>
      <w:r>
        <w:rPr>
          <w:spacing w:val="-23"/>
        </w:rPr>
        <w:t xml:space="preserve"> </w:t>
      </w:r>
      <w:r>
        <w:t>flow;</w:t>
      </w:r>
    </w:p>
    <w:p w14:paraId="3A982844" w14:textId="77777777" w:rsidR="00AE1D5D" w:rsidRDefault="00AE1D5D">
      <w:pPr>
        <w:pStyle w:val="BodyText"/>
        <w:spacing w:before="9"/>
      </w:pPr>
    </w:p>
    <w:p w14:paraId="7A4D8700" w14:textId="77777777" w:rsidR="00AE1D5D" w:rsidRDefault="00E02BEE">
      <w:pPr>
        <w:pStyle w:val="ListParagraph"/>
        <w:numPr>
          <w:ilvl w:val="2"/>
          <w:numId w:val="2"/>
        </w:numPr>
        <w:tabs>
          <w:tab w:val="left" w:pos="1650"/>
          <w:tab w:val="left" w:pos="1651"/>
        </w:tabs>
        <w:ind w:hanging="701"/>
        <w:rPr>
          <w:sz w:val="19"/>
        </w:rPr>
      </w:pPr>
      <w:r>
        <w:rPr>
          <w:sz w:val="19"/>
        </w:rPr>
        <w:t>Registration</w:t>
      </w:r>
      <w:r>
        <w:rPr>
          <w:spacing w:val="-22"/>
          <w:sz w:val="19"/>
        </w:rPr>
        <w:t xml:space="preserve"> </w:t>
      </w:r>
      <w:r>
        <w:rPr>
          <w:sz w:val="19"/>
        </w:rPr>
        <w:t>Data</w:t>
      </w:r>
      <w:r>
        <w:rPr>
          <w:spacing w:val="-22"/>
          <w:sz w:val="19"/>
        </w:rPr>
        <w:t xml:space="preserve"> </w:t>
      </w:r>
      <w:r>
        <w:rPr>
          <w:sz w:val="19"/>
        </w:rPr>
        <w:t>Update</w:t>
      </w:r>
      <w:r>
        <w:rPr>
          <w:spacing w:val="-22"/>
          <w:sz w:val="19"/>
        </w:rPr>
        <w:t xml:space="preserve"> </w:t>
      </w:r>
      <w:r>
        <w:rPr>
          <w:sz w:val="19"/>
        </w:rPr>
        <w:t>File</w:t>
      </w:r>
    </w:p>
    <w:p w14:paraId="0B410416" w14:textId="77777777" w:rsidR="00AE1D5D" w:rsidRDefault="00AE1D5D">
      <w:pPr>
        <w:pStyle w:val="BodyText"/>
        <w:rPr>
          <w:sz w:val="23"/>
        </w:rPr>
      </w:pPr>
    </w:p>
    <w:p w14:paraId="584687D9" w14:textId="77777777" w:rsidR="00AE1D5D" w:rsidRDefault="00E02BEE">
      <w:pPr>
        <w:pStyle w:val="BodyText"/>
        <w:spacing w:line="280" w:lineRule="auto"/>
        <w:ind w:left="1310"/>
      </w:pPr>
      <w:r>
        <w:rPr>
          <w:w w:val="90"/>
        </w:rPr>
        <w:t>To</w:t>
      </w:r>
      <w:r>
        <w:rPr>
          <w:spacing w:val="-22"/>
          <w:w w:val="90"/>
        </w:rPr>
        <w:t xml:space="preserve"> </w:t>
      </w:r>
      <w:r>
        <w:rPr>
          <w:w w:val="90"/>
        </w:rPr>
        <w:t>notify</w:t>
      </w:r>
      <w:r>
        <w:rPr>
          <w:spacing w:val="-22"/>
          <w:w w:val="90"/>
        </w:rPr>
        <w:t xml:space="preserve"> </w:t>
      </w:r>
      <w:r>
        <w:rPr>
          <w:w w:val="90"/>
        </w:rPr>
        <w:t>the</w:t>
      </w:r>
      <w:r>
        <w:rPr>
          <w:spacing w:val="-22"/>
          <w:w w:val="90"/>
        </w:rPr>
        <w:t xml:space="preserve"> </w:t>
      </w:r>
      <w:r>
        <w:rPr>
          <w:w w:val="90"/>
        </w:rPr>
        <w:t>DCC</w:t>
      </w:r>
      <w:r>
        <w:rPr>
          <w:spacing w:val="-22"/>
          <w:w w:val="90"/>
        </w:rPr>
        <w:t xml:space="preserve"> </w:t>
      </w:r>
      <w:r>
        <w:rPr>
          <w:w w:val="90"/>
        </w:rPr>
        <w:t>of</w:t>
      </w:r>
      <w:r>
        <w:rPr>
          <w:spacing w:val="-21"/>
          <w:w w:val="90"/>
        </w:rPr>
        <w:t xml:space="preserve"> </w:t>
      </w:r>
      <w:r>
        <w:rPr>
          <w:w w:val="90"/>
        </w:rPr>
        <w:t>any</w:t>
      </w:r>
      <w:r>
        <w:rPr>
          <w:spacing w:val="-22"/>
          <w:w w:val="90"/>
        </w:rPr>
        <w:t xml:space="preserve"> </w:t>
      </w:r>
      <w:r>
        <w:rPr>
          <w:w w:val="90"/>
        </w:rPr>
        <w:t>changes</w:t>
      </w:r>
      <w:r>
        <w:rPr>
          <w:spacing w:val="-22"/>
          <w:w w:val="90"/>
        </w:rPr>
        <w:t xml:space="preserve"> </w:t>
      </w:r>
      <w:r>
        <w:rPr>
          <w:w w:val="90"/>
        </w:rPr>
        <w:t>to</w:t>
      </w:r>
      <w:r>
        <w:rPr>
          <w:spacing w:val="-22"/>
          <w:w w:val="90"/>
        </w:rPr>
        <w:t xml:space="preserve"> </w:t>
      </w:r>
      <w:r>
        <w:rPr>
          <w:w w:val="90"/>
        </w:rPr>
        <w:t>relevant</w:t>
      </w:r>
      <w:r>
        <w:rPr>
          <w:spacing w:val="-21"/>
          <w:w w:val="90"/>
        </w:rPr>
        <w:t xml:space="preserve"> </w:t>
      </w:r>
      <w:r>
        <w:rPr>
          <w:w w:val="90"/>
        </w:rPr>
        <w:t>Registration</w:t>
      </w:r>
      <w:r>
        <w:rPr>
          <w:spacing w:val="-21"/>
          <w:w w:val="90"/>
        </w:rPr>
        <w:t xml:space="preserve"> </w:t>
      </w:r>
      <w:r>
        <w:rPr>
          <w:w w:val="90"/>
        </w:rPr>
        <w:t>Data,</w:t>
      </w:r>
      <w:r>
        <w:rPr>
          <w:spacing w:val="-22"/>
          <w:w w:val="90"/>
        </w:rPr>
        <w:t xml:space="preserve"> </w:t>
      </w:r>
      <w:r>
        <w:rPr>
          <w:w w:val="90"/>
        </w:rPr>
        <w:t>each</w:t>
      </w:r>
      <w:r>
        <w:rPr>
          <w:spacing w:val="-21"/>
          <w:w w:val="90"/>
        </w:rPr>
        <w:t xml:space="preserve"> </w:t>
      </w:r>
      <w:r>
        <w:rPr>
          <w:w w:val="90"/>
        </w:rPr>
        <w:t>Electricity</w:t>
      </w:r>
      <w:r>
        <w:rPr>
          <w:spacing w:val="-22"/>
          <w:w w:val="90"/>
        </w:rPr>
        <w:t xml:space="preserve"> </w:t>
      </w:r>
      <w:r>
        <w:rPr>
          <w:w w:val="90"/>
        </w:rPr>
        <w:t>Registration</w:t>
      </w:r>
      <w:r>
        <w:rPr>
          <w:spacing w:val="-21"/>
          <w:w w:val="90"/>
        </w:rPr>
        <w:t xml:space="preserve"> </w:t>
      </w:r>
      <w:r>
        <w:rPr>
          <w:w w:val="90"/>
        </w:rPr>
        <w:t>Data</w:t>
      </w:r>
      <w:r>
        <w:rPr>
          <w:spacing w:val="-22"/>
          <w:w w:val="90"/>
        </w:rPr>
        <w:t xml:space="preserve"> </w:t>
      </w:r>
      <w:r>
        <w:rPr>
          <w:w w:val="90"/>
        </w:rPr>
        <w:t xml:space="preserve">Provider </w:t>
      </w:r>
      <w:r>
        <w:rPr>
          <w:w w:val="95"/>
        </w:rPr>
        <w:t>shall</w:t>
      </w:r>
      <w:r>
        <w:rPr>
          <w:spacing w:val="-42"/>
          <w:w w:val="95"/>
        </w:rPr>
        <w:t xml:space="preserve"> </w:t>
      </w:r>
      <w:r>
        <w:rPr>
          <w:w w:val="95"/>
        </w:rPr>
        <w:t>send</w:t>
      </w:r>
      <w:r>
        <w:rPr>
          <w:spacing w:val="-41"/>
          <w:w w:val="95"/>
        </w:rPr>
        <w:t xml:space="preserve"> </w:t>
      </w:r>
      <w:r>
        <w:rPr>
          <w:w w:val="95"/>
        </w:rPr>
        <w:t>a</w:t>
      </w:r>
      <w:r>
        <w:rPr>
          <w:spacing w:val="-41"/>
          <w:w w:val="95"/>
        </w:rPr>
        <w:t xml:space="preserve"> </w:t>
      </w:r>
      <w:r>
        <w:rPr>
          <w:w w:val="95"/>
        </w:rPr>
        <w:t>Registration</w:t>
      </w:r>
      <w:r>
        <w:rPr>
          <w:spacing w:val="-40"/>
          <w:w w:val="95"/>
        </w:rPr>
        <w:t xml:space="preserve"> </w:t>
      </w:r>
      <w:r>
        <w:rPr>
          <w:w w:val="95"/>
        </w:rPr>
        <w:t>Data</w:t>
      </w:r>
      <w:r>
        <w:rPr>
          <w:spacing w:val="-41"/>
          <w:w w:val="95"/>
        </w:rPr>
        <w:t xml:space="preserve"> </w:t>
      </w:r>
      <w:r>
        <w:rPr>
          <w:w w:val="95"/>
        </w:rPr>
        <w:t>Update</w:t>
      </w:r>
      <w:r>
        <w:rPr>
          <w:spacing w:val="-41"/>
          <w:w w:val="95"/>
        </w:rPr>
        <w:t xml:space="preserve"> </w:t>
      </w:r>
      <w:r>
        <w:rPr>
          <w:w w:val="95"/>
        </w:rPr>
        <w:t>File</w:t>
      </w:r>
      <w:r>
        <w:rPr>
          <w:spacing w:val="-41"/>
          <w:w w:val="95"/>
        </w:rPr>
        <w:t xml:space="preserve"> </w:t>
      </w:r>
      <w:r>
        <w:rPr>
          <w:w w:val="95"/>
        </w:rPr>
        <w:t>as</w:t>
      </w:r>
      <w:r>
        <w:rPr>
          <w:spacing w:val="-41"/>
          <w:w w:val="95"/>
        </w:rPr>
        <w:t xml:space="preserve"> </w:t>
      </w:r>
      <w:r>
        <w:rPr>
          <w:w w:val="95"/>
        </w:rPr>
        <w:t>specified</w:t>
      </w:r>
      <w:r>
        <w:rPr>
          <w:spacing w:val="-41"/>
          <w:w w:val="95"/>
        </w:rPr>
        <w:t xml:space="preserve"> </w:t>
      </w:r>
      <w:r>
        <w:rPr>
          <w:w w:val="95"/>
        </w:rPr>
        <w:t>in</w:t>
      </w:r>
      <w:r>
        <w:rPr>
          <w:spacing w:val="-41"/>
          <w:w w:val="95"/>
        </w:rPr>
        <w:t xml:space="preserve"> </w:t>
      </w:r>
      <w:r>
        <w:rPr>
          <w:w w:val="95"/>
        </w:rPr>
        <w:t>the</w:t>
      </w:r>
      <w:r>
        <w:rPr>
          <w:spacing w:val="-42"/>
          <w:w w:val="95"/>
        </w:rPr>
        <w:t xml:space="preserve"> </w:t>
      </w:r>
      <w:del w:id="35" w:author="SECAS" w:date="2020-10-02T12:50:00Z">
        <w:r w:rsidDel="00206253">
          <w:rPr>
            <w:w w:val="95"/>
          </w:rPr>
          <w:delText>Data</w:delText>
        </w:r>
        <w:r w:rsidDel="00206253">
          <w:rPr>
            <w:spacing w:val="-41"/>
            <w:w w:val="95"/>
          </w:rPr>
          <w:delText xml:space="preserve"> </w:delText>
        </w:r>
        <w:r w:rsidDel="00206253">
          <w:rPr>
            <w:w w:val="95"/>
          </w:rPr>
          <w:delText>Transfer</w:delText>
        </w:r>
        <w:r w:rsidDel="00206253">
          <w:rPr>
            <w:spacing w:val="-41"/>
            <w:w w:val="95"/>
          </w:rPr>
          <w:delText xml:space="preserve"> </w:delText>
        </w:r>
        <w:r w:rsidDel="00206253">
          <w:rPr>
            <w:w w:val="95"/>
          </w:rPr>
          <w:delText>Catalogue</w:delText>
        </w:r>
      </w:del>
      <w:ins w:id="36" w:author="SECAS" w:date="2020-10-02T12:50:00Z">
        <w:r w:rsidR="00206253">
          <w:rPr>
            <w:w w:val="95"/>
          </w:rPr>
          <w:t>Energy Market</w:t>
        </w:r>
      </w:ins>
      <w:ins w:id="37" w:author="SECAS" w:date="2020-10-02T12:51:00Z">
        <w:r w:rsidR="00206253">
          <w:rPr>
            <w:w w:val="95"/>
          </w:rPr>
          <w:t xml:space="preserve"> Architecture Repository</w:t>
        </w:r>
      </w:ins>
      <w:r>
        <w:rPr>
          <w:spacing w:val="-40"/>
          <w:w w:val="95"/>
        </w:rPr>
        <w:t xml:space="preserve"> </w:t>
      </w:r>
      <w:r>
        <w:rPr>
          <w:w w:val="95"/>
        </w:rPr>
        <w:t>D0348</w:t>
      </w:r>
      <w:r>
        <w:rPr>
          <w:spacing w:val="-41"/>
          <w:w w:val="95"/>
        </w:rPr>
        <w:t xml:space="preserve"> </w:t>
      </w:r>
      <w:r>
        <w:rPr>
          <w:w w:val="95"/>
        </w:rPr>
        <w:t>data</w:t>
      </w:r>
      <w:r>
        <w:rPr>
          <w:spacing w:val="-41"/>
          <w:w w:val="95"/>
        </w:rPr>
        <w:t xml:space="preserve"> </w:t>
      </w:r>
      <w:r>
        <w:rPr>
          <w:w w:val="95"/>
        </w:rPr>
        <w:t>flow.</w:t>
      </w:r>
    </w:p>
    <w:p w14:paraId="24D67117" w14:textId="77777777" w:rsidR="00AE1D5D" w:rsidRDefault="00AE1D5D">
      <w:pPr>
        <w:pStyle w:val="BodyText"/>
        <w:spacing w:before="10"/>
      </w:pPr>
    </w:p>
    <w:p w14:paraId="51BD505A" w14:textId="77777777" w:rsidR="00AE1D5D" w:rsidRDefault="00E02BEE">
      <w:pPr>
        <w:pStyle w:val="ListParagraph"/>
        <w:numPr>
          <w:ilvl w:val="2"/>
          <w:numId w:val="2"/>
        </w:numPr>
        <w:tabs>
          <w:tab w:val="left" w:pos="1650"/>
          <w:tab w:val="left" w:pos="1651"/>
        </w:tabs>
        <w:ind w:hanging="701"/>
        <w:rPr>
          <w:sz w:val="19"/>
        </w:rPr>
      </w:pPr>
      <w:r>
        <w:rPr>
          <w:sz w:val="19"/>
        </w:rPr>
        <w:t>Registration</w:t>
      </w:r>
      <w:r>
        <w:rPr>
          <w:spacing w:val="-24"/>
          <w:sz w:val="19"/>
        </w:rPr>
        <w:t xml:space="preserve"> </w:t>
      </w:r>
      <w:r>
        <w:rPr>
          <w:sz w:val="19"/>
        </w:rPr>
        <w:t>Data</w:t>
      </w:r>
      <w:r>
        <w:rPr>
          <w:spacing w:val="-24"/>
          <w:sz w:val="19"/>
        </w:rPr>
        <w:t xml:space="preserve"> </w:t>
      </w:r>
      <w:r>
        <w:rPr>
          <w:sz w:val="19"/>
        </w:rPr>
        <w:t>Refresh</w:t>
      </w:r>
      <w:r>
        <w:rPr>
          <w:spacing w:val="-24"/>
          <w:sz w:val="19"/>
        </w:rPr>
        <w:t xml:space="preserve"> </w:t>
      </w:r>
      <w:r>
        <w:rPr>
          <w:sz w:val="19"/>
        </w:rPr>
        <w:t>File</w:t>
      </w:r>
      <w:r>
        <w:rPr>
          <w:spacing w:val="-24"/>
          <w:sz w:val="19"/>
        </w:rPr>
        <w:t xml:space="preserve"> </w:t>
      </w:r>
      <w:r>
        <w:rPr>
          <w:sz w:val="19"/>
        </w:rPr>
        <w:t>-</w:t>
      </w:r>
      <w:r>
        <w:rPr>
          <w:spacing w:val="-24"/>
          <w:sz w:val="19"/>
        </w:rPr>
        <w:t xml:space="preserve"> </w:t>
      </w:r>
      <w:r>
        <w:rPr>
          <w:sz w:val="19"/>
        </w:rPr>
        <w:t>Partial</w:t>
      </w:r>
      <w:r>
        <w:rPr>
          <w:spacing w:val="-24"/>
          <w:sz w:val="19"/>
        </w:rPr>
        <w:t xml:space="preserve"> </w:t>
      </w:r>
      <w:r>
        <w:rPr>
          <w:sz w:val="19"/>
        </w:rPr>
        <w:t>refresh</w:t>
      </w:r>
    </w:p>
    <w:p w14:paraId="66C07418" w14:textId="77777777" w:rsidR="00AE1D5D" w:rsidRDefault="00AE1D5D">
      <w:pPr>
        <w:pStyle w:val="BodyText"/>
        <w:rPr>
          <w:sz w:val="23"/>
        </w:rPr>
      </w:pPr>
    </w:p>
    <w:p w14:paraId="0032B00A" w14:textId="77777777" w:rsidR="00AE1D5D" w:rsidRDefault="00E02BEE">
      <w:pPr>
        <w:pStyle w:val="BodyText"/>
        <w:spacing w:line="280" w:lineRule="auto"/>
        <w:ind w:left="1310" w:right="108"/>
      </w:pPr>
      <w:r>
        <w:rPr>
          <w:w w:val="90"/>
        </w:rPr>
        <w:t>To</w:t>
      </w:r>
      <w:r>
        <w:rPr>
          <w:spacing w:val="-22"/>
          <w:w w:val="90"/>
        </w:rPr>
        <w:t xml:space="preserve"> </w:t>
      </w:r>
      <w:r>
        <w:rPr>
          <w:w w:val="90"/>
        </w:rPr>
        <w:t>provide</w:t>
      </w:r>
      <w:r>
        <w:rPr>
          <w:spacing w:val="-21"/>
          <w:w w:val="90"/>
        </w:rPr>
        <w:t xml:space="preserve"> </w:t>
      </w:r>
      <w:r>
        <w:rPr>
          <w:w w:val="90"/>
        </w:rPr>
        <w:t>the</w:t>
      </w:r>
      <w:r>
        <w:rPr>
          <w:spacing w:val="-21"/>
          <w:w w:val="90"/>
        </w:rPr>
        <w:t xml:space="preserve"> </w:t>
      </w:r>
      <w:r>
        <w:rPr>
          <w:w w:val="90"/>
        </w:rPr>
        <w:t>DCC</w:t>
      </w:r>
      <w:r>
        <w:rPr>
          <w:spacing w:val="-21"/>
          <w:w w:val="90"/>
        </w:rPr>
        <w:t xml:space="preserve"> </w:t>
      </w:r>
      <w:r>
        <w:rPr>
          <w:w w:val="90"/>
        </w:rPr>
        <w:t>with</w:t>
      </w:r>
      <w:r>
        <w:rPr>
          <w:spacing w:val="-22"/>
          <w:w w:val="90"/>
        </w:rPr>
        <w:t xml:space="preserve"> </w:t>
      </w:r>
      <w:r>
        <w:rPr>
          <w:w w:val="90"/>
        </w:rPr>
        <w:t>a</w:t>
      </w:r>
      <w:r>
        <w:rPr>
          <w:spacing w:val="-21"/>
          <w:w w:val="90"/>
        </w:rPr>
        <w:t xml:space="preserve"> </w:t>
      </w:r>
      <w:r>
        <w:rPr>
          <w:w w:val="90"/>
        </w:rPr>
        <w:t>partial</w:t>
      </w:r>
      <w:r>
        <w:rPr>
          <w:spacing w:val="-21"/>
          <w:w w:val="90"/>
        </w:rPr>
        <w:t xml:space="preserve"> </w:t>
      </w:r>
      <w:r>
        <w:rPr>
          <w:w w:val="90"/>
        </w:rPr>
        <w:t>refresh</w:t>
      </w:r>
      <w:r>
        <w:rPr>
          <w:spacing w:val="-20"/>
          <w:w w:val="90"/>
        </w:rPr>
        <w:t xml:space="preserve"> </w:t>
      </w:r>
      <w:r>
        <w:rPr>
          <w:w w:val="90"/>
        </w:rPr>
        <w:t>of</w:t>
      </w:r>
      <w:r>
        <w:rPr>
          <w:spacing w:val="-21"/>
          <w:w w:val="90"/>
        </w:rPr>
        <w:t xml:space="preserve"> </w:t>
      </w:r>
      <w:r>
        <w:rPr>
          <w:w w:val="90"/>
        </w:rPr>
        <w:t>Registration</w:t>
      </w:r>
      <w:r>
        <w:rPr>
          <w:spacing w:val="-21"/>
          <w:w w:val="90"/>
        </w:rPr>
        <w:t xml:space="preserve"> </w:t>
      </w:r>
      <w:r>
        <w:rPr>
          <w:w w:val="90"/>
        </w:rPr>
        <w:t>Data,</w:t>
      </w:r>
      <w:r>
        <w:rPr>
          <w:spacing w:val="-21"/>
          <w:w w:val="90"/>
        </w:rPr>
        <w:t xml:space="preserve"> </w:t>
      </w:r>
      <w:r>
        <w:rPr>
          <w:w w:val="90"/>
        </w:rPr>
        <w:t>each</w:t>
      </w:r>
      <w:r>
        <w:rPr>
          <w:spacing w:val="-21"/>
          <w:w w:val="90"/>
        </w:rPr>
        <w:t xml:space="preserve"> </w:t>
      </w:r>
      <w:r>
        <w:rPr>
          <w:w w:val="90"/>
        </w:rPr>
        <w:t>Electricity</w:t>
      </w:r>
      <w:r>
        <w:rPr>
          <w:spacing w:val="-20"/>
          <w:w w:val="90"/>
        </w:rPr>
        <w:t xml:space="preserve"> </w:t>
      </w:r>
      <w:r>
        <w:rPr>
          <w:w w:val="90"/>
        </w:rPr>
        <w:t>Registration</w:t>
      </w:r>
      <w:r>
        <w:rPr>
          <w:spacing w:val="-21"/>
          <w:w w:val="90"/>
        </w:rPr>
        <w:t xml:space="preserve"> </w:t>
      </w:r>
      <w:r>
        <w:rPr>
          <w:w w:val="90"/>
        </w:rPr>
        <w:t>Data</w:t>
      </w:r>
      <w:r>
        <w:rPr>
          <w:spacing w:val="-21"/>
          <w:w w:val="90"/>
        </w:rPr>
        <w:t xml:space="preserve"> </w:t>
      </w:r>
      <w:r>
        <w:rPr>
          <w:w w:val="90"/>
        </w:rPr>
        <w:t xml:space="preserve">Provider </w:t>
      </w:r>
      <w:r>
        <w:rPr>
          <w:w w:val="95"/>
        </w:rPr>
        <w:t>shall</w:t>
      </w:r>
      <w:r>
        <w:rPr>
          <w:spacing w:val="-47"/>
          <w:w w:val="95"/>
        </w:rPr>
        <w:t xml:space="preserve"> </w:t>
      </w:r>
      <w:r>
        <w:rPr>
          <w:w w:val="95"/>
        </w:rPr>
        <w:t>send</w:t>
      </w:r>
      <w:r>
        <w:rPr>
          <w:spacing w:val="-46"/>
          <w:w w:val="95"/>
        </w:rPr>
        <w:t xml:space="preserve"> </w:t>
      </w:r>
      <w:r>
        <w:rPr>
          <w:w w:val="95"/>
        </w:rPr>
        <w:t>a</w:t>
      </w:r>
      <w:r>
        <w:rPr>
          <w:spacing w:val="-47"/>
          <w:w w:val="95"/>
        </w:rPr>
        <w:t xml:space="preserve"> </w:t>
      </w:r>
      <w:r>
        <w:rPr>
          <w:w w:val="95"/>
        </w:rPr>
        <w:t>Registration</w:t>
      </w:r>
      <w:r>
        <w:rPr>
          <w:spacing w:val="-46"/>
          <w:w w:val="95"/>
        </w:rPr>
        <w:t xml:space="preserve"> </w:t>
      </w:r>
      <w:r>
        <w:rPr>
          <w:w w:val="95"/>
        </w:rPr>
        <w:t>Data</w:t>
      </w:r>
      <w:r>
        <w:rPr>
          <w:spacing w:val="-47"/>
          <w:w w:val="95"/>
        </w:rPr>
        <w:t xml:space="preserve"> </w:t>
      </w:r>
      <w:r>
        <w:rPr>
          <w:w w:val="95"/>
        </w:rPr>
        <w:t>Refresh</w:t>
      </w:r>
      <w:r>
        <w:rPr>
          <w:spacing w:val="-46"/>
          <w:w w:val="95"/>
        </w:rPr>
        <w:t xml:space="preserve"> </w:t>
      </w:r>
      <w:r>
        <w:rPr>
          <w:w w:val="95"/>
        </w:rPr>
        <w:t>File</w:t>
      </w:r>
      <w:r>
        <w:rPr>
          <w:spacing w:val="-46"/>
          <w:w w:val="95"/>
        </w:rPr>
        <w:t xml:space="preserve"> </w:t>
      </w:r>
      <w:r>
        <w:rPr>
          <w:w w:val="95"/>
        </w:rPr>
        <w:t>as</w:t>
      </w:r>
      <w:r>
        <w:rPr>
          <w:spacing w:val="-47"/>
          <w:w w:val="95"/>
        </w:rPr>
        <w:t xml:space="preserve"> </w:t>
      </w:r>
      <w:r>
        <w:rPr>
          <w:w w:val="95"/>
        </w:rPr>
        <w:t>specified</w:t>
      </w:r>
      <w:r>
        <w:rPr>
          <w:spacing w:val="-46"/>
          <w:w w:val="95"/>
        </w:rPr>
        <w:t xml:space="preserve"> </w:t>
      </w:r>
      <w:r>
        <w:rPr>
          <w:w w:val="95"/>
        </w:rPr>
        <w:t>in</w:t>
      </w:r>
      <w:r>
        <w:rPr>
          <w:spacing w:val="-47"/>
          <w:w w:val="95"/>
        </w:rPr>
        <w:t xml:space="preserve"> </w:t>
      </w:r>
      <w:r>
        <w:rPr>
          <w:w w:val="95"/>
        </w:rPr>
        <w:t>the</w:t>
      </w:r>
      <w:r>
        <w:rPr>
          <w:spacing w:val="-46"/>
          <w:w w:val="95"/>
        </w:rPr>
        <w:t xml:space="preserve"> </w:t>
      </w:r>
      <w:ins w:id="38" w:author="SECAS" w:date="2020-10-02T12:51:00Z">
        <w:r w:rsidR="00206253">
          <w:rPr>
            <w:w w:val="95"/>
          </w:rPr>
          <w:t>Energy Market Architecture Repository</w:t>
        </w:r>
        <w:r w:rsidR="00206253">
          <w:rPr>
            <w:spacing w:val="-40"/>
            <w:w w:val="95"/>
          </w:rPr>
          <w:t xml:space="preserve"> </w:t>
        </w:r>
      </w:ins>
      <w:del w:id="39" w:author="SECAS" w:date="2020-10-02T12:51:00Z">
        <w:r w:rsidDel="00206253">
          <w:rPr>
            <w:w w:val="95"/>
          </w:rPr>
          <w:delText>Data</w:delText>
        </w:r>
        <w:r w:rsidDel="00206253">
          <w:rPr>
            <w:spacing w:val="-47"/>
            <w:w w:val="95"/>
          </w:rPr>
          <w:delText xml:space="preserve"> </w:delText>
        </w:r>
        <w:r w:rsidDel="00206253">
          <w:rPr>
            <w:w w:val="95"/>
          </w:rPr>
          <w:delText>Transfer</w:delText>
        </w:r>
        <w:r w:rsidDel="00206253">
          <w:rPr>
            <w:spacing w:val="-46"/>
            <w:w w:val="95"/>
          </w:rPr>
          <w:delText xml:space="preserve"> </w:delText>
        </w:r>
        <w:r w:rsidDel="00206253">
          <w:rPr>
            <w:w w:val="95"/>
          </w:rPr>
          <w:delText>Catalogue</w:delText>
        </w:r>
        <w:r w:rsidDel="00206253">
          <w:rPr>
            <w:spacing w:val="-46"/>
            <w:w w:val="95"/>
          </w:rPr>
          <w:delText xml:space="preserve"> </w:delText>
        </w:r>
      </w:del>
      <w:r>
        <w:rPr>
          <w:w w:val="95"/>
        </w:rPr>
        <w:t>D0349</w:t>
      </w:r>
      <w:r>
        <w:rPr>
          <w:spacing w:val="-47"/>
          <w:w w:val="95"/>
        </w:rPr>
        <w:t xml:space="preserve"> </w:t>
      </w:r>
      <w:r>
        <w:rPr>
          <w:w w:val="95"/>
        </w:rPr>
        <w:t>data</w:t>
      </w:r>
      <w:r>
        <w:rPr>
          <w:spacing w:val="-46"/>
          <w:w w:val="95"/>
        </w:rPr>
        <w:t xml:space="preserve"> </w:t>
      </w:r>
      <w:r>
        <w:rPr>
          <w:w w:val="95"/>
        </w:rPr>
        <w:t>flow;</w:t>
      </w:r>
    </w:p>
    <w:p w14:paraId="339811A7" w14:textId="77777777" w:rsidR="00AE1D5D" w:rsidRDefault="00AE1D5D">
      <w:pPr>
        <w:pStyle w:val="BodyText"/>
        <w:spacing w:before="9"/>
      </w:pPr>
    </w:p>
    <w:p w14:paraId="6BE9F8FA" w14:textId="77777777" w:rsidR="00AE1D5D" w:rsidRDefault="00E02BEE">
      <w:pPr>
        <w:pStyle w:val="ListParagraph"/>
        <w:numPr>
          <w:ilvl w:val="2"/>
          <w:numId w:val="2"/>
        </w:numPr>
        <w:tabs>
          <w:tab w:val="left" w:pos="1650"/>
          <w:tab w:val="left" w:pos="1651"/>
        </w:tabs>
        <w:ind w:hanging="701"/>
        <w:rPr>
          <w:sz w:val="19"/>
        </w:rPr>
      </w:pPr>
      <w:r>
        <w:rPr>
          <w:sz w:val="19"/>
        </w:rPr>
        <w:t>Response</w:t>
      </w:r>
      <w:r>
        <w:rPr>
          <w:spacing w:val="-25"/>
          <w:sz w:val="19"/>
        </w:rPr>
        <w:t xml:space="preserve"> </w:t>
      </w:r>
      <w:r>
        <w:rPr>
          <w:sz w:val="19"/>
        </w:rPr>
        <w:t>File</w:t>
      </w:r>
      <w:r>
        <w:rPr>
          <w:spacing w:val="-24"/>
          <w:sz w:val="19"/>
        </w:rPr>
        <w:t xml:space="preserve"> </w:t>
      </w:r>
      <w:r>
        <w:rPr>
          <w:sz w:val="19"/>
        </w:rPr>
        <w:t>-</w:t>
      </w:r>
      <w:r>
        <w:rPr>
          <w:spacing w:val="-25"/>
          <w:sz w:val="19"/>
        </w:rPr>
        <w:t xml:space="preserve"> </w:t>
      </w:r>
      <w:r>
        <w:rPr>
          <w:sz w:val="19"/>
        </w:rPr>
        <w:t>DCC</w:t>
      </w:r>
      <w:r>
        <w:rPr>
          <w:spacing w:val="-25"/>
          <w:sz w:val="19"/>
        </w:rPr>
        <w:t xml:space="preserve"> </w:t>
      </w:r>
      <w:r>
        <w:rPr>
          <w:sz w:val="19"/>
        </w:rPr>
        <w:t>Service</w:t>
      </w:r>
      <w:r>
        <w:rPr>
          <w:spacing w:val="-24"/>
          <w:sz w:val="19"/>
        </w:rPr>
        <w:t xml:space="preserve"> </w:t>
      </w:r>
      <w:r>
        <w:rPr>
          <w:sz w:val="19"/>
        </w:rPr>
        <w:t>Flag</w:t>
      </w:r>
      <w:r>
        <w:rPr>
          <w:spacing w:val="-25"/>
          <w:sz w:val="19"/>
        </w:rPr>
        <w:t xml:space="preserve"> </w:t>
      </w:r>
      <w:r>
        <w:rPr>
          <w:sz w:val="19"/>
        </w:rPr>
        <w:t>update</w:t>
      </w:r>
      <w:r>
        <w:rPr>
          <w:spacing w:val="-25"/>
          <w:sz w:val="19"/>
        </w:rPr>
        <w:t xml:space="preserve"> </w:t>
      </w:r>
      <w:r>
        <w:rPr>
          <w:sz w:val="19"/>
        </w:rPr>
        <w:t>rejections</w:t>
      </w:r>
    </w:p>
    <w:p w14:paraId="0A0177B9" w14:textId="77777777" w:rsidR="00AE1D5D" w:rsidRDefault="00AE1D5D">
      <w:pPr>
        <w:pStyle w:val="BodyText"/>
        <w:spacing w:before="1"/>
        <w:rPr>
          <w:sz w:val="23"/>
        </w:rPr>
      </w:pPr>
    </w:p>
    <w:p w14:paraId="755AB312" w14:textId="77777777" w:rsidR="00AE1D5D" w:rsidRDefault="00E02BEE">
      <w:pPr>
        <w:pStyle w:val="BodyText"/>
        <w:spacing w:line="280" w:lineRule="auto"/>
        <w:ind w:left="1310"/>
      </w:pPr>
      <w:r>
        <w:rPr>
          <w:w w:val="95"/>
        </w:rPr>
        <w:t>To</w:t>
      </w:r>
      <w:r>
        <w:rPr>
          <w:spacing w:val="-34"/>
          <w:w w:val="95"/>
        </w:rPr>
        <w:t xml:space="preserve"> </w:t>
      </w:r>
      <w:r>
        <w:rPr>
          <w:w w:val="95"/>
        </w:rPr>
        <w:t>notify</w:t>
      </w:r>
      <w:r>
        <w:rPr>
          <w:spacing w:val="-34"/>
          <w:w w:val="95"/>
        </w:rPr>
        <w:t xml:space="preserve"> </w:t>
      </w:r>
      <w:r>
        <w:rPr>
          <w:w w:val="95"/>
        </w:rPr>
        <w:t>the</w:t>
      </w:r>
      <w:r>
        <w:rPr>
          <w:spacing w:val="-34"/>
          <w:w w:val="95"/>
        </w:rPr>
        <w:t xml:space="preserve"> </w:t>
      </w:r>
      <w:r>
        <w:rPr>
          <w:w w:val="95"/>
        </w:rPr>
        <w:t>DCC</w:t>
      </w:r>
      <w:r>
        <w:rPr>
          <w:spacing w:val="-34"/>
          <w:w w:val="95"/>
        </w:rPr>
        <w:t xml:space="preserve"> </w:t>
      </w:r>
      <w:r>
        <w:rPr>
          <w:w w:val="95"/>
        </w:rPr>
        <w:t>of</w:t>
      </w:r>
      <w:r>
        <w:rPr>
          <w:spacing w:val="-33"/>
          <w:w w:val="95"/>
        </w:rPr>
        <w:t xml:space="preserve"> </w:t>
      </w:r>
      <w:r>
        <w:rPr>
          <w:w w:val="95"/>
        </w:rPr>
        <w:t>any</w:t>
      </w:r>
      <w:r>
        <w:rPr>
          <w:spacing w:val="-34"/>
          <w:w w:val="95"/>
        </w:rPr>
        <w:t xml:space="preserve"> </w:t>
      </w:r>
      <w:r>
        <w:rPr>
          <w:w w:val="95"/>
        </w:rPr>
        <w:t>data</w:t>
      </w:r>
      <w:r>
        <w:rPr>
          <w:spacing w:val="-33"/>
          <w:w w:val="95"/>
        </w:rPr>
        <w:t xml:space="preserve"> </w:t>
      </w:r>
      <w:r>
        <w:rPr>
          <w:w w:val="95"/>
        </w:rPr>
        <w:t>records</w:t>
      </w:r>
      <w:r>
        <w:rPr>
          <w:spacing w:val="-33"/>
          <w:w w:val="95"/>
        </w:rPr>
        <w:t xml:space="preserve"> </w:t>
      </w:r>
      <w:r>
        <w:rPr>
          <w:w w:val="95"/>
        </w:rPr>
        <w:t>rejected</w:t>
      </w:r>
      <w:r>
        <w:rPr>
          <w:spacing w:val="-33"/>
          <w:w w:val="95"/>
        </w:rPr>
        <w:t xml:space="preserve"> </w:t>
      </w:r>
      <w:r>
        <w:rPr>
          <w:w w:val="95"/>
        </w:rPr>
        <w:t>during</w:t>
      </w:r>
      <w:r>
        <w:rPr>
          <w:spacing w:val="-33"/>
          <w:w w:val="95"/>
        </w:rPr>
        <w:t xml:space="preserve"> </w:t>
      </w:r>
      <w:r>
        <w:rPr>
          <w:w w:val="95"/>
        </w:rPr>
        <w:t>processing</w:t>
      </w:r>
      <w:r>
        <w:rPr>
          <w:spacing w:val="-34"/>
          <w:w w:val="95"/>
        </w:rPr>
        <w:t xml:space="preserve"> </w:t>
      </w:r>
      <w:r>
        <w:rPr>
          <w:w w:val="95"/>
        </w:rPr>
        <w:t>of</w:t>
      </w:r>
      <w:r>
        <w:rPr>
          <w:spacing w:val="-33"/>
          <w:w w:val="95"/>
        </w:rPr>
        <w:t xml:space="preserve"> </w:t>
      </w:r>
      <w:r>
        <w:rPr>
          <w:w w:val="95"/>
        </w:rPr>
        <w:t>a</w:t>
      </w:r>
      <w:r>
        <w:rPr>
          <w:spacing w:val="-34"/>
          <w:w w:val="95"/>
        </w:rPr>
        <w:t xml:space="preserve"> </w:t>
      </w:r>
      <w:r>
        <w:rPr>
          <w:w w:val="95"/>
        </w:rPr>
        <w:t>DCC</w:t>
      </w:r>
      <w:r>
        <w:rPr>
          <w:spacing w:val="-33"/>
          <w:w w:val="95"/>
        </w:rPr>
        <w:t xml:space="preserve"> </w:t>
      </w:r>
      <w:r>
        <w:rPr>
          <w:w w:val="95"/>
        </w:rPr>
        <w:t>Status</w:t>
      </w:r>
      <w:r>
        <w:rPr>
          <w:spacing w:val="-34"/>
          <w:w w:val="95"/>
        </w:rPr>
        <w:t xml:space="preserve"> </w:t>
      </w:r>
      <w:r>
        <w:rPr>
          <w:w w:val="95"/>
        </w:rPr>
        <w:t>File</w:t>
      </w:r>
      <w:r>
        <w:rPr>
          <w:spacing w:val="-33"/>
          <w:w w:val="95"/>
        </w:rPr>
        <w:t xml:space="preserve"> </w:t>
      </w:r>
      <w:r>
        <w:rPr>
          <w:w w:val="95"/>
        </w:rPr>
        <w:t>due</w:t>
      </w:r>
      <w:r>
        <w:rPr>
          <w:spacing w:val="-34"/>
          <w:w w:val="95"/>
        </w:rPr>
        <w:t xml:space="preserve"> </w:t>
      </w:r>
      <w:r>
        <w:rPr>
          <w:w w:val="95"/>
        </w:rPr>
        <w:t>to</w:t>
      </w:r>
      <w:r>
        <w:rPr>
          <w:spacing w:val="-33"/>
          <w:w w:val="95"/>
        </w:rPr>
        <w:t xml:space="preserve"> </w:t>
      </w:r>
      <w:r>
        <w:rPr>
          <w:w w:val="95"/>
        </w:rPr>
        <w:t xml:space="preserve">validation </w:t>
      </w:r>
      <w:r>
        <w:rPr>
          <w:w w:val="90"/>
        </w:rPr>
        <w:t>errors,</w:t>
      </w:r>
      <w:r>
        <w:rPr>
          <w:spacing w:val="-24"/>
          <w:w w:val="90"/>
        </w:rPr>
        <w:t xml:space="preserve"> </w:t>
      </w:r>
      <w:r>
        <w:rPr>
          <w:w w:val="90"/>
        </w:rPr>
        <w:t>each</w:t>
      </w:r>
      <w:r>
        <w:rPr>
          <w:spacing w:val="-23"/>
          <w:w w:val="90"/>
        </w:rPr>
        <w:t xml:space="preserve"> </w:t>
      </w:r>
      <w:r>
        <w:rPr>
          <w:w w:val="90"/>
        </w:rPr>
        <w:t>Electricity</w:t>
      </w:r>
      <w:r>
        <w:rPr>
          <w:spacing w:val="-23"/>
          <w:w w:val="90"/>
        </w:rPr>
        <w:t xml:space="preserve"> </w:t>
      </w:r>
      <w:r>
        <w:rPr>
          <w:w w:val="90"/>
        </w:rPr>
        <w:t>Registration</w:t>
      </w:r>
      <w:r>
        <w:rPr>
          <w:spacing w:val="-23"/>
          <w:w w:val="90"/>
        </w:rPr>
        <w:t xml:space="preserve"> </w:t>
      </w:r>
      <w:r>
        <w:rPr>
          <w:w w:val="90"/>
        </w:rPr>
        <w:t>Data</w:t>
      </w:r>
      <w:r>
        <w:rPr>
          <w:spacing w:val="-24"/>
          <w:w w:val="90"/>
        </w:rPr>
        <w:t xml:space="preserve"> </w:t>
      </w:r>
      <w:r>
        <w:rPr>
          <w:w w:val="90"/>
        </w:rPr>
        <w:t>Provider</w:t>
      </w:r>
      <w:r>
        <w:rPr>
          <w:spacing w:val="-23"/>
          <w:w w:val="90"/>
        </w:rPr>
        <w:t xml:space="preserve"> </w:t>
      </w:r>
      <w:r>
        <w:rPr>
          <w:w w:val="90"/>
        </w:rPr>
        <w:t>shall</w:t>
      </w:r>
      <w:r>
        <w:rPr>
          <w:spacing w:val="-24"/>
          <w:w w:val="90"/>
        </w:rPr>
        <w:t xml:space="preserve"> </w:t>
      </w:r>
      <w:r>
        <w:rPr>
          <w:w w:val="90"/>
        </w:rPr>
        <w:t>send</w:t>
      </w:r>
      <w:r>
        <w:rPr>
          <w:spacing w:val="-24"/>
          <w:w w:val="90"/>
        </w:rPr>
        <w:t xml:space="preserve"> </w:t>
      </w:r>
      <w:r>
        <w:rPr>
          <w:w w:val="90"/>
        </w:rPr>
        <w:t>a</w:t>
      </w:r>
      <w:r>
        <w:rPr>
          <w:spacing w:val="-24"/>
          <w:w w:val="90"/>
        </w:rPr>
        <w:t xml:space="preserve"> </w:t>
      </w:r>
      <w:r>
        <w:rPr>
          <w:w w:val="90"/>
        </w:rPr>
        <w:t>Response</w:t>
      </w:r>
      <w:r>
        <w:rPr>
          <w:spacing w:val="-23"/>
          <w:w w:val="90"/>
        </w:rPr>
        <w:t xml:space="preserve"> </w:t>
      </w:r>
      <w:r>
        <w:rPr>
          <w:w w:val="90"/>
        </w:rPr>
        <w:t>File</w:t>
      </w:r>
      <w:r>
        <w:rPr>
          <w:spacing w:val="-24"/>
          <w:w w:val="90"/>
        </w:rPr>
        <w:t xml:space="preserve"> </w:t>
      </w:r>
      <w:r>
        <w:rPr>
          <w:w w:val="90"/>
        </w:rPr>
        <w:t>as</w:t>
      </w:r>
      <w:r>
        <w:rPr>
          <w:spacing w:val="-23"/>
          <w:w w:val="90"/>
        </w:rPr>
        <w:t xml:space="preserve"> </w:t>
      </w:r>
      <w:r>
        <w:rPr>
          <w:w w:val="90"/>
        </w:rPr>
        <w:t>specified</w:t>
      </w:r>
      <w:r>
        <w:rPr>
          <w:spacing w:val="-24"/>
          <w:w w:val="90"/>
        </w:rPr>
        <w:t xml:space="preserve"> </w:t>
      </w:r>
      <w:r>
        <w:rPr>
          <w:w w:val="90"/>
        </w:rPr>
        <w:t>in</w:t>
      </w:r>
      <w:r>
        <w:rPr>
          <w:spacing w:val="-24"/>
          <w:w w:val="90"/>
        </w:rPr>
        <w:t xml:space="preserve"> </w:t>
      </w:r>
      <w:r>
        <w:rPr>
          <w:w w:val="90"/>
        </w:rPr>
        <w:t>the</w:t>
      </w:r>
      <w:r>
        <w:rPr>
          <w:spacing w:val="-24"/>
          <w:w w:val="90"/>
        </w:rPr>
        <w:t xml:space="preserve"> </w:t>
      </w:r>
      <w:ins w:id="40" w:author="SECAS" w:date="2020-10-02T12:52:00Z">
        <w:r w:rsidR="00071DE5">
          <w:rPr>
            <w:w w:val="95"/>
          </w:rPr>
          <w:t>Energy Market Architecture Repository</w:t>
        </w:r>
      </w:ins>
      <w:del w:id="41" w:author="SECAS" w:date="2020-10-02T12:52:00Z">
        <w:r w:rsidDel="00071DE5">
          <w:rPr>
            <w:w w:val="90"/>
          </w:rPr>
          <w:delText>Data</w:delText>
        </w:r>
        <w:r w:rsidDel="00071DE5">
          <w:rPr>
            <w:spacing w:val="-24"/>
            <w:w w:val="90"/>
          </w:rPr>
          <w:delText xml:space="preserve"> </w:delText>
        </w:r>
        <w:r w:rsidDel="00071DE5">
          <w:rPr>
            <w:w w:val="90"/>
          </w:rPr>
          <w:delText xml:space="preserve">Transfer </w:delText>
        </w:r>
        <w:r w:rsidDel="00071DE5">
          <w:delText>Catalogue</w:delText>
        </w:r>
      </w:del>
      <w:r>
        <w:rPr>
          <w:spacing w:val="-22"/>
        </w:rPr>
        <w:t xml:space="preserve"> </w:t>
      </w:r>
      <w:r>
        <w:t>D0351</w:t>
      </w:r>
      <w:r>
        <w:rPr>
          <w:spacing w:val="-22"/>
        </w:rPr>
        <w:t xml:space="preserve"> </w:t>
      </w:r>
      <w:r>
        <w:t>data</w:t>
      </w:r>
      <w:r>
        <w:rPr>
          <w:spacing w:val="-21"/>
        </w:rPr>
        <w:t xml:space="preserve"> </w:t>
      </w:r>
      <w:r>
        <w:t>flow;</w:t>
      </w:r>
      <w:r>
        <w:rPr>
          <w:spacing w:val="-23"/>
        </w:rPr>
        <w:t xml:space="preserve"> </w:t>
      </w:r>
      <w:r>
        <w:t>and</w:t>
      </w:r>
    </w:p>
    <w:p w14:paraId="3394A297" w14:textId="77777777" w:rsidR="00AE1D5D" w:rsidRDefault="00AE1D5D">
      <w:pPr>
        <w:pStyle w:val="BodyText"/>
        <w:spacing w:before="9"/>
      </w:pPr>
    </w:p>
    <w:p w14:paraId="682E47CE" w14:textId="77777777" w:rsidR="00AE1D5D" w:rsidRDefault="00E02BEE">
      <w:pPr>
        <w:pStyle w:val="ListParagraph"/>
        <w:numPr>
          <w:ilvl w:val="2"/>
          <w:numId w:val="2"/>
        </w:numPr>
        <w:tabs>
          <w:tab w:val="left" w:pos="1650"/>
          <w:tab w:val="left" w:pos="1651"/>
        </w:tabs>
        <w:ind w:hanging="701"/>
        <w:rPr>
          <w:sz w:val="19"/>
        </w:rPr>
      </w:pPr>
      <w:r>
        <w:rPr>
          <w:sz w:val="19"/>
        </w:rPr>
        <w:t>Response</w:t>
      </w:r>
      <w:r>
        <w:rPr>
          <w:spacing w:val="-26"/>
          <w:sz w:val="19"/>
        </w:rPr>
        <w:t xml:space="preserve"> </w:t>
      </w:r>
      <w:r>
        <w:rPr>
          <w:sz w:val="19"/>
        </w:rPr>
        <w:t>File</w:t>
      </w:r>
      <w:r>
        <w:rPr>
          <w:spacing w:val="-26"/>
          <w:sz w:val="19"/>
        </w:rPr>
        <w:t xml:space="preserve"> </w:t>
      </w:r>
      <w:r>
        <w:rPr>
          <w:sz w:val="19"/>
        </w:rPr>
        <w:t>-</w:t>
      </w:r>
      <w:r>
        <w:rPr>
          <w:spacing w:val="-27"/>
          <w:sz w:val="19"/>
        </w:rPr>
        <w:t xml:space="preserve"> </w:t>
      </w:r>
      <w:r>
        <w:rPr>
          <w:sz w:val="19"/>
        </w:rPr>
        <w:t>DCC</w:t>
      </w:r>
      <w:r>
        <w:rPr>
          <w:spacing w:val="-26"/>
          <w:sz w:val="19"/>
        </w:rPr>
        <w:t xml:space="preserve"> </w:t>
      </w:r>
      <w:r>
        <w:rPr>
          <w:sz w:val="19"/>
        </w:rPr>
        <w:t>Service</w:t>
      </w:r>
      <w:r>
        <w:rPr>
          <w:spacing w:val="-26"/>
          <w:sz w:val="19"/>
        </w:rPr>
        <w:t xml:space="preserve"> </w:t>
      </w:r>
      <w:r>
        <w:rPr>
          <w:sz w:val="19"/>
        </w:rPr>
        <w:t>Flag</w:t>
      </w:r>
      <w:r>
        <w:rPr>
          <w:spacing w:val="-26"/>
          <w:sz w:val="19"/>
        </w:rPr>
        <w:t xml:space="preserve"> </w:t>
      </w:r>
      <w:r>
        <w:rPr>
          <w:sz w:val="19"/>
        </w:rPr>
        <w:t>update</w:t>
      </w:r>
      <w:r>
        <w:rPr>
          <w:spacing w:val="-27"/>
          <w:sz w:val="19"/>
        </w:rPr>
        <w:t xml:space="preserve"> </w:t>
      </w:r>
      <w:r>
        <w:rPr>
          <w:sz w:val="19"/>
        </w:rPr>
        <w:t>acknowledgement</w:t>
      </w:r>
    </w:p>
    <w:p w14:paraId="52859894" w14:textId="77777777" w:rsidR="00AE1D5D" w:rsidRDefault="00AE1D5D">
      <w:pPr>
        <w:pStyle w:val="BodyText"/>
        <w:rPr>
          <w:sz w:val="23"/>
        </w:rPr>
      </w:pPr>
    </w:p>
    <w:p w14:paraId="6A3B516F" w14:textId="77777777" w:rsidR="00AE1D5D" w:rsidRDefault="00E02BEE">
      <w:pPr>
        <w:pStyle w:val="BodyText"/>
        <w:spacing w:line="280" w:lineRule="auto"/>
        <w:ind w:left="1310"/>
      </w:pPr>
      <w:r>
        <w:rPr>
          <w:w w:val="90"/>
        </w:rPr>
        <w:t>To</w:t>
      </w:r>
      <w:r>
        <w:rPr>
          <w:spacing w:val="-19"/>
          <w:w w:val="90"/>
        </w:rPr>
        <w:t xml:space="preserve"> </w:t>
      </w:r>
      <w:r>
        <w:rPr>
          <w:w w:val="90"/>
        </w:rPr>
        <w:t>notify</w:t>
      </w:r>
      <w:r>
        <w:rPr>
          <w:spacing w:val="-19"/>
          <w:w w:val="90"/>
        </w:rPr>
        <w:t xml:space="preserve"> </w:t>
      </w:r>
      <w:r>
        <w:rPr>
          <w:w w:val="90"/>
        </w:rPr>
        <w:t>the</w:t>
      </w:r>
      <w:r>
        <w:rPr>
          <w:spacing w:val="-19"/>
          <w:w w:val="90"/>
        </w:rPr>
        <w:t xml:space="preserve"> </w:t>
      </w:r>
      <w:r>
        <w:rPr>
          <w:w w:val="90"/>
        </w:rPr>
        <w:t>DCC</w:t>
      </w:r>
      <w:r>
        <w:rPr>
          <w:spacing w:val="-19"/>
          <w:w w:val="90"/>
        </w:rPr>
        <w:t xml:space="preserve"> </w:t>
      </w:r>
      <w:r>
        <w:rPr>
          <w:w w:val="90"/>
        </w:rPr>
        <w:t>of</w:t>
      </w:r>
      <w:r>
        <w:rPr>
          <w:spacing w:val="-18"/>
          <w:w w:val="90"/>
        </w:rPr>
        <w:t xml:space="preserve"> </w:t>
      </w:r>
      <w:r>
        <w:rPr>
          <w:w w:val="90"/>
        </w:rPr>
        <w:t>successful</w:t>
      </w:r>
      <w:r>
        <w:rPr>
          <w:spacing w:val="-19"/>
          <w:w w:val="90"/>
        </w:rPr>
        <w:t xml:space="preserve"> </w:t>
      </w:r>
      <w:r>
        <w:rPr>
          <w:w w:val="90"/>
        </w:rPr>
        <w:t>processing</w:t>
      </w:r>
      <w:r>
        <w:rPr>
          <w:spacing w:val="-18"/>
          <w:w w:val="90"/>
        </w:rPr>
        <w:t xml:space="preserve"> </w:t>
      </w:r>
      <w:r>
        <w:rPr>
          <w:w w:val="90"/>
        </w:rPr>
        <w:t>of</w:t>
      </w:r>
      <w:r>
        <w:rPr>
          <w:spacing w:val="-18"/>
          <w:w w:val="90"/>
        </w:rPr>
        <w:t xml:space="preserve"> </w:t>
      </w:r>
      <w:r>
        <w:rPr>
          <w:w w:val="90"/>
        </w:rPr>
        <w:t>the</w:t>
      </w:r>
      <w:r>
        <w:rPr>
          <w:spacing w:val="-19"/>
          <w:w w:val="90"/>
        </w:rPr>
        <w:t xml:space="preserve"> </w:t>
      </w:r>
      <w:r>
        <w:rPr>
          <w:w w:val="90"/>
        </w:rPr>
        <w:t>DCC</w:t>
      </w:r>
      <w:r>
        <w:rPr>
          <w:spacing w:val="-19"/>
          <w:w w:val="90"/>
        </w:rPr>
        <w:t xml:space="preserve"> </w:t>
      </w:r>
      <w:r>
        <w:rPr>
          <w:w w:val="90"/>
        </w:rPr>
        <w:t>Status</w:t>
      </w:r>
      <w:r>
        <w:rPr>
          <w:spacing w:val="-18"/>
          <w:w w:val="90"/>
        </w:rPr>
        <w:t xml:space="preserve"> </w:t>
      </w:r>
      <w:r>
        <w:rPr>
          <w:w w:val="90"/>
        </w:rPr>
        <w:t>File,</w:t>
      </w:r>
      <w:r>
        <w:rPr>
          <w:spacing w:val="-19"/>
          <w:w w:val="90"/>
        </w:rPr>
        <w:t xml:space="preserve"> </w:t>
      </w:r>
      <w:r>
        <w:rPr>
          <w:w w:val="90"/>
        </w:rPr>
        <w:t>each</w:t>
      </w:r>
      <w:r>
        <w:rPr>
          <w:spacing w:val="-19"/>
          <w:w w:val="90"/>
        </w:rPr>
        <w:t xml:space="preserve"> </w:t>
      </w:r>
      <w:r>
        <w:rPr>
          <w:w w:val="90"/>
        </w:rPr>
        <w:t>Electricity</w:t>
      </w:r>
      <w:r>
        <w:rPr>
          <w:spacing w:val="-18"/>
          <w:w w:val="90"/>
        </w:rPr>
        <w:t xml:space="preserve"> </w:t>
      </w:r>
      <w:r>
        <w:rPr>
          <w:w w:val="90"/>
        </w:rPr>
        <w:t>Registration</w:t>
      </w:r>
      <w:r>
        <w:rPr>
          <w:spacing w:val="-18"/>
          <w:w w:val="90"/>
        </w:rPr>
        <w:t xml:space="preserve"> </w:t>
      </w:r>
      <w:r>
        <w:rPr>
          <w:w w:val="90"/>
        </w:rPr>
        <w:t>Data</w:t>
      </w:r>
      <w:r>
        <w:rPr>
          <w:spacing w:val="-19"/>
          <w:w w:val="90"/>
        </w:rPr>
        <w:t xml:space="preserve"> </w:t>
      </w:r>
      <w:r>
        <w:rPr>
          <w:w w:val="90"/>
        </w:rPr>
        <w:t xml:space="preserve">Provider </w:t>
      </w:r>
      <w:r>
        <w:t>shall</w:t>
      </w:r>
      <w:r>
        <w:rPr>
          <w:spacing w:val="-36"/>
        </w:rPr>
        <w:t xml:space="preserve"> </w:t>
      </w:r>
      <w:r>
        <w:t>send</w:t>
      </w:r>
      <w:r>
        <w:rPr>
          <w:spacing w:val="-36"/>
        </w:rPr>
        <w:t xml:space="preserve"> </w:t>
      </w:r>
      <w:r>
        <w:t>a</w:t>
      </w:r>
      <w:r>
        <w:rPr>
          <w:spacing w:val="-36"/>
        </w:rPr>
        <w:t xml:space="preserve"> </w:t>
      </w:r>
      <w:r>
        <w:t>Response</w:t>
      </w:r>
      <w:r>
        <w:rPr>
          <w:spacing w:val="-36"/>
        </w:rPr>
        <w:t xml:space="preserve"> </w:t>
      </w:r>
      <w:r>
        <w:t>File</w:t>
      </w:r>
      <w:r>
        <w:rPr>
          <w:spacing w:val="-36"/>
        </w:rPr>
        <w:t xml:space="preserve"> </w:t>
      </w:r>
      <w:r>
        <w:t>as</w:t>
      </w:r>
      <w:r>
        <w:rPr>
          <w:spacing w:val="-35"/>
        </w:rPr>
        <w:t xml:space="preserve"> </w:t>
      </w:r>
      <w:r>
        <w:t>specified</w:t>
      </w:r>
      <w:r>
        <w:rPr>
          <w:spacing w:val="-36"/>
        </w:rPr>
        <w:t xml:space="preserve"> </w:t>
      </w:r>
      <w:r>
        <w:t>in</w:t>
      </w:r>
      <w:r>
        <w:rPr>
          <w:spacing w:val="-36"/>
        </w:rPr>
        <w:t xml:space="preserve"> </w:t>
      </w:r>
      <w:r>
        <w:t>the</w:t>
      </w:r>
      <w:r>
        <w:rPr>
          <w:spacing w:val="-36"/>
        </w:rPr>
        <w:t xml:space="preserve"> </w:t>
      </w:r>
      <w:ins w:id="42" w:author="SECAS" w:date="2020-10-02T12:52:00Z">
        <w:r w:rsidR="00071DE5">
          <w:rPr>
            <w:w w:val="95"/>
          </w:rPr>
          <w:t>Energy Market Architecture Repository</w:t>
        </w:r>
        <w:r w:rsidR="00071DE5">
          <w:rPr>
            <w:spacing w:val="-40"/>
            <w:w w:val="95"/>
          </w:rPr>
          <w:t xml:space="preserve"> </w:t>
        </w:r>
      </w:ins>
      <w:del w:id="43" w:author="SECAS" w:date="2020-10-02T12:52:00Z">
        <w:r w:rsidDel="00071DE5">
          <w:delText>Data</w:delText>
        </w:r>
        <w:r w:rsidDel="00071DE5">
          <w:rPr>
            <w:spacing w:val="-36"/>
          </w:rPr>
          <w:delText xml:space="preserve"> </w:delText>
        </w:r>
        <w:r w:rsidDel="00071DE5">
          <w:delText>Transfer</w:delText>
        </w:r>
        <w:r w:rsidDel="00071DE5">
          <w:rPr>
            <w:spacing w:val="-36"/>
          </w:rPr>
          <w:delText xml:space="preserve"> </w:delText>
        </w:r>
        <w:r w:rsidDel="00071DE5">
          <w:delText>Catalogue</w:delText>
        </w:r>
        <w:r w:rsidDel="00071DE5">
          <w:rPr>
            <w:spacing w:val="-35"/>
          </w:rPr>
          <w:delText xml:space="preserve"> </w:delText>
        </w:r>
      </w:del>
      <w:r>
        <w:t>D0172</w:t>
      </w:r>
      <w:r>
        <w:rPr>
          <w:spacing w:val="-36"/>
        </w:rPr>
        <w:t xml:space="preserve"> </w:t>
      </w:r>
      <w:r>
        <w:t>data</w:t>
      </w:r>
      <w:r>
        <w:rPr>
          <w:spacing w:val="-36"/>
        </w:rPr>
        <w:t xml:space="preserve"> </w:t>
      </w:r>
      <w:r>
        <w:t>flow.</w:t>
      </w:r>
    </w:p>
    <w:p w14:paraId="00B01034" w14:textId="77777777" w:rsidR="00AE1D5D" w:rsidRDefault="00AE1D5D">
      <w:pPr>
        <w:pStyle w:val="BodyText"/>
        <w:spacing w:before="9"/>
      </w:pPr>
    </w:p>
    <w:p w14:paraId="7D6A5E8C" w14:textId="77777777" w:rsidR="00AE1D5D" w:rsidRPr="00071DE5" w:rsidRDefault="00E02BEE" w:rsidP="00071DE5">
      <w:pPr>
        <w:pStyle w:val="ListParagraph"/>
        <w:numPr>
          <w:ilvl w:val="1"/>
          <w:numId w:val="5"/>
        </w:numPr>
        <w:tabs>
          <w:tab w:val="left" w:pos="1290"/>
          <w:tab w:val="left" w:pos="1291"/>
        </w:tabs>
        <w:spacing w:before="1" w:line="280" w:lineRule="auto"/>
        <w:ind w:right="471"/>
        <w:rPr>
          <w:sz w:val="19"/>
        </w:rPr>
      </w:pPr>
      <w:r w:rsidRPr="00071DE5">
        <w:rPr>
          <w:w w:val="90"/>
          <w:sz w:val="19"/>
        </w:rPr>
        <w:t>The</w:t>
      </w:r>
      <w:r w:rsidRPr="00071DE5">
        <w:rPr>
          <w:spacing w:val="-18"/>
          <w:w w:val="90"/>
          <w:sz w:val="19"/>
        </w:rPr>
        <w:t xml:space="preserve"> </w:t>
      </w:r>
      <w:r w:rsidRPr="00071DE5">
        <w:rPr>
          <w:w w:val="90"/>
          <w:sz w:val="19"/>
        </w:rPr>
        <w:t>DCC</w:t>
      </w:r>
      <w:r w:rsidRPr="00071DE5">
        <w:rPr>
          <w:spacing w:val="-17"/>
          <w:w w:val="90"/>
          <w:sz w:val="19"/>
        </w:rPr>
        <w:t xml:space="preserve"> </w:t>
      </w:r>
      <w:r w:rsidRPr="00071DE5">
        <w:rPr>
          <w:w w:val="90"/>
          <w:sz w:val="19"/>
        </w:rPr>
        <w:t>shall</w:t>
      </w:r>
      <w:r w:rsidRPr="00071DE5">
        <w:rPr>
          <w:spacing w:val="-18"/>
          <w:w w:val="90"/>
          <w:sz w:val="19"/>
        </w:rPr>
        <w:t xml:space="preserve"> </w:t>
      </w:r>
      <w:r w:rsidRPr="00071DE5">
        <w:rPr>
          <w:w w:val="90"/>
          <w:sz w:val="19"/>
        </w:rPr>
        <w:t>provide</w:t>
      </w:r>
      <w:r w:rsidRPr="00071DE5">
        <w:rPr>
          <w:spacing w:val="-16"/>
          <w:w w:val="90"/>
          <w:sz w:val="19"/>
        </w:rPr>
        <w:t xml:space="preserve"> </w:t>
      </w:r>
      <w:r w:rsidRPr="00071DE5">
        <w:rPr>
          <w:w w:val="90"/>
          <w:sz w:val="19"/>
        </w:rPr>
        <w:t>the</w:t>
      </w:r>
      <w:r w:rsidRPr="00071DE5">
        <w:rPr>
          <w:spacing w:val="-18"/>
          <w:w w:val="90"/>
          <w:sz w:val="19"/>
        </w:rPr>
        <w:t xml:space="preserve"> </w:t>
      </w:r>
      <w:r w:rsidRPr="00071DE5">
        <w:rPr>
          <w:w w:val="90"/>
          <w:sz w:val="19"/>
        </w:rPr>
        <w:t>following</w:t>
      </w:r>
      <w:r w:rsidRPr="00071DE5">
        <w:rPr>
          <w:spacing w:val="-17"/>
          <w:w w:val="90"/>
          <w:sz w:val="19"/>
        </w:rPr>
        <w:t xml:space="preserve"> </w:t>
      </w:r>
      <w:r w:rsidRPr="00071DE5">
        <w:rPr>
          <w:w w:val="90"/>
          <w:sz w:val="19"/>
        </w:rPr>
        <w:t>files</w:t>
      </w:r>
      <w:r w:rsidRPr="00071DE5">
        <w:rPr>
          <w:spacing w:val="-18"/>
          <w:w w:val="90"/>
          <w:sz w:val="19"/>
        </w:rPr>
        <w:t xml:space="preserve"> </w:t>
      </w:r>
      <w:r w:rsidRPr="00071DE5">
        <w:rPr>
          <w:w w:val="90"/>
          <w:sz w:val="19"/>
        </w:rPr>
        <w:t>to</w:t>
      </w:r>
      <w:r w:rsidRPr="00071DE5">
        <w:rPr>
          <w:spacing w:val="-17"/>
          <w:w w:val="90"/>
          <w:sz w:val="19"/>
        </w:rPr>
        <w:t xml:space="preserve"> </w:t>
      </w:r>
      <w:r w:rsidRPr="00071DE5">
        <w:rPr>
          <w:w w:val="90"/>
          <w:sz w:val="19"/>
        </w:rPr>
        <w:t>each</w:t>
      </w:r>
      <w:r w:rsidRPr="00071DE5">
        <w:rPr>
          <w:spacing w:val="-17"/>
          <w:w w:val="90"/>
          <w:sz w:val="19"/>
        </w:rPr>
        <w:t xml:space="preserve"> </w:t>
      </w:r>
      <w:r w:rsidRPr="00071DE5">
        <w:rPr>
          <w:w w:val="90"/>
          <w:sz w:val="19"/>
        </w:rPr>
        <w:t>Electricity</w:t>
      </w:r>
      <w:r w:rsidRPr="00071DE5">
        <w:rPr>
          <w:spacing w:val="-17"/>
          <w:w w:val="90"/>
          <w:sz w:val="19"/>
        </w:rPr>
        <w:t xml:space="preserve"> </w:t>
      </w:r>
      <w:r w:rsidRPr="00071DE5">
        <w:rPr>
          <w:w w:val="90"/>
          <w:sz w:val="19"/>
        </w:rPr>
        <w:t>Registration</w:t>
      </w:r>
      <w:r w:rsidRPr="00071DE5">
        <w:rPr>
          <w:spacing w:val="-16"/>
          <w:w w:val="90"/>
          <w:sz w:val="19"/>
        </w:rPr>
        <w:t xml:space="preserve"> </w:t>
      </w:r>
      <w:r w:rsidRPr="00071DE5">
        <w:rPr>
          <w:w w:val="90"/>
          <w:sz w:val="19"/>
        </w:rPr>
        <w:t>Data</w:t>
      </w:r>
      <w:r w:rsidRPr="00071DE5">
        <w:rPr>
          <w:spacing w:val="-18"/>
          <w:w w:val="90"/>
          <w:sz w:val="19"/>
        </w:rPr>
        <w:t xml:space="preserve"> </w:t>
      </w:r>
      <w:r w:rsidRPr="00071DE5">
        <w:rPr>
          <w:w w:val="90"/>
          <w:sz w:val="19"/>
        </w:rPr>
        <w:t>Provider</w:t>
      </w:r>
      <w:r w:rsidRPr="00071DE5">
        <w:rPr>
          <w:spacing w:val="-16"/>
          <w:w w:val="90"/>
          <w:sz w:val="19"/>
        </w:rPr>
        <w:t xml:space="preserve"> </w:t>
      </w:r>
      <w:r w:rsidRPr="00071DE5">
        <w:rPr>
          <w:w w:val="90"/>
          <w:sz w:val="19"/>
        </w:rPr>
        <w:t>conforming</w:t>
      </w:r>
      <w:r w:rsidRPr="00071DE5">
        <w:rPr>
          <w:spacing w:val="-18"/>
          <w:w w:val="90"/>
          <w:sz w:val="19"/>
        </w:rPr>
        <w:t xml:space="preserve"> </w:t>
      </w:r>
      <w:r w:rsidRPr="00071DE5">
        <w:rPr>
          <w:w w:val="90"/>
          <w:sz w:val="19"/>
        </w:rPr>
        <w:t>to</w:t>
      </w:r>
      <w:r w:rsidRPr="00071DE5">
        <w:rPr>
          <w:spacing w:val="-17"/>
          <w:w w:val="90"/>
          <w:sz w:val="19"/>
        </w:rPr>
        <w:t xml:space="preserve"> </w:t>
      </w:r>
      <w:r w:rsidRPr="00071DE5">
        <w:rPr>
          <w:w w:val="90"/>
          <w:sz w:val="19"/>
        </w:rPr>
        <w:t xml:space="preserve">the </w:t>
      </w:r>
      <w:r w:rsidRPr="00071DE5">
        <w:rPr>
          <w:sz w:val="19"/>
        </w:rPr>
        <w:t>data</w:t>
      </w:r>
      <w:r w:rsidRPr="00071DE5">
        <w:rPr>
          <w:spacing w:val="-27"/>
          <w:sz w:val="19"/>
        </w:rPr>
        <w:t xml:space="preserve"> </w:t>
      </w:r>
      <w:r w:rsidRPr="00071DE5">
        <w:rPr>
          <w:sz w:val="19"/>
        </w:rPr>
        <w:t>flow</w:t>
      </w:r>
      <w:r w:rsidRPr="00071DE5">
        <w:rPr>
          <w:spacing w:val="-28"/>
          <w:sz w:val="19"/>
        </w:rPr>
        <w:t xml:space="preserve"> </w:t>
      </w:r>
      <w:r w:rsidRPr="00071DE5">
        <w:rPr>
          <w:sz w:val="19"/>
        </w:rPr>
        <w:t>structures</w:t>
      </w:r>
      <w:r w:rsidRPr="00071DE5">
        <w:rPr>
          <w:spacing w:val="-27"/>
          <w:sz w:val="19"/>
        </w:rPr>
        <w:t xml:space="preserve"> </w:t>
      </w:r>
      <w:r w:rsidRPr="00071DE5">
        <w:rPr>
          <w:sz w:val="19"/>
        </w:rPr>
        <w:t>as</w:t>
      </w:r>
      <w:r w:rsidRPr="00071DE5">
        <w:rPr>
          <w:spacing w:val="-28"/>
          <w:sz w:val="19"/>
        </w:rPr>
        <w:t xml:space="preserve"> </w:t>
      </w:r>
      <w:r w:rsidRPr="00071DE5">
        <w:rPr>
          <w:sz w:val="19"/>
        </w:rPr>
        <w:t>defined</w:t>
      </w:r>
      <w:r w:rsidRPr="00071DE5">
        <w:rPr>
          <w:spacing w:val="-26"/>
          <w:sz w:val="19"/>
        </w:rPr>
        <w:t xml:space="preserve"> </w:t>
      </w:r>
      <w:r w:rsidRPr="00071DE5">
        <w:rPr>
          <w:sz w:val="19"/>
        </w:rPr>
        <w:t>in</w:t>
      </w:r>
      <w:r w:rsidRPr="00071DE5">
        <w:rPr>
          <w:spacing w:val="-28"/>
          <w:sz w:val="19"/>
        </w:rPr>
        <w:t xml:space="preserve"> </w:t>
      </w:r>
      <w:r w:rsidRPr="00071DE5">
        <w:rPr>
          <w:sz w:val="19"/>
        </w:rPr>
        <w:t>the</w:t>
      </w:r>
      <w:r w:rsidRPr="00071DE5">
        <w:rPr>
          <w:spacing w:val="-27"/>
          <w:sz w:val="19"/>
        </w:rPr>
        <w:t xml:space="preserve"> </w:t>
      </w:r>
      <w:ins w:id="44" w:author="SECAS" w:date="2020-10-02T12:52:00Z">
        <w:r w:rsidR="00071DE5" w:rsidRPr="00071DE5">
          <w:rPr>
            <w:w w:val="95"/>
          </w:rPr>
          <w:t>Energy Market Architecture Repository</w:t>
        </w:r>
      </w:ins>
      <w:del w:id="45" w:author="SECAS" w:date="2020-10-02T12:52:00Z">
        <w:r w:rsidRPr="00071DE5" w:rsidDel="00071DE5">
          <w:rPr>
            <w:sz w:val="19"/>
          </w:rPr>
          <w:delText>Data</w:delText>
        </w:r>
        <w:r w:rsidRPr="00071DE5" w:rsidDel="00071DE5">
          <w:rPr>
            <w:spacing w:val="-28"/>
            <w:sz w:val="19"/>
          </w:rPr>
          <w:delText xml:space="preserve"> </w:delText>
        </w:r>
        <w:r w:rsidRPr="00071DE5" w:rsidDel="00071DE5">
          <w:rPr>
            <w:sz w:val="19"/>
          </w:rPr>
          <w:delText>Transfer</w:delText>
        </w:r>
        <w:r w:rsidRPr="00071DE5" w:rsidDel="00071DE5">
          <w:rPr>
            <w:spacing w:val="-27"/>
            <w:sz w:val="19"/>
          </w:rPr>
          <w:delText xml:space="preserve"> </w:delText>
        </w:r>
        <w:r w:rsidRPr="00071DE5" w:rsidDel="00071DE5">
          <w:rPr>
            <w:sz w:val="19"/>
          </w:rPr>
          <w:delText>Catalogue</w:delText>
        </w:r>
      </w:del>
      <w:r w:rsidRPr="00071DE5">
        <w:rPr>
          <w:sz w:val="19"/>
        </w:rPr>
        <w:t>:</w:t>
      </w:r>
    </w:p>
    <w:p w14:paraId="74BA21E2" w14:textId="77777777" w:rsidR="00AE1D5D" w:rsidRDefault="00AE1D5D">
      <w:pPr>
        <w:pStyle w:val="BodyText"/>
        <w:spacing w:before="9"/>
      </w:pPr>
    </w:p>
    <w:p w14:paraId="23B2DE9A" w14:textId="77777777" w:rsidR="00AE1D5D" w:rsidRPr="008369E5" w:rsidRDefault="00E02BEE" w:rsidP="008369E5">
      <w:pPr>
        <w:pStyle w:val="ListParagraph"/>
        <w:numPr>
          <w:ilvl w:val="0"/>
          <w:numId w:val="6"/>
        </w:numPr>
        <w:tabs>
          <w:tab w:val="left" w:pos="1650"/>
          <w:tab w:val="left" w:pos="1651"/>
        </w:tabs>
        <w:ind w:left="1276"/>
        <w:rPr>
          <w:sz w:val="19"/>
        </w:rPr>
      </w:pPr>
      <w:r w:rsidRPr="008369E5">
        <w:rPr>
          <w:sz w:val="19"/>
        </w:rPr>
        <w:t>DCC Status</w:t>
      </w:r>
      <w:r w:rsidRPr="008369E5">
        <w:rPr>
          <w:spacing w:val="-42"/>
          <w:sz w:val="19"/>
        </w:rPr>
        <w:t xml:space="preserve"> </w:t>
      </w:r>
      <w:r w:rsidRPr="008369E5">
        <w:rPr>
          <w:sz w:val="19"/>
        </w:rPr>
        <w:t>File</w:t>
      </w:r>
    </w:p>
    <w:p w14:paraId="20128B65" w14:textId="77777777" w:rsidR="00AE1D5D" w:rsidRDefault="00AE1D5D">
      <w:pPr>
        <w:pStyle w:val="BodyText"/>
        <w:rPr>
          <w:sz w:val="23"/>
        </w:rPr>
      </w:pPr>
    </w:p>
    <w:p w14:paraId="027A662E" w14:textId="77777777" w:rsidR="00AE1D5D" w:rsidRDefault="00E02BEE">
      <w:pPr>
        <w:pStyle w:val="BodyText"/>
        <w:spacing w:line="280" w:lineRule="auto"/>
        <w:ind w:left="1310"/>
      </w:pPr>
      <w:r>
        <w:rPr>
          <w:w w:val="95"/>
        </w:rPr>
        <w:t>To</w:t>
      </w:r>
      <w:r>
        <w:rPr>
          <w:spacing w:val="-46"/>
          <w:w w:val="95"/>
        </w:rPr>
        <w:t xml:space="preserve"> </w:t>
      </w:r>
      <w:r>
        <w:rPr>
          <w:w w:val="95"/>
        </w:rPr>
        <w:t>notify</w:t>
      </w:r>
      <w:r>
        <w:rPr>
          <w:spacing w:val="-46"/>
          <w:w w:val="95"/>
        </w:rPr>
        <w:t xml:space="preserve"> </w:t>
      </w:r>
      <w:r>
        <w:rPr>
          <w:w w:val="95"/>
        </w:rPr>
        <w:t>Electricity</w:t>
      </w:r>
      <w:r>
        <w:rPr>
          <w:spacing w:val="-45"/>
          <w:w w:val="95"/>
        </w:rPr>
        <w:t xml:space="preserve"> </w:t>
      </w:r>
      <w:r>
        <w:rPr>
          <w:w w:val="95"/>
        </w:rPr>
        <w:t>Network</w:t>
      </w:r>
      <w:r>
        <w:rPr>
          <w:spacing w:val="-45"/>
          <w:w w:val="95"/>
        </w:rPr>
        <w:t xml:space="preserve"> </w:t>
      </w:r>
      <w:r>
        <w:rPr>
          <w:w w:val="95"/>
        </w:rPr>
        <w:t>Parties</w:t>
      </w:r>
      <w:r>
        <w:rPr>
          <w:spacing w:val="-45"/>
          <w:w w:val="95"/>
        </w:rPr>
        <w:t xml:space="preserve"> </w:t>
      </w:r>
      <w:r>
        <w:rPr>
          <w:w w:val="95"/>
        </w:rPr>
        <w:t>of</w:t>
      </w:r>
      <w:r>
        <w:rPr>
          <w:spacing w:val="-46"/>
          <w:w w:val="95"/>
        </w:rPr>
        <w:t xml:space="preserve"> </w:t>
      </w:r>
      <w:r>
        <w:rPr>
          <w:w w:val="95"/>
        </w:rPr>
        <w:t>DCC</w:t>
      </w:r>
      <w:r>
        <w:rPr>
          <w:spacing w:val="-45"/>
          <w:w w:val="95"/>
        </w:rPr>
        <w:t xml:space="preserve"> </w:t>
      </w:r>
      <w:r>
        <w:rPr>
          <w:w w:val="95"/>
        </w:rPr>
        <w:t>Service</w:t>
      </w:r>
      <w:r>
        <w:rPr>
          <w:spacing w:val="-45"/>
          <w:w w:val="95"/>
        </w:rPr>
        <w:t xml:space="preserve"> </w:t>
      </w:r>
      <w:r>
        <w:rPr>
          <w:w w:val="95"/>
        </w:rPr>
        <w:t>Flag</w:t>
      </w:r>
      <w:r>
        <w:rPr>
          <w:spacing w:val="-46"/>
          <w:w w:val="95"/>
        </w:rPr>
        <w:t xml:space="preserve"> </w:t>
      </w:r>
      <w:r>
        <w:rPr>
          <w:w w:val="95"/>
        </w:rPr>
        <w:t>updates</w:t>
      </w:r>
      <w:r>
        <w:rPr>
          <w:spacing w:val="-46"/>
          <w:w w:val="95"/>
        </w:rPr>
        <w:t xml:space="preserve"> </w:t>
      </w:r>
      <w:r>
        <w:rPr>
          <w:w w:val="95"/>
        </w:rPr>
        <w:t>and</w:t>
      </w:r>
      <w:r>
        <w:rPr>
          <w:spacing w:val="-45"/>
          <w:w w:val="95"/>
        </w:rPr>
        <w:t xml:space="preserve"> </w:t>
      </w:r>
      <w:r>
        <w:rPr>
          <w:w w:val="95"/>
        </w:rPr>
        <w:t>the</w:t>
      </w:r>
      <w:r>
        <w:rPr>
          <w:spacing w:val="-46"/>
          <w:w w:val="95"/>
        </w:rPr>
        <w:t xml:space="preserve"> </w:t>
      </w:r>
      <w:r>
        <w:rPr>
          <w:w w:val="95"/>
        </w:rPr>
        <w:t>identity</w:t>
      </w:r>
      <w:r>
        <w:rPr>
          <w:spacing w:val="-45"/>
          <w:w w:val="95"/>
        </w:rPr>
        <w:t xml:space="preserve"> </w:t>
      </w:r>
      <w:r>
        <w:rPr>
          <w:w w:val="95"/>
        </w:rPr>
        <w:t>of</w:t>
      </w:r>
      <w:r>
        <w:rPr>
          <w:spacing w:val="-46"/>
          <w:w w:val="95"/>
        </w:rPr>
        <w:t xml:space="preserve"> </w:t>
      </w:r>
      <w:r>
        <w:rPr>
          <w:w w:val="95"/>
        </w:rPr>
        <w:t>the</w:t>
      </w:r>
      <w:r>
        <w:rPr>
          <w:spacing w:val="-45"/>
          <w:w w:val="95"/>
        </w:rPr>
        <w:t xml:space="preserve"> </w:t>
      </w:r>
      <w:r>
        <w:rPr>
          <w:w w:val="95"/>
        </w:rPr>
        <w:t>person</w:t>
      </w:r>
      <w:r>
        <w:rPr>
          <w:spacing w:val="-46"/>
          <w:w w:val="95"/>
        </w:rPr>
        <w:t xml:space="preserve"> </w:t>
      </w:r>
      <w:r>
        <w:rPr>
          <w:w w:val="95"/>
        </w:rPr>
        <w:t>that</w:t>
      </w:r>
      <w:r>
        <w:rPr>
          <w:spacing w:val="-45"/>
          <w:w w:val="95"/>
        </w:rPr>
        <w:t xml:space="preserve"> </w:t>
      </w:r>
      <w:r>
        <w:rPr>
          <w:w w:val="95"/>
        </w:rPr>
        <w:t>the</w:t>
      </w:r>
      <w:r>
        <w:rPr>
          <w:spacing w:val="-46"/>
          <w:w w:val="95"/>
        </w:rPr>
        <w:t xml:space="preserve"> </w:t>
      </w:r>
      <w:r>
        <w:rPr>
          <w:w w:val="95"/>
        </w:rPr>
        <w:t>DCC believes</w:t>
      </w:r>
      <w:r>
        <w:rPr>
          <w:spacing w:val="-38"/>
          <w:w w:val="95"/>
        </w:rPr>
        <w:t xml:space="preserve"> </w:t>
      </w:r>
      <w:r>
        <w:rPr>
          <w:w w:val="95"/>
        </w:rPr>
        <w:t>to</w:t>
      </w:r>
      <w:r>
        <w:rPr>
          <w:spacing w:val="-39"/>
          <w:w w:val="95"/>
        </w:rPr>
        <w:t xml:space="preserve"> </w:t>
      </w:r>
      <w:r>
        <w:rPr>
          <w:w w:val="95"/>
        </w:rPr>
        <w:t>be</w:t>
      </w:r>
      <w:r>
        <w:rPr>
          <w:spacing w:val="-38"/>
          <w:w w:val="95"/>
        </w:rPr>
        <w:t xml:space="preserve"> </w:t>
      </w:r>
      <w:r>
        <w:rPr>
          <w:w w:val="95"/>
        </w:rPr>
        <w:t>registered</w:t>
      </w:r>
      <w:r>
        <w:rPr>
          <w:spacing w:val="-38"/>
          <w:w w:val="95"/>
        </w:rPr>
        <w:t xml:space="preserve"> </w:t>
      </w:r>
      <w:r>
        <w:rPr>
          <w:w w:val="95"/>
        </w:rPr>
        <w:t>in</w:t>
      </w:r>
      <w:r>
        <w:rPr>
          <w:spacing w:val="-38"/>
          <w:w w:val="95"/>
        </w:rPr>
        <w:t xml:space="preserve"> </w:t>
      </w:r>
      <w:r>
        <w:rPr>
          <w:w w:val="95"/>
        </w:rPr>
        <w:t>relation</w:t>
      </w:r>
      <w:r>
        <w:rPr>
          <w:spacing w:val="-38"/>
          <w:w w:val="95"/>
        </w:rPr>
        <w:t xml:space="preserve"> </w:t>
      </w:r>
      <w:r>
        <w:rPr>
          <w:w w:val="95"/>
        </w:rPr>
        <w:t>to</w:t>
      </w:r>
      <w:r>
        <w:rPr>
          <w:spacing w:val="-38"/>
          <w:w w:val="95"/>
        </w:rPr>
        <w:t xml:space="preserve"> </w:t>
      </w:r>
      <w:r>
        <w:rPr>
          <w:w w:val="95"/>
        </w:rPr>
        <w:t>an</w:t>
      </w:r>
      <w:r>
        <w:rPr>
          <w:spacing w:val="-39"/>
          <w:w w:val="95"/>
        </w:rPr>
        <w:t xml:space="preserve"> </w:t>
      </w:r>
      <w:r>
        <w:rPr>
          <w:w w:val="95"/>
        </w:rPr>
        <w:t>MPAN</w:t>
      </w:r>
      <w:r>
        <w:rPr>
          <w:spacing w:val="-38"/>
          <w:w w:val="95"/>
        </w:rPr>
        <w:t xml:space="preserve"> </w:t>
      </w:r>
      <w:r>
        <w:rPr>
          <w:w w:val="95"/>
        </w:rPr>
        <w:t>as</w:t>
      </w:r>
      <w:r>
        <w:rPr>
          <w:spacing w:val="-38"/>
          <w:w w:val="95"/>
        </w:rPr>
        <w:t xml:space="preserve"> </w:t>
      </w:r>
      <w:r>
        <w:rPr>
          <w:w w:val="95"/>
        </w:rPr>
        <w:t>set</w:t>
      </w:r>
      <w:r>
        <w:rPr>
          <w:spacing w:val="-39"/>
          <w:w w:val="95"/>
        </w:rPr>
        <w:t xml:space="preserve"> </w:t>
      </w:r>
      <w:r>
        <w:rPr>
          <w:w w:val="95"/>
        </w:rPr>
        <w:t>out</w:t>
      </w:r>
      <w:r>
        <w:rPr>
          <w:spacing w:val="-37"/>
          <w:w w:val="95"/>
        </w:rPr>
        <w:t xml:space="preserve"> </w:t>
      </w:r>
      <w:r>
        <w:rPr>
          <w:w w:val="95"/>
        </w:rPr>
        <w:t>in</w:t>
      </w:r>
      <w:r>
        <w:rPr>
          <w:spacing w:val="-39"/>
          <w:w w:val="95"/>
        </w:rPr>
        <w:t xml:space="preserve"> </w:t>
      </w:r>
      <w:r>
        <w:rPr>
          <w:w w:val="95"/>
        </w:rPr>
        <w:t>Section</w:t>
      </w:r>
      <w:r>
        <w:rPr>
          <w:spacing w:val="-38"/>
          <w:w w:val="95"/>
        </w:rPr>
        <w:t xml:space="preserve"> </w:t>
      </w:r>
      <w:r>
        <w:rPr>
          <w:w w:val="95"/>
        </w:rPr>
        <w:t>E2.4</w:t>
      </w:r>
      <w:r>
        <w:rPr>
          <w:spacing w:val="-38"/>
          <w:w w:val="95"/>
        </w:rPr>
        <w:t xml:space="preserve"> </w:t>
      </w:r>
      <w:r>
        <w:rPr>
          <w:w w:val="95"/>
        </w:rPr>
        <w:t>of</w:t>
      </w:r>
      <w:r>
        <w:rPr>
          <w:spacing w:val="-38"/>
          <w:w w:val="95"/>
        </w:rPr>
        <w:t xml:space="preserve"> </w:t>
      </w:r>
      <w:r>
        <w:rPr>
          <w:w w:val="95"/>
        </w:rPr>
        <w:t>the</w:t>
      </w:r>
      <w:r>
        <w:rPr>
          <w:spacing w:val="-38"/>
          <w:w w:val="95"/>
        </w:rPr>
        <w:t xml:space="preserve"> </w:t>
      </w:r>
      <w:r>
        <w:rPr>
          <w:w w:val="95"/>
        </w:rPr>
        <w:t>Code,</w:t>
      </w:r>
      <w:r>
        <w:rPr>
          <w:spacing w:val="-38"/>
          <w:w w:val="95"/>
        </w:rPr>
        <w:t xml:space="preserve"> </w:t>
      </w:r>
      <w:r>
        <w:rPr>
          <w:w w:val="95"/>
        </w:rPr>
        <w:t>the</w:t>
      </w:r>
      <w:r>
        <w:rPr>
          <w:spacing w:val="-38"/>
          <w:w w:val="95"/>
        </w:rPr>
        <w:t xml:space="preserve"> </w:t>
      </w:r>
      <w:r>
        <w:rPr>
          <w:w w:val="95"/>
        </w:rPr>
        <w:t>DCC</w:t>
      </w:r>
      <w:r>
        <w:rPr>
          <w:spacing w:val="-39"/>
          <w:w w:val="95"/>
        </w:rPr>
        <w:t xml:space="preserve"> </w:t>
      </w:r>
      <w:r>
        <w:rPr>
          <w:w w:val="95"/>
        </w:rPr>
        <w:t>shall</w:t>
      </w:r>
      <w:r>
        <w:rPr>
          <w:spacing w:val="-38"/>
          <w:w w:val="95"/>
        </w:rPr>
        <w:t xml:space="preserve"> </w:t>
      </w:r>
      <w:r>
        <w:rPr>
          <w:w w:val="95"/>
        </w:rPr>
        <w:t>send</w:t>
      </w:r>
      <w:r>
        <w:rPr>
          <w:spacing w:val="-39"/>
          <w:w w:val="95"/>
        </w:rPr>
        <w:t xml:space="preserve"> </w:t>
      </w:r>
      <w:r>
        <w:rPr>
          <w:w w:val="95"/>
        </w:rPr>
        <w:t xml:space="preserve">a </w:t>
      </w:r>
      <w:r>
        <w:t>DCC</w:t>
      </w:r>
      <w:r>
        <w:rPr>
          <w:spacing w:val="-31"/>
        </w:rPr>
        <w:t xml:space="preserve"> </w:t>
      </w:r>
      <w:r>
        <w:t>Status</w:t>
      </w:r>
      <w:r>
        <w:rPr>
          <w:spacing w:val="-30"/>
        </w:rPr>
        <w:t xml:space="preserve"> </w:t>
      </w:r>
      <w:r>
        <w:t>File</w:t>
      </w:r>
      <w:r>
        <w:rPr>
          <w:spacing w:val="-31"/>
        </w:rPr>
        <w:t xml:space="preserve"> </w:t>
      </w:r>
      <w:r>
        <w:t>as</w:t>
      </w:r>
      <w:r>
        <w:rPr>
          <w:spacing w:val="-31"/>
        </w:rPr>
        <w:t xml:space="preserve"> </w:t>
      </w:r>
      <w:r>
        <w:t>specified</w:t>
      </w:r>
      <w:r>
        <w:rPr>
          <w:spacing w:val="-30"/>
        </w:rPr>
        <w:t xml:space="preserve"> </w:t>
      </w:r>
      <w:r>
        <w:t>in</w:t>
      </w:r>
      <w:r>
        <w:rPr>
          <w:spacing w:val="-31"/>
        </w:rPr>
        <w:t xml:space="preserve"> </w:t>
      </w:r>
      <w:r>
        <w:t>the</w:t>
      </w:r>
      <w:r>
        <w:rPr>
          <w:spacing w:val="-31"/>
        </w:rPr>
        <w:t xml:space="preserve"> </w:t>
      </w:r>
      <w:ins w:id="46" w:author="SECAS" w:date="2020-10-02T12:52:00Z">
        <w:r w:rsidR="00071DE5">
          <w:rPr>
            <w:w w:val="95"/>
          </w:rPr>
          <w:t>Energy Market Architecture Repository</w:t>
        </w:r>
        <w:r w:rsidR="00071DE5">
          <w:rPr>
            <w:spacing w:val="-40"/>
            <w:w w:val="95"/>
          </w:rPr>
          <w:t xml:space="preserve"> </w:t>
        </w:r>
      </w:ins>
      <w:del w:id="47" w:author="SECAS" w:date="2020-10-02T12:52:00Z">
        <w:r w:rsidDel="00071DE5">
          <w:delText>Data</w:delText>
        </w:r>
        <w:r w:rsidDel="00071DE5">
          <w:rPr>
            <w:spacing w:val="-30"/>
          </w:rPr>
          <w:delText xml:space="preserve"> </w:delText>
        </w:r>
        <w:r w:rsidDel="00071DE5">
          <w:delText>Transfer</w:delText>
        </w:r>
        <w:r w:rsidDel="00071DE5">
          <w:rPr>
            <w:spacing w:val="-31"/>
          </w:rPr>
          <w:delText xml:space="preserve"> </w:delText>
        </w:r>
        <w:r w:rsidDel="00071DE5">
          <w:delText>Catalogue</w:delText>
        </w:r>
        <w:r w:rsidDel="00071DE5">
          <w:rPr>
            <w:spacing w:val="-30"/>
          </w:rPr>
          <w:delText xml:space="preserve"> </w:delText>
        </w:r>
      </w:del>
      <w:r>
        <w:t>D0350</w:t>
      </w:r>
      <w:r>
        <w:rPr>
          <w:spacing w:val="-31"/>
        </w:rPr>
        <w:t xml:space="preserve"> </w:t>
      </w:r>
      <w:r>
        <w:t>data</w:t>
      </w:r>
      <w:r>
        <w:rPr>
          <w:spacing w:val="-30"/>
        </w:rPr>
        <w:t xml:space="preserve"> </w:t>
      </w:r>
      <w:r>
        <w:t>flow.</w:t>
      </w:r>
    </w:p>
    <w:p w14:paraId="2CAEA6F0" w14:textId="77777777" w:rsidR="00AE1D5D" w:rsidRDefault="00AE1D5D">
      <w:pPr>
        <w:pStyle w:val="BodyText"/>
        <w:spacing w:before="10"/>
      </w:pPr>
    </w:p>
    <w:sectPr w:rsidR="00AE1D5D">
      <w:pgSz w:w="11900" w:h="16840"/>
      <w:pgMar w:top="1240" w:right="740" w:bottom="1060" w:left="620" w:header="839" w:footer="87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636747" w14:textId="77777777" w:rsidR="00E02BEE" w:rsidRDefault="00E02BEE">
      <w:r>
        <w:separator/>
      </w:r>
    </w:p>
  </w:endnote>
  <w:endnote w:type="continuationSeparator" w:id="0">
    <w:p w14:paraId="7FCA988F" w14:textId="77777777" w:rsidR="00E02BEE" w:rsidRDefault="00E02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DAE0DA" w14:textId="77777777" w:rsidR="00AE1D5D" w:rsidRDefault="00C92C82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271488" behindDoc="1" locked="0" layoutInCell="1" allowOverlap="1" wp14:anchorId="606903C4" wp14:editId="37C25F2E">
              <wp:simplePos x="0" y="0"/>
              <wp:positionH relativeFrom="page">
                <wp:posOffset>6783705</wp:posOffset>
              </wp:positionH>
              <wp:positionV relativeFrom="page">
                <wp:posOffset>10000615</wp:posOffset>
              </wp:positionV>
              <wp:extent cx="245745" cy="19621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5745" cy="196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28141D" w14:textId="77777777" w:rsidR="00AE1D5D" w:rsidRDefault="00E02BEE">
                          <w:pPr>
                            <w:spacing w:before="12"/>
                            <w:ind w:left="60"/>
                            <w:rPr>
                              <w:rFonts w:ascii="Arial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6903C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3" type="#_x0000_t202" style="position:absolute;margin-left:534.15pt;margin-top:787.45pt;width:19.35pt;height:15.45pt;z-index:-1704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" filled="f" stroked="f">
              <v:textbox inset="0,0,0,0">
                <w:txbxContent>
                  <w:p w14:paraId="5E28141D" w14:textId="77777777" w:rsidR="00AE1D5D" w:rsidRDefault="00E02BEE">
                    <w:pPr>
                      <w:spacing w:before="12"/>
                      <w:ind w:left="60"/>
                      <w:rPr>
                        <w:rFonts w:ascii="Arial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Arial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60BBAA" w14:textId="77777777" w:rsidR="00E02BEE" w:rsidRDefault="00E02BEE">
      <w:r>
        <w:separator/>
      </w:r>
    </w:p>
  </w:footnote>
  <w:footnote w:type="continuationSeparator" w:id="0">
    <w:p w14:paraId="55C294FC" w14:textId="77777777" w:rsidR="00E02BEE" w:rsidRDefault="00E02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042591" w14:textId="77777777" w:rsidR="00AE1D5D" w:rsidRDefault="00C92C82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270976" behindDoc="1" locked="0" layoutInCell="1" allowOverlap="1" wp14:anchorId="2FC2A7A6" wp14:editId="59A66B23">
              <wp:simplePos x="0" y="0"/>
              <wp:positionH relativeFrom="page">
                <wp:posOffset>527050</wp:posOffset>
              </wp:positionH>
              <wp:positionV relativeFrom="page">
                <wp:posOffset>520065</wp:posOffset>
              </wp:positionV>
              <wp:extent cx="1006475" cy="18351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6475" cy="183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66451C" w14:textId="77777777" w:rsidR="00AE1D5D" w:rsidRDefault="00E02BEE">
                          <w:pPr>
                            <w:spacing w:before="38"/>
                            <w:ind w:left="20"/>
                            <w:rPr>
                              <w:rFonts w:ascii="Calibri" w:hAnsi="Calibri"/>
                              <w:b/>
                              <w:sz w:val="19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w w:val="110"/>
                              <w:sz w:val="19"/>
                            </w:rPr>
                            <w:t>SEC – Appendix 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C2A7A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2" type="#_x0000_t202" style="position:absolute;margin-left:41.5pt;margin-top:40.95pt;width:79.25pt;height:14.45pt;z-index:-17045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" filled="f" stroked="f">
              <v:textbox inset="0,0,0,0">
                <w:txbxContent>
                  <w:p w14:paraId="2066451C" w14:textId="77777777" w:rsidR="00AE1D5D" w:rsidRDefault="00E02BEE">
                    <w:pPr>
                      <w:spacing w:before="38"/>
                      <w:ind w:left="20"/>
                      <w:rPr>
                        <w:rFonts w:ascii="Calibri" w:hAnsi="Calibri"/>
                        <w:b/>
                        <w:sz w:val="19"/>
                      </w:rPr>
                    </w:pPr>
                    <w:r>
                      <w:rPr>
                        <w:rFonts w:ascii="Calibri" w:hAnsi="Calibri"/>
                        <w:b/>
                        <w:w w:val="110"/>
                        <w:sz w:val="19"/>
                      </w:rPr>
                      <w:t>SEC – Appendix X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A32211"/>
    <w:multiLevelType w:val="hybridMultilevel"/>
    <w:tmpl w:val="28328774"/>
    <w:lvl w:ilvl="0" w:tplc="E75E8226">
      <w:numFmt w:val="bullet"/>
      <w:lvlText w:val="•"/>
      <w:lvlJc w:val="left"/>
      <w:pPr>
        <w:ind w:left="950" w:hanging="360"/>
      </w:pPr>
      <w:rPr>
        <w:rFonts w:ascii="Verdana" w:eastAsia="Verdana" w:hAnsi="Verdana" w:cs="Verdana" w:hint="default"/>
        <w:w w:val="66"/>
        <w:sz w:val="19"/>
        <w:szCs w:val="19"/>
      </w:rPr>
    </w:lvl>
    <w:lvl w:ilvl="1" w:tplc="81B4569E">
      <w:numFmt w:val="bullet"/>
      <w:lvlText w:val="•"/>
      <w:lvlJc w:val="left"/>
      <w:pPr>
        <w:ind w:left="1918" w:hanging="360"/>
      </w:pPr>
      <w:rPr>
        <w:rFonts w:hint="default"/>
      </w:rPr>
    </w:lvl>
    <w:lvl w:ilvl="2" w:tplc="8484533E">
      <w:numFmt w:val="bullet"/>
      <w:lvlText w:val="•"/>
      <w:lvlJc w:val="left"/>
      <w:pPr>
        <w:ind w:left="2876" w:hanging="360"/>
      </w:pPr>
      <w:rPr>
        <w:rFonts w:hint="default"/>
      </w:rPr>
    </w:lvl>
    <w:lvl w:ilvl="3" w:tplc="C738507C">
      <w:numFmt w:val="bullet"/>
      <w:lvlText w:val="•"/>
      <w:lvlJc w:val="left"/>
      <w:pPr>
        <w:ind w:left="3834" w:hanging="360"/>
      </w:pPr>
      <w:rPr>
        <w:rFonts w:hint="default"/>
      </w:rPr>
    </w:lvl>
    <w:lvl w:ilvl="4" w:tplc="3D544F2C">
      <w:numFmt w:val="bullet"/>
      <w:lvlText w:val="•"/>
      <w:lvlJc w:val="left"/>
      <w:pPr>
        <w:ind w:left="4792" w:hanging="360"/>
      </w:pPr>
      <w:rPr>
        <w:rFonts w:hint="default"/>
      </w:rPr>
    </w:lvl>
    <w:lvl w:ilvl="5" w:tplc="BBC64A7E">
      <w:numFmt w:val="bullet"/>
      <w:lvlText w:val="•"/>
      <w:lvlJc w:val="left"/>
      <w:pPr>
        <w:ind w:left="5750" w:hanging="360"/>
      </w:pPr>
      <w:rPr>
        <w:rFonts w:hint="default"/>
      </w:rPr>
    </w:lvl>
    <w:lvl w:ilvl="6" w:tplc="2FDC6568">
      <w:numFmt w:val="bullet"/>
      <w:lvlText w:val="•"/>
      <w:lvlJc w:val="left"/>
      <w:pPr>
        <w:ind w:left="6708" w:hanging="360"/>
      </w:pPr>
      <w:rPr>
        <w:rFonts w:hint="default"/>
      </w:rPr>
    </w:lvl>
    <w:lvl w:ilvl="7" w:tplc="9CDACB50">
      <w:numFmt w:val="bullet"/>
      <w:lvlText w:val="•"/>
      <w:lvlJc w:val="left"/>
      <w:pPr>
        <w:ind w:left="7666" w:hanging="360"/>
      </w:pPr>
      <w:rPr>
        <w:rFonts w:hint="default"/>
      </w:rPr>
    </w:lvl>
    <w:lvl w:ilvl="8" w:tplc="6102FCB2">
      <w:numFmt w:val="bullet"/>
      <w:lvlText w:val="•"/>
      <w:lvlJc w:val="left"/>
      <w:pPr>
        <w:ind w:left="8624" w:hanging="360"/>
      </w:pPr>
      <w:rPr>
        <w:rFonts w:hint="default"/>
      </w:rPr>
    </w:lvl>
  </w:abstractNum>
  <w:abstractNum w:abstractNumId="1" w15:restartNumberingAfterBreak="0">
    <w:nsid w:val="21D05076"/>
    <w:multiLevelType w:val="multilevel"/>
    <w:tmpl w:val="25548B30"/>
    <w:lvl w:ilvl="0">
      <w:start w:val="3"/>
      <w:numFmt w:val="decimal"/>
      <w:lvlText w:val="%1"/>
      <w:lvlJc w:val="left"/>
      <w:pPr>
        <w:ind w:left="390" w:hanging="390"/>
      </w:pPr>
      <w:rPr>
        <w:rFonts w:hint="default"/>
        <w:w w:val="90"/>
      </w:rPr>
    </w:lvl>
    <w:lvl w:ilvl="1">
      <w:start w:val="18"/>
      <w:numFmt w:val="decimal"/>
      <w:lvlText w:val="%1.%2"/>
      <w:lvlJc w:val="left"/>
      <w:pPr>
        <w:ind w:left="1310" w:hanging="720"/>
      </w:pPr>
      <w:rPr>
        <w:rFonts w:hint="default"/>
        <w:w w:val="90"/>
      </w:rPr>
    </w:lvl>
    <w:lvl w:ilvl="2">
      <w:start w:val="1"/>
      <w:numFmt w:val="decimal"/>
      <w:lvlText w:val="%1.%2.%3"/>
      <w:lvlJc w:val="left"/>
      <w:pPr>
        <w:ind w:left="1900" w:hanging="720"/>
      </w:pPr>
      <w:rPr>
        <w:rFonts w:hint="default"/>
        <w:w w:val="90"/>
      </w:rPr>
    </w:lvl>
    <w:lvl w:ilvl="3">
      <w:start w:val="1"/>
      <w:numFmt w:val="decimal"/>
      <w:lvlText w:val="%1.%2.%3.%4"/>
      <w:lvlJc w:val="left"/>
      <w:pPr>
        <w:ind w:left="2850" w:hanging="1080"/>
      </w:pPr>
      <w:rPr>
        <w:rFonts w:hint="default"/>
        <w:w w:val="90"/>
      </w:rPr>
    </w:lvl>
    <w:lvl w:ilvl="4">
      <w:start w:val="1"/>
      <w:numFmt w:val="decimal"/>
      <w:lvlText w:val="%1.%2.%3.%4.%5"/>
      <w:lvlJc w:val="left"/>
      <w:pPr>
        <w:ind w:left="3440" w:hanging="1080"/>
      </w:pPr>
      <w:rPr>
        <w:rFonts w:hint="default"/>
        <w:w w:val="90"/>
      </w:rPr>
    </w:lvl>
    <w:lvl w:ilvl="5">
      <w:start w:val="1"/>
      <w:numFmt w:val="decimal"/>
      <w:lvlText w:val="%1.%2.%3.%4.%5.%6"/>
      <w:lvlJc w:val="left"/>
      <w:pPr>
        <w:ind w:left="4390" w:hanging="1440"/>
      </w:pPr>
      <w:rPr>
        <w:rFonts w:hint="default"/>
        <w:w w:val="90"/>
      </w:rPr>
    </w:lvl>
    <w:lvl w:ilvl="6">
      <w:start w:val="1"/>
      <w:numFmt w:val="decimal"/>
      <w:lvlText w:val="%1.%2.%3.%4.%5.%6.%7"/>
      <w:lvlJc w:val="left"/>
      <w:pPr>
        <w:ind w:left="5340" w:hanging="1800"/>
      </w:pPr>
      <w:rPr>
        <w:rFonts w:hint="default"/>
        <w:w w:val="90"/>
      </w:rPr>
    </w:lvl>
    <w:lvl w:ilvl="7">
      <w:start w:val="1"/>
      <w:numFmt w:val="decimal"/>
      <w:lvlText w:val="%1.%2.%3.%4.%5.%6.%7.%8"/>
      <w:lvlJc w:val="left"/>
      <w:pPr>
        <w:ind w:left="5930" w:hanging="1800"/>
      </w:pPr>
      <w:rPr>
        <w:rFonts w:hint="default"/>
        <w:w w:val="90"/>
      </w:rPr>
    </w:lvl>
    <w:lvl w:ilvl="8">
      <w:start w:val="1"/>
      <w:numFmt w:val="decimal"/>
      <w:lvlText w:val="%1.%2.%3.%4.%5.%6.%7.%8.%9"/>
      <w:lvlJc w:val="left"/>
      <w:pPr>
        <w:ind w:left="6880" w:hanging="2160"/>
      </w:pPr>
      <w:rPr>
        <w:rFonts w:hint="default"/>
        <w:w w:val="90"/>
      </w:rPr>
    </w:lvl>
  </w:abstractNum>
  <w:abstractNum w:abstractNumId="2" w15:restartNumberingAfterBreak="0">
    <w:nsid w:val="22E7345B"/>
    <w:multiLevelType w:val="hybridMultilevel"/>
    <w:tmpl w:val="882EB2EA"/>
    <w:lvl w:ilvl="0" w:tplc="3220579E">
      <w:start w:val="1"/>
      <w:numFmt w:val="lowerLetter"/>
      <w:lvlText w:val="%1)"/>
      <w:lvlJc w:val="left"/>
      <w:pPr>
        <w:ind w:left="1650" w:hanging="700"/>
      </w:pPr>
      <w:rPr>
        <w:rFonts w:ascii="Verdana" w:eastAsia="Verdana" w:hAnsi="Verdana" w:cs="Verdana" w:hint="default"/>
        <w:spacing w:val="-1"/>
        <w:w w:val="85"/>
        <w:sz w:val="19"/>
        <w:szCs w:val="19"/>
      </w:rPr>
    </w:lvl>
    <w:lvl w:ilvl="1" w:tplc="9C9A62E6">
      <w:numFmt w:val="bullet"/>
      <w:lvlText w:val="•"/>
      <w:lvlJc w:val="left"/>
      <w:pPr>
        <w:ind w:left="2548" w:hanging="700"/>
      </w:pPr>
      <w:rPr>
        <w:rFonts w:hint="default"/>
      </w:rPr>
    </w:lvl>
    <w:lvl w:ilvl="2" w:tplc="A0323094">
      <w:numFmt w:val="bullet"/>
      <w:lvlText w:val="•"/>
      <w:lvlJc w:val="left"/>
      <w:pPr>
        <w:ind w:left="3436" w:hanging="700"/>
      </w:pPr>
      <w:rPr>
        <w:rFonts w:hint="default"/>
      </w:rPr>
    </w:lvl>
    <w:lvl w:ilvl="3" w:tplc="13A4D2A0">
      <w:numFmt w:val="bullet"/>
      <w:lvlText w:val="•"/>
      <w:lvlJc w:val="left"/>
      <w:pPr>
        <w:ind w:left="4324" w:hanging="700"/>
      </w:pPr>
      <w:rPr>
        <w:rFonts w:hint="default"/>
      </w:rPr>
    </w:lvl>
    <w:lvl w:ilvl="4" w:tplc="DDE8A6CA">
      <w:numFmt w:val="bullet"/>
      <w:lvlText w:val="•"/>
      <w:lvlJc w:val="left"/>
      <w:pPr>
        <w:ind w:left="5212" w:hanging="700"/>
      </w:pPr>
      <w:rPr>
        <w:rFonts w:hint="default"/>
      </w:rPr>
    </w:lvl>
    <w:lvl w:ilvl="5" w:tplc="0EB6C186">
      <w:numFmt w:val="bullet"/>
      <w:lvlText w:val="•"/>
      <w:lvlJc w:val="left"/>
      <w:pPr>
        <w:ind w:left="6100" w:hanging="700"/>
      </w:pPr>
      <w:rPr>
        <w:rFonts w:hint="default"/>
      </w:rPr>
    </w:lvl>
    <w:lvl w:ilvl="6" w:tplc="DB2A95E2">
      <w:numFmt w:val="bullet"/>
      <w:lvlText w:val="•"/>
      <w:lvlJc w:val="left"/>
      <w:pPr>
        <w:ind w:left="6988" w:hanging="700"/>
      </w:pPr>
      <w:rPr>
        <w:rFonts w:hint="default"/>
      </w:rPr>
    </w:lvl>
    <w:lvl w:ilvl="7" w:tplc="8C38C690">
      <w:numFmt w:val="bullet"/>
      <w:lvlText w:val="•"/>
      <w:lvlJc w:val="left"/>
      <w:pPr>
        <w:ind w:left="7876" w:hanging="700"/>
      </w:pPr>
      <w:rPr>
        <w:rFonts w:hint="default"/>
      </w:rPr>
    </w:lvl>
    <w:lvl w:ilvl="8" w:tplc="128851BC">
      <w:numFmt w:val="bullet"/>
      <w:lvlText w:val="•"/>
      <w:lvlJc w:val="left"/>
      <w:pPr>
        <w:ind w:left="8764" w:hanging="700"/>
      </w:pPr>
      <w:rPr>
        <w:rFonts w:hint="default"/>
      </w:rPr>
    </w:lvl>
  </w:abstractNum>
  <w:abstractNum w:abstractNumId="3" w15:restartNumberingAfterBreak="0">
    <w:nsid w:val="4DBF60A0"/>
    <w:multiLevelType w:val="hybridMultilevel"/>
    <w:tmpl w:val="26CE086C"/>
    <w:lvl w:ilvl="0" w:tplc="55BEBCB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DA14B2"/>
    <w:multiLevelType w:val="hybridMultilevel"/>
    <w:tmpl w:val="44ACCEC2"/>
    <w:lvl w:ilvl="0" w:tplc="8D72BA34">
      <w:start w:val="1"/>
      <w:numFmt w:val="lowerLetter"/>
      <w:lvlText w:val="%1."/>
      <w:lvlJc w:val="left"/>
      <w:pPr>
        <w:ind w:left="815" w:hanging="360"/>
      </w:pPr>
      <w:rPr>
        <w:rFonts w:ascii="Verdana" w:eastAsia="Verdana" w:hAnsi="Verdana" w:cs="Verdana" w:hint="default"/>
        <w:spacing w:val="-1"/>
        <w:w w:val="78"/>
        <w:sz w:val="19"/>
        <w:szCs w:val="19"/>
      </w:rPr>
    </w:lvl>
    <w:lvl w:ilvl="1" w:tplc="F724C50A">
      <w:numFmt w:val="bullet"/>
      <w:lvlText w:val="•"/>
      <w:lvlJc w:val="left"/>
      <w:pPr>
        <w:ind w:left="1430" w:hanging="360"/>
      </w:pPr>
      <w:rPr>
        <w:rFonts w:hint="default"/>
      </w:rPr>
    </w:lvl>
    <w:lvl w:ilvl="2" w:tplc="86CA837E">
      <w:numFmt w:val="bullet"/>
      <w:lvlText w:val="•"/>
      <w:lvlJc w:val="left"/>
      <w:pPr>
        <w:ind w:left="2041" w:hanging="360"/>
      </w:pPr>
      <w:rPr>
        <w:rFonts w:hint="default"/>
      </w:rPr>
    </w:lvl>
    <w:lvl w:ilvl="3" w:tplc="074ADC58">
      <w:numFmt w:val="bullet"/>
      <w:lvlText w:val="•"/>
      <w:lvlJc w:val="left"/>
      <w:pPr>
        <w:ind w:left="2651" w:hanging="360"/>
      </w:pPr>
      <w:rPr>
        <w:rFonts w:hint="default"/>
      </w:rPr>
    </w:lvl>
    <w:lvl w:ilvl="4" w:tplc="AC442446">
      <w:numFmt w:val="bullet"/>
      <w:lvlText w:val="•"/>
      <w:lvlJc w:val="left"/>
      <w:pPr>
        <w:ind w:left="3262" w:hanging="360"/>
      </w:pPr>
      <w:rPr>
        <w:rFonts w:hint="default"/>
      </w:rPr>
    </w:lvl>
    <w:lvl w:ilvl="5" w:tplc="161E000A">
      <w:numFmt w:val="bullet"/>
      <w:lvlText w:val="•"/>
      <w:lvlJc w:val="left"/>
      <w:pPr>
        <w:ind w:left="3872" w:hanging="360"/>
      </w:pPr>
      <w:rPr>
        <w:rFonts w:hint="default"/>
      </w:rPr>
    </w:lvl>
    <w:lvl w:ilvl="6" w:tplc="ECCE241C">
      <w:numFmt w:val="bullet"/>
      <w:lvlText w:val="•"/>
      <w:lvlJc w:val="left"/>
      <w:pPr>
        <w:ind w:left="4483" w:hanging="360"/>
      </w:pPr>
      <w:rPr>
        <w:rFonts w:hint="default"/>
      </w:rPr>
    </w:lvl>
    <w:lvl w:ilvl="7" w:tplc="A872B1A8">
      <w:numFmt w:val="bullet"/>
      <w:lvlText w:val="•"/>
      <w:lvlJc w:val="left"/>
      <w:pPr>
        <w:ind w:left="5093" w:hanging="360"/>
      </w:pPr>
      <w:rPr>
        <w:rFonts w:hint="default"/>
      </w:rPr>
    </w:lvl>
    <w:lvl w:ilvl="8" w:tplc="E72C3FCE">
      <w:numFmt w:val="bullet"/>
      <w:lvlText w:val="•"/>
      <w:lvlJc w:val="left"/>
      <w:pPr>
        <w:ind w:left="5704" w:hanging="360"/>
      </w:pPr>
      <w:rPr>
        <w:rFonts w:hint="default"/>
      </w:rPr>
    </w:lvl>
  </w:abstractNum>
  <w:abstractNum w:abstractNumId="5" w15:restartNumberingAfterBreak="0">
    <w:nsid w:val="77E261D1"/>
    <w:multiLevelType w:val="multilevel"/>
    <w:tmpl w:val="DA8241BC"/>
    <w:lvl w:ilvl="0">
      <w:start w:val="1"/>
      <w:numFmt w:val="decimal"/>
      <w:lvlText w:val="%1."/>
      <w:lvlJc w:val="left"/>
      <w:pPr>
        <w:ind w:left="590" w:hanging="700"/>
      </w:pPr>
      <w:rPr>
        <w:rFonts w:ascii="Calibri" w:eastAsia="Calibri" w:hAnsi="Calibri" w:cs="Calibri" w:hint="default"/>
        <w:b/>
        <w:bCs/>
        <w:spacing w:val="-1"/>
        <w:w w:val="109"/>
        <w:sz w:val="19"/>
        <w:szCs w:val="19"/>
        <w:u w:val="single" w:color="000000"/>
      </w:rPr>
    </w:lvl>
    <w:lvl w:ilvl="1">
      <w:start w:val="1"/>
      <w:numFmt w:val="decimal"/>
      <w:lvlText w:val="%1.%2"/>
      <w:lvlJc w:val="left"/>
      <w:pPr>
        <w:ind w:left="1290" w:hanging="700"/>
      </w:pPr>
      <w:rPr>
        <w:rFonts w:ascii="Verdana" w:eastAsia="Verdana" w:hAnsi="Verdana" w:cs="Verdana" w:hint="default"/>
        <w:spacing w:val="-1"/>
        <w:w w:val="84"/>
        <w:sz w:val="19"/>
        <w:szCs w:val="19"/>
      </w:rPr>
    </w:lvl>
    <w:lvl w:ilvl="2">
      <w:start w:val="1"/>
      <w:numFmt w:val="lowerLetter"/>
      <w:lvlText w:val="(%3)"/>
      <w:lvlJc w:val="left"/>
      <w:pPr>
        <w:ind w:left="1650" w:hanging="700"/>
      </w:pPr>
      <w:rPr>
        <w:rFonts w:ascii="Verdana" w:eastAsia="Verdana" w:hAnsi="Verdana" w:cs="Verdana" w:hint="default"/>
        <w:spacing w:val="-1"/>
        <w:w w:val="85"/>
        <w:sz w:val="19"/>
        <w:szCs w:val="19"/>
      </w:rPr>
    </w:lvl>
    <w:lvl w:ilvl="3">
      <w:start w:val="1"/>
      <w:numFmt w:val="lowerRoman"/>
      <w:lvlText w:val="(%4)"/>
      <w:lvlJc w:val="left"/>
      <w:pPr>
        <w:ind w:left="2010" w:hanging="700"/>
      </w:pPr>
      <w:rPr>
        <w:rFonts w:ascii="Verdana" w:eastAsia="Verdana" w:hAnsi="Verdana" w:cs="Verdana" w:hint="default"/>
        <w:spacing w:val="-1"/>
        <w:w w:val="84"/>
        <w:sz w:val="19"/>
        <w:szCs w:val="19"/>
      </w:rPr>
    </w:lvl>
    <w:lvl w:ilvl="4">
      <w:numFmt w:val="bullet"/>
      <w:lvlText w:val="•"/>
      <w:lvlJc w:val="left"/>
      <w:pPr>
        <w:ind w:left="3237" w:hanging="700"/>
      </w:pPr>
      <w:rPr>
        <w:rFonts w:hint="default"/>
      </w:rPr>
    </w:lvl>
    <w:lvl w:ilvl="5">
      <w:numFmt w:val="bullet"/>
      <w:lvlText w:val="•"/>
      <w:lvlJc w:val="left"/>
      <w:pPr>
        <w:ind w:left="4454" w:hanging="700"/>
      </w:pPr>
      <w:rPr>
        <w:rFonts w:hint="default"/>
      </w:rPr>
    </w:lvl>
    <w:lvl w:ilvl="6">
      <w:numFmt w:val="bullet"/>
      <w:lvlText w:val="•"/>
      <w:lvlJc w:val="left"/>
      <w:pPr>
        <w:ind w:left="5671" w:hanging="700"/>
      </w:pPr>
      <w:rPr>
        <w:rFonts w:hint="default"/>
      </w:rPr>
    </w:lvl>
    <w:lvl w:ilvl="7">
      <w:numFmt w:val="bullet"/>
      <w:lvlText w:val="•"/>
      <w:lvlJc w:val="left"/>
      <w:pPr>
        <w:ind w:left="6888" w:hanging="700"/>
      </w:pPr>
      <w:rPr>
        <w:rFonts w:hint="default"/>
      </w:rPr>
    </w:lvl>
    <w:lvl w:ilvl="8">
      <w:numFmt w:val="bullet"/>
      <w:lvlText w:val="•"/>
      <w:lvlJc w:val="left"/>
      <w:pPr>
        <w:ind w:left="8105" w:hanging="70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ECAS">
    <w15:presenceInfo w15:providerId="None" w15:userId="SECA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revisionView w:formatting="0"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D5D"/>
    <w:rsid w:val="00071DE5"/>
    <w:rsid w:val="00206253"/>
    <w:rsid w:val="002406A5"/>
    <w:rsid w:val="008369E5"/>
    <w:rsid w:val="00AE1D5D"/>
    <w:rsid w:val="00C92C82"/>
    <w:rsid w:val="00E02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egrouptable v:ext="edit">
        <o:entry new="1" old="0"/>
      </o:regrouptable>
    </o:shapelayout>
  </w:shapeDefaults>
  <w:decimalSymbol w:val="."/>
  <w:listSeparator w:val=","/>
  <w14:docId w14:val="4F6A2AA8"/>
  <w15:docId w15:val="{19AF88F6-4A3E-471E-92AE-F90F60FE0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</w:rPr>
  </w:style>
  <w:style w:type="paragraph" w:styleId="Heading1">
    <w:name w:val="heading 1"/>
    <w:basedOn w:val="Normal"/>
    <w:uiPriority w:val="9"/>
    <w:qFormat/>
    <w:pPr>
      <w:ind w:left="590"/>
      <w:outlineLvl w:val="0"/>
    </w:pPr>
    <w:rPr>
      <w:rFonts w:ascii="Calibri" w:eastAsia="Calibri" w:hAnsi="Calibri" w:cs="Calibri"/>
      <w:b/>
      <w:bCs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9"/>
      <w:szCs w:val="19"/>
    </w:rPr>
  </w:style>
  <w:style w:type="paragraph" w:styleId="Title">
    <w:name w:val="Title"/>
    <w:basedOn w:val="Normal"/>
    <w:uiPriority w:val="10"/>
    <w:qFormat/>
    <w:pPr>
      <w:ind w:left="100"/>
    </w:pPr>
    <w:rPr>
      <w:rFonts w:ascii="Calibri" w:eastAsia="Calibri" w:hAnsi="Calibri" w:cs="Calibri"/>
      <w:b/>
      <w:bCs/>
      <w:sz w:val="45"/>
      <w:szCs w:val="45"/>
    </w:rPr>
  </w:style>
  <w:style w:type="paragraph" w:styleId="ListParagraph">
    <w:name w:val="List Paragraph"/>
    <w:basedOn w:val="Normal"/>
    <w:uiPriority w:val="1"/>
    <w:qFormat/>
    <w:pPr>
      <w:ind w:left="1650" w:hanging="700"/>
    </w:pPr>
  </w:style>
  <w:style w:type="paragraph" w:customStyle="1" w:styleId="TableParagraph">
    <w:name w:val="Table Paragraph"/>
    <w:basedOn w:val="Normal"/>
    <w:uiPriority w:val="1"/>
    <w:qFormat/>
    <w:pPr>
      <w:spacing w:before="52"/>
      <w:ind w:left="10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2BE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2BEE"/>
    <w:rPr>
      <w:rFonts w:ascii="Segoe UI" w:eastAsia="Verdan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 Appendix X - Registration Data Interface Specification</vt:lpstr>
    </vt:vector>
  </TitlesOfParts>
  <Company/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 Appendix X - Registration Data Interface Specification</dc:title>
  <dc:subject/>
  <dc:creator>Mingson Mingina</dc:creator>
  <cp:keywords/>
  <dc:description/>
  <cp:lastModifiedBy>SECAS</cp:lastModifiedBy>
  <cp:revision>4</cp:revision>
  <dcterms:created xsi:type="dcterms:W3CDTF">2020-10-02T11:28:00Z</dcterms:created>
  <dcterms:modified xsi:type="dcterms:W3CDTF">2020-10-02T11:54:00Z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2020-08-07T00:00:00Z</vt:filetime>
  </property>
  <property fmtid="{D5CDD505-2E9C-101B-9397-08002B2CF9AE}" pid="3" name="Creator">
    <vt:lpwstr>Mingson Mingina</vt:lpwstr>
  </property>
  <property fmtid="{D5CDD505-2E9C-101B-9397-08002B2CF9AE}" pid="4" name="LastSaved">
    <vt:filetime>2020-10-02T00:00:00Z</vt:filetime>
  </property>
</Properties>
</file>