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36DFE" w14:textId="4859973B" w:rsidR="001B64B3" w:rsidRDefault="003D2DCA" w:rsidP="001B64B3">
      <w:pPr>
        <w:jc w:val="center"/>
        <w:rPr>
          <w:b/>
        </w:rPr>
      </w:pPr>
      <w:bookmarkStart w:id="0" w:name="_Hlk32831364"/>
      <w:r>
        <w:rPr>
          <w:b/>
        </w:rPr>
        <w:t xml:space="preserve">Retail Code </w:t>
      </w:r>
      <w:r w:rsidR="00E22431">
        <w:rPr>
          <w:b/>
        </w:rPr>
        <w:t xml:space="preserve">Consolidation </w:t>
      </w:r>
      <w:bookmarkStart w:id="1" w:name="_Hlk32831412"/>
      <w:r w:rsidR="00994739">
        <w:rPr>
          <w:b/>
        </w:rPr>
        <w:t>before Faster Switching Programme</w:t>
      </w:r>
      <w:bookmarkEnd w:id="1"/>
    </w:p>
    <w:bookmarkEnd w:id="0"/>
    <w:p w14:paraId="687F60CB" w14:textId="77777777" w:rsidR="001B64B3" w:rsidRPr="005A325C" w:rsidRDefault="001B64B3" w:rsidP="001B64B3">
      <w:pPr>
        <w:jc w:val="center"/>
        <w:rPr>
          <w:b/>
        </w:rPr>
      </w:pPr>
      <w:r>
        <w:rPr>
          <w:b/>
        </w:rPr>
        <w:t>Consequential Changes</w:t>
      </w:r>
    </w:p>
    <w:p w14:paraId="79B13C6F" w14:textId="77777777" w:rsidR="001B64B3" w:rsidRDefault="001B64B3" w:rsidP="001B64B3">
      <w:pPr>
        <w:rPr>
          <w:b/>
        </w:rPr>
      </w:pPr>
      <w:r>
        <w:rPr>
          <w:b/>
        </w:rPr>
        <w:t>Section 1 – Definitions and interpretations</w:t>
      </w:r>
    </w:p>
    <w:p w14:paraId="1F6875B9" w14:textId="31D0AB7F" w:rsidR="001B64B3" w:rsidRDefault="00D13700" w:rsidP="001B64B3">
      <w:r>
        <w:t>Ad</w:t>
      </w:r>
      <w:r w:rsidR="001B64B3">
        <w:t>d</w:t>
      </w:r>
      <w:r>
        <w:t>/Amend/Delete</w:t>
      </w:r>
      <w:r w:rsidR="001B64B3">
        <w:t xml:space="preserve"> the following definitions: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1B64B3" w14:paraId="21BA5998" w14:textId="77777777" w:rsidTr="001B64B3">
        <w:tc>
          <w:tcPr>
            <w:tcW w:w="4508" w:type="dxa"/>
          </w:tcPr>
          <w:p w14:paraId="0578F661" w14:textId="77777777" w:rsidR="001B64B3" w:rsidRDefault="00ED6304">
            <w:pPr>
              <w:spacing w:before="120" w:after="120" w:line="360" w:lineRule="auto"/>
              <w:rPr>
                <w:rFonts w:cstheme="minorHAnsi"/>
              </w:rPr>
            </w:pPr>
            <w:r w:rsidRPr="00ED6304">
              <w:rPr>
                <w:rFonts w:cstheme="minorHAnsi"/>
              </w:rPr>
              <w:t>Daily Statement</w:t>
            </w:r>
            <w:r w:rsidRPr="00E3511E">
              <w:rPr>
                <w:rFonts w:cstheme="minorHAnsi"/>
              </w:rPr>
              <w:t xml:space="preserve"> </w:t>
            </w:r>
          </w:p>
        </w:tc>
        <w:tc>
          <w:tcPr>
            <w:tcW w:w="4508" w:type="dxa"/>
          </w:tcPr>
          <w:p w14:paraId="0C90953F" w14:textId="196F5A11" w:rsidR="001B64B3" w:rsidRDefault="00ED6304" w:rsidP="00ED6304">
            <w:pPr>
              <w:spacing w:before="120" w:after="120" w:line="360" w:lineRule="auto"/>
              <w:jc w:val="both"/>
              <w:rPr>
                <w:rFonts w:cstheme="minorHAnsi"/>
              </w:rPr>
            </w:pPr>
            <w:r w:rsidRPr="00E3511E">
              <w:rPr>
                <w:rFonts w:cstheme="minorHAnsi"/>
              </w:rPr>
              <w:t xml:space="preserve">means a statement based on </w:t>
            </w:r>
            <w:r w:rsidRPr="00ED6304">
              <w:rPr>
                <w:rFonts w:cstheme="minorHAnsi"/>
              </w:rPr>
              <w:t xml:space="preserve">the </w:t>
            </w:r>
            <w:proofErr w:type="spellStart"/>
            <w:r w:rsidRPr="00ED6304">
              <w:rPr>
                <w:rFonts w:cstheme="minorHAnsi"/>
              </w:rPr>
              <w:t>Supercustomer</w:t>
            </w:r>
            <w:proofErr w:type="spellEnd"/>
            <w:r w:rsidRPr="00ED6304">
              <w:rPr>
                <w:rFonts w:cstheme="minorHAnsi"/>
              </w:rPr>
              <w:t xml:space="preserve"> </w:t>
            </w:r>
            <w:proofErr w:type="spellStart"/>
            <w:r w:rsidRPr="00ED6304">
              <w:rPr>
                <w:rFonts w:cstheme="minorHAnsi"/>
              </w:rPr>
              <w:t>DUoS</w:t>
            </w:r>
            <w:proofErr w:type="spellEnd"/>
            <w:r w:rsidRPr="00ED6304">
              <w:rPr>
                <w:rFonts w:cstheme="minorHAnsi"/>
              </w:rPr>
              <w:t xml:space="preserve"> Report and providing the data items set out in </w:t>
            </w:r>
            <w:del w:id="2" w:author="John Lawton" w:date="2020-03-07T09:46:00Z">
              <w:r w:rsidRPr="003D2DCA" w:rsidDel="00C30A46">
                <w:rPr>
                  <w:rFonts w:cstheme="minorHAnsi"/>
                </w:rPr>
                <w:delText xml:space="preserve">Data </w:delText>
              </w:r>
            </w:del>
            <w:del w:id="3" w:author="John Lawton" w:date="2020-02-11T11:14:00Z">
              <w:r w:rsidRPr="003D2DCA" w:rsidDel="00225721">
                <w:rPr>
                  <w:rFonts w:cstheme="minorHAnsi"/>
                </w:rPr>
                <w:delText>Transfer Catalogue</w:delText>
              </w:r>
              <w:r w:rsidRPr="00ED6304" w:rsidDel="00225721">
                <w:rPr>
                  <w:rFonts w:cstheme="minorHAnsi"/>
                </w:rPr>
                <w:delText xml:space="preserve"> </w:delText>
              </w:r>
            </w:del>
            <w:ins w:id="4" w:author="John Lawton" w:date="2020-09-15T11:05:00Z">
              <w:r w:rsidR="00F02774">
                <w:rPr>
                  <w:rFonts w:cstheme="minorHAnsi"/>
                </w:rPr>
                <w:t>the</w:t>
              </w:r>
            </w:ins>
            <w:ins w:id="5" w:author="John Lawton" w:date="2020-03-07T09:46:00Z">
              <w:r w:rsidR="00C30A46">
                <w:rPr>
                  <w:rFonts w:cstheme="minorHAnsi"/>
                </w:rPr>
                <w:t xml:space="preserve"> </w:t>
              </w:r>
            </w:ins>
            <w:r w:rsidRPr="00ED6304">
              <w:rPr>
                <w:rFonts w:cstheme="minorHAnsi"/>
              </w:rPr>
              <w:t xml:space="preserve">D0242 </w:t>
            </w:r>
            <w:ins w:id="6" w:author="John Lawton" w:date="2020-09-15T11:05:00Z">
              <w:r w:rsidR="00F02774">
                <w:rPr>
                  <w:rFonts w:cstheme="minorHAnsi"/>
                </w:rPr>
                <w:t xml:space="preserve">data flow / </w:t>
              </w:r>
            </w:ins>
            <w:ins w:id="7" w:author="John Lawton" w:date="2020-09-15T11:06:00Z">
              <w:r w:rsidR="00F02774">
                <w:rPr>
                  <w:rFonts w:cstheme="minorHAnsi"/>
                </w:rPr>
                <w:t xml:space="preserve">market message </w:t>
              </w:r>
            </w:ins>
            <w:r w:rsidRPr="00ED6304">
              <w:rPr>
                <w:rFonts w:cstheme="minorHAnsi"/>
              </w:rPr>
              <w:t xml:space="preserve">as amended from time to time in accordance with the provisions of the </w:t>
            </w:r>
            <w:del w:id="8" w:author="John Lawton" w:date="2019-10-23T10:13:00Z">
              <w:r w:rsidRPr="00D954CE" w:rsidDel="00D954CE">
                <w:rPr>
                  <w:rFonts w:cstheme="minorHAnsi"/>
                </w:rPr>
                <w:delText>Master Registration Agreement</w:delText>
              </w:r>
              <w:r w:rsidRPr="00ED6304" w:rsidDel="00D954CE">
                <w:rPr>
                  <w:rFonts w:cstheme="minorHAnsi"/>
                </w:rPr>
                <w:delText>.</w:delText>
              </w:r>
            </w:del>
            <w:ins w:id="9" w:author="John Lawton" w:date="2019-10-23T10:13:00Z">
              <w:r w:rsidR="00D954CE">
                <w:rPr>
                  <w:rFonts w:cstheme="minorHAnsi"/>
                </w:rPr>
                <w:t>Retail Energy Code</w:t>
              </w:r>
            </w:ins>
          </w:p>
        </w:tc>
      </w:tr>
      <w:tr w:rsidR="00EB7D50" w14:paraId="097ACFF8" w14:textId="77777777" w:rsidTr="001B64B3">
        <w:tc>
          <w:tcPr>
            <w:tcW w:w="4508" w:type="dxa"/>
          </w:tcPr>
          <w:p w14:paraId="7744966F" w14:textId="14BB8356" w:rsidR="00EB7D50" w:rsidRPr="00ED6304" w:rsidRDefault="00C30A46">
            <w:pPr>
              <w:spacing w:before="120" w:after="120" w:line="360" w:lineRule="auto"/>
              <w:rPr>
                <w:rFonts w:cstheme="minorHAnsi"/>
              </w:rPr>
            </w:pPr>
            <w:ins w:id="10" w:author="John Lawton" w:date="2020-03-07T09:47:00Z">
              <w:r>
                <w:rPr>
                  <w:rFonts w:cstheme="minorHAnsi"/>
                </w:rPr>
                <w:t>Energy Market Data Specification</w:t>
              </w:r>
            </w:ins>
          </w:p>
        </w:tc>
        <w:tc>
          <w:tcPr>
            <w:tcW w:w="4508" w:type="dxa"/>
          </w:tcPr>
          <w:p w14:paraId="1D4C0C26" w14:textId="2B7EB1C3" w:rsidR="00EB7D50" w:rsidRPr="00E3511E" w:rsidRDefault="00A425A0" w:rsidP="00ED6304">
            <w:pPr>
              <w:spacing w:before="120" w:after="120" w:line="360" w:lineRule="auto"/>
              <w:jc w:val="both"/>
              <w:rPr>
                <w:rFonts w:cstheme="minorHAnsi"/>
              </w:rPr>
            </w:pPr>
            <w:ins w:id="11" w:author="John Lawton" w:date="2020-03-07T10:07:00Z">
              <w:r>
                <w:rPr>
                  <w:rFonts w:cstheme="minorHAnsi"/>
                </w:rPr>
                <w:t>has t</w:t>
              </w:r>
            </w:ins>
            <w:ins w:id="12" w:author="John Lawton" w:date="2020-03-07T09:47:00Z">
              <w:r w:rsidR="00C30A46">
                <w:rPr>
                  <w:rFonts w:cstheme="minorHAnsi"/>
                </w:rPr>
                <w:t>he meaning given to that term in the R</w:t>
              </w:r>
            </w:ins>
            <w:ins w:id="13" w:author="John Lawton" w:date="2020-03-07T09:48:00Z">
              <w:r w:rsidR="00C30A46">
                <w:rPr>
                  <w:rFonts w:cstheme="minorHAnsi"/>
                </w:rPr>
                <w:t>etail Energy Code</w:t>
              </w:r>
            </w:ins>
            <w:ins w:id="14" w:author="John Lawton" w:date="2020-03-07T09:47:00Z">
              <w:r w:rsidR="00C30A46">
                <w:rPr>
                  <w:rFonts w:cstheme="minorHAnsi"/>
                </w:rPr>
                <w:t xml:space="preserve"> </w:t>
              </w:r>
            </w:ins>
          </w:p>
        </w:tc>
      </w:tr>
      <w:tr w:rsidR="001B64B3" w14:paraId="0724D52B" w14:textId="77777777" w:rsidTr="001B64B3">
        <w:tc>
          <w:tcPr>
            <w:tcW w:w="4508" w:type="dxa"/>
          </w:tcPr>
          <w:p w14:paraId="050BEF8B" w14:textId="014A1F9A" w:rsidR="001B64B3" w:rsidRPr="00ED6304" w:rsidRDefault="00ED6304">
            <w:pPr>
              <w:spacing w:before="120" w:after="120" w:line="360" w:lineRule="auto"/>
              <w:rPr>
                <w:rFonts w:cstheme="minorHAnsi"/>
              </w:rPr>
            </w:pPr>
            <w:del w:id="15" w:author="John Lawton" w:date="2020-02-11T11:14:00Z">
              <w:r w:rsidRPr="00ED6304" w:rsidDel="00225721">
                <w:rPr>
                  <w:rFonts w:cstheme="minorHAnsi"/>
                </w:rPr>
                <w:delText>Data Transfer Catalogue</w:delText>
              </w:r>
            </w:del>
          </w:p>
        </w:tc>
        <w:tc>
          <w:tcPr>
            <w:tcW w:w="4508" w:type="dxa"/>
          </w:tcPr>
          <w:p w14:paraId="35F15A60" w14:textId="683AC16D" w:rsidR="001B64B3" w:rsidRDefault="00ED6304" w:rsidP="00ED6304">
            <w:pPr>
              <w:spacing w:before="120" w:after="120" w:line="360" w:lineRule="auto"/>
              <w:jc w:val="both"/>
              <w:rPr>
                <w:rFonts w:cstheme="minorHAnsi"/>
              </w:rPr>
            </w:pPr>
            <w:del w:id="16" w:author="John Lawton" w:date="2020-02-11T11:14:00Z">
              <w:r w:rsidRPr="00ED6304" w:rsidDel="00225721">
                <w:rPr>
                  <w:rFonts w:cstheme="minorHAnsi"/>
                </w:rPr>
                <w:delText xml:space="preserve">means the catalogue of data flows, data definitions and data formats established under the </w:delText>
              </w:r>
            </w:del>
            <w:del w:id="17" w:author="John Lawton" w:date="2019-10-23T10:13:00Z">
              <w:r w:rsidRPr="00D954CE" w:rsidDel="00D954CE">
                <w:rPr>
                  <w:rFonts w:cstheme="minorHAnsi"/>
                </w:rPr>
                <w:delText>Master Registration Agreement</w:delText>
              </w:r>
            </w:del>
            <w:del w:id="18" w:author="John Lawton" w:date="2020-02-11T11:14:00Z">
              <w:r w:rsidDel="00225721">
                <w:rPr>
                  <w:rFonts w:cstheme="minorHAnsi"/>
                </w:rPr>
                <w:delText>.</w:delText>
              </w:r>
            </w:del>
          </w:p>
        </w:tc>
      </w:tr>
      <w:tr w:rsidR="00187C6F" w14:paraId="22E8F908" w14:textId="77777777" w:rsidTr="001B64B3">
        <w:tc>
          <w:tcPr>
            <w:tcW w:w="4508" w:type="dxa"/>
          </w:tcPr>
          <w:p w14:paraId="44967E3B" w14:textId="77777777" w:rsidR="00187C6F" w:rsidRPr="00130223" w:rsidRDefault="00187C6F" w:rsidP="00130223">
            <w:pPr>
              <w:spacing w:before="120" w:after="120" w:line="360" w:lineRule="auto"/>
              <w:jc w:val="both"/>
              <w:rPr>
                <w:rFonts w:cstheme="minorHAnsi"/>
              </w:rPr>
            </w:pPr>
            <w:del w:id="19" w:author="John Lawton [2]" w:date="2019-02-12T11:47:00Z">
              <w:r w:rsidRPr="00130223" w:rsidDel="00130223">
                <w:rPr>
                  <w:rFonts w:cstheme="minorHAnsi"/>
                </w:rPr>
                <w:delText xml:space="preserve">Master Registration Agreement or MRA  </w:delText>
              </w:r>
            </w:del>
          </w:p>
        </w:tc>
        <w:tc>
          <w:tcPr>
            <w:tcW w:w="4508" w:type="dxa"/>
          </w:tcPr>
          <w:p w14:paraId="5C758129" w14:textId="77777777" w:rsidR="00187C6F" w:rsidRPr="00130223" w:rsidRDefault="00187C6F" w:rsidP="00130223">
            <w:pPr>
              <w:spacing w:before="120" w:after="120" w:line="360" w:lineRule="auto"/>
              <w:jc w:val="both"/>
              <w:rPr>
                <w:rFonts w:cstheme="minorHAnsi"/>
              </w:rPr>
            </w:pPr>
            <w:del w:id="20" w:author="John Lawton [2]" w:date="2019-02-12T11:47:00Z">
              <w:r w:rsidRPr="00130223" w:rsidDel="00130223">
                <w:rPr>
                  <w:rFonts w:cstheme="minorHAnsi"/>
                </w:rPr>
                <w:delText>has the meaning given to the term “Master Registration Agreement” in the Distribution Licence.</w:delText>
              </w:r>
            </w:del>
          </w:p>
        </w:tc>
      </w:tr>
      <w:tr w:rsidR="009D2AA7" w14:paraId="65E6E58D" w14:textId="77777777" w:rsidTr="001B64B3">
        <w:tc>
          <w:tcPr>
            <w:tcW w:w="4508" w:type="dxa"/>
          </w:tcPr>
          <w:p w14:paraId="5EA67A67" w14:textId="043D2A34" w:rsidR="009D2AA7" w:rsidRPr="00130223" w:rsidRDefault="009D2AA7" w:rsidP="009D2AA7">
            <w:pPr>
              <w:spacing w:before="120" w:after="120" w:line="360" w:lineRule="auto"/>
              <w:jc w:val="both"/>
              <w:rPr>
                <w:rFonts w:cstheme="minorHAnsi"/>
              </w:rPr>
            </w:pPr>
            <w:r w:rsidRPr="00786FE4">
              <w:rPr>
                <w:rFonts w:cstheme="minorHAnsi"/>
              </w:rPr>
              <w:t>Meter Operation Code of Practice Agreement</w:t>
            </w:r>
            <w:r w:rsidRPr="00E3511E">
              <w:rPr>
                <w:rFonts w:cstheme="minorHAnsi"/>
              </w:rPr>
              <w:t xml:space="preserve"> </w:t>
            </w:r>
          </w:p>
        </w:tc>
        <w:tc>
          <w:tcPr>
            <w:tcW w:w="4508" w:type="dxa"/>
          </w:tcPr>
          <w:p w14:paraId="33B29ABC" w14:textId="0D92D773" w:rsidR="009D2AA7" w:rsidRPr="00130223" w:rsidRDefault="001726FB" w:rsidP="009D2AA7">
            <w:pPr>
              <w:spacing w:before="120" w:after="120" w:line="360" w:lineRule="auto"/>
              <w:jc w:val="both"/>
              <w:rPr>
                <w:rFonts w:cstheme="minorHAnsi"/>
              </w:rPr>
            </w:pPr>
            <w:commentRangeStart w:id="21"/>
            <w:ins w:id="22" w:author="John Lawton" w:date="2020-12-07T09:42:00Z">
              <w:r>
                <w:rPr>
                  <w:rFonts w:cstheme="minorHAnsi"/>
                </w:rPr>
                <w:t>has the meaning given to that term in the Retail Energy Code</w:t>
              </w:r>
            </w:ins>
            <w:del w:id="23" w:author="John Lawton" w:date="2020-12-07T09:42:00Z">
              <w:r w:rsidR="009D2AA7" w:rsidRPr="00E3511E" w:rsidDel="001726FB">
                <w:rPr>
                  <w:rFonts w:cstheme="minorHAnsi"/>
                </w:rPr>
                <w:delText xml:space="preserve">means the </w:delText>
              </w:r>
              <w:r w:rsidR="009D2AA7" w:rsidRPr="00DF0754" w:rsidDel="001726FB">
                <w:rPr>
                  <w:rFonts w:cstheme="minorHAnsi"/>
                </w:rPr>
                <w:delText>Meter Operation Code of Practice Agreement</w:delText>
              </w:r>
              <w:r w:rsidR="009D2AA7" w:rsidRPr="00E3511E" w:rsidDel="001726FB">
                <w:rPr>
                  <w:rFonts w:cstheme="minorHAnsi"/>
                </w:rPr>
                <w:delText xml:space="preserve"> </w:delText>
              </w:r>
            </w:del>
            <w:del w:id="24" w:author="John Lawton" w:date="2020-12-07T09:14:00Z">
              <w:r w:rsidR="009D2AA7" w:rsidRPr="00E3511E" w:rsidDel="006D6EB3">
                <w:rPr>
                  <w:rFonts w:cstheme="minorHAnsi"/>
                </w:rPr>
                <w:delText>dated 8 September 1998.</w:delText>
              </w:r>
            </w:del>
            <w:commentRangeEnd w:id="21"/>
            <w:r>
              <w:rPr>
                <w:rStyle w:val="CommentReference"/>
              </w:rPr>
              <w:commentReference w:id="21"/>
            </w:r>
          </w:p>
        </w:tc>
      </w:tr>
      <w:tr w:rsidR="00130223" w14:paraId="71C5D058" w14:textId="77777777" w:rsidTr="001B64B3">
        <w:tc>
          <w:tcPr>
            <w:tcW w:w="4508" w:type="dxa"/>
          </w:tcPr>
          <w:p w14:paraId="66014875" w14:textId="77777777" w:rsidR="00130223" w:rsidRPr="00130223" w:rsidRDefault="00130223" w:rsidP="00382AA5">
            <w:pPr>
              <w:spacing w:before="120" w:after="120" w:line="360" w:lineRule="auto"/>
              <w:jc w:val="both"/>
              <w:rPr>
                <w:rFonts w:cstheme="minorHAnsi"/>
                <w:highlight w:val="yellow"/>
              </w:rPr>
            </w:pPr>
            <w:r w:rsidRPr="00130223">
              <w:rPr>
                <w:rFonts w:cstheme="minorHAnsi"/>
              </w:rPr>
              <w:t>Metering Point</w:t>
            </w:r>
            <w:r w:rsidRPr="00E3511E">
              <w:rPr>
                <w:rFonts w:cstheme="minorHAnsi"/>
              </w:rPr>
              <w:t xml:space="preserve"> </w:t>
            </w:r>
          </w:p>
        </w:tc>
        <w:tc>
          <w:tcPr>
            <w:tcW w:w="4508" w:type="dxa"/>
          </w:tcPr>
          <w:p w14:paraId="5A45A278" w14:textId="4595FA61" w:rsidR="00130223" w:rsidRPr="00E3511E" w:rsidRDefault="00130223" w:rsidP="00130223">
            <w:pPr>
              <w:spacing w:before="120" w:after="120" w:line="360" w:lineRule="auto"/>
              <w:jc w:val="both"/>
              <w:rPr>
                <w:rFonts w:cstheme="minorHAnsi"/>
              </w:rPr>
            </w:pPr>
            <w:r w:rsidRPr="00E3511E">
              <w:rPr>
                <w:rFonts w:cstheme="minorHAnsi"/>
              </w:rPr>
              <w:t xml:space="preserve">means the point, determined </w:t>
            </w:r>
            <w:ins w:id="25" w:author="John Lawton" w:date="2020-09-15T14:24:00Z">
              <w:r w:rsidR="007C07F4">
                <w:rPr>
                  <w:rFonts w:cstheme="minorHAnsi"/>
                </w:rPr>
                <w:t xml:space="preserve">in </w:t>
              </w:r>
            </w:ins>
            <w:del w:id="26" w:author="John Lawton" w:date="2020-09-15T14:25:00Z">
              <w:r w:rsidRPr="00E3511E" w:rsidDel="007C07F4">
                <w:rPr>
                  <w:rFonts w:cstheme="minorHAnsi"/>
                </w:rPr>
                <w:delText xml:space="preserve">according </w:delText>
              </w:r>
            </w:del>
            <w:ins w:id="27" w:author="John Lawton" w:date="2020-09-15T14:25:00Z">
              <w:r w:rsidR="007C07F4" w:rsidRPr="00E3511E">
                <w:rPr>
                  <w:rFonts w:cstheme="minorHAnsi"/>
                </w:rPr>
                <w:t>accord</w:t>
              </w:r>
              <w:r w:rsidR="007C07F4">
                <w:rPr>
                  <w:rFonts w:cstheme="minorHAnsi"/>
                </w:rPr>
                <w:t xml:space="preserve">ance with the Retail </w:t>
              </w:r>
            </w:ins>
            <w:ins w:id="28" w:author="John Lawton" w:date="2020-10-06T13:56:00Z">
              <w:r w:rsidR="00CE738D">
                <w:rPr>
                  <w:rFonts w:cstheme="minorHAnsi"/>
                </w:rPr>
                <w:t>E</w:t>
              </w:r>
            </w:ins>
            <w:ins w:id="29" w:author="John Lawton" w:date="2020-09-15T14:25:00Z">
              <w:r w:rsidR="007C07F4">
                <w:rPr>
                  <w:rFonts w:cstheme="minorHAnsi"/>
                </w:rPr>
                <w:t>nergy Code</w:t>
              </w:r>
              <w:r w:rsidR="007C07F4" w:rsidRPr="00E3511E">
                <w:rPr>
                  <w:rFonts w:cstheme="minorHAnsi"/>
                </w:rPr>
                <w:t xml:space="preserve"> </w:t>
              </w:r>
            </w:ins>
            <w:del w:id="30" w:author="John Lawton" w:date="2020-09-15T14:25:00Z">
              <w:r w:rsidRPr="00E3511E" w:rsidDel="007C07F4">
                <w:rPr>
                  <w:rFonts w:cstheme="minorHAnsi"/>
                </w:rPr>
                <w:delText xml:space="preserve">to the principles and guidance given at </w:delText>
              </w:r>
              <w:r w:rsidRPr="00D13700" w:rsidDel="007C07F4">
                <w:rPr>
                  <w:rFonts w:cstheme="minorHAnsi"/>
                </w:rPr>
                <w:delText>Schedule 9 of the Master Registration Agreement,</w:delText>
              </w:r>
              <w:r w:rsidRPr="00E3511E" w:rsidDel="007C07F4">
                <w:rPr>
                  <w:rFonts w:cstheme="minorHAnsi"/>
                </w:rPr>
                <w:delText xml:space="preserve"> </w:delText>
              </w:r>
            </w:del>
            <w:r w:rsidRPr="00E3511E">
              <w:rPr>
                <w:rFonts w:cstheme="minorHAnsi"/>
              </w:rPr>
              <w:t xml:space="preserve">at which a supply to (export) or from (import) a Distribution System: </w:t>
            </w:r>
          </w:p>
          <w:p w14:paraId="3C76BA00" w14:textId="77777777" w:rsidR="00130223" w:rsidRPr="00E3511E" w:rsidRDefault="00130223" w:rsidP="00130223">
            <w:pPr>
              <w:spacing w:before="120" w:after="120" w:line="360" w:lineRule="auto"/>
              <w:jc w:val="both"/>
              <w:rPr>
                <w:rFonts w:cstheme="minorHAnsi"/>
              </w:rPr>
            </w:pPr>
            <w:r w:rsidRPr="00E3511E">
              <w:rPr>
                <w:rFonts w:cstheme="minorHAnsi"/>
              </w:rPr>
              <w:t xml:space="preserve">(a) is or is intended to be measured; or </w:t>
            </w:r>
          </w:p>
          <w:p w14:paraId="31CA54C3" w14:textId="77777777" w:rsidR="00130223" w:rsidRPr="00E3511E" w:rsidRDefault="00130223" w:rsidP="00130223">
            <w:pPr>
              <w:spacing w:before="120" w:after="120" w:line="360" w:lineRule="auto"/>
              <w:jc w:val="both"/>
              <w:rPr>
                <w:rFonts w:cstheme="minorHAnsi"/>
              </w:rPr>
            </w:pPr>
            <w:r w:rsidRPr="00E3511E">
              <w:rPr>
                <w:rFonts w:cstheme="minorHAnsi"/>
              </w:rPr>
              <w:lastRenderedPageBreak/>
              <w:t xml:space="preserve">(b) where metering equipment has been removed, was or was intended to be measured; or </w:t>
            </w:r>
          </w:p>
          <w:p w14:paraId="3A22909C" w14:textId="77777777" w:rsidR="00130223" w:rsidRPr="00E3511E" w:rsidRDefault="00130223" w:rsidP="00130223">
            <w:pPr>
              <w:spacing w:before="120" w:after="120" w:line="360" w:lineRule="auto"/>
              <w:jc w:val="both"/>
              <w:rPr>
                <w:rFonts w:cstheme="minorHAnsi"/>
              </w:rPr>
            </w:pPr>
            <w:r w:rsidRPr="00E3511E">
              <w:rPr>
                <w:rFonts w:cstheme="minorHAnsi"/>
              </w:rPr>
              <w:t xml:space="preserve">(c) in the case of an Unmetered Supply under the Unmetered Supplies Procedure, is deemed to be measured, </w:t>
            </w:r>
          </w:p>
          <w:p w14:paraId="5B128D5B" w14:textId="4923D74C" w:rsidR="00130223" w:rsidRPr="00E3511E" w:rsidRDefault="00130223" w:rsidP="00130223">
            <w:pPr>
              <w:spacing w:before="120" w:after="120" w:line="360" w:lineRule="auto"/>
              <w:jc w:val="both"/>
              <w:rPr>
                <w:rFonts w:cstheme="minorHAnsi"/>
              </w:rPr>
            </w:pPr>
            <w:r w:rsidRPr="00E3511E">
              <w:rPr>
                <w:rFonts w:cstheme="minorHAnsi"/>
              </w:rPr>
              <w:t>where in each case such measurement is for the purposes of ascertaining a Supplier/</w:t>
            </w:r>
            <w:r w:rsidR="00CE738D">
              <w:rPr>
                <w:rFonts w:cstheme="minorHAnsi"/>
              </w:rPr>
              <w:t xml:space="preserve">CVA </w:t>
            </w:r>
            <w:r w:rsidR="00CE738D">
              <w:t>Registrant’s liabilities under the</w:t>
            </w:r>
            <w:r w:rsidRPr="00E3511E">
              <w:rPr>
                <w:rFonts w:cstheme="minorHAnsi"/>
              </w:rPr>
              <w:t xml:space="preserve"> Balancing and Settlement Code</w:t>
            </w:r>
            <w:r>
              <w:rPr>
                <w:rFonts w:cstheme="minorHAnsi"/>
              </w:rPr>
              <w:t>.</w:t>
            </w:r>
          </w:p>
        </w:tc>
      </w:tr>
      <w:tr w:rsidR="00130223" w14:paraId="45F4F08A" w14:textId="77777777" w:rsidTr="001B64B3">
        <w:tc>
          <w:tcPr>
            <w:tcW w:w="4508" w:type="dxa"/>
          </w:tcPr>
          <w:p w14:paraId="4CD6BC93" w14:textId="6070D7D2" w:rsidR="00130223" w:rsidRPr="00130223" w:rsidRDefault="00130223" w:rsidP="00130223">
            <w:pPr>
              <w:spacing w:before="120" w:after="120" w:line="360" w:lineRule="auto"/>
              <w:jc w:val="both"/>
              <w:rPr>
                <w:rFonts w:cstheme="minorHAnsi"/>
              </w:rPr>
            </w:pPr>
            <w:r w:rsidRPr="00786FE4">
              <w:rPr>
                <w:rFonts w:cstheme="minorHAnsi"/>
              </w:rPr>
              <w:lastRenderedPageBreak/>
              <w:t>MPAS</w:t>
            </w:r>
            <w:r w:rsidRPr="00E3511E">
              <w:rPr>
                <w:rFonts w:cstheme="minorHAnsi"/>
              </w:rPr>
              <w:t xml:space="preserve"> </w:t>
            </w:r>
          </w:p>
        </w:tc>
        <w:tc>
          <w:tcPr>
            <w:tcW w:w="4508" w:type="dxa"/>
          </w:tcPr>
          <w:p w14:paraId="650D2FF0" w14:textId="02B80EF8" w:rsidR="00130223" w:rsidRPr="00E3511E" w:rsidRDefault="00130223" w:rsidP="00130223">
            <w:pPr>
              <w:spacing w:before="120" w:after="120" w:line="360" w:lineRule="auto"/>
              <w:jc w:val="both"/>
              <w:rPr>
                <w:rFonts w:cstheme="minorHAnsi"/>
              </w:rPr>
            </w:pPr>
            <w:r w:rsidRPr="00E3511E">
              <w:rPr>
                <w:rFonts w:cstheme="minorHAnsi"/>
              </w:rPr>
              <w:t xml:space="preserve">has the meaning given to that term in the </w:t>
            </w:r>
            <w:del w:id="31" w:author="John Lawton" w:date="2020-02-12T12:13:00Z">
              <w:r w:rsidRPr="00137B00" w:rsidDel="00C72448">
                <w:rPr>
                  <w:rFonts w:cstheme="minorHAnsi"/>
                </w:rPr>
                <w:delText>Master Registration Agreement</w:delText>
              </w:r>
            </w:del>
            <w:ins w:id="32" w:author="John Lawton" w:date="2020-02-12T12:13:00Z">
              <w:r w:rsidR="00C72448">
                <w:rPr>
                  <w:rFonts w:cstheme="minorHAnsi"/>
                </w:rPr>
                <w:t>Retail E</w:t>
              </w:r>
            </w:ins>
            <w:ins w:id="33" w:author="John Lawton" w:date="2020-02-12T12:14:00Z">
              <w:r w:rsidR="00C72448">
                <w:rPr>
                  <w:rFonts w:cstheme="minorHAnsi"/>
                </w:rPr>
                <w:t xml:space="preserve">nergy </w:t>
              </w:r>
              <w:proofErr w:type="gramStart"/>
              <w:r w:rsidR="00C72448">
                <w:rPr>
                  <w:rFonts w:cstheme="minorHAnsi"/>
                </w:rPr>
                <w:t>Code</w:t>
              </w:r>
            </w:ins>
            <w:r w:rsidRPr="00137B00">
              <w:rPr>
                <w:rFonts w:cstheme="minorHAnsi"/>
              </w:rPr>
              <w:t>.</w:t>
            </w:r>
            <w:proofErr w:type="gramEnd"/>
          </w:p>
        </w:tc>
      </w:tr>
      <w:tr w:rsidR="00786FE4" w14:paraId="50351677" w14:textId="77777777" w:rsidTr="001B64B3">
        <w:tc>
          <w:tcPr>
            <w:tcW w:w="4508" w:type="dxa"/>
          </w:tcPr>
          <w:p w14:paraId="444DC809" w14:textId="77777777" w:rsidR="00786FE4" w:rsidRPr="00786FE4" w:rsidRDefault="00786FE4" w:rsidP="00786FE4">
            <w:pPr>
              <w:spacing w:before="120" w:after="120" w:line="360" w:lineRule="auto"/>
              <w:jc w:val="both"/>
              <w:rPr>
                <w:rFonts w:cstheme="minorHAnsi"/>
              </w:rPr>
            </w:pPr>
            <w:r w:rsidRPr="00786FE4">
              <w:rPr>
                <w:rFonts w:cstheme="minorHAnsi"/>
              </w:rPr>
              <w:t>MPAS Registration System</w:t>
            </w:r>
          </w:p>
        </w:tc>
        <w:tc>
          <w:tcPr>
            <w:tcW w:w="4508" w:type="dxa"/>
          </w:tcPr>
          <w:p w14:paraId="76FFD902" w14:textId="13073F5A" w:rsidR="00786FE4" w:rsidRPr="00E3511E" w:rsidRDefault="00786FE4" w:rsidP="00130223">
            <w:pPr>
              <w:spacing w:before="120" w:after="120" w:line="360" w:lineRule="auto"/>
              <w:jc w:val="both"/>
              <w:rPr>
                <w:rFonts w:cstheme="minorHAnsi"/>
              </w:rPr>
            </w:pPr>
            <w:r w:rsidRPr="00E3511E">
              <w:rPr>
                <w:rFonts w:cstheme="minorHAnsi"/>
              </w:rPr>
              <w:t xml:space="preserve">has the meaning given to that term in the </w:t>
            </w:r>
            <w:del w:id="34" w:author="John Lawton" w:date="2020-02-12T12:14:00Z">
              <w:r w:rsidRPr="00DF0754" w:rsidDel="00C72448">
                <w:rPr>
                  <w:rFonts w:cstheme="minorHAnsi"/>
                </w:rPr>
                <w:delText>Master Registration Agreement</w:delText>
              </w:r>
            </w:del>
            <w:ins w:id="35" w:author="John Lawton" w:date="2020-02-12T12:14:00Z">
              <w:r w:rsidR="00C72448" w:rsidRPr="00DF0754">
                <w:rPr>
                  <w:rFonts w:cstheme="minorHAnsi"/>
                </w:rPr>
                <w:t>Retail</w:t>
              </w:r>
              <w:r w:rsidR="00C72448">
                <w:rPr>
                  <w:rFonts w:cstheme="minorHAnsi"/>
                </w:rPr>
                <w:t xml:space="preserve"> Energy </w:t>
              </w:r>
              <w:proofErr w:type="gramStart"/>
              <w:r w:rsidR="00C72448">
                <w:rPr>
                  <w:rFonts w:cstheme="minorHAnsi"/>
                </w:rPr>
                <w:t>Code</w:t>
              </w:r>
            </w:ins>
            <w:r w:rsidRPr="00E3511E">
              <w:rPr>
                <w:rFonts w:cstheme="minorHAnsi"/>
              </w:rPr>
              <w:t>.</w:t>
            </w:r>
            <w:proofErr w:type="gramEnd"/>
          </w:p>
        </w:tc>
      </w:tr>
      <w:tr w:rsidR="00786FE4" w14:paraId="6CD3BA01" w14:textId="77777777" w:rsidTr="001B64B3">
        <w:tc>
          <w:tcPr>
            <w:tcW w:w="4508" w:type="dxa"/>
          </w:tcPr>
          <w:p w14:paraId="1FABAD12" w14:textId="77777777" w:rsidR="00786FE4" w:rsidRPr="00786FE4" w:rsidRDefault="00786FE4" w:rsidP="00786FE4">
            <w:pPr>
              <w:spacing w:before="120" w:after="120" w:line="360" w:lineRule="auto"/>
              <w:jc w:val="both"/>
              <w:rPr>
                <w:rFonts w:cstheme="minorHAnsi"/>
              </w:rPr>
            </w:pPr>
            <w:del w:id="36" w:author="John Lawton [2]" w:date="2019-02-12T11:59:00Z">
              <w:r w:rsidRPr="00786FE4" w:rsidDel="00786FE4">
                <w:rPr>
                  <w:rFonts w:cstheme="minorHAnsi"/>
                </w:rPr>
                <w:delText>MRASCo</w:delText>
              </w:r>
            </w:del>
          </w:p>
        </w:tc>
        <w:tc>
          <w:tcPr>
            <w:tcW w:w="4508" w:type="dxa"/>
          </w:tcPr>
          <w:p w14:paraId="181B5D37" w14:textId="77777777" w:rsidR="00786FE4" w:rsidRPr="00E3511E" w:rsidRDefault="00786FE4" w:rsidP="00786FE4">
            <w:pPr>
              <w:spacing w:before="120" w:after="120" w:line="360" w:lineRule="auto"/>
              <w:jc w:val="both"/>
              <w:rPr>
                <w:rFonts w:cstheme="minorHAnsi"/>
              </w:rPr>
            </w:pPr>
            <w:del w:id="37" w:author="John Lawton [2]" w:date="2019-02-12T11:59:00Z">
              <w:r w:rsidRPr="00E3511E" w:rsidDel="00786FE4">
                <w:rPr>
                  <w:rFonts w:cstheme="minorHAnsi"/>
                </w:rPr>
                <w:delText>has the meaning given to that term in the Master Registration Agreement.</w:delText>
              </w:r>
            </w:del>
          </w:p>
        </w:tc>
      </w:tr>
      <w:tr w:rsidR="00B537F2" w14:paraId="282A3184" w14:textId="77777777" w:rsidTr="001B64B3">
        <w:tc>
          <w:tcPr>
            <w:tcW w:w="4508" w:type="dxa"/>
          </w:tcPr>
          <w:p w14:paraId="23BFE1FF" w14:textId="46A014DC" w:rsidR="00B537F2" w:rsidRPr="00786FE4" w:rsidRDefault="00B537F2" w:rsidP="00786FE4">
            <w:pPr>
              <w:spacing w:before="120" w:after="120" w:line="360" w:lineRule="auto"/>
              <w:jc w:val="both"/>
              <w:rPr>
                <w:rFonts w:cstheme="minorHAnsi"/>
              </w:rPr>
            </w:pPr>
            <w:proofErr w:type="spellStart"/>
            <w:ins w:id="38" w:author="John Lawton" w:date="2020-02-17T08:58:00Z">
              <w:r>
                <w:rPr>
                  <w:rFonts w:cstheme="minorHAnsi"/>
                </w:rPr>
                <w:t>RECCo</w:t>
              </w:r>
            </w:ins>
            <w:proofErr w:type="spellEnd"/>
          </w:p>
        </w:tc>
        <w:tc>
          <w:tcPr>
            <w:tcW w:w="4508" w:type="dxa"/>
          </w:tcPr>
          <w:p w14:paraId="134DBBCC" w14:textId="0C7CC33F" w:rsidR="00B537F2" w:rsidRPr="00E3511E" w:rsidRDefault="00B537F2" w:rsidP="00786FE4">
            <w:pPr>
              <w:spacing w:before="120" w:after="120" w:line="360" w:lineRule="auto"/>
              <w:jc w:val="both"/>
              <w:rPr>
                <w:rFonts w:cstheme="minorHAnsi"/>
              </w:rPr>
            </w:pPr>
            <w:ins w:id="39" w:author="John Lawton" w:date="2020-02-17T09:00:00Z">
              <w:r w:rsidRPr="00B537F2">
                <w:rPr>
                  <w:rFonts w:cstheme="minorHAnsi"/>
                </w:rPr>
                <w:t>has the meaning given to that term in th</w:t>
              </w:r>
              <w:r>
                <w:rPr>
                  <w:rFonts w:cstheme="minorHAnsi"/>
                </w:rPr>
                <w:t>e</w:t>
              </w:r>
            </w:ins>
            <w:ins w:id="40" w:author="John Lawton" w:date="2020-02-17T08:59:00Z">
              <w:r>
                <w:rPr>
                  <w:rFonts w:cstheme="minorHAnsi"/>
                </w:rPr>
                <w:t xml:space="preserve"> Retail Energy Code</w:t>
              </w:r>
            </w:ins>
          </w:p>
        </w:tc>
      </w:tr>
      <w:tr w:rsidR="00B967C3" w14:paraId="58909539" w14:textId="77777777" w:rsidTr="001B64B3">
        <w:tc>
          <w:tcPr>
            <w:tcW w:w="4508" w:type="dxa"/>
          </w:tcPr>
          <w:p w14:paraId="4CB71399" w14:textId="2572D1A8" w:rsidR="00B967C3" w:rsidRDefault="00B967C3" w:rsidP="00B967C3">
            <w:pPr>
              <w:spacing w:before="120" w:after="120" w:line="360" w:lineRule="auto"/>
              <w:jc w:val="both"/>
              <w:rPr>
                <w:rFonts w:cstheme="minorHAnsi"/>
              </w:rPr>
            </w:pPr>
            <w:ins w:id="41" w:author="John Lawton" w:date="2020-03-07T10:14:00Z">
              <w:r>
                <w:rPr>
                  <w:rFonts w:cstheme="minorHAnsi"/>
                </w:rPr>
                <w:t>REC Code Manager</w:t>
              </w:r>
            </w:ins>
          </w:p>
        </w:tc>
        <w:tc>
          <w:tcPr>
            <w:tcW w:w="4508" w:type="dxa"/>
          </w:tcPr>
          <w:p w14:paraId="2677AF66" w14:textId="40E1DE11" w:rsidR="00B967C3" w:rsidRPr="00B537F2" w:rsidRDefault="00B967C3" w:rsidP="00B967C3">
            <w:pPr>
              <w:spacing w:before="120" w:after="120" w:line="360" w:lineRule="auto"/>
              <w:jc w:val="both"/>
              <w:rPr>
                <w:rFonts w:cstheme="minorHAnsi"/>
              </w:rPr>
            </w:pPr>
            <w:ins w:id="42" w:author="John Lawton" w:date="2020-03-07T10:14:00Z">
              <w:r>
                <w:rPr>
                  <w:rFonts w:cstheme="minorHAnsi"/>
                </w:rPr>
                <w:t>has the meaning given to the term “Code Manager” in the Retail Energy Code</w:t>
              </w:r>
            </w:ins>
          </w:p>
        </w:tc>
      </w:tr>
      <w:tr w:rsidR="00B967C3" w14:paraId="76C425B7" w14:textId="77777777" w:rsidTr="001B64B3">
        <w:tc>
          <w:tcPr>
            <w:tcW w:w="4508" w:type="dxa"/>
          </w:tcPr>
          <w:p w14:paraId="028F8F02" w14:textId="77777777" w:rsidR="00B967C3" w:rsidRPr="00786FE4" w:rsidRDefault="00B967C3" w:rsidP="00B967C3">
            <w:pPr>
              <w:spacing w:before="120" w:after="120" w:line="360" w:lineRule="auto"/>
              <w:jc w:val="both"/>
              <w:rPr>
                <w:rFonts w:cstheme="minorHAnsi"/>
              </w:rPr>
            </w:pPr>
            <w:r w:rsidRPr="00382AA5">
              <w:rPr>
                <w:rFonts w:cstheme="minorHAnsi"/>
              </w:rPr>
              <w:t>Registered</w:t>
            </w:r>
            <w:r w:rsidRPr="00E3511E">
              <w:rPr>
                <w:rFonts w:cstheme="minorHAnsi"/>
              </w:rPr>
              <w:t xml:space="preserve"> </w:t>
            </w:r>
          </w:p>
        </w:tc>
        <w:tc>
          <w:tcPr>
            <w:tcW w:w="4508" w:type="dxa"/>
          </w:tcPr>
          <w:p w14:paraId="586DEDF5" w14:textId="2236869B" w:rsidR="00B967C3" w:rsidRPr="00E3511E" w:rsidRDefault="00B967C3" w:rsidP="00B967C3">
            <w:pPr>
              <w:spacing w:before="120" w:after="120" w:line="360" w:lineRule="auto"/>
              <w:jc w:val="both"/>
              <w:rPr>
                <w:rFonts w:cstheme="minorHAnsi"/>
              </w:rPr>
            </w:pPr>
            <w:r w:rsidRPr="00E3511E">
              <w:rPr>
                <w:rFonts w:cstheme="minorHAnsi"/>
              </w:rPr>
              <w:t>means, in respect of a Supplier/</w:t>
            </w:r>
            <w:r>
              <w:t xml:space="preserve">CVA Registrant </w:t>
            </w:r>
            <w:r w:rsidRPr="00E3511E">
              <w:rPr>
                <w:rFonts w:cstheme="minorHAnsi"/>
              </w:rPr>
              <w:t xml:space="preserve">and: </w:t>
            </w:r>
          </w:p>
          <w:p w14:paraId="0C4EAC9F" w14:textId="76554BFC" w:rsidR="00B967C3" w:rsidRPr="00E3511E" w:rsidRDefault="00B967C3" w:rsidP="00B967C3">
            <w:pPr>
              <w:spacing w:before="120" w:after="120" w:line="360" w:lineRule="auto"/>
              <w:jc w:val="both"/>
              <w:rPr>
                <w:rFonts w:cstheme="minorHAnsi"/>
              </w:rPr>
            </w:pPr>
            <w:r w:rsidRPr="00E3511E">
              <w:rPr>
                <w:rFonts w:cstheme="minorHAnsi"/>
              </w:rPr>
              <w:t xml:space="preserve">(a) a Metering Point, that that Party is registered in respect of that Metering Point under and in accordance </w:t>
            </w:r>
            <w:r w:rsidRPr="00DF0754">
              <w:rPr>
                <w:rFonts w:cstheme="minorHAnsi"/>
              </w:rPr>
              <w:t xml:space="preserve">with the </w:t>
            </w:r>
            <w:del w:id="43" w:author="John Lawton" w:date="2020-02-17T08:47:00Z">
              <w:r w:rsidRPr="00DF0754" w:rsidDel="003D2DCA">
                <w:rPr>
                  <w:rFonts w:cstheme="minorHAnsi"/>
                </w:rPr>
                <w:delText>Master Registration Agreement</w:delText>
              </w:r>
            </w:del>
            <w:ins w:id="44" w:author="John Lawton" w:date="2020-02-17T08:47:00Z">
              <w:r w:rsidRPr="00DF0754">
                <w:rPr>
                  <w:rFonts w:cstheme="minorHAnsi"/>
                </w:rPr>
                <w:t>Retail</w:t>
              </w:r>
              <w:r>
                <w:rPr>
                  <w:rFonts w:cstheme="minorHAnsi"/>
                </w:rPr>
                <w:t xml:space="preserve"> Energy Code</w:t>
              </w:r>
            </w:ins>
            <w:r w:rsidRPr="00E3511E">
              <w:rPr>
                <w:rFonts w:cstheme="minorHAnsi"/>
              </w:rPr>
              <w:t xml:space="preserve">; and  </w:t>
            </w:r>
          </w:p>
          <w:p w14:paraId="4141075C" w14:textId="77777777" w:rsidR="00B967C3" w:rsidRPr="00E3511E" w:rsidRDefault="00B967C3" w:rsidP="00B967C3">
            <w:pPr>
              <w:spacing w:before="120" w:after="120" w:line="360" w:lineRule="auto"/>
              <w:jc w:val="both"/>
              <w:rPr>
                <w:rFonts w:cstheme="minorHAnsi"/>
              </w:rPr>
            </w:pPr>
            <w:r w:rsidRPr="00E3511E">
              <w:rPr>
                <w:rFonts w:cstheme="minorHAnsi"/>
              </w:rPr>
              <w:lastRenderedPageBreak/>
              <w:t>(b) a Metering System, that that Party is registered in respect of that Metering System under and in accordance with the BSC.</w:t>
            </w:r>
          </w:p>
        </w:tc>
      </w:tr>
      <w:tr w:rsidR="00B967C3" w14:paraId="50E7A16E" w14:textId="77777777" w:rsidTr="001B64B3">
        <w:tc>
          <w:tcPr>
            <w:tcW w:w="4508" w:type="dxa"/>
          </w:tcPr>
          <w:p w14:paraId="543EA889" w14:textId="77777777" w:rsidR="00B967C3" w:rsidRPr="00E3511E" w:rsidRDefault="00B967C3" w:rsidP="00B967C3">
            <w:pPr>
              <w:spacing w:before="120" w:after="120" w:line="360" w:lineRule="auto"/>
              <w:jc w:val="both"/>
              <w:rPr>
                <w:rFonts w:cstheme="minorHAnsi"/>
              </w:rPr>
            </w:pPr>
            <w:r w:rsidRPr="00382AA5">
              <w:rPr>
                <w:rFonts w:cstheme="minorHAnsi"/>
              </w:rPr>
              <w:lastRenderedPageBreak/>
              <w:t>Relevant Instruments</w:t>
            </w:r>
          </w:p>
        </w:tc>
        <w:tc>
          <w:tcPr>
            <w:tcW w:w="4508" w:type="dxa"/>
          </w:tcPr>
          <w:p w14:paraId="02D482CA" w14:textId="77777777" w:rsidR="00B967C3" w:rsidRPr="00E3511E" w:rsidRDefault="00B967C3" w:rsidP="00B967C3">
            <w:pPr>
              <w:spacing w:before="120" w:after="120" w:line="360" w:lineRule="auto"/>
              <w:jc w:val="both"/>
              <w:rPr>
                <w:rFonts w:cstheme="minorHAnsi"/>
              </w:rPr>
            </w:pPr>
            <w:r w:rsidRPr="00E3511E">
              <w:rPr>
                <w:rFonts w:cstheme="minorHAnsi"/>
              </w:rPr>
              <w:t xml:space="preserve">means: </w:t>
            </w:r>
          </w:p>
          <w:p w14:paraId="2DAA2BE4" w14:textId="77777777" w:rsidR="00B967C3" w:rsidRPr="00E3511E" w:rsidRDefault="00B967C3" w:rsidP="00B967C3">
            <w:pPr>
              <w:spacing w:before="120" w:after="120" w:line="360" w:lineRule="auto"/>
              <w:jc w:val="both"/>
              <w:rPr>
                <w:rFonts w:cstheme="minorHAnsi"/>
              </w:rPr>
            </w:pPr>
            <w:r w:rsidRPr="00E3511E">
              <w:rPr>
                <w:rFonts w:cstheme="minorHAnsi"/>
              </w:rPr>
              <w:t xml:space="preserve">(a) the Act and all subordinate legislation made under it as amended from time to </w:t>
            </w:r>
            <w:proofErr w:type="gramStart"/>
            <w:r w:rsidRPr="00E3511E">
              <w:rPr>
                <w:rFonts w:cstheme="minorHAnsi"/>
              </w:rPr>
              <w:t>time;</w:t>
            </w:r>
            <w:proofErr w:type="gramEnd"/>
            <w:r w:rsidRPr="00E3511E">
              <w:rPr>
                <w:rFonts w:cstheme="minorHAnsi"/>
              </w:rPr>
              <w:t xml:space="preserve"> </w:t>
            </w:r>
          </w:p>
          <w:p w14:paraId="74629F9F" w14:textId="77777777" w:rsidR="00B967C3" w:rsidRPr="00E3511E" w:rsidRDefault="00B967C3" w:rsidP="00B967C3">
            <w:pPr>
              <w:spacing w:before="120" w:after="120" w:line="360" w:lineRule="auto"/>
              <w:jc w:val="both"/>
              <w:rPr>
                <w:rFonts w:cstheme="minorHAnsi"/>
              </w:rPr>
            </w:pPr>
            <w:r w:rsidRPr="00E3511E">
              <w:rPr>
                <w:rFonts w:cstheme="minorHAnsi"/>
              </w:rPr>
              <w:t xml:space="preserve">(b) the Data Protection Legislation and all subordinate legislation made under it as amended from time to </w:t>
            </w:r>
            <w:proofErr w:type="gramStart"/>
            <w:r w:rsidRPr="00E3511E">
              <w:rPr>
                <w:rFonts w:cstheme="minorHAnsi"/>
              </w:rPr>
              <w:t>time;</w:t>
            </w:r>
            <w:proofErr w:type="gramEnd"/>
            <w:r w:rsidRPr="00E3511E">
              <w:rPr>
                <w:rFonts w:cstheme="minorHAnsi"/>
              </w:rPr>
              <w:t xml:space="preserve"> </w:t>
            </w:r>
          </w:p>
          <w:p w14:paraId="069286C9" w14:textId="77777777" w:rsidR="00B967C3" w:rsidRPr="00E3511E" w:rsidRDefault="00B967C3" w:rsidP="00B967C3">
            <w:pPr>
              <w:spacing w:before="120" w:after="120" w:line="360" w:lineRule="auto"/>
              <w:jc w:val="both"/>
              <w:rPr>
                <w:rFonts w:cstheme="minorHAnsi"/>
              </w:rPr>
            </w:pPr>
            <w:r w:rsidRPr="00E3511E">
              <w:rPr>
                <w:rFonts w:cstheme="minorHAnsi"/>
              </w:rPr>
              <w:t xml:space="preserve">(c) the Distribution Licence and the Supply Licence, and any determination, direction, consent or notice made or issued by the Authority pursuant to the terms </w:t>
            </w:r>
            <w:proofErr w:type="gramStart"/>
            <w:r w:rsidRPr="00E3511E">
              <w:rPr>
                <w:rFonts w:cstheme="minorHAnsi"/>
              </w:rPr>
              <w:t>thereof;</w:t>
            </w:r>
            <w:proofErr w:type="gramEnd"/>
            <w:r w:rsidRPr="00E3511E">
              <w:rPr>
                <w:rFonts w:cstheme="minorHAnsi"/>
              </w:rPr>
              <w:t xml:space="preserve"> </w:t>
            </w:r>
          </w:p>
          <w:p w14:paraId="3E496F69" w14:textId="77777777" w:rsidR="00B967C3" w:rsidRPr="00E3511E" w:rsidRDefault="00B967C3" w:rsidP="00B967C3">
            <w:pPr>
              <w:spacing w:before="120" w:after="120" w:line="360" w:lineRule="auto"/>
              <w:jc w:val="both"/>
              <w:rPr>
                <w:rFonts w:cstheme="minorHAnsi"/>
              </w:rPr>
            </w:pPr>
            <w:r w:rsidRPr="00E3511E">
              <w:rPr>
                <w:rFonts w:cstheme="minorHAnsi"/>
              </w:rPr>
              <w:t xml:space="preserve">(d) the </w:t>
            </w:r>
            <w:r w:rsidRPr="00382AA5">
              <w:rPr>
                <w:rFonts w:cstheme="minorHAnsi"/>
              </w:rPr>
              <w:t xml:space="preserve">Data Transfer Service </w:t>
            </w:r>
            <w:proofErr w:type="gramStart"/>
            <w:r w:rsidRPr="00382AA5">
              <w:rPr>
                <w:rFonts w:cstheme="minorHAnsi"/>
              </w:rPr>
              <w:t>Agreement</w:t>
            </w:r>
            <w:r w:rsidRPr="00E3511E">
              <w:rPr>
                <w:rFonts w:cstheme="minorHAnsi"/>
              </w:rPr>
              <w:t>;</w:t>
            </w:r>
            <w:proofErr w:type="gramEnd"/>
            <w:r w:rsidRPr="00E3511E">
              <w:rPr>
                <w:rFonts w:cstheme="minorHAnsi"/>
              </w:rPr>
              <w:t xml:space="preserve"> </w:t>
            </w:r>
          </w:p>
          <w:p w14:paraId="2243F74C" w14:textId="24B87AD2" w:rsidR="00B967C3" w:rsidRPr="00E3511E" w:rsidRDefault="00B967C3" w:rsidP="00B967C3">
            <w:pPr>
              <w:spacing w:before="120" w:after="120" w:line="360" w:lineRule="auto"/>
              <w:jc w:val="both"/>
              <w:rPr>
                <w:rFonts w:cstheme="minorHAnsi"/>
              </w:rPr>
            </w:pPr>
            <w:r w:rsidRPr="00E3511E">
              <w:rPr>
                <w:rFonts w:cstheme="minorHAnsi"/>
              </w:rPr>
              <w:t xml:space="preserve">(e) the </w:t>
            </w:r>
            <w:del w:id="45" w:author="John Lawton" w:date="2020-02-17T08:57:00Z">
              <w:r w:rsidRPr="00DF0754" w:rsidDel="00B537F2">
                <w:rPr>
                  <w:rFonts w:cstheme="minorHAnsi"/>
                </w:rPr>
                <w:delText>Master Registration Agreement</w:delText>
              </w:r>
            </w:del>
            <w:ins w:id="46" w:author="John Lawton" w:date="2020-02-17T08:57:00Z">
              <w:r w:rsidRPr="00DF0754">
                <w:rPr>
                  <w:rFonts w:cstheme="minorHAnsi"/>
                </w:rPr>
                <w:t xml:space="preserve">Retail Energy </w:t>
              </w:r>
              <w:proofErr w:type="gramStart"/>
              <w:r w:rsidRPr="00DF0754">
                <w:rPr>
                  <w:rFonts w:cstheme="minorHAnsi"/>
                </w:rPr>
                <w:t>Code</w:t>
              </w:r>
            </w:ins>
            <w:r w:rsidRPr="00DF0754">
              <w:rPr>
                <w:rFonts w:cstheme="minorHAnsi"/>
              </w:rPr>
              <w:t>;</w:t>
            </w:r>
            <w:proofErr w:type="gramEnd"/>
            <w:r w:rsidRPr="00E3511E">
              <w:rPr>
                <w:rFonts w:cstheme="minorHAnsi"/>
              </w:rPr>
              <w:t xml:space="preserve">  </w:t>
            </w:r>
          </w:p>
          <w:p w14:paraId="2472E485" w14:textId="77777777" w:rsidR="00B967C3" w:rsidRPr="00E3511E" w:rsidRDefault="00B967C3" w:rsidP="00B967C3">
            <w:pPr>
              <w:spacing w:before="120" w:after="120" w:line="360" w:lineRule="auto"/>
              <w:jc w:val="both"/>
              <w:rPr>
                <w:rFonts w:cstheme="minorHAnsi"/>
              </w:rPr>
            </w:pPr>
            <w:r w:rsidRPr="00E3511E">
              <w:rPr>
                <w:rFonts w:cstheme="minorHAnsi"/>
              </w:rPr>
              <w:t xml:space="preserve">(f) the Connection and Use of System </w:t>
            </w:r>
            <w:proofErr w:type="gramStart"/>
            <w:r w:rsidRPr="00E3511E">
              <w:rPr>
                <w:rFonts w:cstheme="minorHAnsi"/>
              </w:rPr>
              <w:t>Code;</w:t>
            </w:r>
            <w:proofErr w:type="gramEnd"/>
            <w:r w:rsidRPr="00E3511E">
              <w:rPr>
                <w:rFonts w:cstheme="minorHAnsi"/>
              </w:rPr>
              <w:t xml:space="preserve">  </w:t>
            </w:r>
          </w:p>
          <w:p w14:paraId="66B587D9" w14:textId="77777777" w:rsidR="00B967C3" w:rsidRPr="00E3511E" w:rsidRDefault="00B967C3" w:rsidP="00B967C3">
            <w:pPr>
              <w:spacing w:before="120" w:after="120" w:line="360" w:lineRule="auto"/>
              <w:jc w:val="both"/>
              <w:rPr>
                <w:rFonts w:cstheme="minorHAnsi"/>
              </w:rPr>
            </w:pPr>
            <w:r w:rsidRPr="00E3511E">
              <w:rPr>
                <w:rFonts w:cstheme="minorHAnsi"/>
              </w:rPr>
              <w:t xml:space="preserve">(g) the Balancing and Settlement </w:t>
            </w:r>
            <w:proofErr w:type="gramStart"/>
            <w:r w:rsidRPr="00E3511E">
              <w:rPr>
                <w:rFonts w:cstheme="minorHAnsi"/>
              </w:rPr>
              <w:t>Code;</w:t>
            </w:r>
            <w:proofErr w:type="gramEnd"/>
            <w:r w:rsidRPr="00E3511E">
              <w:rPr>
                <w:rFonts w:cstheme="minorHAnsi"/>
              </w:rPr>
              <w:t xml:space="preserve"> </w:t>
            </w:r>
          </w:p>
          <w:p w14:paraId="5D297F40" w14:textId="77777777" w:rsidR="00B967C3" w:rsidRPr="00E3511E" w:rsidRDefault="00B967C3" w:rsidP="00B967C3">
            <w:pPr>
              <w:spacing w:before="120" w:after="120" w:line="360" w:lineRule="auto"/>
              <w:jc w:val="both"/>
              <w:rPr>
                <w:rFonts w:cstheme="minorHAnsi"/>
              </w:rPr>
            </w:pPr>
            <w:r w:rsidRPr="00E3511E">
              <w:rPr>
                <w:rFonts w:cstheme="minorHAnsi"/>
              </w:rPr>
              <w:t xml:space="preserve">(h) the Smart Energy Code, </w:t>
            </w:r>
          </w:p>
          <w:p w14:paraId="1C0397EA" w14:textId="77777777" w:rsidR="00B967C3" w:rsidRPr="00E3511E" w:rsidRDefault="00B967C3" w:rsidP="00B967C3">
            <w:pPr>
              <w:spacing w:before="120" w:after="120" w:line="360" w:lineRule="auto"/>
              <w:jc w:val="both"/>
              <w:rPr>
                <w:rFonts w:cstheme="minorHAnsi"/>
              </w:rPr>
            </w:pPr>
            <w:r w:rsidRPr="00E3511E">
              <w:rPr>
                <w:rFonts w:cstheme="minorHAnsi"/>
              </w:rPr>
              <w:t xml:space="preserve">and, whether under any of the foregoing or otherwise, all authorisations, approvals, licences, exemptions, filings, registrations, notarisations, </w:t>
            </w:r>
            <w:proofErr w:type="gramStart"/>
            <w:r w:rsidRPr="00E3511E">
              <w:rPr>
                <w:rFonts w:cstheme="minorHAnsi"/>
              </w:rPr>
              <w:t>consents</w:t>
            </w:r>
            <w:proofErr w:type="gramEnd"/>
            <w:r w:rsidRPr="00E3511E">
              <w:rPr>
                <w:rFonts w:cstheme="minorHAnsi"/>
              </w:rPr>
              <w:t xml:space="preserve"> and other matters which are required, or which a Company acting in accordance with Good Industry Practice would obtain, in connection with the provision of the services under this Agreement, of or from any Competent Authority.</w:t>
            </w:r>
          </w:p>
        </w:tc>
      </w:tr>
      <w:tr w:rsidR="00B967C3" w14:paraId="30F7B4EB" w14:textId="77777777" w:rsidTr="001B64B3">
        <w:tc>
          <w:tcPr>
            <w:tcW w:w="4508" w:type="dxa"/>
          </w:tcPr>
          <w:p w14:paraId="256DB4FD" w14:textId="677765A6" w:rsidR="00B967C3" w:rsidRPr="00382AA5" w:rsidRDefault="00B967C3" w:rsidP="00B967C3">
            <w:pPr>
              <w:spacing w:before="120" w:after="120" w:line="360" w:lineRule="auto"/>
              <w:jc w:val="both"/>
              <w:rPr>
                <w:rFonts w:cstheme="minorHAnsi"/>
              </w:rPr>
            </w:pPr>
            <w:ins w:id="47" w:author="John Lawton" w:date="2020-02-17T08:58:00Z">
              <w:r>
                <w:rPr>
                  <w:rFonts w:cstheme="minorHAnsi"/>
                </w:rPr>
                <w:t>Retail Energy Code</w:t>
              </w:r>
            </w:ins>
            <w:ins w:id="48" w:author="John Lawton" w:date="2020-02-17T09:33:00Z">
              <w:r>
                <w:rPr>
                  <w:rFonts w:cstheme="minorHAnsi"/>
                </w:rPr>
                <w:t xml:space="preserve"> or REC</w:t>
              </w:r>
            </w:ins>
          </w:p>
        </w:tc>
        <w:tc>
          <w:tcPr>
            <w:tcW w:w="4508" w:type="dxa"/>
          </w:tcPr>
          <w:p w14:paraId="7CC51D08" w14:textId="107E48AE" w:rsidR="00B967C3" w:rsidRPr="00E3511E" w:rsidRDefault="00B967C3" w:rsidP="00B967C3">
            <w:pPr>
              <w:spacing w:before="120" w:after="120" w:line="360" w:lineRule="auto"/>
              <w:jc w:val="both"/>
              <w:rPr>
                <w:rFonts w:cstheme="minorHAnsi"/>
              </w:rPr>
            </w:pPr>
            <w:ins w:id="49" w:author="John Lawton" w:date="2020-02-17T08:58:00Z">
              <w:r>
                <w:t xml:space="preserve">has the meaning given to the term “Retail Energy Code” in the Supply </w:t>
              </w:r>
              <w:proofErr w:type="gramStart"/>
              <w:r>
                <w:t>Licence.</w:t>
              </w:r>
            </w:ins>
            <w:proofErr w:type="gramEnd"/>
          </w:p>
        </w:tc>
      </w:tr>
      <w:tr w:rsidR="00B967C3" w14:paraId="28DF0033" w14:textId="77777777" w:rsidTr="001B64B3">
        <w:tc>
          <w:tcPr>
            <w:tcW w:w="4508" w:type="dxa"/>
          </w:tcPr>
          <w:p w14:paraId="0A5A1545" w14:textId="6C0354D0" w:rsidR="00B967C3" w:rsidRPr="0064153E" w:rsidRDefault="00B967C3" w:rsidP="00B967C3">
            <w:pPr>
              <w:spacing w:before="120" w:after="120" w:line="360" w:lineRule="auto"/>
              <w:jc w:val="both"/>
              <w:rPr>
                <w:rFonts w:cstheme="minorHAnsi"/>
              </w:rPr>
            </w:pPr>
            <w:r w:rsidRPr="0064153E">
              <w:lastRenderedPageBreak/>
              <w:t>Settlement Class MSID Count</w:t>
            </w:r>
          </w:p>
        </w:tc>
        <w:tc>
          <w:tcPr>
            <w:tcW w:w="4508" w:type="dxa"/>
          </w:tcPr>
          <w:p w14:paraId="3CEE9BE2" w14:textId="3B390D1D" w:rsidR="00B967C3" w:rsidRDefault="00B967C3" w:rsidP="00B967C3">
            <w:pPr>
              <w:spacing w:before="120" w:after="120" w:line="360" w:lineRule="auto"/>
              <w:jc w:val="both"/>
            </w:pPr>
            <w:r w:rsidRPr="00406A1F">
              <w:t xml:space="preserve">has the meaning given to that term in the </w:t>
            </w:r>
            <w:ins w:id="50" w:author="John Lawton" w:date="2020-10-08T10:28:00Z">
              <w:r>
                <w:rPr>
                  <w:rFonts w:cstheme="minorHAnsi"/>
                </w:rPr>
                <w:t xml:space="preserve">data flow / market message </w:t>
              </w:r>
              <w:r>
                <w:t xml:space="preserve">(as amended from time to time in accordance with the provisions of the </w:t>
              </w:r>
              <w:del w:id="51" w:author="John Lawton" w:date="2020-10-06T14:14:00Z">
                <w:r w:rsidDel="00CE738D">
                  <w:delText>Master Registration Agreement</w:delText>
                </w:r>
              </w:del>
              <w:r>
                <w:t>Retail Energy Code)</w:t>
              </w:r>
            </w:ins>
            <w:del w:id="52" w:author="John Lawton" w:date="2020-10-08T10:28:00Z">
              <w:r w:rsidRPr="00406A1F" w:rsidDel="0064153E">
                <w:delText>Data Transfer Catalogue.</w:delText>
              </w:r>
            </w:del>
          </w:p>
        </w:tc>
      </w:tr>
      <w:tr w:rsidR="00B967C3" w14:paraId="2631C290" w14:textId="77777777" w:rsidTr="001B64B3">
        <w:tc>
          <w:tcPr>
            <w:tcW w:w="4508" w:type="dxa"/>
          </w:tcPr>
          <w:p w14:paraId="26098DE8" w14:textId="0D9D6A87" w:rsidR="00B967C3" w:rsidRPr="0064153E" w:rsidRDefault="00B967C3" w:rsidP="00B967C3">
            <w:pPr>
              <w:spacing w:before="120" w:after="120" w:line="360" w:lineRule="auto"/>
              <w:jc w:val="both"/>
              <w:rPr>
                <w:rFonts w:cstheme="minorHAnsi"/>
              </w:rPr>
            </w:pPr>
            <w:r w:rsidRPr="0064153E">
              <w:t>Settlement Class Unit Count</w:t>
            </w:r>
          </w:p>
        </w:tc>
        <w:tc>
          <w:tcPr>
            <w:tcW w:w="4508" w:type="dxa"/>
          </w:tcPr>
          <w:p w14:paraId="5795BAF2" w14:textId="4E41BE06" w:rsidR="00B967C3" w:rsidRDefault="00B967C3" w:rsidP="00B967C3">
            <w:pPr>
              <w:spacing w:before="120" w:after="120" w:line="360" w:lineRule="auto"/>
              <w:jc w:val="both"/>
            </w:pPr>
            <w:r w:rsidRPr="00406A1F">
              <w:t xml:space="preserve">has the meaning given to that term in the </w:t>
            </w:r>
            <w:ins w:id="53" w:author="John Lawton" w:date="2020-10-08T10:28:00Z">
              <w:r>
                <w:rPr>
                  <w:rFonts w:cstheme="minorHAnsi"/>
                </w:rPr>
                <w:t xml:space="preserve">data flow / market message </w:t>
              </w:r>
              <w:r>
                <w:t xml:space="preserve">(as amended from time to time in accordance with the provisions of the </w:t>
              </w:r>
              <w:del w:id="54" w:author="John Lawton" w:date="2020-10-06T14:14:00Z">
                <w:r w:rsidDel="00CE738D">
                  <w:delText>Master Registration Agreement</w:delText>
                </w:r>
              </w:del>
              <w:r>
                <w:t>Retail Energy Code)</w:t>
              </w:r>
            </w:ins>
            <w:del w:id="55" w:author="John Lawton" w:date="2020-10-08T10:28:00Z">
              <w:r w:rsidRPr="00406A1F" w:rsidDel="0064153E">
                <w:delText>Data Transfer Catalogue.</w:delText>
              </w:r>
            </w:del>
          </w:p>
        </w:tc>
      </w:tr>
      <w:tr w:rsidR="00B967C3" w14:paraId="04A2706A" w14:textId="77777777" w:rsidTr="001B64B3">
        <w:tc>
          <w:tcPr>
            <w:tcW w:w="4508" w:type="dxa"/>
          </w:tcPr>
          <w:p w14:paraId="2EA6B9B0" w14:textId="3280C45B" w:rsidR="00B967C3" w:rsidRDefault="00B967C3" w:rsidP="00B967C3">
            <w:pPr>
              <w:spacing w:before="120" w:after="120" w:line="360" w:lineRule="auto"/>
              <w:jc w:val="both"/>
              <w:rPr>
                <w:rFonts w:cstheme="minorHAnsi"/>
              </w:rPr>
            </w:pPr>
            <w:proofErr w:type="spellStart"/>
            <w:r>
              <w:t>Supercustomer</w:t>
            </w:r>
            <w:proofErr w:type="spellEnd"/>
            <w:r>
              <w:t xml:space="preserve"> </w:t>
            </w:r>
            <w:proofErr w:type="spellStart"/>
            <w:r>
              <w:t>DUoS</w:t>
            </w:r>
            <w:proofErr w:type="spellEnd"/>
            <w:r>
              <w:t xml:space="preserve"> Report</w:t>
            </w:r>
          </w:p>
        </w:tc>
        <w:tc>
          <w:tcPr>
            <w:tcW w:w="4508" w:type="dxa"/>
          </w:tcPr>
          <w:p w14:paraId="4D2E4F3B" w14:textId="2D7E7547" w:rsidR="00B967C3" w:rsidRDefault="00B967C3" w:rsidP="00B967C3">
            <w:pPr>
              <w:spacing w:before="120" w:after="120" w:line="360" w:lineRule="auto"/>
              <w:jc w:val="both"/>
            </w:pPr>
            <w:r>
              <w:t xml:space="preserve">means a report of profiled data by Settlement Class providing the data items set out in </w:t>
            </w:r>
            <w:del w:id="56" w:author="John Lawton" w:date="2020-10-06T14:13:00Z">
              <w:r w:rsidDel="00CE738D">
                <w:delText xml:space="preserve">Data Transfer Catalogue </w:delText>
              </w:r>
            </w:del>
            <w:ins w:id="57" w:author="John Lawton" w:date="2020-10-06T14:13:00Z">
              <w:r>
                <w:t xml:space="preserve">the </w:t>
              </w:r>
            </w:ins>
            <w:r>
              <w:t xml:space="preserve">D0030 </w:t>
            </w:r>
            <w:ins w:id="58" w:author="John Lawton" w:date="2020-09-15T11:05:00Z">
              <w:r>
                <w:rPr>
                  <w:rFonts w:cstheme="minorHAnsi"/>
                </w:rPr>
                <w:t xml:space="preserve">data flow / </w:t>
              </w:r>
            </w:ins>
            <w:ins w:id="59" w:author="John Lawton" w:date="2020-09-15T11:06:00Z">
              <w:r>
                <w:rPr>
                  <w:rFonts w:cstheme="minorHAnsi"/>
                </w:rPr>
                <w:t xml:space="preserve">market message </w:t>
              </w:r>
            </w:ins>
            <w:r>
              <w:t xml:space="preserve">(as amended from time to time in accordance with the provisions of the </w:t>
            </w:r>
            <w:del w:id="60" w:author="John Lawton" w:date="2020-10-06T14:14:00Z">
              <w:r w:rsidDel="00CE738D">
                <w:delText>Master Registration Agreement</w:delText>
              </w:r>
            </w:del>
            <w:ins w:id="61" w:author="John Lawton" w:date="2020-10-06T14:14:00Z">
              <w:r>
                <w:t>Retail Energy Code</w:t>
              </w:r>
            </w:ins>
            <w:r>
              <w:t>).</w:t>
            </w:r>
          </w:p>
        </w:tc>
      </w:tr>
    </w:tbl>
    <w:p w14:paraId="791A1263" w14:textId="77777777" w:rsidR="00382AA5" w:rsidRDefault="00382AA5">
      <w:r>
        <w:t>…………………………………………………………………………………………………………………………………………………………….</w:t>
      </w:r>
    </w:p>
    <w:p w14:paraId="78405E4A" w14:textId="77777777" w:rsidR="00382AA5" w:rsidRPr="00E3511E" w:rsidRDefault="00382AA5" w:rsidP="00300D55">
      <w:pPr>
        <w:tabs>
          <w:tab w:val="left" w:pos="851"/>
        </w:tabs>
        <w:spacing w:before="120" w:after="120" w:line="360" w:lineRule="auto"/>
        <w:ind w:left="851" w:hanging="851"/>
        <w:jc w:val="both"/>
        <w:rPr>
          <w:rFonts w:cstheme="minorHAnsi"/>
        </w:rPr>
      </w:pPr>
      <w:r w:rsidRPr="00E3511E">
        <w:rPr>
          <w:rFonts w:cstheme="minorHAnsi"/>
        </w:rPr>
        <w:t xml:space="preserve">5.7 </w:t>
      </w:r>
      <w:r>
        <w:rPr>
          <w:rFonts w:cstheme="minorHAnsi"/>
        </w:rPr>
        <w:tab/>
      </w:r>
      <w:r w:rsidRPr="00E3511E">
        <w:rPr>
          <w:rFonts w:cstheme="minorHAnsi"/>
        </w:rPr>
        <w:t xml:space="preserve">The following persons shall be entitled to attend and speak (but not vote) at any meeting of the Panel: </w:t>
      </w:r>
    </w:p>
    <w:p w14:paraId="586E46AD" w14:textId="77777777" w:rsidR="00382AA5" w:rsidRPr="00E3511E" w:rsidRDefault="00382AA5" w:rsidP="00300D55">
      <w:pPr>
        <w:tabs>
          <w:tab w:val="left" w:pos="1701"/>
        </w:tabs>
        <w:spacing w:before="120" w:after="120" w:line="360" w:lineRule="auto"/>
        <w:ind w:left="1701" w:hanging="850"/>
        <w:jc w:val="both"/>
        <w:rPr>
          <w:rFonts w:cstheme="minorHAnsi"/>
        </w:rPr>
      </w:pPr>
      <w:r w:rsidRPr="00E3511E">
        <w:rPr>
          <w:rFonts w:cstheme="minorHAnsi"/>
        </w:rPr>
        <w:t xml:space="preserve">5.7.1 </w:t>
      </w:r>
      <w:r>
        <w:rPr>
          <w:rFonts w:cstheme="minorHAnsi"/>
        </w:rPr>
        <w:tab/>
      </w:r>
      <w:r w:rsidRPr="00E3511E">
        <w:rPr>
          <w:rFonts w:cstheme="minorHAnsi"/>
        </w:rPr>
        <w:t xml:space="preserve">one person appointed from time to time, by notice to the Panel Secretary, by the </w:t>
      </w:r>
      <w:proofErr w:type="gramStart"/>
      <w:r w:rsidRPr="00E3511E">
        <w:rPr>
          <w:rFonts w:cstheme="minorHAnsi"/>
        </w:rPr>
        <w:t>Authority;</w:t>
      </w:r>
      <w:proofErr w:type="gramEnd"/>
      <w:r w:rsidRPr="00E3511E">
        <w:rPr>
          <w:rFonts w:cstheme="minorHAnsi"/>
        </w:rPr>
        <w:t xml:space="preserve"> </w:t>
      </w:r>
    </w:p>
    <w:p w14:paraId="199A3630" w14:textId="77777777" w:rsidR="00382AA5" w:rsidRPr="00E3511E" w:rsidRDefault="00382AA5" w:rsidP="00300D55">
      <w:pPr>
        <w:tabs>
          <w:tab w:val="left" w:pos="1701"/>
        </w:tabs>
        <w:spacing w:before="120" w:after="120" w:line="360" w:lineRule="auto"/>
        <w:ind w:left="1701" w:hanging="850"/>
        <w:jc w:val="both"/>
        <w:rPr>
          <w:rFonts w:cstheme="minorHAnsi"/>
        </w:rPr>
      </w:pPr>
      <w:r w:rsidRPr="00E3511E">
        <w:rPr>
          <w:rFonts w:cstheme="minorHAnsi"/>
        </w:rPr>
        <w:t xml:space="preserve">5.7.2 </w:t>
      </w:r>
      <w:r>
        <w:rPr>
          <w:rFonts w:cstheme="minorHAnsi"/>
        </w:rPr>
        <w:tab/>
      </w:r>
      <w:r w:rsidRPr="00E3511E">
        <w:rPr>
          <w:rFonts w:cstheme="minorHAnsi"/>
        </w:rPr>
        <w:t xml:space="preserve">one person appointed from time to time, by notice to the Panel Secretary, by the National Electricity Transmission System </w:t>
      </w:r>
      <w:proofErr w:type="gramStart"/>
      <w:r w:rsidRPr="00E3511E">
        <w:rPr>
          <w:rFonts w:cstheme="minorHAnsi"/>
        </w:rPr>
        <w:t>Operator;</w:t>
      </w:r>
      <w:proofErr w:type="gramEnd"/>
      <w:r w:rsidRPr="00E3511E">
        <w:rPr>
          <w:rFonts w:cstheme="minorHAnsi"/>
        </w:rPr>
        <w:t xml:space="preserve"> </w:t>
      </w:r>
    </w:p>
    <w:p w14:paraId="4C1D9306" w14:textId="77777777" w:rsidR="00382AA5" w:rsidRPr="00E3511E" w:rsidRDefault="00382AA5" w:rsidP="00300D55">
      <w:pPr>
        <w:tabs>
          <w:tab w:val="left" w:pos="1701"/>
        </w:tabs>
        <w:spacing w:before="120" w:after="120" w:line="360" w:lineRule="auto"/>
        <w:ind w:left="1701" w:hanging="850"/>
        <w:jc w:val="both"/>
        <w:rPr>
          <w:rFonts w:cstheme="minorHAnsi"/>
        </w:rPr>
      </w:pPr>
      <w:r w:rsidRPr="00E3511E">
        <w:rPr>
          <w:rFonts w:cstheme="minorHAnsi"/>
        </w:rPr>
        <w:t xml:space="preserve">5.7.3 </w:t>
      </w:r>
      <w:r>
        <w:rPr>
          <w:rFonts w:cstheme="minorHAnsi"/>
        </w:rPr>
        <w:tab/>
      </w:r>
      <w:r w:rsidRPr="00E3511E">
        <w:rPr>
          <w:rFonts w:cstheme="minorHAnsi"/>
        </w:rPr>
        <w:t>one person appointed from time to time, by notice to the Panel Secretary, by the Consumer Body (Citizens Advice and Citizens Advice Scotland acting together to jointly appoint one person</w:t>
      </w:r>
      <w:proofErr w:type="gramStart"/>
      <w:r w:rsidRPr="00E3511E">
        <w:rPr>
          <w:rFonts w:cstheme="minorHAnsi"/>
        </w:rPr>
        <w:t>);</w:t>
      </w:r>
      <w:proofErr w:type="gramEnd"/>
      <w:r w:rsidRPr="00E3511E">
        <w:rPr>
          <w:rFonts w:cstheme="minorHAnsi"/>
        </w:rPr>
        <w:t xml:space="preserve"> </w:t>
      </w:r>
    </w:p>
    <w:p w14:paraId="259E20E0" w14:textId="77777777" w:rsidR="00382AA5" w:rsidRPr="00E3511E" w:rsidRDefault="00382AA5" w:rsidP="00300D55">
      <w:pPr>
        <w:tabs>
          <w:tab w:val="left" w:pos="1701"/>
        </w:tabs>
        <w:spacing w:before="120" w:after="120" w:line="360" w:lineRule="auto"/>
        <w:ind w:left="1701" w:hanging="850"/>
        <w:jc w:val="both"/>
        <w:rPr>
          <w:rFonts w:cstheme="minorHAnsi"/>
        </w:rPr>
      </w:pPr>
      <w:r w:rsidRPr="00E3511E">
        <w:rPr>
          <w:rFonts w:cstheme="minorHAnsi"/>
        </w:rPr>
        <w:t xml:space="preserve">5.7.4 </w:t>
      </w:r>
      <w:r>
        <w:rPr>
          <w:rFonts w:cstheme="minorHAnsi"/>
        </w:rPr>
        <w:tab/>
      </w:r>
      <w:r w:rsidRPr="00E3511E">
        <w:rPr>
          <w:rFonts w:cstheme="minorHAnsi"/>
        </w:rPr>
        <w:t xml:space="preserve">(at the invitation of the Panel from time to time) a representative of </w:t>
      </w:r>
      <w:proofErr w:type="spellStart"/>
      <w:proofErr w:type="gramStart"/>
      <w:r w:rsidRPr="00E3511E">
        <w:rPr>
          <w:rFonts w:cstheme="minorHAnsi"/>
        </w:rPr>
        <w:t>BSCCo</w:t>
      </w:r>
      <w:proofErr w:type="spellEnd"/>
      <w:r w:rsidRPr="00E3511E">
        <w:rPr>
          <w:rFonts w:cstheme="minorHAnsi"/>
        </w:rPr>
        <w:t>;</w:t>
      </w:r>
      <w:proofErr w:type="gramEnd"/>
      <w:r w:rsidRPr="00E3511E">
        <w:rPr>
          <w:rFonts w:cstheme="minorHAnsi"/>
        </w:rPr>
        <w:t xml:space="preserve">  </w:t>
      </w:r>
    </w:p>
    <w:p w14:paraId="3E600718" w14:textId="261E2C9F" w:rsidR="00382AA5" w:rsidRPr="00E3511E" w:rsidRDefault="00382AA5" w:rsidP="00300D55">
      <w:pPr>
        <w:tabs>
          <w:tab w:val="left" w:pos="1701"/>
        </w:tabs>
        <w:spacing w:before="120" w:after="120" w:line="360" w:lineRule="auto"/>
        <w:ind w:left="1701" w:hanging="850"/>
        <w:jc w:val="both"/>
        <w:rPr>
          <w:rFonts w:cstheme="minorHAnsi"/>
        </w:rPr>
      </w:pPr>
      <w:r w:rsidRPr="00E3511E">
        <w:rPr>
          <w:rFonts w:cstheme="minorHAnsi"/>
        </w:rPr>
        <w:t>5.7.5</w:t>
      </w:r>
      <w:r>
        <w:rPr>
          <w:rFonts w:cstheme="minorHAnsi"/>
        </w:rPr>
        <w:tab/>
      </w:r>
      <w:r w:rsidRPr="00E3511E">
        <w:rPr>
          <w:rFonts w:cstheme="minorHAnsi"/>
        </w:rPr>
        <w:t xml:space="preserve">(at the invitation of the Panel from time to time) a representative of </w:t>
      </w:r>
      <w:del w:id="62" w:author="John Lawton" w:date="2020-02-17T08:58:00Z">
        <w:r w:rsidRPr="00DF0754" w:rsidDel="00B537F2">
          <w:rPr>
            <w:rFonts w:cstheme="minorHAnsi"/>
          </w:rPr>
          <w:delText>MRASCo</w:delText>
        </w:r>
      </w:del>
      <w:proofErr w:type="spellStart"/>
      <w:ins w:id="63" w:author="John Lawton" w:date="2020-02-17T08:58:00Z">
        <w:r w:rsidR="00B537F2" w:rsidRPr="00DF0754">
          <w:rPr>
            <w:rFonts w:cstheme="minorHAnsi"/>
          </w:rPr>
          <w:t>R</w:t>
        </w:r>
        <w:r w:rsidR="00B537F2">
          <w:rPr>
            <w:rFonts w:cstheme="minorHAnsi"/>
          </w:rPr>
          <w:t>ECCo</w:t>
        </w:r>
      </w:ins>
      <w:proofErr w:type="spellEnd"/>
      <w:r w:rsidRPr="00E3511E">
        <w:rPr>
          <w:rFonts w:cstheme="minorHAnsi"/>
        </w:rPr>
        <w:t xml:space="preserve">; and </w:t>
      </w:r>
    </w:p>
    <w:p w14:paraId="04FCF5C5" w14:textId="77777777" w:rsidR="00382AA5" w:rsidRDefault="00382AA5" w:rsidP="00300D55">
      <w:pPr>
        <w:tabs>
          <w:tab w:val="left" w:pos="1701"/>
        </w:tabs>
        <w:spacing w:before="120" w:after="120" w:line="360" w:lineRule="auto"/>
        <w:ind w:left="1701" w:hanging="850"/>
        <w:jc w:val="both"/>
        <w:rPr>
          <w:rFonts w:cstheme="minorHAnsi"/>
        </w:rPr>
      </w:pPr>
      <w:r w:rsidRPr="00E3511E">
        <w:rPr>
          <w:rFonts w:cstheme="minorHAnsi"/>
        </w:rPr>
        <w:t>5.7.6</w:t>
      </w:r>
      <w:r>
        <w:rPr>
          <w:rFonts w:cstheme="minorHAnsi"/>
        </w:rPr>
        <w:tab/>
      </w:r>
      <w:r w:rsidRPr="00E3511E">
        <w:rPr>
          <w:rFonts w:cstheme="minorHAnsi"/>
        </w:rPr>
        <w:t xml:space="preserve">(at the invitation of the Panel from time to time) a representative of </w:t>
      </w:r>
      <w:proofErr w:type="spellStart"/>
      <w:r w:rsidRPr="00E3511E">
        <w:rPr>
          <w:rFonts w:cstheme="minorHAnsi"/>
        </w:rPr>
        <w:t>SECCo</w:t>
      </w:r>
      <w:proofErr w:type="spellEnd"/>
      <w:r w:rsidR="003D42F1">
        <w:rPr>
          <w:rFonts w:cstheme="minorHAnsi"/>
        </w:rPr>
        <w:t>.</w:t>
      </w:r>
    </w:p>
    <w:p w14:paraId="776D3611" w14:textId="77777777" w:rsidR="003D42F1" w:rsidRPr="00300D55" w:rsidRDefault="003D42F1" w:rsidP="00300D55">
      <w:pPr>
        <w:spacing w:before="120" w:after="120" w:line="360" w:lineRule="auto"/>
        <w:jc w:val="both"/>
        <w:rPr>
          <w:rFonts w:cstheme="minorHAnsi"/>
        </w:rPr>
      </w:pPr>
      <w:r w:rsidRPr="00300D55">
        <w:rPr>
          <w:rFonts w:cstheme="minorHAnsi"/>
        </w:rPr>
        <w:t>…………………………………………………………………………………………………………………………………………………………….</w:t>
      </w:r>
    </w:p>
    <w:p w14:paraId="3733F94C" w14:textId="7AC2F059" w:rsidR="00300D55" w:rsidRPr="00E3511E" w:rsidRDefault="00300D55" w:rsidP="00300D55">
      <w:pPr>
        <w:tabs>
          <w:tab w:val="left" w:pos="851"/>
        </w:tabs>
        <w:spacing w:before="120" w:after="120" w:line="360" w:lineRule="auto"/>
        <w:ind w:left="851" w:hanging="851"/>
        <w:jc w:val="both"/>
        <w:rPr>
          <w:rFonts w:cstheme="minorHAnsi"/>
        </w:rPr>
      </w:pPr>
      <w:r w:rsidRPr="00E3511E">
        <w:rPr>
          <w:rFonts w:cstheme="minorHAnsi"/>
        </w:rPr>
        <w:lastRenderedPageBreak/>
        <w:t xml:space="preserve">7.14 </w:t>
      </w:r>
      <w:r>
        <w:rPr>
          <w:rFonts w:cstheme="minorHAnsi"/>
        </w:rPr>
        <w:tab/>
      </w:r>
      <w:r w:rsidRPr="00E3511E">
        <w:rPr>
          <w:rFonts w:cstheme="minorHAnsi"/>
        </w:rPr>
        <w:t xml:space="preserve">All meetings of the Panel shall be convened by the Panel Secretary on at least five Working Days’ notice (subject to any requirements, under Section 1C, for meetings to be held within a shorter period). Such notice (which may be given by e-mail) must be given to: </w:t>
      </w:r>
    </w:p>
    <w:p w14:paraId="5FEF9B25" w14:textId="238B7F45" w:rsidR="00300D55" w:rsidRPr="00E3511E" w:rsidRDefault="00300D55" w:rsidP="00300D55">
      <w:pPr>
        <w:tabs>
          <w:tab w:val="left" w:pos="1701"/>
        </w:tabs>
        <w:spacing w:before="120" w:after="120" w:line="360" w:lineRule="auto"/>
        <w:ind w:left="1701" w:hanging="850"/>
        <w:jc w:val="both"/>
        <w:rPr>
          <w:rFonts w:cstheme="minorHAnsi"/>
        </w:rPr>
      </w:pPr>
      <w:r w:rsidRPr="00E3511E">
        <w:rPr>
          <w:rFonts w:cstheme="minorHAnsi"/>
        </w:rPr>
        <w:t xml:space="preserve">7.14.1 </w:t>
      </w:r>
      <w:r>
        <w:rPr>
          <w:rFonts w:cstheme="minorHAnsi"/>
        </w:rPr>
        <w:tab/>
      </w:r>
      <w:r w:rsidRPr="00E3511E">
        <w:rPr>
          <w:rFonts w:cstheme="minorHAnsi"/>
        </w:rPr>
        <w:t xml:space="preserve">the Panel Members and the </w:t>
      </w:r>
      <w:proofErr w:type="gramStart"/>
      <w:r w:rsidRPr="00E3511E">
        <w:rPr>
          <w:rFonts w:cstheme="minorHAnsi"/>
        </w:rPr>
        <w:t>Alternates;</w:t>
      </w:r>
      <w:proofErr w:type="gramEnd"/>
      <w:r w:rsidRPr="00E3511E">
        <w:rPr>
          <w:rFonts w:cstheme="minorHAnsi"/>
        </w:rPr>
        <w:t xml:space="preserve">  </w:t>
      </w:r>
    </w:p>
    <w:p w14:paraId="061FBFAC" w14:textId="399E3423" w:rsidR="00300D55" w:rsidRPr="00E3511E" w:rsidRDefault="00300D55" w:rsidP="00300D55">
      <w:pPr>
        <w:tabs>
          <w:tab w:val="left" w:pos="1701"/>
        </w:tabs>
        <w:spacing w:before="120" w:after="120" w:line="360" w:lineRule="auto"/>
        <w:ind w:left="1701" w:hanging="850"/>
        <w:jc w:val="both"/>
        <w:rPr>
          <w:rFonts w:cstheme="minorHAnsi"/>
        </w:rPr>
      </w:pPr>
      <w:r w:rsidRPr="00E3511E">
        <w:rPr>
          <w:rFonts w:cstheme="minorHAnsi"/>
        </w:rPr>
        <w:t xml:space="preserve">7.14.2 </w:t>
      </w:r>
      <w:r>
        <w:rPr>
          <w:rFonts w:cstheme="minorHAnsi"/>
        </w:rPr>
        <w:tab/>
      </w:r>
      <w:r w:rsidRPr="00E3511E">
        <w:rPr>
          <w:rFonts w:cstheme="minorHAnsi"/>
        </w:rPr>
        <w:t xml:space="preserve">the appointed persons referred to in Clause </w:t>
      </w:r>
      <w:proofErr w:type="gramStart"/>
      <w:r w:rsidRPr="00E3511E">
        <w:rPr>
          <w:rFonts w:cstheme="minorHAnsi"/>
        </w:rPr>
        <w:t>5.7;</w:t>
      </w:r>
      <w:proofErr w:type="gramEnd"/>
      <w:r w:rsidRPr="00E3511E">
        <w:rPr>
          <w:rFonts w:cstheme="minorHAnsi"/>
        </w:rPr>
        <w:t xml:space="preserve"> </w:t>
      </w:r>
    </w:p>
    <w:p w14:paraId="0B08EC2D" w14:textId="311D48C5" w:rsidR="00300D55" w:rsidRPr="00E3511E" w:rsidRDefault="00300D55" w:rsidP="00300D55">
      <w:pPr>
        <w:tabs>
          <w:tab w:val="left" w:pos="1701"/>
        </w:tabs>
        <w:spacing w:before="120" w:after="120" w:line="360" w:lineRule="auto"/>
        <w:ind w:left="1701" w:hanging="850"/>
        <w:jc w:val="both"/>
        <w:rPr>
          <w:rFonts w:cstheme="minorHAnsi"/>
        </w:rPr>
      </w:pPr>
      <w:r w:rsidRPr="00E3511E">
        <w:rPr>
          <w:rFonts w:cstheme="minorHAnsi"/>
        </w:rPr>
        <w:t xml:space="preserve">7.14.3 </w:t>
      </w:r>
      <w:r>
        <w:rPr>
          <w:rFonts w:cstheme="minorHAnsi"/>
        </w:rPr>
        <w:tab/>
      </w:r>
      <w:r w:rsidRPr="00E3511E">
        <w:rPr>
          <w:rFonts w:cstheme="minorHAnsi"/>
        </w:rPr>
        <w:t xml:space="preserve">(where the Panel has resolved to invite representatives of one or more of them) one or more (as applicable) of </w:t>
      </w:r>
      <w:proofErr w:type="spellStart"/>
      <w:r w:rsidRPr="00E3511E">
        <w:rPr>
          <w:rFonts w:cstheme="minorHAnsi"/>
        </w:rPr>
        <w:t>BSCCo</w:t>
      </w:r>
      <w:proofErr w:type="spellEnd"/>
      <w:r w:rsidRPr="00E3511E">
        <w:rPr>
          <w:rFonts w:cstheme="minorHAnsi"/>
        </w:rPr>
        <w:t xml:space="preserve">, </w:t>
      </w:r>
      <w:del w:id="64" w:author="John Lawton" w:date="2020-02-17T09:01:00Z">
        <w:r w:rsidRPr="00DF0754" w:rsidDel="00B537F2">
          <w:rPr>
            <w:rFonts w:cstheme="minorHAnsi"/>
          </w:rPr>
          <w:delText>MRASCo</w:delText>
        </w:r>
        <w:r w:rsidRPr="00E3511E" w:rsidDel="00B537F2">
          <w:rPr>
            <w:rFonts w:cstheme="minorHAnsi"/>
          </w:rPr>
          <w:delText xml:space="preserve"> </w:delText>
        </w:r>
      </w:del>
      <w:proofErr w:type="spellStart"/>
      <w:ins w:id="65" w:author="John Lawton" w:date="2020-02-17T09:01:00Z">
        <w:r w:rsidR="00B537F2">
          <w:rPr>
            <w:rFonts w:cstheme="minorHAnsi"/>
          </w:rPr>
          <w:t>RECCo</w:t>
        </w:r>
        <w:proofErr w:type="spellEnd"/>
        <w:r w:rsidR="00B537F2" w:rsidRPr="00E3511E">
          <w:rPr>
            <w:rFonts w:cstheme="minorHAnsi"/>
          </w:rPr>
          <w:t xml:space="preserve"> </w:t>
        </w:r>
      </w:ins>
      <w:r w:rsidRPr="00E3511E">
        <w:rPr>
          <w:rFonts w:cstheme="minorHAnsi"/>
        </w:rPr>
        <w:t xml:space="preserve">and/or </w:t>
      </w:r>
      <w:proofErr w:type="spellStart"/>
      <w:r w:rsidRPr="00E3511E">
        <w:rPr>
          <w:rFonts w:cstheme="minorHAnsi"/>
        </w:rPr>
        <w:t>SECCo</w:t>
      </w:r>
      <w:proofErr w:type="spellEnd"/>
      <w:r w:rsidRPr="00E3511E">
        <w:rPr>
          <w:rFonts w:cstheme="minorHAnsi"/>
        </w:rPr>
        <w:t xml:space="preserve">; and </w:t>
      </w:r>
    </w:p>
    <w:p w14:paraId="33C03086" w14:textId="748F5463" w:rsidR="003D42F1" w:rsidRDefault="00300D55" w:rsidP="00300D55">
      <w:pPr>
        <w:tabs>
          <w:tab w:val="left" w:pos="1701"/>
        </w:tabs>
        <w:spacing w:before="120" w:after="120" w:line="360" w:lineRule="auto"/>
        <w:ind w:left="1701" w:hanging="850"/>
        <w:jc w:val="both"/>
        <w:rPr>
          <w:rFonts w:cstheme="minorHAnsi"/>
        </w:rPr>
      </w:pPr>
      <w:r w:rsidRPr="00E3511E">
        <w:rPr>
          <w:rFonts w:cstheme="minorHAnsi"/>
        </w:rPr>
        <w:t xml:space="preserve">7.14.4 </w:t>
      </w:r>
      <w:r>
        <w:rPr>
          <w:rFonts w:cstheme="minorHAnsi"/>
        </w:rPr>
        <w:tab/>
      </w:r>
      <w:r w:rsidRPr="00E3511E">
        <w:rPr>
          <w:rFonts w:cstheme="minorHAnsi"/>
        </w:rPr>
        <w:t>the Parties.</w:t>
      </w:r>
    </w:p>
    <w:p w14:paraId="245A2491" w14:textId="06BB9E69" w:rsidR="00300D55" w:rsidRPr="00300D55" w:rsidRDefault="00300D55" w:rsidP="00300D55">
      <w:pPr>
        <w:spacing w:before="120" w:after="120" w:line="360" w:lineRule="auto"/>
        <w:jc w:val="both"/>
        <w:rPr>
          <w:rFonts w:cstheme="minorHAnsi"/>
        </w:rPr>
      </w:pPr>
      <w:r w:rsidRPr="00300D55">
        <w:rPr>
          <w:rFonts w:cstheme="minorHAnsi"/>
        </w:rPr>
        <w:t>…………………………………………………………………………………………………………………………………………………………….</w:t>
      </w:r>
    </w:p>
    <w:p w14:paraId="5EB868D2" w14:textId="7DBD5062" w:rsidR="00300D55" w:rsidRPr="00E3511E" w:rsidRDefault="00300D55" w:rsidP="00300D55">
      <w:pPr>
        <w:tabs>
          <w:tab w:val="left" w:pos="851"/>
        </w:tabs>
        <w:spacing w:before="120" w:after="120" w:line="360" w:lineRule="auto"/>
        <w:ind w:left="851" w:hanging="851"/>
        <w:jc w:val="both"/>
        <w:rPr>
          <w:rFonts w:cstheme="minorHAnsi"/>
        </w:rPr>
      </w:pPr>
      <w:r w:rsidRPr="00E3511E">
        <w:rPr>
          <w:rFonts w:cstheme="minorHAnsi"/>
        </w:rPr>
        <w:t>8.9</w:t>
      </w:r>
      <w:r>
        <w:rPr>
          <w:rFonts w:cstheme="minorHAnsi"/>
        </w:rPr>
        <w:tab/>
      </w:r>
      <w:r w:rsidRPr="00E3511E">
        <w:rPr>
          <w:rFonts w:cstheme="minorHAnsi"/>
        </w:rPr>
        <w:t xml:space="preserve">Subject to Clause 8.9A, the amount (a Cost Contribution) that each Party shall be obliged to bear as its share of the Recoverable Costs, in respect of each Quarter, shall: </w:t>
      </w:r>
    </w:p>
    <w:p w14:paraId="639A389F" w14:textId="751BD93B" w:rsidR="00300D55" w:rsidRPr="00E3511E" w:rsidRDefault="00300D55" w:rsidP="00300D55">
      <w:pPr>
        <w:tabs>
          <w:tab w:val="left" w:pos="1701"/>
        </w:tabs>
        <w:spacing w:before="120" w:after="120" w:line="360" w:lineRule="auto"/>
        <w:ind w:left="1701" w:hanging="850"/>
        <w:jc w:val="both"/>
        <w:rPr>
          <w:rFonts w:cstheme="minorHAnsi"/>
        </w:rPr>
      </w:pPr>
      <w:r w:rsidRPr="00E3511E">
        <w:rPr>
          <w:rFonts w:cstheme="minorHAnsi"/>
        </w:rPr>
        <w:t xml:space="preserve">8.9.1 </w:t>
      </w:r>
      <w:r>
        <w:rPr>
          <w:rFonts w:cstheme="minorHAnsi"/>
        </w:rPr>
        <w:tab/>
      </w:r>
      <w:r w:rsidRPr="00E3511E">
        <w:rPr>
          <w:rFonts w:cstheme="minorHAnsi"/>
        </w:rPr>
        <w:t xml:space="preserve">in the case of each </w:t>
      </w:r>
      <w:r w:rsidR="00C91DF1">
        <w:t>CVA Registrant</w:t>
      </w:r>
      <w:r w:rsidR="00C91DF1" w:rsidRPr="00E3511E">
        <w:rPr>
          <w:rFonts w:cstheme="minorHAnsi"/>
        </w:rPr>
        <w:t xml:space="preserve"> </w:t>
      </w:r>
      <w:r w:rsidRPr="00E3511E">
        <w:rPr>
          <w:rFonts w:cstheme="minorHAnsi"/>
        </w:rPr>
        <w:t xml:space="preserve">(in its capacity as such), the OTSO Party and each Gas Supplier Party (in its capacity as such), be zero; and </w:t>
      </w:r>
    </w:p>
    <w:p w14:paraId="2E7B2107" w14:textId="010D5D12" w:rsidR="00300D55" w:rsidRPr="00E3511E" w:rsidRDefault="00300D55" w:rsidP="00300D55">
      <w:pPr>
        <w:tabs>
          <w:tab w:val="left" w:pos="1701"/>
        </w:tabs>
        <w:spacing w:before="120" w:after="120" w:line="360" w:lineRule="auto"/>
        <w:ind w:left="1701" w:hanging="850"/>
        <w:jc w:val="both"/>
        <w:rPr>
          <w:rFonts w:cstheme="minorHAnsi"/>
        </w:rPr>
      </w:pPr>
      <w:r w:rsidRPr="00E3511E">
        <w:rPr>
          <w:rFonts w:cstheme="minorHAnsi"/>
        </w:rPr>
        <w:t xml:space="preserve">8.9.2 </w:t>
      </w:r>
      <w:r>
        <w:rPr>
          <w:rFonts w:cstheme="minorHAnsi"/>
        </w:rPr>
        <w:tab/>
      </w:r>
      <w:r w:rsidRPr="00E3511E">
        <w:rPr>
          <w:rFonts w:cstheme="minorHAnsi"/>
        </w:rPr>
        <w:t xml:space="preserve">in the case of each other Party, be calculated as follows: </w:t>
      </w:r>
    </w:p>
    <w:p w14:paraId="44AEC749" w14:textId="77777777" w:rsidR="00300D55" w:rsidRPr="00E3511E" w:rsidRDefault="00300D55" w:rsidP="00300D55">
      <w:pPr>
        <w:tabs>
          <w:tab w:val="left" w:pos="1701"/>
        </w:tabs>
        <w:spacing w:before="120" w:after="120" w:line="360" w:lineRule="auto"/>
        <w:ind w:left="1701" w:hanging="850"/>
        <w:jc w:val="both"/>
        <w:rPr>
          <w:rFonts w:cstheme="minorHAnsi"/>
        </w:rPr>
      </w:pPr>
      <w:r w:rsidRPr="00E3511E">
        <w:rPr>
          <w:rFonts w:cstheme="minorHAnsi"/>
        </w:rPr>
        <w:t>CC = 50%*N/TN*RC</w:t>
      </w:r>
    </w:p>
    <w:p w14:paraId="002008C6" w14:textId="63815DB7" w:rsidR="00300D55" w:rsidRPr="00E3511E" w:rsidRDefault="00300D55" w:rsidP="00300D55">
      <w:pPr>
        <w:jc w:val="both"/>
        <w:rPr>
          <w:rFonts w:cstheme="minorHAnsi"/>
        </w:rPr>
      </w:pPr>
    </w:p>
    <w:p w14:paraId="67FD51D1" w14:textId="77777777" w:rsidR="00300D55" w:rsidRPr="00E3511E" w:rsidRDefault="00300D55" w:rsidP="00300D55">
      <w:pPr>
        <w:tabs>
          <w:tab w:val="left" w:pos="851"/>
        </w:tabs>
        <w:ind w:left="851"/>
        <w:jc w:val="both"/>
        <w:rPr>
          <w:rFonts w:cstheme="minorHAnsi"/>
        </w:rPr>
      </w:pPr>
      <w:r w:rsidRPr="00E3511E">
        <w:rPr>
          <w:rFonts w:cstheme="minorHAnsi"/>
        </w:rPr>
        <w:t xml:space="preserve">where: </w:t>
      </w:r>
    </w:p>
    <w:p w14:paraId="7C38C07A" w14:textId="77777777" w:rsidR="00300D55" w:rsidRPr="00E3511E" w:rsidRDefault="00300D55" w:rsidP="00300D55">
      <w:pPr>
        <w:tabs>
          <w:tab w:val="left" w:pos="851"/>
        </w:tabs>
        <w:spacing w:before="120" w:after="120" w:line="360" w:lineRule="auto"/>
        <w:ind w:left="851"/>
        <w:jc w:val="both"/>
        <w:rPr>
          <w:rFonts w:cstheme="minorHAnsi"/>
        </w:rPr>
      </w:pPr>
      <w:r w:rsidRPr="00E3511E">
        <w:rPr>
          <w:rFonts w:cstheme="minorHAnsi"/>
        </w:rPr>
        <w:t xml:space="preserve">CC is the relevant Party’s Cost Contribution (other than that which is subject to Clause 8.9A) in respect of that </w:t>
      </w:r>
      <w:proofErr w:type="gramStart"/>
      <w:r w:rsidRPr="00E3511E">
        <w:rPr>
          <w:rFonts w:cstheme="minorHAnsi"/>
        </w:rPr>
        <w:t>Quarter;</w:t>
      </w:r>
      <w:proofErr w:type="gramEnd"/>
      <w:r w:rsidRPr="00E3511E">
        <w:rPr>
          <w:rFonts w:cstheme="minorHAnsi"/>
        </w:rPr>
        <w:t xml:space="preserve"> </w:t>
      </w:r>
    </w:p>
    <w:p w14:paraId="283CF2B8" w14:textId="43662357" w:rsidR="00300D55" w:rsidRPr="00DF0754" w:rsidRDefault="00300D55" w:rsidP="00300D55">
      <w:pPr>
        <w:tabs>
          <w:tab w:val="left" w:pos="851"/>
        </w:tabs>
        <w:spacing w:before="120" w:after="120" w:line="360" w:lineRule="auto"/>
        <w:ind w:left="851"/>
        <w:jc w:val="both"/>
        <w:rPr>
          <w:rFonts w:cstheme="minorHAnsi"/>
        </w:rPr>
      </w:pPr>
      <w:r w:rsidRPr="00E3511E">
        <w:rPr>
          <w:rFonts w:cstheme="minorHAnsi"/>
        </w:rPr>
        <w:t xml:space="preserve">N is, in respect of a DNO Party or an IDNO Party, the aggregate number of Metering Points which each such Party has on its </w:t>
      </w:r>
      <w:r w:rsidRPr="00AD4D3D">
        <w:rPr>
          <w:rFonts w:cstheme="minorHAnsi"/>
        </w:rPr>
        <w:t>MPAS Registration System; and, in respect of a Supplier Party, the aggregate number of Metering Points against which that Party is registered across all of the MPAS Registration Systems</w:t>
      </w:r>
      <w:r w:rsidRPr="00E3511E">
        <w:rPr>
          <w:rFonts w:cstheme="minorHAnsi"/>
        </w:rPr>
        <w:t xml:space="preserve"> (based, in each case, on the average figure for the three months comprising that Quarter and provided under </w:t>
      </w:r>
      <w:r w:rsidRPr="00AD4D3D">
        <w:rPr>
          <w:rFonts w:cstheme="minorHAnsi"/>
        </w:rPr>
        <w:t xml:space="preserve">clause </w:t>
      </w:r>
      <w:del w:id="66" w:author="John Lawton" w:date="2020-02-17T09:05:00Z">
        <w:r w:rsidRPr="00AD4D3D" w:rsidDel="00AD4D3D">
          <w:rPr>
            <w:rFonts w:cstheme="minorHAnsi"/>
          </w:rPr>
          <w:delText>27.6</w:delText>
        </w:r>
      </w:del>
      <w:ins w:id="67" w:author="John Lawton" w:date="2020-07-10T10:23:00Z">
        <w:r w:rsidR="00F444ED">
          <w:rPr>
            <w:rFonts w:cstheme="minorHAnsi"/>
          </w:rPr>
          <w:t>[</w:t>
        </w:r>
      </w:ins>
      <w:ins w:id="68" w:author="John Lawton" w:date="2020-02-17T09:05:00Z">
        <w:r w:rsidR="00AD4D3D" w:rsidRPr="00AD4D3D">
          <w:rPr>
            <w:rFonts w:cstheme="minorHAnsi"/>
          </w:rPr>
          <w:t>6.43</w:t>
        </w:r>
      </w:ins>
      <w:ins w:id="69" w:author="John Lawton" w:date="2020-07-10T10:23:00Z">
        <w:r w:rsidR="00F444ED">
          <w:rPr>
            <w:rFonts w:cstheme="minorHAnsi"/>
          </w:rPr>
          <w:t>]</w:t>
        </w:r>
      </w:ins>
      <w:r w:rsidRPr="00AD4D3D">
        <w:rPr>
          <w:rFonts w:cstheme="minorHAnsi"/>
        </w:rPr>
        <w:t xml:space="preserve"> of the MRA</w:t>
      </w:r>
      <w:ins w:id="70" w:author="John Lawton" w:date="2020-02-17T09:07:00Z">
        <w:r w:rsidR="00AD4D3D" w:rsidRPr="00AD4D3D">
          <w:rPr>
            <w:rFonts w:cstheme="minorHAnsi"/>
          </w:rPr>
          <w:t xml:space="preserve"> </w:t>
        </w:r>
      </w:ins>
      <w:ins w:id="71" w:author="John Lawton" w:date="2020-02-17T09:06:00Z">
        <w:r w:rsidR="00AD4D3D" w:rsidRPr="00AD4D3D">
          <w:rPr>
            <w:rFonts w:cstheme="minorHAnsi"/>
          </w:rPr>
          <w:t>Transition Schedule</w:t>
        </w:r>
      </w:ins>
      <w:ins w:id="72" w:author="John Lawton" w:date="2020-02-17T09:07:00Z">
        <w:r w:rsidR="00AD4D3D" w:rsidRPr="00EB7D50">
          <w:rPr>
            <w:rFonts w:cstheme="minorHAnsi"/>
          </w:rPr>
          <w:t xml:space="preserve"> of the REC</w:t>
        </w:r>
      </w:ins>
      <w:proofErr w:type="gramStart"/>
      <w:r w:rsidRPr="00DF0754">
        <w:rPr>
          <w:rFonts w:cstheme="minorHAnsi"/>
        </w:rPr>
        <w:t>);</w:t>
      </w:r>
      <w:proofErr w:type="gramEnd"/>
      <w:r w:rsidRPr="00DF0754">
        <w:rPr>
          <w:rFonts w:cstheme="minorHAnsi"/>
        </w:rPr>
        <w:t xml:space="preserve"> </w:t>
      </w:r>
    </w:p>
    <w:p w14:paraId="453853FC" w14:textId="3DC97BDC" w:rsidR="00300D55" w:rsidRPr="00E3511E" w:rsidRDefault="00300D55" w:rsidP="00300D55">
      <w:pPr>
        <w:tabs>
          <w:tab w:val="left" w:pos="851"/>
        </w:tabs>
        <w:spacing w:before="120" w:after="120" w:line="360" w:lineRule="auto"/>
        <w:ind w:left="851"/>
        <w:jc w:val="both"/>
        <w:rPr>
          <w:rFonts w:cstheme="minorHAnsi"/>
        </w:rPr>
      </w:pPr>
      <w:r w:rsidRPr="00DF0754">
        <w:rPr>
          <w:rFonts w:cstheme="minorHAnsi"/>
        </w:rPr>
        <w:t xml:space="preserve">TN is, in respect of each Party and that Quarter, the aggregate number of Metering Points across </w:t>
      </w:r>
      <w:proofErr w:type="gramStart"/>
      <w:r w:rsidRPr="00DF0754">
        <w:rPr>
          <w:rFonts w:cstheme="minorHAnsi"/>
        </w:rPr>
        <w:t>all of</w:t>
      </w:r>
      <w:proofErr w:type="gramEnd"/>
      <w:r w:rsidRPr="00DF0754">
        <w:rPr>
          <w:rFonts w:cstheme="minorHAnsi"/>
        </w:rPr>
        <w:t xml:space="preserve"> the </w:t>
      </w:r>
      <w:r w:rsidRPr="00AD4D3D">
        <w:rPr>
          <w:rFonts w:cstheme="minorHAnsi"/>
        </w:rPr>
        <w:t xml:space="preserve">MPAS Registration Systems (based on the average aggregate figure for the three months comprising that Quarter and provided under clause </w:t>
      </w:r>
      <w:del w:id="73" w:author="John Lawton" w:date="2020-02-17T09:07:00Z">
        <w:r w:rsidRPr="00AD4D3D" w:rsidDel="00AD4D3D">
          <w:rPr>
            <w:rFonts w:cstheme="minorHAnsi"/>
          </w:rPr>
          <w:delText>27.6</w:delText>
        </w:r>
      </w:del>
      <w:ins w:id="74" w:author="John Lawton" w:date="2020-07-10T10:23:00Z">
        <w:r w:rsidR="00F444ED">
          <w:rPr>
            <w:rFonts w:cstheme="minorHAnsi"/>
          </w:rPr>
          <w:t>[</w:t>
        </w:r>
      </w:ins>
      <w:ins w:id="75" w:author="John Lawton" w:date="2020-02-17T09:07:00Z">
        <w:r w:rsidR="00AD4D3D" w:rsidRPr="00AD4D3D">
          <w:rPr>
            <w:rFonts w:cstheme="minorHAnsi"/>
          </w:rPr>
          <w:t>6.43</w:t>
        </w:r>
      </w:ins>
      <w:ins w:id="76" w:author="John Lawton" w:date="2020-07-10T10:23:00Z">
        <w:r w:rsidR="00F444ED">
          <w:rPr>
            <w:rFonts w:cstheme="minorHAnsi"/>
          </w:rPr>
          <w:t>]</w:t>
        </w:r>
      </w:ins>
      <w:r w:rsidRPr="00AD4D3D">
        <w:rPr>
          <w:rFonts w:cstheme="minorHAnsi"/>
        </w:rPr>
        <w:t xml:space="preserve"> of the MRA</w:t>
      </w:r>
      <w:ins w:id="77" w:author="John Lawton" w:date="2020-02-17T09:07:00Z">
        <w:r w:rsidR="00AD4D3D" w:rsidRPr="00AD4D3D">
          <w:rPr>
            <w:rFonts w:cstheme="minorHAnsi"/>
          </w:rPr>
          <w:t xml:space="preserve"> Transition Schedule of the REC</w:t>
        </w:r>
      </w:ins>
      <w:r w:rsidRPr="00AD4D3D">
        <w:rPr>
          <w:rFonts w:cstheme="minorHAnsi"/>
        </w:rPr>
        <w:t>); an</w:t>
      </w:r>
      <w:r w:rsidRPr="00E3511E">
        <w:rPr>
          <w:rFonts w:cstheme="minorHAnsi"/>
        </w:rPr>
        <w:t xml:space="preserve">d </w:t>
      </w:r>
    </w:p>
    <w:p w14:paraId="5A84666C" w14:textId="5CB9EB36" w:rsidR="00300D55" w:rsidRPr="00300D55" w:rsidRDefault="00300D55" w:rsidP="00300D55">
      <w:pPr>
        <w:spacing w:before="120" w:after="120" w:line="360" w:lineRule="auto"/>
        <w:ind w:left="851"/>
        <w:jc w:val="both"/>
        <w:rPr>
          <w:rFonts w:cstheme="minorHAnsi"/>
        </w:rPr>
      </w:pPr>
      <w:r w:rsidRPr="00E3511E">
        <w:rPr>
          <w:rFonts w:cstheme="minorHAnsi"/>
        </w:rPr>
        <w:lastRenderedPageBreak/>
        <w:t>RC is the total amount of the Recoverable Costs (other than those which are subject to Clause 8.9A) incurred, or otherwise accounted for, in that Quarter.</w:t>
      </w:r>
    </w:p>
    <w:p w14:paraId="5DCE0AC4" w14:textId="45F2B0E0" w:rsidR="00CA4730" w:rsidRPr="00300D55" w:rsidRDefault="00CA4730" w:rsidP="00CA4730">
      <w:pPr>
        <w:tabs>
          <w:tab w:val="left" w:pos="851"/>
        </w:tabs>
        <w:spacing w:before="120" w:after="120" w:line="360" w:lineRule="auto"/>
        <w:jc w:val="both"/>
        <w:rPr>
          <w:rFonts w:cstheme="minorHAnsi"/>
        </w:rPr>
      </w:pPr>
      <w:r>
        <w:rPr>
          <w:rFonts w:cstheme="minorHAnsi"/>
        </w:rPr>
        <w:t>…………………………………………………………………………………………………………………………………………………………….</w:t>
      </w:r>
    </w:p>
    <w:p w14:paraId="4EE0CE2A" w14:textId="1F2B328C" w:rsidR="00852867" w:rsidRPr="00E3511E" w:rsidRDefault="00852867" w:rsidP="00852867">
      <w:pPr>
        <w:tabs>
          <w:tab w:val="left" w:pos="851"/>
        </w:tabs>
        <w:ind w:left="851" w:hanging="851"/>
        <w:jc w:val="both"/>
        <w:rPr>
          <w:rFonts w:cstheme="minorHAnsi"/>
        </w:rPr>
      </w:pPr>
      <w:r w:rsidRPr="00E3511E">
        <w:rPr>
          <w:rFonts w:cstheme="minorHAnsi"/>
        </w:rPr>
        <w:t xml:space="preserve">16.1 </w:t>
      </w:r>
      <w:r>
        <w:rPr>
          <w:rFonts w:cstheme="minorHAnsi"/>
        </w:rPr>
        <w:tab/>
      </w:r>
      <w:r w:rsidRPr="00E3511E">
        <w:rPr>
          <w:rFonts w:cstheme="minorHAnsi"/>
        </w:rPr>
        <w:t xml:space="preserve">The rights and obligations of each Company as against each User (and of each User as against each Company) under Clauses 18 to 25 (inclusive) and 29 to 33 (inclusive) are conditional upon each of the following conditions precedent being fulfilled: </w:t>
      </w:r>
    </w:p>
    <w:p w14:paraId="2152098F" w14:textId="573EDD6E" w:rsidR="00852867" w:rsidRPr="00E3511E" w:rsidRDefault="00852867" w:rsidP="00852867">
      <w:pPr>
        <w:tabs>
          <w:tab w:val="left" w:pos="1701"/>
        </w:tabs>
        <w:spacing w:before="120" w:after="120" w:line="360" w:lineRule="auto"/>
        <w:ind w:left="1701" w:hanging="850"/>
        <w:jc w:val="both"/>
        <w:rPr>
          <w:rFonts w:cstheme="minorHAnsi"/>
        </w:rPr>
      </w:pPr>
      <w:r w:rsidRPr="00E3511E">
        <w:rPr>
          <w:rFonts w:cstheme="minorHAnsi"/>
        </w:rPr>
        <w:t xml:space="preserve">16.1.1 </w:t>
      </w:r>
      <w:r>
        <w:rPr>
          <w:rFonts w:cstheme="minorHAnsi"/>
        </w:rPr>
        <w:tab/>
      </w:r>
      <w:r w:rsidRPr="00E3511E">
        <w:rPr>
          <w:rFonts w:cstheme="minorHAnsi"/>
        </w:rPr>
        <w:t xml:space="preserve">where the User has not previously been Registered in respect of any Metering System or Metering Point relating to an Entry Point or an Exit Point on the Company’s Distribution System, that the User has notified the Company that the User intends to become so Registered and that the User and the Company have exchanged such contact, invoicing and other similar information as the other reasonably </w:t>
      </w:r>
      <w:proofErr w:type="gramStart"/>
      <w:r w:rsidRPr="00E3511E">
        <w:rPr>
          <w:rFonts w:cstheme="minorHAnsi"/>
        </w:rPr>
        <w:t>requests;</w:t>
      </w:r>
      <w:proofErr w:type="gramEnd"/>
      <w:r w:rsidRPr="00E3511E">
        <w:rPr>
          <w:rFonts w:cstheme="minorHAnsi"/>
        </w:rPr>
        <w:t xml:space="preserve">   </w:t>
      </w:r>
    </w:p>
    <w:p w14:paraId="634586CB" w14:textId="21C1A41F" w:rsidR="00852867" w:rsidRPr="00E3511E" w:rsidRDefault="00852867" w:rsidP="00852867">
      <w:pPr>
        <w:tabs>
          <w:tab w:val="left" w:pos="1701"/>
        </w:tabs>
        <w:spacing w:before="120" w:after="120" w:line="360" w:lineRule="auto"/>
        <w:ind w:left="1701" w:hanging="850"/>
        <w:jc w:val="both"/>
        <w:rPr>
          <w:rFonts w:cstheme="minorHAnsi"/>
        </w:rPr>
      </w:pPr>
      <w:r w:rsidRPr="00E3511E">
        <w:rPr>
          <w:rFonts w:cstheme="minorHAnsi"/>
        </w:rPr>
        <w:t xml:space="preserve">16.1.2 </w:t>
      </w:r>
      <w:r>
        <w:rPr>
          <w:rFonts w:cstheme="minorHAnsi"/>
        </w:rPr>
        <w:tab/>
      </w:r>
      <w:r w:rsidRPr="00E3511E">
        <w:rPr>
          <w:rFonts w:cstheme="minorHAnsi"/>
        </w:rPr>
        <w:t xml:space="preserve">where the User is a Supplier Party, that the User holds a Supply </w:t>
      </w:r>
      <w:proofErr w:type="gramStart"/>
      <w:r w:rsidRPr="00E3511E">
        <w:rPr>
          <w:rFonts w:cstheme="minorHAnsi"/>
        </w:rPr>
        <w:t>Licence;</w:t>
      </w:r>
      <w:proofErr w:type="gramEnd"/>
      <w:r w:rsidRPr="00E3511E">
        <w:rPr>
          <w:rFonts w:cstheme="minorHAnsi"/>
        </w:rPr>
        <w:t xml:space="preserve"> </w:t>
      </w:r>
    </w:p>
    <w:p w14:paraId="7D50FD66" w14:textId="429BE78A" w:rsidR="00852867" w:rsidRPr="00E3511E" w:rsidRDefault="00852867" w:rsidP="00852867">
      <w:pPr>
        <w:tabs>
          <w:tab w:val="left" w:pos="1701"/>
        </w:tabs>
        <w:spacing w:before="120" w:after="120" w:line="360" w:lineRule="auto"/>
        <w:ind w:left="1701" w:hanging="850"/>
        <w:jc w:val="both"/>
        <w:rPr>
          <w:rFonts w:cstheme="minorHAnsi"/>
        </w:rPr>
      </w:pPr>
      <w:r w:rsidRPr="00E3511E">
        <w:rPr>
          <w:rFonts w:cstheme="minorHAnsi"/>
        </w:rPr>
        <w:t xml:space="preserve">16.1.3 </w:t>
      </w:r>
      <w:r>
        <w:rPr>
          <w:rFonts w:cstheme="minorHAnsi"/>
        </w:rPr>
        <w:tab/>
      </w:r>
      <w:r w:rsidRPr="00E3511E">
        <w:rPr>
          <w:rFonts w:cstheme="minorHAnsi"/>
        </w:rPr>
        <w:t xml:space="preserve">where the User is a </w:t>
      </w:r>
      <w:r w:rsidR="00C91DF1">
        <w:rPr>
          <w:rFonts w:cstheme="minorHAnsi"/>
        </w:rPr>
        <w:t>CVA Registrant</w:t>
      </w:r>
      <w:r w:rsidRPr="00E3511E">
        <w:rPr>
          <w:rFonts w:cstheme="minorHAnsi"/>
        </w:rPr>
        <w:t xml:space="preserve">, </w:t>
      </w:r>
      <w:r w:rsidR="002B3BB2">
        <w:t xml:space="preserve">that the User is a BSC Party and is Registered in respect of one or more CVA Metering Systems that are connected directly to a Distribution </w:t>
      </w:r>
      <w:proofErr w:type="gramStart"/>
      <w:r w:rsidR="002B3BB2">
        <w:t>System</w:t>
      </w:r>
      <w:r w:rsidRPr="00E3511E">
        <w:rPr>
          <w:rFonts w:cstheme="minorHAnsi"/>
        </w:rPr>
        <w:t>;</w:t>
      </w:r>
      <w:proofErr w:type="gramEnd"/>
      <w:r w:rsidRPr="00E3511E">
        <w:rPr>
          <w:rFonts w:cstheme="minorHAnsi"/>
        </w:rPr>
        <w:t xml:space="preserve"> </w:t>
      </w:r>
    </w:p>
    <w:p w14:paraId="27162239" w14:textId="5A91F311" w:rsidR="00852867" w:rsidRPr="00E3511E" w:rsidRDefault="00852867" w:rsidP="00852867">
      <w:pPr>
        <w:tabs>
          <w:tab w:val="left" w:pos="1701"/>
        </w:tabs>
        <w:spacing w:before="120" w:after="120" w:line="360" w:lineRule="auto"/>
        <w:ind w:left="1701" w:hanging="850"/>
        <w:jc w:val="both"/>
        <w:rPr>
          <w:rFonts w:cstheme="minorHAnsi"/>
        </w:rPr>
      </w:pPr>
      <w:r w:rsidRPr="00E3511E">
        <w:rPr>
          <w:rFonts w:cstheme="minorHAnsi"/>
        </w:rPr>
        <w:t xml:space="preserve">16.1.4 </w:t>
      </w:r>
      <w:r>
        <w:rPr>
          <w:rFonts w:cstheme="minorHAnsi"/>
        </w:rPr>
        <w:tab/>
      </w:r>
      <w:r w:rsidRPr="00E3511E">
        <w:rPr>
          <w:rFonts w:cstheme="minorHAnsi"/>
        </w:rPr>
        <w:t xml:space="preserve">that the Company holds a Distribution </w:t>
      </w:r>
      <w:proofErr w:type="gramStart"/>
      <w:r w:rsidRPr="00E3511E">
        <w:rPr>
          <w:rFonts w:cstheme="minorHAnsi"/>
        </w:rPr>
        <w:t>Licence;</w:t>
      </w:r>
      <w:proofErr w:type="gramEnd"/>
      <w:r w:rsidRPr="00E3511E">
        <w:rPr>
          <w:rFonts w:cstheme="minorHAnsi"/>
        </w:rPr>
        <w:t xml:space="preserve"> </w:t>
      </w:r>
    </w:p>
    <w:p w14:paraId="172BBB67" w14:textId="4C5D84F5" w:rsidR="00852867" w:rsidRPr="00E3511E" w:rsidRDefault="00852867" w:rsidP="00852867">
      <w:pPr>
        <w:tabs>
          <w:tab w:val="left" w:pos="1701"/>
        </w:tabs>
        <w:spacing w:before="120" w:after="120" w:line="360" w:lineRule="auto"/>
        <w:ind w:left="1701" w:hanging="850"/>
        <w:jc w:val="both"/>
        <w:rPr>
          <w:rFonts w:cstheme="minorHAnsi"/>
        </w:rPr>
      </w:pPr>
      <w:r w:rsidRPr="00E3511E">
        <w:rPr>
          <w:rFonts w:cstheme="minorHAnsi"/>
        </w:rPr>
        <w:t xml:space="preserve">16.1.5 </w:t>
      </w:r>
      <w:r>
        <w:rPr>
          <w:rFonts w:cstheme="minorHAnsi"/>
        </w:rPr>
        <w:tab/>
      </w:r>
      <w:r w:rsidRPr="00E3511E">
        <w:rPr>
          <w:rFonts w:cstheme="minorHAnsi"/>
        </w:rPr>
        <w:t>that both the User and the Company are party to the Connection and Use of System Code and any necessary supplemental agreement pursuant to it</w:t>
      </w:r>
      <w:r w:rsidR="002B3BB2">
        <w:rPr>
          <w:rFonts w:cstheme="minorHAnsi"/>
        </w:rPr>
        <w:t xml:space="preserve"> </w:t>
      </w:r>
      <w:r w:rsidR="002B3BB2">
        <w:t>(to the extent that the User or the Company is required to do so by its Licence, and/or the Company is required by the CUSC not to provide Use of Distribution System unless the User does so</w:t>
      </w:r>
      <w:proofErr w:type="gramStart"/>
      <w:r w:rsidR="002B3BB2">
        <w:t>)</w:t>
      </w:r>
      <w:r w:rsidRPr="00E3511E">
        <w:rPr>
          <w:rFonts w:cstheme="minorHAnsi"/>
        </w:rPr>
        <w:t>;</w:t>
      </w:r>
      <w:proofErr w:type="gramEnd"/>
      <w:r w:rsidRPr="00E3511E">
        <w:rPr>
          <w:rFonts w:cstheme="minorHAnsi"/>
        </w:rPr>
        <w:t xml:space="preserve"> </w:t>
      </w:r>
    </w:p>
    <w:p w14:paraId="03C117F8" w14:textId="65072A42" w:rsidR="00852867" w:rsidRPr="00E3511E" w:rsidRDefault="00852867" w:rsidP="00852867">
      <w:pPr>
        <w:tabs>
          <w:tab w:val="left" w:pos="1701"/>
        </w:tabs>
        <w:spacing w:before="120" w:after="120" w:line="360" w:lineRule="auto"/>
        <w:ind w:left="1701" w:hanging="850"/>
        <w:jc w:val="both"/>
        <w:rPr>
          <w:rFonts w:cstheme="minorHAnsi"/>
        </w:rPr>
      </w:pPr>
      <w:r w:rsidRPr="00E3511E">
        <w:rPr>
          <w:rFonts w:cstheme="minorHAnsi"/>
        </w:rPr>
        <w:t xml:space="preserve">16.1.6 </w:t>
      </w:r>
      <w:r>
        <w:rPr>
          <w:rFonts w:cstheme="minorHAnsi"/>
        </w:rPr>
        <w:tab/>
      </w:r>
      <w:r w:rsidRPr="00E3511E">
        <w:rPr>
          <w:rFonts w:cstheme="minorHAnsi"/>
        </w:rPr>
        <w:t xml:space="preserve">that both the User and the Company are party to the Balancing and Settlement </w:t>
      </w:r>
      <w:proofErr w:type="gramStart"/>
      <w:r w:rsidRPr="00E3511E">
        <w:rPr>
          <w:rFonts w:cstheme="minorHAnsi"/>
        </w:rPr>
        <w:t>Code;</w:t>
      </w:r>
      <w:proofErr w:type="gramEnd"/>
      <w:r w:rsidRPr="00E3511E">
        <w:rPr>
          <w:rFonts w:cstheme="minorHAnsi"/>
        </w:rPr>
        <w:t xml:space="preserve">  </w:t>
      </w:r>
    </w:p>
    <w:p w14:paraId="21C12564" w14:textId="52EBB461" w:rsidR="00852867" w:rsidRPr="00E3511E" w:rsidRDefault="00852867" w:rsidP="00852867">
      <w:pPr>
        <w:tabs>
          <w:tab w:val="left" w:pos="1701"/>
        </w:tabs>
        <w:spacing w:before="120" w:after="120" w:line="360" w:lineRule="auto"/>
        <w:ind w:left="1701" w:hanging="850"/>
        <w:jc w:val="both"/>
        <w:rPr>
          <w:rFonts w:cstheme="minorHAnsi"/>
        </w:rPr>
      </w:pPr>
      <w:r w:rsidRPr="00E3511E">
        <w:rPr>
          <w:rFonts w:cstheme="minorHAnsi"/>
        </w:rPr>
        <w:t xml:space="preserve">16.1.7 </w:t>
      </w:r>
      <w:r>
        <w:rPr>
          <w:rFonts w:cstheme="minorHAnsi"/>
        </w:rPr>
        <w:tab/>
      </w:r>
      <w:r w:rsidRPr="00E3511E">
        <w:rPr>
          <w:rFonts w:cstheme="minorHAnsi"/>
        </w:rPr>
        <w:t xml:space="preserve">where the User is a Supplier Party, that the </w:t>
      </w:r>
      <w:del w:id="78" w:author="John Lawton" w:date="2020-02-17T09:08:00Z">
        <w:r w:rsidRPr="00AD4D3D" w:rsidDel="00AD4D3D">
          <w:rPr>
            <w:rFonts w:cstheme="minorHAnsi"/>
          </w:rPr>
          <w:delText>Master Registration Agreement</w:delText>
        </w:r>
      </w:del>
      <w:ins w:id="79" w:author="John Lawton" w:date="2020-02-17T09:08:00Z">
        <w:r w:rsidR="00AD4D3D" w:rsidRPr="00AD4D3D">
          <w:rPr>
            <w:rFonts w:cstheme="minorHAnsi"/>
          </w:rPr>
          <w:t>Retail</w:t>
        </w:r>
        <w:r w:rsidR="00AD4D3D">
          <w:rPr>
            <w:rFonts w:cstheme="minorHAnsi"/>
          </w:rPr>
          <w:t xml:space="preserve"> Energy Code</w:t>
        </w:r>
      </w:ins>
      <w:r w:rsidRPr="00E3511E">
        <w:rPr>
          <w:rFonts w:cstheme="minorHAnsi"/>
        </w:rPr>
        <w:t xml:space="preserve"> and the </w:t>
      </w:r>
      <w:r w:rsidRPr="00852867">
        <w:rPr>
          <w:rFonts w:cstheme="minorHAnsi"/>
        </w:rPr>
        <w:t>Data Transfer Service Agreement</w:t>
      </w:r>
      <w:r w:rsidRPr="00E3511E">
        <w:rPr>
          <w:rFonts w:cstheme="minorHAnsi"/>
        </w:rPr>
        <w:t xml:space="preserve"> are in full force and effect between the User and the Company, and that such agreements are unconditional save for any conditions that this Agreement becomes unconditional; and </w:t>
      </w:r>
    </w:p>
    <w:p w14:paraId="50B4BE23" w14:textId="69B4F701" w:rsidR="00363889" w:rsidRDefault="00852867" w:rsidP="00852867">
      <w:pPr>
        <w:tabs>
          <w:tab w:val="left" w:pos="1701"/>
        </w:tabs>
        <w:spacing w:before="120" w:after="120" w:line="360" w:lineRule="auto"/>
        <w:ind w:left="1701" w:hanging="850"/>
        <w:jc w:val="both"/>
        <w:rPr>
          <w:rFonts w:cstheme="minorHAnsi"/>
        </w:rPr>
      </w:pPr>
      <w:r w:rsidRPr="00E3511E">
        <w:rPr>
          <w:rFonts w:cstheme="minorHAnsi"/>
        </w:rPr>
        <w:t xml:space="preserve">16.1.8 </w:t>
      </w:r>
      <w:r>
        <w:rPr>
          <w:rFonts w:cstheme="minorHAnsi"/>
        </w:rPr>
        <w:tab/>
      </w:r>
      <w:r w:rsidRPr="00E3511E">
        <w:rPr>
          <w:rFonts w:cstheme="minorHAnsi"/>
        </w:rPr>
        <w:t>that both the User and the Company are (if required to be by their licence under the Act) party to the Smart Energy Code</w:t>
      </w:r>
      <w:r>
        <w:rPr>
          <w:rFonts w:cstheme="minorHAnsi"/>
        </w:rPr>
        <w:t>.</w:t>
      </w:r>
    </w:p>
    <w:p w14:paraId="7674BBBE" w14:textId="77777777" w:rsidR="00852867" w:rsidRDefault="00852867" w:rsidP="00852867">
      <w:pPr>
        <w:tabs>
          <w:tab w:val="left" w:pos="851"/>
        </w:tabs>
        <w:spacing w:before="120" w:after="120" w:line="360" w:lineRule="auto"/>
        <w:ind w:left="851" w:hanging="851"/>
        <w:jc w:val="both"/>
        <w:rPr>
          <w:rFonts w:cstheme="minorHAnsi"/>
        </w:rPr>
      </w:pPr>
      <w:r w:rsidRPr="00300D55">
        <w:rPr>
          <w:rFonts w:cstheme="minorHAnsi"/>
        </w:rPr>
        <w:t>…………………………………………………………………………………………………………………………………………………………….</w:t>
      </w:r>
    </w:p>
    <w:p w14:paraId="766F2CF2" w14:textId="075F8124" w:rsidR="008B6FC4" w:rsidRPr="00E3511E" w:rsidRDefault="008B6FC4" w:rsidP="008B6FC4">
      <w:pPr>
        <w:tabs>
          <w:tab w:val="left" w:pos="851"/>
        </w:tabs>
        <w:ind w:left="851" w:hanging="851"/>
        <w:jc w:val="both"/>
        <w:rPr>
          <w:rFonts w:cstheme="minorHAnsi"/>
        </w:rPr>
      </w:pPr>
      <w:r w:rsidRPr="00E3511E">
        <w:rPr>
          <w:rFonts w:cstheme="minorHAnsi"/>
        </w:rPr>
        <w:t xml:space="preserve">19.2 </w:t>
      </w:r>
      <w:r>
        <w:rPr>
          <w:rFonts w:cstheme="minorHAnsi"/>
        </w:rPr>
        <w:tab/>
      </w:r>
      <w:r w:rsidRPr="00E3511E">
        <w:rPr>
          <w:rFonts w:cstheme="minorHAnsi"/>
        </w:rPr>
        <w:t xml:space="preserve">The “Other Charges” shall be: </w:t>
      </w:r>
    </w:p>
    <w:p w14:paraId="221C2C56" w14:textId="3C0D408D" w:rsidR="008B6FC4" w:rsidRPr="00E3511E" w:rsidRDefault="008B6FC4" w:rsidP="008B6FC4">
      <w:pPr>
        <w:tabs>
          <w:tab w:val="left" w:pos="1701"/>
        </w:tabs>
        <w:spacing w:before="120" w:after="120" w:line="360" w:lineRule="auto"/>
        <w:ind w:left="1701" w:hanging="850"/>
        <w:jc w:val="both"/>
        <w:rPr>
          <w:rFonts w:cstheme="minorHAnsi"/>
        </w:rPr>
      </w:pPr>
      <w:r w:rsidRPr="00E3511E">
        <w:rPr>
          <w:rFonts w:cstheme="minorHAnsi"/>
        </w:rPr>
        <w:lastRenderedPageBreak/>
        <w:t xml:space="preserve">19.2.1 </w:t>
      </w:r>
      <w:r>
        <w:rPr>
          <w:rFonts w:cstheme="minorHAnsi"/>
        </w:rPr>
        <w:tab/>
      </w:r>
      <w:r w:rsidRPr="00E3511E">
        <w:rPr>
          <w:rFonts w:cstheme="minorHAnsi"/>
        </w:rPr>
        <w:t>the charges for (</w:t>
      </w:r>
      <w:proofErr w:type="spellStart"/>
      <w:r w:rsidRPr="00E3511E">
        <w:rPr>
          <w:rFonts w:cstheme="minorHAnsi"/>
        </w:rPr>
        <w:t>i</w:t>
      </w:r>
      <w:proofErr w:type="spellEnd"/>
      <w:r w:rsidRPr="00E3511E">
        <w:rPr>
          <w:rFonts w:cstheme="minorHAnsi"/>
        </w:rPr>
        <w:t xml:space="preserve">) the provision of </w:t>
      </w:r>
      <w:r>
        <w:rPr>
          <w:rFonts w:cstheme="minorHAnsi"/>
        </w:rPr>
        <w:t>MPAS</w:t>
      </w:r>
      <w:r w:rsidRPr="00E3511E">
        <w:rPr>
          <w:rFonts w:cstheme="minorHAnsi"/>
        </w:rPr>
        <w:t xml:space="preserve"> (ii) (where applicable) the provision of Legacy Meter Asset Provision and of </w:t>
      </w:r>
      <w:r w:rsidRPr="008B6FC4">
        <w:rPr>
          <w:rFonts w:cstheme="minorHAnsi"/>
        </w:rPr>
        <w:t>Data Services</w:t>
      </w:r>
      <w:r w:rsidRPr="00E3511E">
        <w:rPr>
          <w:rFonts w:cstheme="minorHAnsi"/>
        </w:rPr>
        <w:t>, and (iii) (where applicable) the provision of last resort supply payments (all pursuant to the Company’s obligations under, respectively, Condition 18, Condition 36, and Condition 38 of its Distribution Licence</w:t>
      </w:r>
      <w:proofErr w:type="gramStart"/>
      <w:r w:rsidRPr="00E3511E">
        <w:rPr>
          <w:rFonts w:cstheme="minorHAnsi"/>
        </w:rPr>
        <w:t>);</w:t>
      </w:r>
      <w:proofErr w:type="gramEnd"/>
      <w:r w:rsidRPr="00E3511E">
        <w:rPr>
          <w:rFonts w:cstheme="minorHAnsi"/>
        </w:rPr>
        <w:t xml:space="preserve">  </w:t>
      </w:r>
    </w:p>
    <w:p w14:paraId="2DDDB2CA" w14:textId="77777777" w:rsidR="008B6FC4" w:rsidRPr="00E3511E" w:rsidRDefault="008B6FC4" w:rsidP="008B6FC4">
      <w:pPr>
        <w:tabs>
          <w:tab w:val="left" w:pos="1701"/>
        </w:tabs>
        <w:spacing w:before="120" w:after="120" w:line="360" w:lineRule="auto"/>
        <w:ind w:left="1702" w:hanging="851"/>
        <w:jc w:val="both"/>
        <w:rPr>
          <w:rFonts w:cstheme="minorHAnsi"/>
        </w:rPr>
      </w:pPr>
      <w:r w:rsidRPr="00E3511E">
        <w:rPr>
          <w:rFonts w:cstheme="minorHAnsi"/>
        </w:rPr>
        <w:t xml:space="preserve">19.2.2 </w:t>
      </w:r>
      <w:r>
        <w:rPr>
          <w:rFonts w:cstheme="minorHAnsi"/>
        </w:rPr>
        <w:tab/>
      </w:r>
      <w:r w:rsidRPr="00E3511E">
        <w:rPr>
          <w:rFonts w:cstheme="minorHAnsi"/>
        </w:rPr>
        <w:t xml:space="preserve">(to the extent not captured within Clause 19.1C) the charges for certain services ancillary to those for which Use of System Charges are levied and which are provided by the Company to the User pursuant to any of: </w:t>
      </w:r>
    </w:p>
    <w:p w14:paraId="2D20B72A" w14:textId="77777777" w:rsidR="008B6FC4" w:rsidRPr="00E3511E" w:rsidRDefault="008B6FC4" w:rsidP="008B6FC4">
      <w:pPr>
        <w:tabs>
          <w:tab w:val="left" w:pos="2552"/>
        </w:tabs>
        <w:spacing w:before="120" w:after="120" w:line="360" w:lineRule="auto"/>
        <w:ind w:left="2552" w:hanging="851"/>
        <w:rPr>
          <w:rFonts w:cstheme="minorHAnsi"/>
        </w:rPr>
      </w:pPr>
      <w:r w:rsidRPr="00E3511E">
        <w:rPr>
          <w:rFonts w:cstheme="minorHAnsi"/>
        </w:rPr>
        <w:t xml:space="preserve">(A) </w:t>
      </w:r>
      <w:r>
        <w:rPr>
          <w:rFonts w:cstheme="minorHAnsi"/>
        </w:rPr>
        <w:tab/>
      </w:r>
      <w:r w:rsidRPr="00E3511E">
        <w:rPr>
          <w:rFonts w:cstheme="minorHAnsi"/>
        </w:rPr>
        <w:t xml:space="preserve">the BSC and the CUSC; or </w:t>
      </w:r>
    </w:p>
    <w:p w14:paraId="5B1FA08C" w14:textId="48108079" w:rsidR="008B6FC4" w:rsidRPr="00E3511E" w:rsidRDefault="008B6FC4" w:rsidP="008B6FC4">
      <w:pPr>
        <w:tabs>
          <w:tab w:val="left" w:pos="2552"/>
        </w:tabs>
        <w:spacing w:before="120" w:after="120" w:line="360" w:lineRule="auto"/>
        <w:ind w:left="2552" w:hanging="851"/>
        <w:rPr>
          <w:rFonts w:cstheme="minorHAnsi"/>
        </w:rPr>
      </w:pPr>
      <w:r w:rsidRPr="00E3511E">
        <w:rPr>
          <w:rFonts w:cstheme="minorHAnsi"/>
        </w:rPr>
        <w:t xml:space="preserve">(B) </w:t>
      </w:r>
      <w:r>
        <w:rPr>
          <w:rFonts w:cstheme="minorHAnsi"/>
        </w:rPr>
        <w:tab/>
      </w:r>
      <w:r w:rsidRPr="00E3511E">
        <w:rPr>
          <w:rFonts w:cstheme="minorHAnsi"/>
        </w:rPr>
        <w:t xml:space="preserve">the </w:t>
      </w:r>
      <w:del w:id="80" w:author="John Lawton" w:date="2020-02-18T09:09:00Z">
        <w:r w:rsidRPr="008B6FC4" w:rsidDel="008B6FC4">
          <w:rPr>
            <w:rFonts w:cstheme="minorHAnsi"/>
          </w:rPr>
          <w:delText>Master Registration Agreement</w:delText>
        </w:r>
      </w:del>
      <w:ins w:id="81" w:author="John Lawton" w:date="2020-02-18T09:09:00Z">
        <w:r>
          <w:rPr>
            <w:rFonts w:cstheme="minorHAnsi"/>
          </w:rPr>
          <w:t>Retail Energy Code</w:t>
        </w:r>
      </w:ins>
      <w:r w:rsidRPr="00E3511E">
        <w:rPr>
          <w:rFonts w:cstheme="minorHAnsi"/>
        </w:rPr>
        <w:t xml:space="preserve">; and </w:t>
      </w:r>
    </w:p>
    <w:p w14:paraId="675EEFFA" w14:textId="77777777" w:rsidR="008B6FC4" w:rsidRPr="00E3511E" w:rsidRDefault="008B6FC4" w:rsidP="008B6FC4">
      <w:pPr>
        <w:tabs>
          <w:tab w:val="left" w:pos="1701"/>
        </w:tabs>
        <w:spacing w:before="120" w:after="120" w:line="360" w:lineRule="auto"/>
        <w:ind w:left="1701" w:hanging="850"/>
        <w:jc w:val="both"/>
        <w:rPr>
          <w:rFonts w:cstheme="minorHAnsi"/>
        </w:rPr>
      </w:pPr>
      <w:r w:rsidRPr="00E3511E">
        <w:rPr>
          <w:rFonts w:cstheme="minorHAnsi"/>
        </w:rPr>
        <w:t xml:space="preserve">19.2.3 </w:t>
      </w:r>
      <w:r>
        <w:rPr>
          <w:rFonts w:cstheme="minorHAnsi"/>
        </w:rPr>
        <w:tab/>
      </w:r>
      <w:r w:rsidRPr="00E3511E">
        <w:rPr>
          <w:rFonts w:cstheme="minorHAnsi"/>
        </w:rPr>
        <w:t xml:space="preserve">the charges for any other services provided by the Company to the User pursuant to: </w:t>
      </w:r>
    </w:p>
    <w:p w14:paraId="402930D9" w14:textId="77777777" w:rsidR="008B6FC4" w:rsidRPr="00E3511E" w:rsidRDefault="008B6FC4" w:rsidP="008B6FC4">
      <w:pPr>
        <w:tabs>
          <w:tab w:val="left" w:pos="2552"/>
        </w:tabs>
        <w:ind w:left="2552" w:hanging="851"/>
        <w:rPr>
          <w:rFonts w:cstheme="minorHAnsi"/>
        </w:rPr>
      </w:pPr>
      <w:r w:rsidRPr="00E3511E">
        <w:rPr>
          <w:rFonts w:cstheme="minorHAnsi"/>
        </w:rPr>
        <w:t xml:space="preserve">(A) </w:t>
      </w:r>
      <w:r>
        <w:rPr>
          <w:rFonts w:cstheme="minorHAnsi"/>
        </w:rPr>
        <w:tab/>
      </w:r>
      <w:r w:rsidRPr="00E3511E">
        <w:rPr>
          <w:rFonts w:cstheme="minorHAnsi"/>
        </w:rPr>
        <w:t xml:space="preserve">a provision of this Section 2A; or </w:t>
      </w:r>
    </w:p>
    <w:p w14:paraId="0743C54F" w14:textId="3F777B9D" w:rsidR="008B6FC4" w:rsidRDefault="008B6FC4" w:rsidP="008B6FC4">
      <w:pPr>
        <w:tabs>
          <w:tab w:val="left" w:pos="2552"/>
        </w:tabs>
        <w:ind w:left="2552" w:hanging="851"/>
        <w:rPr>
          <w:rFonts w:cstheme="minorHAnsi"/>
        </w:rPr>
      </w:pPr>
      <w:r w:rsidRPr="00E3511E">
        <w:rPr>
          <w:rFonts w:cstheme="minorHAnsi"/>
        </w:rPr>
        <w:t>(B)</w:t>
      </w:r>
      <w:r>
        <w:rPr>
          <w:rFonts w:cstheme="minorHAnsi"/>
        </w:rPr>
        <w:tab/>
      </w:r>
      <w:r w:rsidRPr="00E3511E">
        <w:rPr>
          <w:rFonts w:cstheme="minorHAnsi"/>
        </w:rPr>
        <w:t>any other agreement between the Company and the User for the provision of such services which provides for payment pursuant to this Agreement.</w:t>
      </w:r>
    </w:p>
    <w:p w14:paraId="65CE13FE" w14:textId="40BF8D4F" w:rsidR="008B6FC4" w:rsidRDefault="008B6FC4" w:rsidP="008B6FC4">
      <w:pPr>
        <w:tabs>
          <w:tab w:val="left" w:pos="2552"/>
        </w:tabs>
        <w:ind w:left="2552" w:hanging="2552"/>
        <w:rPr>
          <w:rFonts w:cstheme="minorHAnsi"/>
        </w:rPr>
      </w:pPr>
      <w:r>
        <w:rPr>
          <w:rFonts w:cstheme="minorHAnsi"/>
        </w:rPr>
        <w:t>…………………………………………………………………………………………………………………………………………………………..</w:t>
      </w:r>
    </w:p>
    <w:p w14:paraId="1E16C597" w14:textId="709E7D6D" w:rsidR="003765A8" w:rsidRPr="00DF0754" w:rsidRDefault="003765A8" w:rsidP="003765A8">
      <w:pPr>
        <w:tabs>
          <w:tab w:val="left" w:pos="851"/>
        </w:tabs>
        <w:spacing w:before="120" w:after="120" w:line="360" w:lineRule="auto"/>
        <w:ind w:left="851" w:hanging="851"/>
        <w:jc w:val="both"/>
        <w:rPr>
          <w:rFonts w:cstheme="minorHAnsi"/>
        </w:rPr>
      </w:pPr>
      <w:r>
        <w:rPr>
          <w:rFonts w:cstheme="minorHAnsi"/>
        </w:rPr>
        <w:t xml:space="preserve">19.9 </w:t>
      </w:r>
      <w:r>
        <w:rPr>
          <w:rFonts w:cstheme="minorHAnsi"/>
        </w:rPr>
        <w:tab/>
      </w:r>
      <w:r w:rsidRPr="00E3511E">
        <w:rPr>
          <w:rFonts w:cstheme="minorHAnsi"/>
        </w:rPr>
        <w:t xml:space="preserve">Notwithstanding Clause 15.3, the Company may charge the User Use of System Charges calculated by reference to electricity assessed to have been supplied to a Customer while a customer of the User during a period in which the User was supplying electricity to that Customer in accordance with a last resort supply direction issued by the Authority in accordance with Condition 8 of the User’s Supply Licence from the time that the direction takes effect. This right subsists from the date on which the last resort supply direction takes effect, and continues regardless of whether the Metering Point applying to the Customer is registered to the User in accordance with the </w:t>
      </w:r>
      <w:del w:id="82" w:author="John Lawton" w:date="2020-02-17T09:10:00Z">
        <w:r w:rsidRPr="00DF0754" w:rsidDel="00AD4D3D">
          <w:rPr>
            <w:rFonts w:cstheme="minorHAnsi"/>
          </w:rPr>
          <w:delText>Master Registration Agreement</w:delText>
        </w:r>
      </w:del>
      <w:ins w:id="83" w:author="John Lawton" w:date="2020-02-17T09:10:00Z">
        <w:r w:rsidR="00AD4D3D" w:rsidRPr="00DF0754">
          <w:rPr>
            <w:rFonts w:cstheme="minorHAnsi"/>
          </w:rPr>
          <w:t>Retail Energy Code</w:t>
        </w:r>
      </w:ins>
      <w:r w:rsidRPr="00DF0754">
        <w:rPr>
          <w:rFonts w:cstheme="minorHAnsi"/>
        </w:rPr>
        <w:t xml:space="preserve">, until such time as the relevant Metering Point is registered to another supplier in accordance with the terms of the </w:t>
      </w:r>
      <w:del w:id="84" w:author="John Lawton" w:date="2020-02-17T09:10:00Z">
        <w:r w:rsidRPr="00DF0754" w:rsidDel="00AD4D3D">
          <w:rPr>
            <w:rFonts w:cstheme="minorHAnsi"/>
          </w:rPr>
          <w:delText>Master Registration Agreement</w:delText>
        </w:r>
      </w:del>
      <w:ins w:id="85" w:author="John Lawton" w:date="2020-02-17T09:10:00Z">
        <w:r w:rsidR="00AD4D3D" w:rsidRPr="00DF0754">
          <w:rPr>
            <w:rFonts w:cstheme="minorHAnsi"/>
          </w:rPr>
          <w:t>Ret</w:t>
        </w:r>
      </w:ins>
      <w:ins w:id="86" w:author="John Lawton" w:date="2020-02-17T09:11:00Z">
        <w:r w:rsidR="00AD4D3D" w:rsidRPr="00DF0754">
          <w:rPr>
            <w:rFonts w:cstheme="minorHAnsi"/>
          </w:rPr>
          <w:t>a</w:t>
        </w:r>
      </w:ins>
      <w:ins w:id="87" w:author="John Lawton" w:date="2020-02-17T09:10:00Z">
        <w:r w:rsidR="00AD4D3D" w:rsidRPr="00DF0754">
          <w:rPr>
            <w:rFonts w:cstheme="minorHAnsi"/>
          </w:rPr>
          <w:t xml:space="preserve">il </w:t>
        </w:r>
      </w:ins>
      <w:ins w:id="88" w:author="John Lawton" w:date="2020-02-17T09:11:00Z">
        <w:r w:rsidR="00AD4D3D" w:rsidRPr="00DF0754">
          <w:rPr>
            <w:rFonts w:cstheme="minorHAnsi"/>
          </w:rPr>
          <w:t>Energy Code</w:t>
        </w:r>
      </w:ins>
      <w:r w:rsidRPr="00DF0754">
        <w:rPr>
          <w:rFonts w:cstheme="minorHAnsi"/>
        </w:rPr>
        <w:t>.</w:t>
      </w:r>
    </w:p>
    <w:p w14:paraId="5C815286" w14:textId="77777777" w:rsidR="003765A8" w:rsidRPr="00DF0754" w:rsidRDefault="003765A8" w:rsidP="003765A8">
      <w:pPr>
        <w:tabs>
          <w:tab w:val="left" w:pos="851"/>
        </w:tabs>
        <w:spacing w:before="120" w:after="120" w:line="360" w:lineRule="auto"/>
        <w:ind w:left="851" w:hanging="851"/>
        <w:jc w:val="both"/>
        <w:rPr>
          <w:rFonts w:cstheme="minorHAnsi"/>
        </w:rPr>
      </w:pPr>
      <w:r w:rsidRPr="00DF0754">
        <w:rPr>
          <w:rFonts w:cstheme="minorHAnsi"/>
        </w:rPr>
        <w:t>…………………………………………………………………………………………………………………………………………………………….</w:t>
      </w:r>
    </w:p>
    <w:p w14:paraId="2D4A09B4" w14:textId="4CB4BE94" w:rsidR="003765A8" w:rsidRPr="00DF0754" w:rsidRDefault="003765A8" w:rsidP="003765A8">
      <w:pPr>
        <w:tabs>
          <w:tab w:val="left" w:pos="851"/>
        </w:tabs>
        <w:spacing w:before="120" w:after="120" w:line="360" w:lineRule="auto"/>
        <w:ind w:left="851" w:hanging="851"/>
        <w:jc w:val="both"/>
        <w:rPr>
          <w:rFonts w:cstheme="minorHAnsi"/>
        </w:rPr>
      </w:pPr>
      <w:r w:rsidRPr="00DF0754">
        <w:rPr>
          <w:rFonts w:cstheme="minorHAnsi"/>
        </w:rPr>
        <w:t xml:space="preserve">22.1 </w:t>
      </w:r>
      <w:r w:rsidRPr="00DF0754">
        <w:rPr>
          <w:rFonts w:cstheme="minorHAnsi"/>
        </w:rPr>
        <w:tab/>
        <w:t xml:space="preserve">This Clause 22 applies in respect of those Charges: </w:t>
      </w:r>
    </w:p>
    <w:p w14:paraId="0C631250" w14:textId="27D506F7" w:rsidR="003765A8" w:rsidRPr="00E3511E" w:rsidRDefault="003765A8" w:rsidP="003765A8">
      <w:pPr>
        <w:tabs>
          <w:tab w:val="left" w:pos="1701"/>
        </w:tabs>
        <w:spacing w:before="120" w:after="120" w:line="360" w:lineRule="auto"/>
        <w:ind w:left="1701" w:hanging="850"/>
        <w:jc w:val="both"/>
        <w:rPr>
          <w:rFonts w:cstheme="minorHAnsi"/>
        </w:rPr>
      </w:pPr>
      <w:r w:rsidRPr="00DF0754">
        <w:rPr>
          <w:rFonts w:cstheme="minorHAnsi"/>
        </w:rPr>
        <w:t xml:space="preserve">22.1.1 </w:t>
      </w:r>
      <w:r w:rsidRPr="00DF0754">
        <w:rPr>
          <w:rFonts w:cstheme="minorHAnsi"/>
        </w:rPr>
        <w:tab/>
        <w:t xml:space="preserve">to be calculated by reference to the number or frequency of specific transactions, except where the billing and payment arrangements are otherwise provided for </w:t>
      </w:r>
      <w:r w:rsidRPr="00DF0754">
        <w:rPr>
          <w:rFonts w:cstheme="minorHAnsi"/>
        </w:rPr>
        <w:lastRenderedPageBreak/>
        <w:t xml:space="preserve">under the </w:t>
      </w:r>
      <w:del w:id="89" w:author="John Lawton" w:date="2020-02-17T09:11:00Z">
        <w:r w:rsidRPr="00DF0754" w:rsidDel="00AD4D3D">
          <w:rPr>
            <w:rFonts w:cstheme="minorHAnsi"/>
          </w:rPr>
          <w:delText>Master Registration Agreement</w:delText>
        </w:r>
      </w:del>
      <w:ins w:id="90" w:author="John Lawton" w:date="2020-02-17T09:11:00Z">
        <w:r w:rsidR="00AD4D3D" w:rsidRPr="00DF0754">
          <w:rPr>
            <w:rFonts w:cstheme="minorHAnsi"/>
          </w:rPr>
          <w:t>Retail</w:t>
        </w:r>
        <w:r w:rsidR="00AD4D3D">
          <w:rPr>
            <w:rFonts w:cstheme="minorHAnsi"/>
          </w:rPr>
          <w:t xml:space="preserve"> Energy Code</w:t>
        </w:r>
      </w:ins>
      <w:r w:rsidRPr="00E3511E">
        <w:rPr>
          <w:rFonts w:cstheme="minorHAnsi"/>
        </w:rPr>
        <w:t xml:space="preserve">, the BSC, or the CUSC; or </w:t>
      </w:r>
    </w:p>
    <w:p w14:paraId="4FC24B52" w14:textId="22451A94" w:rsidR="003765A8" w:rsidRPr="00E3511E" w:rsidRDefault="003765A8" w:rsidP="003765A8">
      <w:pPr>
        <w:tabs>
          <w:tab w:val="left" w:pos="1701"/>
        </w:tabs>
        <w:spacing w:before="120" w:after="120" w:line="360" w:lineRule="auto"/>
        <w:ind w:left="1701" w:hanging="850"/>
        <w:jc w:val="both"/>
        <w:rPr>
          <w:rFonts w:cstheme="minorHAnsi"/>
        </w:rPr>
      </w:pPr>
      <w:r w:rsidRPr="00E3511E">
        <w:rPr>
          <w:rFonts w:cstheme="minorHAnsi"/>
        </w:rPr>
        <w:t xml:space="preserve">22.1.2 </w:t>
      </w:r>
      <w:r>
        <w:rPr>
          <w:rFonts w:cstheme="minorHAnsi"/>
        </w:rPr>
        <w:tab/>
      </w:r>
      <w:r w:rsidRPr="00E3511E">
        <w:rPr>
          <w:rFonts w:cstheme="minorHAnsi"/>
        </w:rPr>
        <w:t xml:space="preserve">referred to in Clauses 18.3.5 and 32.1, </w:t>
      </w:r>
    </w:p>
    <w:p w14:paraId="1ADAF338" w14:textId="09472BDE" w:rsidR="003765A8" w:rsidRDefault="003765A8" w:rsidP="003765A8">
      <w:pPr>
        <w:spacing w:before="120" w:after="120" w:line="360" w:lineRule="auto"/>
        <w:ind w:left="1701"/>
        <w:jc w:val="both"/>
        <w:rPr>
          <w:rFonts w:cstheme="minorHAnsi"/>
        </w:rPr>
      </w:pPr>
      <w:r w:rsidRPr="00E3511E">
        <w:rPr>
          <w:rFonts w:cstheme="minorHAnsi"/>
        </w:rPr>
        <w:t>(such Charges being Transactional Charges).</w:t>
      </w:r>
    </w:p>
    <w:p w14:paraId="3BAF3C9A" w14:textId="77777777" w:rsidR="003765A8" w:rsidRDefault="003765A8" w:rsidP="003765A8">
      <w:pPr>
        <w:tabs>
          <w:tab w:val="left" w:pos="851"/>
        </w:tabs>
        <w:spacing w:before="120" w:after="120" w:line="360" w:lineRule="auto"/>
        <w:ind w:left="851" w:hanging="851"/>
        <w:jc w:val="both"/>
        <w:rPr>
          <w:rFonts w:cstheme="minorHAnsi"/>
        </w:rPr>
      </w:pPr>
      <w:r w:rsidRPr="00300D55">
        <w:rPr>
          <w:rFonts w:cstheme="minorHAnsi"/>
        </w:rPr>
        <w:t>…………………………………………………………………………………………………………………………………………………………….</w:t>
      </w:r>
    </w:p>
    <w:p w14:paraId="0A6A8B10" w14:textId="7AEFD467" w:rsidR="003765A8" w:rsidRDefault="00765702" w:rsidP="003765A8">
      <w:pPr>
        <w:tabs>
          <w:tab w:val="left" w:pos="851"/>
        </w:tabs>
        <w:spacing w:before="120" w:after="120" w:line="360" w:lineRule="auto"/>
        <w:ind w:left="851" w:hanging="851"/>
        <w:jc w:val="both"/>
        <w:rPr>
          <w:rFonts w:cstheme="minorHAnsi"/>
        </w:rPr>
      </w:pPr>
      <w:r w:rsidRPr="00E3511E">
        <w:rPr>
          <w:rFonts w:cstheme="minorHAnsi"/>
        </w:rPr>
        <w:t xml:space="preserve">23.4 </w:t>
      </w:r>
      <w:r>
        <w:rPr>
          <w:rFonts w:cstheme="minorHAnsi"/>
        </w:rPr>
        <w:tab/>
      </w:r>
      <w:r w:rsidRPr="00E3511E">
        <w:rPr>
          <w:rFonts w:cstheme="minorHAnsi"/>
        </w:rPr>
        <w:t xml:space="preserve">Failure by the User to remedy a Payment Default within four Working Days of receipt of a Late Payment Notice from the Company shall be a material breach of this Agreement by the User for the purposes of Clause 54.1.1, and the Company shall be entitled to take actions to suspend </w:t>
      </w:r>
      <w:r w:rsidRPr="00DF0754">
        <w:rPr>
          <w:rFonts w:cstheme="minorHAnsi"/>
        </w:rPr>
        <w:t xml:space="preserve">registration services in accordance with the provisions of the </w:t>
      </w:r>
      <w:del w:id="91" w:author="John Lawton" w:date="2020-02-17T09:11:00Z">
        <w:r w:rsidRPr="00DF0754" w:rsidDel="00AD4D3D">
          <w:rPr>
            <w:rFonts w:cstheme="minorHAnsi"/>
          </w:rPr>
          <w:delText>Master Registration Agreement</w:delText>
        </w:r>
      </w:del>
      <w:ins w:id="92" w:author="John Lawton" w:date="2020-02-17T09:11:00Z">
        <w:r w:rsidR="00AD4D3D" w:rsidRPr="00DF0754">
          <w:rPr>
            <w:rFonts w:cstheme="minorHAnsi"/>
          </w:rPr>
          <w:t>Retail</w:t>
        </w:r>
        <w:r w:rsidR="00AD4D3D">
          <w:rPr>
            <w:rFonts w:cstheme="minorHAnsi"/>
          </w:rPr>
          <w:t xml:space="preserve"> Energy Code</w:t>
        </w:r>
      </w:ins>
      <w:r w:rsidRPr="00E3511E">
        <w:rPr>
          <w:rFonts w:cstheme="minorHAnsi"/>
        </w:rPr>
        <w:t>. Where the Company takes such action, it shall send a copy of any notice that it is required to issue pursuant to those provisions to the User and the Panel (care of the Secretariat).</w:t>
      </w:r>
    </w:p>
    <w:p w14:paraId="40A8CE2B" w14:textId="7F0F2FCE" w:rsidR="00765702" w:rsidRDefault="00765702" w:rsidP="00765702">
      <w:pPr>
        <w:tabs>
          <w:tab w:val="left" w:pos="851"/>
        </w:tabs>
        <w:spacing w:before="120" w:after="120" w:line="360" w:lineRule="auto"/>
        <w:ind w:left="851" w:hanging="851"/>
        <w:jc w:val="both"/>
        <w:rPr>
          <w:rFonts w:cstheme="minorHAnsi"/>
        </w:rPr>
      </w:pPr>
      <w:r w:rsidRPr="00300D55">
        <w:rPr>
          <w:rFonts w:cstheme="minorHAnsi"/>
        </w:rPr>
        <w:t>…………………………………………………………………………………………………………………………………………………………….</w:t>
      </w:r>
    </w:p>
    <w:p w14:paraId="064160C3" w14:textId="77777777" w:rsidR="00E759FD" w:rsidRDefault="00E759FD" w:rsidP="00E759FD">
      <w:pPr>
        <w:pStyle w:val="Heading2"/>
        <w:numPr>
          <w:ilvl w:val="0"/>
          <w:numId w:val="0"/>
        </w:numPr>
        <w:tabs>
          <w:tab w:val="left" w:pos="851"/>
        </w:tabs>
        <w:ind w:left="851" w:hanging="851"/>
        <w:rPr>
          <w:rFonts w:asciiTheme="minorHAnsi" w:hAnsiTheme="minorHAnsi" w:cstheme="minorHAnsi"/>
          <w:sz w:val="22"/>
          <w:szCs w:val="22"/>
        </w:rPr>
      </w:pPr>
      <w:r w:rsidRPr="002C1DE8">
        <w:rPr>
          <w:rFonts w:asciiTheme="minorHAnsi" w:hAnsiTheme="minorHAnsi" w:cstheme="minorHAnsi"/>
          <w:sz w:val="22"/>
          <w:szCs w:val="22"/>
        </w:rPr>
        <w:t xml:space="preserve">25.5 </w:t>
      </w:r>
      <w:r>
        <w:rPr>
          <w:rFonts w:asciiTheme="minorHAnsi" w:hAnsiTheme="minorHAnsi" w:cstheme="minorHAnsi"/>
          <w:sz w:val="22"/>
          <w:szCs w:val="22"/>
        </w:rPr>
        <w:tab/>
      </w:r>
      <w:r w:rsidRPr="002C1DE8">
        <w:rPr>
          <w:rFonts w:asciiTheme="minorHAnsi" w:hAnsiTheme="minorHAnsi" w:cstheme="minorHAnsi"/>
          <w:sz w:val="22"/>
          <w:szCs w:val="22"/>
        </w:rPr>
        <w:t xml:space="preserve">If the User resolves to Energise or Re-energise a Metering Point or Metering System pursuant to Clause 25.4: 25.5.1 the User shall decide on the extent and nature of the Energisation Works or Re-energisation Works and the User shall undertake such Energisation Works or Re-energisation Works at its own cost; and 25.5.2 when such Energisation Works or Re-energisation Works are complete the User shall, in accordance with the </w:t>
      </w:r>
      <w:del w:id="93" w:author="John Lawton" w:date="2020-10-07T12:42:00Z">
        <w:r w:rsidRPr="002C1DE8" w:rsidDel="002C1DE8">
          <w:rPr>
            <w:rFonts w:asciiTheme="minorHAnsi" w:hAnsiTheme="minorHAnsi" w:cstheme="minorHAnsi"/>
            <w:sz w:val="22"/>
            <w:szCs w:val="22"/>
          </w:rPr>
          <w:delText>Master Registration Agreement</w:delText>
        </w:r>
      </w:del>
      <w:ins w:id="94" w:author="John Lawton" w:date="2020-10-07T12:42:00Z">
        <w:r>
          <w:rPr>
            <w:rFonts w:asciiTheme="minorHAnsi" w:hAnsiTheme="minorHAnsi" w:cstheme="minorHAnsi"/>
            <w:sz w:val="22"/>
            <w:szCs w:val="22"/>
          </w:rPr>
          <w:t>Retail Energy Code</w:t>
        </w:r>
      </w:ins>
      <w:r w:rsidRPr="002C1DE8">
        <w:rPr>
          <w:rFonts w:asciiTheme="minorHAnsi" w:hAnsiTheme="minorHAnsi" w:cstheme="minorHAnsi"/>
          <w:sz w:val="22"/>
          <w:szCs w:val="22"/>
        </w:rPr>
        <w:t xml:space="preserve"> or the BSC (as applicable), instruct the MPAS Provider to register the relevant Metering Point as Energised (but only, in the case of an Unmetered Supply, if the Energisation Works or Re-energisation Works have allowed the flow of electricity through the relevant Exit Point)</w:t>
      </w:r>
      <w:r>
        <w:rPr>
          <w:rFonts w:asciiTheme="minorHAnsi" w:hAnsiTheme="minorHAnsi" w:cstheme="minorHAnsi"/>
          <w:sz w:val="22"/>
          <w:szCs w:val="22"/>
        </w:rPr>
        <w:t>.</w:t>
      </w:r>
    </w:p>
    <w:p w14:paraId="1529C2F4" w14:textId="77777777" w:rsidR="00E759FD" w:rsidRPr="002C1DE8" w:rsidRDefault="00E759FD" w:rsidP="00E759FD">
      <w:pPr>
        <w:pStyle w:val="Heading2"/>
        <w:numPr>
          <w:ilvl w:val="0"/>
          <w:numId w:val="0"/>
        </w:numPr>
        <w:tabs>
          <w:tab w:val="left" w:pos="851"/>
        </w:tabs>
        <w:ind w:left="851" w:hanging="851"/>
        <w:rPr>
          <w:rFonts w:asciiTheme="minorHAnsi" w:hAnsiTheme="minorHAnsi" w:cstheme="minorHAnsi"/>
          <w:sz w:val="22"/>
          <w:szCs w:val="22"/>
        </w:rPr>
      </w:pPr>
      <w:r w:rsidRPr="002C1DE8">
        <w:rPr>
          <w:rFonts w:asciiTheme="minorHAnsi" w:hAnsiTheme="minorHAnsi" w:cstheme="minorHAnsi"/>
          <w:sz w:val="22"/>
          <w:szCs w:val="22"/>
        </w:rPr>
        <w:t>25.6</w:t>
      </w:r>
      <w:r w:rsidRPr="002C1DE8">
        <w:rPr>
          <w:rFonts w:asciiTheme="minorHAnsi" w:hAnsiTheme="minorHAnsi" w:cstheme="minorHAnsi"/>
          <w:sz w:val="22"/>
          <w:szCs w:val="22"/>
        </w:rPr>
        <w:tab/>
        <w:t xml:space="preserve">If the User resolves to De-energise a Metering Point or a Metering System pursuant to Clause 25.4: </w:t>
      </w:r>
    </w:p>
    <w:p w14:paraId="7E28C143" w14:textId="77777777" w:rsidR="00E759FD" w:rsidRPr="002C1DE8" w:rsidRDefault="00E759FD" w:rsidP="00E759FD">
      <w:pPr>
        <w:pStyle w:val="Heading2"/>
        <w:numPr>
          <w:ilvl w:val="0"/>
          <w:numId w:val="0"/>
        </w:numPr>
        <w:tabs>
          <w:tab w:val="left" w:pos="1701"/>
        </w:tabs>
        <w:ind w:left="1701" w:hanging="850"/>
        <w:rPr>
          <w:rFonts w:asciiTheme="minorHAnsi" w:hAnsiTheme="minorHAnsi" w:cstheme="minorHAnsi"/>
          <w:sz w:val="22"/>
          <w:szCs w:val="22"/>
        </w:rPr>
      </w:pPr>
      <w:r w:rsidRPr="002C1DE8">
        <w:rPr>
          <w:rFonts w:asciiTheme="minorHAnsi" w:hAnsiTheme="minorHAnsi" w:cstheme="minorHAnsi"/>
          <w:sz w:val="22"/>
          <w:szCs w:val="22"/>
        </w:rPr>
        <w:t xml:space="preserve">25.6.1 </w:t>
      </w:r>
      <w:r w:rsidRPr="002C1DE8">
        <w:rPr>
          <w:rFonts w:asciiTheme="minorHAnsi" w:hAnsiTheme="minorHAnsi" w:cstheme="minorHAnsi"/>
          <w:sz w:val="22"/>
          <w:szCs w:val="22"/>
        </w:rPr>
        <w:tab/>
        <w:t xml:space="preserve">the User shall decide on the extent and nature of the De-energisation Works and the User shall undertake such De-energisation Works at its own </w:t>
      </w:r>
      <w:proofErr w:type="gramStart"/>
      <w:r w:rsidRPr="002C1DE8">
        <w:rPr>
          <w:rFonts w:asciiTheme="minorHAnsi" w:hAnsiTheme="minorHAnsi" w:cstheme="minorHAnsi"/>
          <w:sz w:val="22"/>
          <w:szCs w:val="22"/>
        </w:rPr>
        <w:t>cost;</w:t>
      </w:r>
      <w:proofErr w:type="gramEnd"/>
      <w:r w:rsidRPr="002C1DE8">
        <w:rPr>
          <w:rFonts w:asciiTheme="minorHAnsi" w:hAnsiTheme="minorHAnsi" w:cstheme="minorHAnsi"/>
          <w:sz w:val="22"/>
          <w:szCs w:val="22"/>
        </w:rPr>
        <w:t xml:space="preserve"> </w:t>
      </w:r>
    </w:p>
    <w:p w14:paraId="7C8B1123" w14:textId="77777777" w:rsidR="00E759FD" w:rsidRPr="002C1DE8" w:rsidRDefault="00E759FD" w:rsidP="00E759FD">
      <w:pPr>
        <w:pStyle w:val="Heading2"/>
        <w:numPr>
          <w:ilvl w:val="0"/>
          <w:numId w:val="0"/>
        </w:numPr>
        <w:tabs>
          <w:tab w:val="left" w:pos="1701"/>
        </w:tabs>
        <w:ind w:left="1701" w:hanging="850"/>
        <w:rPr>
          <w:rFonts w:asciiTheme="minorHAnsi" w:hAnsiTheme="minorHAnsi" w:cstheme="minorHAnsi"/>
          <w:sz w:val="22"/>
          <w:szCs w:val="22"/>
        </w:rPr>
      </w:pPr>
      <w:r w:rsidRPr="002C1DE8">
        <w:rPr>
          <w:rFonts w:asciiTheme="minorHAnsi" w:hAnsiTheme="minorHAnsi" w:cstheme="minorHAnsi"/>
          <w:sz w:val="22"/>
          <w:szCs w:val="22"/>
        </w:rPr>
        <w:t xml:space="preserve">25.6.2 </w:t>
      </w:r>
      <w:r w:rsidRPr="002C1DE8">
        <w:rPr>
          <w:rFonts w:asciiTheme="minorHAnsi" w:hAnsiTheme="minorHAnsi" w:cstheme="minorHAnsi"/>
          <w:sz w:val="22"/>
          <w:szCs w:val="22"/>
        </w:rPr>
        <w:tab/>
        <w:t xml:space="preserve">(in respect of Metering Points) when such De-energisation Works are complete, the User shall, in accordance with the </w:t>
      </w:r>
      <w:del w:id="95" w:author="John Lawton" w:date="2020-10-07T12:46:00Z">
        <w:r w:rsidRPr="002C1DE8" w:rsidDel="006C60FC">
          <w:rPr>
            <w:rFonts w:asciiTheme="minorHAnsi" w:hAnsiTheme="minorHAnsi" w:cstheme="minorHAnsi"/>
            <w:sz w:val="22"/>
            <w:szCs w:val="22"/>
          </w:rPr>
          <w:delText>Master Registration Agreement</w:delText>
        </w:r>
      </w:del>
      <w:ins w:id="96" w:author="John Lawton" w:date="2020-10-07T12:46:00Z">
        <w:r>
          <w:rPr>
            <w:rFonts w:asciiTheme="minorHAnsi" w:hAnsiTheme="minorHAnsi" w:cstheme="minorHAnsi"/>
            <w:sz w:val="22"/>
            <w:szCs w:val="22"/>
          </w:rPr>
          <w:t>Retail Energy Code</w:t>
        </w:r>
      </w:ins>
      <w:r w:rsidRPr="002C1DE8">
        <w:rPr>
          <w:rFonts w:asciiTheme="minorHAnsi" w:hAnsiTheme="minorHAnsi" w:cstheme="minorHAnsi"/>
          <w:sz w:val="22"/>
          <w:szCs w:val="22"/>
        </w:rPr>
        <w:t xml:space="preserve">, instruct the MPAS Provider to register the relevant Metering Point as De-energised (but only, in the case of an Unmetered Supply, if the </w:t>
      </w:r>
      <w:proofErr w:type="spellStart"/>
      <w:r w:rsidRPr="002C1DE8">
        <w:rPr>
          <w:rFonts w:asciiTheme="minorHAnsi" w:hAnsiTheme="minorHAnsi" w:cstheme="minorHAnsi"/>
          <w:sz w:val="22"/>
          <w:szCs w:val="22"/>
        </w:rPr>
        <w:t>Deenergisation</w:t>
      </w:r>
      <w:proofErr w:type="spellEnd"/>
      <w:r w:rsidRPr="002C1DE8">
        <w:rPr>
          <w:rFonts w:asciiTheme="minorHAnsi" w:hAnsiTheme="minorHAnsi" w:cstheme="minorHAnsi"/>
          <w:sz w:val="22"/>
          <w:szCs w:val="22"/>
        </w:rPr>
        <w:t xml:space="preserve"> Works have prevented the flow of electricity through the relevant Exit Point); and </w:t>
      </w:r>
    </w:p>
    <w:p w14:paraId="7E1D57D5" w14:textId="77777777" w:rsidR="00E759FD" w:rsidRPr="002C1DE8" w:rsidRDefault="00E759FD" w:rsidP="00E759FD">
      <w:pPr>
        <w:pStyle w:val="Heading2"/>
        <w:numPr>
          <w:ilvl w:val="0"/>
          <w:numId w:val="0"/>
        </w:numPr>
        <w:tabs>
          <w:tab w:val="left" w:pos="1701"/>
        </w:tabs>
        <w:ind w:left="1701" w:hanging="850"/>
        <w:rPr>
          <w:rFonts w:asciiTheme="minorHAnsi" w:hAnsiTheme="minorHAnsi" w:cstheme="minorHAnsi"/>
          <w:sz w:val="22"/>
          <w:szCs w:val="22"/>
        </w:rPr>
      </w:pPr>
      <w:r w:rsidRPr="002C1DE8">
        <w:rPr>
          <w:rFonts w:asciiTheme="minorHAnsi" w:hAnsiTheme="minorHAnsi" w:cstheme="minorHAnsi"/>
          <w:sz w:val="22"/>
          <w:szCs w:val="22"/>
        </w:rPr>
        <w:lastRenderedPageBreak/>
        <w:t xml:space="preserve">25.6.3 </w:t>
      </w:r>
      <w:r w:rsidRPr="002C1DE8">
        <w:rPr>
          <w:rFonts w:asciiTheme="minorHAnsi" w:hAnsiTheme="minorHAnsi" w:cstheme="minorHAnsi"/>
          <w:sz w:val="22"/>
          <w:szCs w:val="22"/>
        </w:rPr>
        <w:tab/>
        <w:t>(in respect of Metering Systems) when such De-energisation Works are complete, the User shall, in accordance with the BSC, instruct the CDCA to register the relevant Metering System as De-energised.</w:t>
      </w:r>
    </w:p>
    <w:p w14:paraId="2D8AF87E" w14:textId="77777777" w:rsidR="00BA7170" w:rsidRDefault="00BA7170" w:rsidP="00BA7170">
      <w:pPr>
        <w:tabs>
          <w:tab w:val="left" w:pos="851"/>
        </w:tabs>
        <w:spacing w:before="120" w:after="120" w:line="360" w:lineRule="auto"/>
        <w:ind w:left="851" w:hanging="851"/>
        <w:jc w:val="both"/>
        <w:rPr>
          <w:rFonts w:cstheme="minorHAnsi"/>
        </w:rPr>
      </w:pPr>
      <w:r w:rsidRPr="00300D55">
        <w:rPr>
          <w:rFonts w:cstheme="minorHAnsi"/>
        </w:rPr>
        <w:t>…………………………………………………………………………………………………………………………………………………………….</w:t>
      </w:r>
    </w:p>
    <w:p w14:paraId="3B6136FF" w14:textId="57DF16F1" w:rsidR="00BA7170" w:rsidRDefault="00BA7170" w:rsidP="00BA7170">
      <w:pPr>
        <w:tabs>
          <w:tab w:val="left" w:pos="851"/>
        </w:tabs>
        <w:spacing w:before="120" w:after="120" w:line="360" w:lineRule="auto"/>
        <w:ind w:left="851" w:hanging="851"/>
        <w:jc w:val="both"/>
        <w:rPr>
          <w:rFonts w:cstheme="minorHAnsi"/>
        </w:rPr>
      </w:pPr>
      <w:bookmarkStart w:id="97" w:name="_Hlk32910610"/>
      <w:r w:rsidRPr="00E3511E">
        <w:rPr>
          <w:rFonts w:cstheme="minorHAnsi"/>
        </w:rPr>
        <w:t xml:space="preserve">29.4 </w:t>
      </w:r>
      <w:r>
        <w:rPr>
          <w:rFonts w:cstheme="minorHAnsi"/>
        </w:rPr>
        <w:tab/>
      </w:r>
      <w:r w:rsidRPr="00E3511E">
        <w:rPr>
          <w:rFonts w:cstheme="minorHAnsi"/>
        </w:rPr>
        <w:t xml:space="preserve">For the purposes of Clause 29.3, the Company and the User acknowledge that it shall be reasonable for the Company to require any Metering Data which the User (or its BSC Party Agent) is obliged to provide to the Company and/or the relevant </w:t>
      </w:r>
      <w:r w:rsidRPr="00BA7170">
        <w:rPr>
          <w:rFonts w:cstheme="minorHAnsi"/>
        </w:rPr>
        <w:t xml:space="preserve">MPAS Provider in accordance with the provisions of, and in the form specified by, the </w:t>
      </w:r>
      <w:del w:id="98" w:author="John Lawton" w:date="2020-02-18T09:30:00Z">
        <w:r w:rsidRPr="00BA7170" w:rsidDel="00BA7170">
          <w:rPr>
            <w:rFonts w:cstheme="minorHAnsi"/>
          </w:rPr>
          <w:delText xml:space="preserve">MRA </w:delText>
        </w:r>
      </w:del>
      <w:ins w:id="99" w:author="John Lawton" w:date="2020-02-18T09:30:00Z">
        <w:r w:rsidRPr="00BA7170">
          <w:rPr>
            <w:rFonts w:cstheme="minorHAnsi"/>
          </w:rPr>
          <w:t>REC</w:t>
        </w:r>
        <w:r w:rsidRPr="00E3511E">
          <w:rPr>
            <w:rFonts w:cstheme="minorHAnsi"/>
          </w:rPr>
          <w:t xml:space="preserve"> </w:t>
        </w:r>
      </w:ins>
      <w:r w:rsidRPr="00E3511E">
        <w:rPr>
          <w:rFonts w:cstheme="minorHAnsi"/>
        </w:rPr>
        <w:t>and/or the BSC</w:t>
      </w:r>
      <w:r>
        <w:rPr>
          <w:rFonts w:cstheme="minorHAnsi"/>
        </w:rPr>
        <w:t>.</w:t>
      </w:r>
    </w:p>
    <w:bookmarkEnd w:id="97"/>
    <w:p w14:paraId="3603D5A4" w14:textId="77777777" w:rsidR="00765702" w:rsidRDefault="00765702" w:rsidP="00765702">
      <w:pPr>
        <w:tabs>
          <w:tab w:val="left" w:pos="851"/>
        </w:tabs>
        <w:spacing w:before="120" w:after="120" w:line="360" w:lineRule="auto"/>
        <w:ind w:left="851" w:hanging="851"/>
        <w:jc w:val="both"/>
        <w:rPr>
          <w:rFonts w:cstheme="minorHAnsi"/>
        </w:rPr>
      </w:pPr>
      <w:r w:rsidRPr="00300D55">
        <w:rPr>
          <w:rFonts w:cstheme="minorHAnsi"/>
        </w:rPr>
        <w:t>…………………………………………………………………………………………………………………………………………………………….</w:t>
      </w:r>
    </w:p>
    <w:p w14:paraId="62E20D01" w14:textId="55E473A4" w:rsidR="00765702" w:rsidRPr="00E3511E" w:rsidRDefault="00765702" w:rsidP="00765702">
      <w:pPr>
        <w:jc w:val="both"/>
        <w:rPr>
          <w:rFonts w:cstheme="minorHAnsi"/>
        </w:rPr>
      </w:pPr>
      <w:r>
        <w:rPr>
          <w:rFonts w:cstheme="minorHAnsi"/>
        </w:rPr>
        <w:t>30.1</w:t>
      </w:r>
      <w:r>
        <w:rPr>
          <w:rFonts w:cstheme="minorHAnsi"/>
        </w:rPr>
        <w:tab/>
      </w:r>
      <w:r w:rsidRPr="00E3511E">
        <w:rPr>
          <w:rFonts w:cstheme="minorHAnsi"/>
        </w:rPr>
        <w:t xml:space="preserve">The User shall: </w:t>
      </w:r>
    </w:p>
    <w:p w14:paraId="1519BF59" w14:textId="31291850" w:rsidR="00765702" w:rsidRPr="00E3511E" w:rsidRDefault="00765702" w:rsidP="002D7394">
      <w:pPr>
        <w:tabs>
          <w:tab w:val="left" w:pos="1701"/>
        </w:tabs>
        <w:spacing w:before="120" w:after="120" w:line="360" w:lineRule="auto"/>
        <w:ind w:left="1701" w:hanging="850"/>
        <w:jc w:val="both"/>
        <w:rPr>
          <w:rFonts w:cstheme="minorHAnsi"/>
        </w:rPr>
      </w:pPr>
      <w:r w:rsidRPr="00E3511E">
        <w:rPr>
          <w:rFonts w:cstheme="minorHAnsi"/>
        </w:rPr>
        <w:t xml:space="preserve">30.1.1 </w:t>
      </w:r>
      <w:r>
        <w:rPr>
          <w:rFonts w:cstheme="minorHAnsi"/>
        </w:rPr>
        <w:tab/>
      </w:r>
      <w:r w:rsidRPr="00E3511E">
        <w:rPr>
          <w:rFonts w:cstheme="minorHAnsi"/>
        </w:rPr>
        <w:t xml:space="preserve">in the case of Metering Points, except for the renewal of an existing Contract </w:t>
      </w:r>
      <w:proofErr w:type="gramStart"/>
      <w:r w:rsidRPr="00E3511E">
        <w:rPr>
          <w:rFonts w:cstheme="minorHAnsi"/>
        </w:rPr>
        <w:t>entered into</w:t>
      </w:r>
      <w:proofErr w:type="gramEnd"/>
      <w:r w:rsidRPr="00E3511E">
        <w:rPr>
          <w:rFonts w:cstheme="minorHAnsi"/>
        </w:rPr>
        <w:t xml:space="preserve"> after 31 August 1998, as soon as is reasonably practicable following</w:t>
      </w:r>
      <w:ins w:id="100" w:author="John Lawton" w:date="2020-01-07T11:25:00Z">
        <w:r w:rsidR="002D7394">
          <w:rPr>
            <w:rFonts w:cstheme="minorHAnsi"/>
          </w:rPr>
          <w:t xml:space="preserve"> </w:t>
        </w:r>
      </w:ins>
      <w:del w:id="101" w:author="John Lawton" w:date="2020-01-07T11:25:00Z">
        <w:r w:rsidRPr="00E3511E" w:rsidDel="002D7394">
          <w:rPr>
            <w:rFonts w:cstheme="minorHAnsi"/>
          </w:rPr>
          <w:delText xml:space="preserve">, </w:delText>
        </w:r>
      </w:del>
      <w:r w:rsidRPr="00E3511E">
        <w:rPr>
          <w:rFonts w:cstheme="minorHAnsi"/>
        </w:rPr>
        <w:t xml:space="preserve">either: </w:t>
      </w:r>
    </w:p>
    <w:p w14:paraId="17CE86F6" w14:textId="2A1C1D0E" w:rsidR="00765702" w:rsidRPr="00EB7D50" w:rsidRDefault="00765702" w:rsidP="002D7394">
      <w:pPr>
        <w:tabs>
          <w:tab w:val="left" w:pos="1701"/>
        </w:tabs>
        <w:spacing w:before="120" w:after="120" w:line="360" w:lineRule="auto"/>
        <w:ind w:left="1701" w:hanging="850"/>
        <w:jc w:val="both"/>
        <w:rPr>
          <w:rFonts w:cstheme="minorHAnsi"/>
        </w:rPr>
      </w:pPr>
      <w:r w:rsidRPr="00E3511E">
        <w:rPr>
          <w:rFonts w:cstheme="minorHAnsi"/>
        </w:rPr>
        <w:t xml:space="preserve">(A) </w:t>
      </w:r>
      <w:r>
        <w:rPr>
          <w:rFonts w:cstheme="minorHAnsi"/>
        </w:rPr>
        <w:tab/>
      </w:r>
      <w:r w:rsidRPr="00E3511E">
        <w:rPr>
          <w:rFonts w:cstheme="minorHAnsi"/>
        </w:rPr>
        <w:t xml:space="preserve">where a Notice of Objection (as defined in the </w:t>
      </w:r>
      <w:del w:id="102" w:author="John Lawton" w:date="2020-02-17T09:14:00Z">
        <w:r w:rsidRPr="00EB7D50" w:rsidDel="00EB7D50">
          <w:rPr>
            <w:rFonts w:cstheme="minorHAnsi"/>
          </w:rPr>
          <w:delText>Master Registration Agreement</w:delText>
        </w:r>
      </w:del>
      <w:ins w:id="103" w:author="John Lawton" w:date="2020-02-17T09:14:00Z">
        <w:r w:rsidR="00EB7D50" w:rsidRPr="00EB7D50">
          <w:rPr>
            <w:rFonts w:cstheme="minorHAnsi"/>
          </w:rPr>
          <w:t>Retail Energy Code</w:t>
        </w:r>
      </w:ins>
      <w:r w:rsidRPr="00EB7D50">
        <w:rPr>
          <w:rFonts w:cstheme="minorHAnsi"/>
        </w:rPr>
        <w:t xml:space="preserve">) is not received in relation to the User’s application to become Registered in respect of that Metering Point, the expiry of the Objection Raising Period (as defined in the </w:t>
      </w:r>
      <w:del w:id="104" w:author="John Lawton" w:date="2020-02-17T09:15:00Z">
        <w:r w:rsidRPr="00EB7D50" w:rsidDel="00EB7D50">
          <w:rPr>
            <w:rFonts w:cstheme="minorHAnsi"/>
          </w:rPr>
          <w:delText>Master Registration Agreement</w:delText>
        </w:r>
      </w:del>
      <w:ins w:id="105" w:author="John Lawton" w:date="2020-02-17T09:15:00Z">
        <w:r w:rsidR="00EB7D50">
          <w:rPr>
            <w:rFonts w:cstheme="minorHAnsi"/>
          </w:rPr>
          <w:t>Retail Energy Code</w:t>
        </w:r>
      </w:ins>
      <w:r w:rsidRPr="00EB7D50">
        <w:rPr>
          <w:rFonts w:cstheme="minorHAnsi"/>
        </w:rPr>
        <w:t xml:space="preserve">); or </w:t>
      </w:r>
    </w:p>
    <w:p w14:paraId="548B4943" w14:textId="7A1EBBA6" w:rsidR="00765702" w:rsidRDefault="00765702" w:rsidP="002D7394">
      <w:pPr>
        <w:tabs>
          <w:tab w:val="left" w:pos="2552"/>
        </w:tabs>
        <w:spacing w:before="120" w:after="120" w:line="360" w:lineRule="auto"/>
        <w:ind w:left="2552" w:hanging="851"/>
        <w:jc w:val="both"/>
        <w:rPr>
          <w:rFonts w:cstheme="minorHAnsi"/>
        </w:rPr>
      </w:pPr>
      <w:r w:rsidRPr="00EB7D50">
        <w:rPr>
          <w:rFonts w:cstheme="minorHAnsi"/>
        </w:rPr>
        <w:t xml:space="preserve">(B) </w:t>
      </w:r>
      <w:r w:rsidRPr="00EB7D50">
        <w:rPr>
          <w:rFonts w:cstheme="minorHAnsi"/>
        </w:rPr>
        <w:tab/>
        <w:t>where a Notice of Objection is received in relation to the User’s application for Registration, the</w:t>
      </w:r>
      <w:r w:rsidRPr="00E3511E">
        <w:rPr>
          <w:rFonts w:cstheme="minorHAnsi"/>
        </w:rPr>
        <w:t xml:space="preserve"> withdrawal of that Notice of Objection</w:t>
      </w:r>
      <w:del w:id="106" w:author="John Lawton" w:date="2020-01-07T11:13:00Z">
        <w:r w:rsidRPr="00E3511E" w:rsidDel="0016293E">
          <w:rPr>
            <w:rFonts w:cstheme="minorHAnsi"/>
          </w:rPr>
          <w:delText>;</w:delText>
        </w:r>
      </w:del>
    </w:p>
    <w:p w14:paraId="34FD70C1" w14:textId="71A8BB2F" w:rsidR="00765702" w:rsidRPr="001A1F35" w:rsidRDefault="00765702" w:rsidP="00765702">
      <w:pPr>
        <w:tabs>
          <w:tab w:val="left" w:pos="1701"/>
        </w:tabs>
        <w:spacing w:before="120" w:after="120" w:line="360" w:lineRule="auto"/>
        <w:ind w:left="1701" w:hanging="850"/>
        <w:jc w:val="both"/>
      </w:pPr>
      <w:r>
        <w:t>30.1.2</w:t>
      </w:r>
      <w:r>
        <w:tab/>
      </w:r>
      <w:r w:rsidRPr="001A1F35">
        <w:t xml:space="preserve">in </w:t>
      </w:r>
      <w:r w:rsidRPr="00765702">
        <w:rPr>
          <w:rFonts w:cstheme="minorHAnsi"/>
        </w:rPr>
        <w:t>the</w:t>
      </w:r>
      <w:r w:rsidRPr="001A1F35">
        <w:t xml:space="preserve"> case of Metering Systems, except for the renewal of an existing Contract entered into after 31 August 1998, as soon as is reasonably practicable following the Registration Effective </w:t>
      </w:r>
      <w:proofErr w:type="gramStart"/>
      <w:r w:rsidRPr="00765702">
        <w:rPr>
          <w:rFonts w:cstheme="minorHAnsi"/>
        </w:rPr>
        <w:t>From</w:t>
      </w:r>
      <w:proofErr w:type="gramEnd"/>
      <w:r w:rsidRPr="001A1F35">
        <w:t xml:space="preserve"> Date (as defined in the Balancing and Settlement Code, BSCP20) in respect of that Metering System, </w:t>
      </w:r>
    </w:p>
    <w:p w14:paraId="79DB6551" w14:textId="27CFFD09" w:rsidR="00765702" w:rsidRDefault="00765702" w:rsidP="00765702">
      <w:pPr>
        <w:tabs>
          <w:tab w:val="left" w:pos="1701"/>
        </w:tabs>
        <w:spacing w:before="120" w:after="120" w:line="360" w:lineRule="auto"/>
        <w:ind w:left="1701"/>
        <w:jc w:val="both"/>
      </w:pPr>
      <w:r w:rsidRPr="001A1F35">
        <w:t xml:space="preserve">(in each case) provide the information set out in Clause 30.2 to the Company in respect of the relevant Exit Point or Entry Point. </w:t>
      </w:r>
    </w:p>
    <w:p w14:paraId="1D77D4A2" w14:textId="3B09F084" w:rsidR="00765702" w:rsidRPr="00E3511E" w:rsidRDefault="00765702" w:rsidP="00765702">
      <w:pPr>
        <w:rPr>
          <w:rFonts w:cstheme="minorHAnsi"/>
        </w:rPr>
      </w:pPr>
      <w:r w:rsidRPr="00E3511E">
        <w:rPr>
          <w:rFonts w:cstheme="minorHAnsi"/>
        </w:rPr>
        <w:t xml:space="preserve">30.2 </w:t>
      </w:r>
      <w:r>
        <w:rPr>
          <w:rFonts w:cstheme="minorHAnsi"/>
        </w:rPr>
        <w:tab/>
      </w:r>
      <w:r w:rsidRPr="00E3511E">
        <w:rPr>
          <w:rFonts w:cstheme="minorHAnsi"/>
        </w:rPr>
        <w:t xml:space="preserve">The information referred to in Clause 30.1 is: </w:t>
      </w:r>
    </w:p>
    <w:p w14:paraId="712B1955" w14:textId="528C2E0A" w:rsidR="00765702" w:rsidRDefault="00765702" w:rsidP="00765702">
      <w:pPr>
        <w:tabs>
          <w:tab w:val="left" w:pos="1701"/>
        </w:tabs>
        <w:spacing w:before="120" w:after="120" w:line="360" w:lineRule="auto"/>
        <w:ind w:left="1701" w:hanging="850"/>
        <w:jc w:val="both"/>
        <w:rPr>
          <w:rFonts w:cstheme="minorHAnsi"/>
        </w:rPr>
      </w:pPr>
      <w:r w:rsidRPr="00E3511E">
        <w:rPr>
          <w:rFonts w:cstheme="minorHAnsi"/>
        </w:rPr>
        <w:t xml:space="preserve">30.2.1 </w:t>
      </w:r>
      <w:r>
        <w:rPr>
          <w:rFonts w:cstheme="minorHAnsi"/>
        </w:rPr>
        <w:tab/>
      </w:r>
      <w:r w:rsidRPr="00E3511E">
        <w:rPr>
          <w:rFonts w:cstheme="minorHAnsi"/>
        </w:rPr>
        <w:t xml:space="preserve">the relevant </w:t>
      </w:r>
      <w:r w:rsidRPr="00765702">
        <w:t>Supply</w:t>
      </w:r>
      <w:r w:rsidRPr="00E3511E">
        <w:rPr>
          <w:rFonts w:cstheme="minorHAnsi"/>
        </w:rPr>
        <w:t xml:space="preserve"> Number core data (as defined in the </w:t>
      </w:r>
      <w:del w:id="107" w:author="John Lawton" w:date="2020-02-17T09:15:00Z">
        <w:r w:rsidRPr="00EB7D50" w:rsidDel="00EB7D50">
          <w:rPr>
            <w:rFonts w:cstheme="minorHAnsi"/>
          </w:rPr>
          <w:delText>Master Registration Agreement</w:delText>
        </w:r>
      </w:del>
      <w:ins w:id="108" w:author="John Lawton" w:date="2020-02-17T09:15:00Z">
        <w:r w:rsidR="00EB7D50">
          <w:rPr>
            <w:rFonts w:cstheme="minorHAnsi"/>
          </w:rPr>
          <w:t>Retail Energy Code</w:t>
        </w:r>
      </w:ins>
      <w:r w:rsidRPr="00E3511E">
        <w:rPr>
          <w:rFonts w:cstheme="minorHAnsi"/>
        </w:rPr>
        <w:t>) or (as applicable) the relevant Metering System Identifier (as referred to in the Balancing and Settlement Code, BSCP20</w:t>
      </w:r>
      <w:proofErr w:type="gramStart"/>
      <w:r w:rsidRPr="00E3511E">
        <w:rPr>
          <w:rFonts w:cstheme="minorHAnsi"/>
        </w:rPr>
        <w:t>)</w:t>
      </w:r>
      <w:r>
        <w:rPr>
          <w:rFonts w:cstheme="minorHAnsi"/>
        </w:rPr>
        <w:t>;</w:t>
      </w:r>
      <w:proofErr w:type="gramEnd"/>
    </w:p>
    <w:p w14:paraId="34EDD6BF" w14:textId="5ED96E79" w:rsidR="00765702" w:rsidRPr="001A1F35" w:rsidRDefault="00EF6F68" w:rsidP="00EF6F68">
      <w:pPr>
        <w:tabs>
          <w:tab w:val="left" w:pos="1701"/>
        </w:tabs>
        <w:spacing w:before="120" w:after="120" w:line="360" w:lineRule="auto"/>
        <w:ind w:left="1701" w:hanging="850"/>
        <w:jc w:val="both"/>
      </w:pPr>
      <w:r>
        <w:lastRenderedPageBreak/>
        <w:t>30.2.2</w:t>
      </w:r>
      <w:r>
        <w:tab/>
      </w:r>
      <w:r w:rsidR="00765702" w:rsidRPr="001A1F35">
        <w:t xml:space="preserve">the relevant </w:t>
      </w:r>
      <w:proofErr w:type="spellStart"/>
      <w:r w:rsidR="00765702" w:rsidRPr="001A1F35">
        <w:t>Connectee’s</w:t>
      </w:r>
      <w:proofErr w:type="spellEnd"/>
      <w:r w:rsidR="00765702" w:rsidRPr="001A1F35">
        <w:t xml:space="preserve"> </w:t>
      </w:r>
      <w:proofErr w:type="gramStart"/>
      <w:r w:rsidR="00765702" w:rsidRPr="001A1F35">
        <w:t>name;</w:t>
      </w:r>
      <w:proofErr w:type="gramEnd"/>
    </w:p>
    <w:p w14:paraId="23542133" w14:textId="3CE4E190" w:rsidR="00765702" w:rsidRPr="001A1F35" w:rsidRDefault="00EF6F68" w:rsidP="00EF6F68">
      <w:pPr>
        <w:tabs>
          <w:tab w:val="left" w:pos="1701"/>
        </w:tabs>
        <w:spacing w:before="120" w:after="120" w:line="360" w:lineRule="auto"/>
        <w:ind w:left="1701" w:hanging="850"/>
        <w:jc w:val="both"/>
      </w:pPr>
      <w:r>
        <w:t>30.2.3</w:t>
      </w:r>
      <w:r>
        <w:tab/>
      </w:r>
      <w:r w:rsidR="00765702" w:rsidRPr="001A1F35">
        <w:t xml:space="preserve">the Metering Point or Metering System </w:t>
      </w:r>
      <w:proofErr w:type="gramStart"/>
      <w:r w:rsidR="00765702" w:rsidRPr="001A1F35">
        <w:t>address;</w:t>
      </w:r>
      <w:proofErr w:type="gramEnd"/>
      <w:r w:rsidR="00765702" w:rsidRPr="001A1F35">
        <w:t xml:space="preserve"> </w:t>
      </w:r>
    </w:p>
    <w:p w14:paraId="6D8A63C3" w14:textId="2530BF7C" w:rsidR="00765702" w:rsidRPr="001A1F35" w:rsidRDefault="00EF6F68" w:rsidP="00EF6F68">
      <w:pPr>
        <w:tabs>
          <w:tab w:val="left" w:pos="1701"/>
        </w:tabs>
        <w:spacing w:before="120" w:after="120" w:line="360" w:lineRule="auto"/>
        <w:ind w:left="1701" w:hanging="850"/>
        <w:jc w:val="both"/>
      </w:pPr>
      <w:r>
        <w:t>30.2.4</w:t>
      </w:r>
      <w:r>
        <w:tab/>
      </w:r>
      <w:r w:rsidR="00765702" w:rsidRPr="001A1F35">
        <w:t>in respect of an Exit Point, the Customer’s Maximum Import Capacity if:</w:t>
      </w:r>
    </w:p>
    <w:p w14:paraId="71221F8E" w14:textId="329F8484" w:rsidR="00765702" w:rsidRPr="001A1F35" w:rsidRDefault="00EF6F68" w:rsidP="00EF6F68">
      <w:pPr>
        <w:tabs>
          <w:tab w:val="left" w:pos="2552"/>
        </w:tabs>
        <w:spacing w:before="120" w:after="120" w:line="360" w:lineRule="auto"/>
        <w:ind w:left="2552" w:hanging="851"/>
        <w:jc w:val="both"/>
      </w:pPr>
      <w:r>
        <w:t>(A)</w:t>
      </w:r>
      <w:r>
        <w:tab/>
      </w:r>
      <w:r w:rsidR="00765702" w:rsidRPr="001A1F35">
        <w:t>the Customer is not a Domestic Customer (as defined in the Supply Licences</w:t>
      </w:r>
      <w:proofErr w:type="gramStart"/>
      <w:r w:rsidR="00765702" w:rsidRPr="001A1F35">
        <w:t>);</w:t>
      </w:r>
      <w:proofErr w:type="gramEnd"/>
    </w:p>
    <w:p w14:paraId="45218432" w14:textId="6EF7AB83" w:rsidR="00765702" w:rsidRPr="001A1F35" w:rsidRDefault="00EF6F68" w:rsidP="00EF6F68">
      <w:pPr>
        <w:tabs>
          <w:tab w:val="left" w:pos="2552"/>
        </w:tabs>
        <w:spacing w:before="120" w:after="120" w:line="360" w:lineRule="auto"/>
        <w:ind w:left="2552" w:hanging="851"/>
        <w:jc w:val="both"/>
      </w:pPr>
      <w:r>
        <w:t>(B)</w:t>
      </w:r>
      <w:r>
        <w:tab/>
      </w:r>
      <w:r w:rsidR="00765702" w:rsidRPr="001A1F35">
        <w:t xml:space="preserve">the Customer has a maximum power requirement of not less than 20 </w:t>
      </w:r>
      <w:proofErr w:type="gramStart"/>
      <w:r w:rsidR="00765702" w:rsidRPr="001A1F35">
        <w:t>kVA;</w:t>
      </w:r>
      <w:proofErr w:type="gramEnd"/>
      <w:r w:rsidR="00765702" w:rsidRPr="001A1F35">
        <w:t xml:space="preserve"> and</w:t>
      </w:r>
    </w:p>
    <w:p w14:paraId="31D94483" w14:textId="31DF34EA" w:rsidR="00765702" w:rsidRPr="001A1F35" w:rsidRDefault="00EF6F68" w:rsidP="00EF6F68">
      <w:pPr>
        <w:tabs>
          <w:tab w:val="left" w:pos="2552"/>
        </w:tabs>
        <w:spacing w:before="120" w:after="120" w:line="360" w:lineRule="auto"/>
        <w:ind w:left="2552" w:hanging="851"/>
        <w:jc w:val="both"/>
      </w:pPr>
      <w:r>
        <w:t>(C)</w:t>
      </w:r>
      <w:r>
        <w:tab/>
      </w:r>
      <w:r w:rsidR="00765702" w:rsidRPr="001A1F35">
        <w:t>the Customer is a new owner or occupier of the site; and</w:t>
      </w:r>
    </w:p>
    <w:p w14:paraId="772620F7" w14:textId="42C1A1B7" w:rsidR="00765702" w:rsidRDefault="00EF6F68" w:rsidP="00EF6F68">
      <w:pPr>
        <w:tabs>
          <w:tab w:val="left" w:pos="1701"/>
        </w:tabs>
        <w:spacing w:before="120" w:after="120" w:line="360" w:lineRule="auto"/>
        <w:ind w:left="1701" w:hanging="850"/>
        <w:jc w:val="both"/>
      </w:pPr>
      <w:r>
        <w:t>30.2.5</w:t>
      </w:r>
      <w:r>
        <w:tab/>
      </w:r>
      <w:r w:rsidR="00765702" w:rsidRPr="001A1F35">
        <w:t>in respect of an Entry Point, the Maximum Export Capacity.</w:t>
      </w:r>
    </w:p>
    <w:p w14:paraId="70BAEA2E" w14:textId="77777777" w:rsidR="00EF6F68" w:rsidRDefault="00EF6F68" w:rsidP="00EF6F68">
      <w:pPr>
        <w:tabs>
          <w:tab w:val="left" w:pos="851"/>
        </w:tabs>
        <w:spacing w:before="120" w:after="120" w:line="360" w:lineRule="auto"/>
        <w:ind w:left="851" w:hanging="851"/>
        <w:jc w:val="both"/>
        <w:rPr>
          <w:rFonts w:cstheme="minorHAnsi"/>
        </w:rPr>
      </w:pPr>
      <w:r w:rsidRPr="00300D55">
        <w:rPr>
          <w:rFonts w:cstheme="minorHAnsi"/>
        </w:rPr>
        <w:t>…………………………………………………………………………………………………………………………………………………………….</w:t>
      </w:r>
    </w:p>
    <w:p w14:paraId="2F8D2E30" w14:textId="6A88B229" w:rsidR="00EF6F68" w:rsidRPr="00E3511E" w:rsidRDefault="00EF6F68" w:rsidP="00EF6F68">
      <w:pPr>
        <w:tabs>
          <w:tab w:val="left" w:pos="851"/>
        </w:tabs>
        <w:spacing w:before="120" w:after="120" w:line="360" w:lineRule="auto"/>
        <w:ind w:left="851" w:hanging="851"/>
        <w:jc w:val="both"/>
        <w:rPr>
          <w:rFonts w:cstheme="minorHAnsi"/>
        </w:rPr>
      </w:pPr>
      <w:r>
        <w:rPr>
          <w:rFonts w:cstheme="minorHAnsi"/>
        </w:rPr>
        <w:t xml:space="preserve">37.1 </w:t>
      </w:r>
      <w:r>
        <w:rPr>
          <w:rFonts w:cstheme="minorHAnsi"/>
        </w:rPr>
        <w:tab/>
      </w:r>
      <w:r w:rsidRPr="00E3511E">
        <w:rPr>
          <w:rFonts w:cstheme="minorHAnsi"/>
        </w:rPr>
        <w:t xml:space="preserve">The rights and obligations of each Company as against each User (and of each User as against each Company) under the remaining Clauses of this Section 2B (save for Clauses 50 and 51) are conditional upon each of the following conditions precedent being fulfilled: </w:t>
      </w:r>
    </w:p>
    <w:p w14:paraId="5631B98F" w14:textId="1927AE6E" w:rsidR="00EF6F68" w:rsidRPr="00E3511E" w:rsidRDefault="00EF6F68" w:rsidP="00EF6F68">
      <w:pPr>
        <w:tabs>
          <w:tab w:val="left" w:pos="1701"/>
        </w:tabs>
        <w:spacing w:before="120" w:after="120" w:line="360" w:lineRule="auto"/>
        <w:ind w:left="1701" w:hanging="850"/>
        <w:jc w:val="both"/>
        <w:rPr>
          <w:rFonts w:cstheme="minorHAnsi"/>
        </w:rPr>
      </w:pPr>
      <w:r w:rsidRPr="00E3511E">
        <w:rPr>
          <w:rFonts w:cstheme="minorHAnsi"/>
        </w:rPr>
        <w:t xml:space="preserve">37.1.1 </w:t>
      </w:r>
      <w:r>
        <w:rPr>
          <w:rFonts w:cstheme="minorHAnsi"/>
        </w:rPr>
        <w:tab/>
      </w:r>
      <w:r w:rsidRPr="00E3511E">
        <w:rPr>
          <w:rFonts w:cstheme="minorHAnsi"/>
        </w:rPr>
        <w:t xml:space="preserve">that the </w:t>
      </w:r>
      <w:r w:rsidRPr="00EF6F68">
        <w:t>User</w:t>
      </w:r>
      <w:r w:rsidRPr="00E3511E">
        <w:rPr>
          <w:rFonts w:cstheme="minorHAnsi"/>
        </w:rPr>
        <w:t xml:space="preserve"> holds a Distribution Licence or is the OTSO </w:t>
      </w:r>
      <w:proofErr w:type="gramStart"/>
      <w:r w:rsidRPr="00E3511E">
        <w:rPr>
          <w:rFonts w:cstheme="minorHAnsi"/>
        </w:rPr>
        <w:t>Party;</w:t>
      </w:r>
      <w:proofErr w:type="gramEnd"/>
      <w:r w:rsidRPr="00E3511E">
        <w:rPr>
          <w:rFonts w:cstheme="minorHAnsi"/>
        </w:rPr>
        <w:t xml:space="preserve"> </w:t>
      </w:r>
    </w:p>
    <w:p w14:paraId="4CA87FC9" w14:textId="225B7C24" w:rsidR="00EF6F68" w:rsidRPr="00E3511E" w:rsidRDefault="00EF6F68" w:rsidP="00EF6F68">
      <w:pPr>
        <w:tabs>
          <w:tab w:val="left" w:pos="1701"/>
        </w:tabs>
        <w:spacing w:before="120" w:after="120" w:line="360" w:lineRule="auto"/>
        <w:ind w:left="1701" w:hanging="850"/>
        <w:jc w:val="both"/>
        <w:rPr>
          <w:rFonts w:cstheme="minorHAnsi"/>
        </w:rPr>
      </w:pPr>
      <w:r w:rsidRPr="00E3511E">
        <w:rPr>
          <w:rFonts w:cstheme="minorHAnsi"/>
        </w:rPr>
        <w:t xml:space="preserve">37.1.2 </w:t>
      </w:r>
      <w:r>
        <w:rPr>
          <w:rFonts w:cstheme="minorHAnsi"/>
        </w:rPr>
        <w:tab/>
      </w:r>
      <w:r w:rsidRPr="00E3511E">
        <w:rPr>
          <w:rFonts w:cstheme="minorHAnsi"/>
        </w:rPr>
        <w:t xml:space="preserve">that </w:t>
      </w:r>
      <w:r w:rsidRPr="00EF6F68">
        <w:t>the</w:t>
      </w:r>
      <w:r w:rsidRPr="00E3511E">
        <w:rPr>
          <w:rFonts w:cstheme="minorHAnsi"/>
        </w:rPr>
        <w:t xml:space="preserve"> Company holds a Distribution </w:t>
      </w:r>
      <w:proofErr w:type="gramStart"/>
      <w:r w:rsidRPr="00E3511E">
        <w:rPr>
          <w:rFonts w:cstheme="minorHAnsi"/>
        </w:rPr>
        <w:t>Licence;</w:t>
      </w:r>
      <w:proofErr w:type="gramEnd"/>
      <w:r w:rsidRPr="00E3511E">
        <w:rPr>
          <w:rFonts w:cstheme="minorHAnsi"/>
        </w:rPr>
        <w:t xml:space="preserve"> </w:t>
      </w:r>
    </w:p>
    <w:p w14:paraId="773B1DE1" w14:textId="2AB6442D" w:rsidR="00EF6F68" w:rsidRPr="00E3511E" w:rsidRDefault="00EF6F68" w:rsidP="00EF6F68">
      <w:pPr>
        <w:tabs>
          <w:tab w:val="left" w:pos="1701"/>
        </w:tabs>
        <w:spacing w:before="120" w:after="120" w:line="360" w:lineRule="auto"/>
        <w:ind w:left="1701" w:hanging="850"/>
        <w:jc w:val="both"/>
        <w:rPr>
          <w:rFonts w:cstheme="minorHAnsi"/>
        </w:rPr>
      </w:pPr>
      <w:r w:rsidRPr="00E3511E">
        <w:rPr>
          <w:rFonts w:cstheme="minorHAnsi"/>
        </w:rPr>
        <w:t xml:space="preserve">37.1.3 </w:t>
      </w:r>
      <w:r>
        <w:rPr>
          <w:rFonts w:cstheme="minorHAnsi"/>
        </w:rPr>
        <w:tab/>
      </w:r>
      <w:r w:rsidRPr="00E3511E">
        <w:rPr>
          <w:rFonts w:cstheme="minorHAnsi"/>
        </w:rPr>
        <w:t xml:space="preserve">that both the User and the Company are party to the Connection and Use of System Code and any necessary supplemental agreement pursuant to </w:t>
      </w:r>
      <w:proofErr w:type="gramStart"/>
      <w:r w:rsidRPr="00E3511E">
        <w:rPr>
          <w:rFonts w:cstheme="minorHAnsi"/>
        </w:rPr>
        <w:t>it;</w:t>
      </w:r>
      <w:proofErr w:type="gramEnd"/>
      <w:r w:rsidRPr="00E3511E">
        <w:rPr>
          <w:rFonts w:cstheme="minorHAnsi"/>
        </w:rPr>
        <w:t xml:space="preserve"> </w:t>
      </w:r>
    </w:p>
    <w:p w14:paraId="31F6351A" w14:textId="62BC6EFC" w:rsidR="00EF6F68" w:rsidRPr="00E3511E" w:rsidRDefault="00EF6F68" w:rsidP="00EF6F68">
      <w:pPr>
        <w:tabs>
          <w:tab w:val="left" w:pos="1701"/>
        </w:tabs>
        <w:spacing w:before="120" w:after="120" w:line="360" w:lineRule="auto"/>
        <w:ind w:left="1701" w:hanging="850"/>
        <w:jc w:val="both"/>
        <w:rPr>
          <w:rFonts w:cstheme="minorHAnsi"/>
        </w:rPr>
      </w:pPr>
      <w:r w:rsidRPr="00E3511E">
        <w:rPr>
          <w:rFonts w:cstheme="minorHAnsi"/>
        </w:rPr>
        <w:t xml:space="preserve">37.1.4 </w:t>
      </w:r>
      <w:r>
        <w:rPr>
          <w:rFonts w:cstheme="minorHAnsi"/>
        </w:rPr>
        <w:tab/>
      </w:r>
      <w:r w:rsidRPr="00E3511E">
        <w:rPr>
          <w:rFonts w:cstheme="minorHAnsi"/>
        </w:rPr>
        <w:t xml:space="preserve">that both the User (unless it is the OTSO Party) and the Company are party to the </w:t>
      </w:r>
      <w:del w:id="109" w:author="John Lawton" w:date="2020-02-17T09:16:00Z">
        <w:r w:rsidRPr="00EB7D50" w:rsidDel="00EB7D50">
          <w:rPr>
            <w:rFonts w:cstheme="minorHAnsi"/>
          </w:rPr>
          <w:delText>Master Registration Agreement</w:delText>
        </w:r>
      </w:del>
      <w:ins w:id="110" w:author="John Lawton" w:date="2020-02-17T09:16:00Z">
        <w:r w:rsidR="00EB7D50" w:rsidRPr="00EB7D50">
          <w:rPr>
            <w:rFonts w:cstheme="minorHAnsi"/>
          </w:rPr>
          <w:t>Re</w:t>
        </w:r>
      </w:ins>
      <w:ins w:id="111" w:author="John Lawton" w:date="2020-02-17T09:17:00Z">
        <w:r w:rsidR="00EB7D50" w:rsidRPr="00EB7D50">
          <w:rPr>
            <w:rFonts w:cstheme="minorHAnsi"/>
          </w:rPr>
          <w:t>tail Energy Code</w:t>
        </w:r>
      </w:ins>
      <w:r w:rsidRPr="00EB7D50">
        <w:rPr>
          <w:rFonts w:cstheme="minorHAnsi"/>
        </w:rPr>
        <w:t xml:space="preserve"> and the</w:t>
      </w:r>
      <w:r w:rsidRPr="00E3511E">
        <w:rPr>
          <w:rFonts w:cstheme="minorHAnsi"/>
        </w:rPr>
        <w:t xml:space="preserve"> </w:t>
      </w:r>
      <w:r w:rsidRPr="00EB7D50">
        <w:rPr>
          <w:rFonts w:cstheme="minorHAnsi"/>
        </w:rPr>
        <w:t xml:space="preserve">Data Transfer Service </w:t>
      </w:r>
      <w:proofErr w:type="gramStart"/>
      <w:r w:rsidRPr="00EB7D50">
        <w:rPr>
          <w:rFonts w:cstheme="minorHAnsi"/>
        </w:rPr>
        <w:t>Agreement;</w:t>
      </w:r>
      <w:proofErr w:type="gramEnd"/>
      <w:r w:rsidRPr="00E3511E">
        <w:rPr>
          <w:rFonts w:cstheme="minorHAnsi"/>
        </w:rPr>
        <w:t xml:space="preserve">  </w:t>
      </w:r>
    </w:p>
    <w:p w14:paraId="4D6003BB" w14:textId="5DA04E58" w:rsidR="00EF6F68" w:rsidRPr="00E3511E" w:rsidRDefault="00EF6F68" w:rsidP="00EF6F68">
      <w:pPr>
        <w:tabs>
          <w:tab w:val="left" w:pos="1701"/>
        </w:tabs>
        <w:spacing w:before="120" w:after="120" w:line="360" w:lineRule="auto"/>
        <w:ind w:left="1701" w:hanging="850"/>
        <w:jc w:val="both"/>
        <w:rPr>
          <w:rFonts w:cstheme="minorHAnsi"/>
        </w:rPr>
      </w:pPr>
      <w:r w:rsidRPr="00E3511E">
        <w:rPr>
          <w:rFonts w:cstheme="minorHAnsi"/>
        </w:rPr>
        <w:t xml:space="preserve">37.1.5 </w:t>
      </w:r>
      <w:r>
        <w:rPr>
          <w:rFonts w:cstheme="minorHAnsi"/>
        </w:rPr>
        <w:tab/>
      </w:r>
      <w:r w:rsidRPr="00E3511E">
        <w:rPr>
          <w:rFonts w:cstheme="minorHAnsi"/>
        </w:rPr>
        <w:t xml:space="preserve">that both the User and the Company are party to the BSC; and  </w:t>
      </w:r>
    </w:p>
    <w:p w14:paraId="312117F1" w14:textId="5F4ABB4B" w:rsidR="00EF6F68" w:rsidRDefault="00EF6F68" w:rsidP="00EF6F68">
      <w:pPr>
        <w:tabs>
          <w:tab w:val="left" w:pos="1701"/>
        </w:tabs>
        <w:spacing w:before="120" w:after="120" w:line="360" w:lineRule="auto"/>
        <w:ind w:left="1701" w:hanging="850"/>
        <w:jc w:val="both"/>
        <w:rPr>
          <w:rFonts w:cstheme="minorHAnsi"/>
        </w:rPr>
      </w:pPr>
      <w:r w:rsidRPr="00E3511E">
        <w:rPr>
          <w:rFonts w:cstheme="minorHAnsi"/>
        </w:rPr>
        <w:t xml:space="preserve">37.1.6 </w:t>
      </w:r>
      <w:r>
        <w:rPr>
          <w:rFonts w:cstheme="minorHAnsi"/>
        </w:rPr>
        <w:tab/>
      </w:r>
      <w:r w:rsidRPr="00E3511E">
        <w:rPr>
          <w:rFonts w:cstheme="minorHAnsi"/>
        </w:rPr>
        <w:t>that both the User and the Company are party to the Smart Energy Code</w:t>
      </w:r>
      <w:r>
        <w:rPr>
          <w:rFonts w:cstheme="minorHAnsi"/>
        </w:rPr>
        <w:t>.</w:t>
      </w:r>
    </w:p>
    <w:p w14:paraId="4DB6EB42" w14:textId="77777777" w:rsidR="00EF6F68" w:rsidRDefault="00EF6F68" w:rsidP="00EF6F68">
      <w:pPr>
        <w:tabs>
          <w:tab w:val="left" w:pos="851"/>
        </w:tabs>
        <w:spacing w:before="120" w:after="120" w:line="360" w:lineRule="auto"/>
        <w:ind w:left="851" w:hanging="851"/>
        <w:jc w:val="both"/>
        <w:rPr>
          <w:rFonts w:cstheme="minorHAnsi"/>
        </w:rPr>
      </w:pPr>
      <w:r w:rsidRPr="00300D55">
        <w:rPr>
          <w:rFonts w:cstheme="minorHAnsi"/>
        </w:rPr>
        <w:t>…………………………………………………………………………………………………………………………………………………………….</w:t>
      </w:r>
    </w:p>
    <w:p w14:paraId="424BA0A9" w14:textId="0A11EDCF" w:rsidR="006426F7" w:rsidRPr="00E3511E" w:rsidRDefault="006426F7" w:rsidP="006426F7">
      <w:pPr>
        <w:tabs>
          <w:tab w:val="left" w:pos="851"/>
        </w:tabs>
        <w:spacing w:before="120" w:after="120" w:line="360" w:lineRule="auto"/>
        <w:ind w:left="851" w:hanging="851"/>
        <w:jc w:val="both"/>
        <w:rPr>
          <w:rFonts w:cstheme="minorHAnsi"/>
        </w:rPr>
      </w:pPr>
      <w:bookmarkStart w:id="112" w:name="_Hlk51076395"/>
      <w:r w:rsidRPr="00E3511E">
        <w:rPr>
          <w:rFonts w:cstheme="minorHAnsi"/>
        </w:rPr>
        <w:t>54.2</w:t>
      </w:r>
      <w:r>
        <w:rPr>
          <w:rFonts w:cstheme="minorHAnsi"/>
        </w:rPr>
        <w:tab/>
      </w:r>
      <w:r w:rsidRPr="00E3511E">
        <w:rPr>
          <w:rFonts w:cstheme="minorHAnsi"/>
        </w:rPr>
        <w:t>For so long as an Event of Default is continuing, where a Supplier/</w:t>
      </w:r>
      <w:r w:rsidR="00F10198">
        <w:rPr>
          <w:rFonts w:cstheme="minorHAnsi"/>
        </w:rPr>
        <w:t>CVA Registrant</w:t>
      </w:r>
      <w:r w:rsidRPr="00E3511E">
        <w:rPr>
          <w:rFonts w:cstheme="minorHAnsi"/>
        </w:rPr>
        <w:t xml:space="preserve"> is a User under Section 2A, or where a DNO/IDNO/OTSO Party is a User under Section 2B, and, in either case, that Party is a Breaching Party pursuant to: </w:t>
      </w:r>
    </w:p>
    <w:p w14:paraId="6A5F5267" w14:textId="71D382E4" w:rsidR="006426F7" w:rsidRPr="00E3511E" w:rsidRDefault="006426F7" w:rsidP="006426F7">
      <w:pPr>
        <w:tabs>
          <w:tab w:val="left" w:pos="1701"/>
        </w:tabs>
        <w:spacing w:before="120" w:after="120" w:line="360" w:lineRule="auto"/>
        <w:ind w:left="1701" w:hanging="850"/>
        <w:jc w:val="both"/>
        <w:rPr>
          <w:rFonts w:cstheme="minorHAnsi"/>
        </w:rPr>
      </w:pPr>
      <w:r w:rsidRPr="00E3511E">
        <w:rPr>
          <w:rFonts w:cstheme="minorHAnsi"/>
        </w:rPr>
        <w:t xml:space="preserve">54.2.1 </w:t>
      </w:r>
      <w:r>
        <w:rPr>
          <w:rFonts w:cstheme="minorHAnsi"/>
        </w:rPr>
        <w:tab/>
      </w:r>
      <w:r w:rsidRPr="00E3511E">
        <w:rPr>
          <w:rFonts w:cstheme="minorHAnsi"/>
        </w:rPr>
        <w:t xml:space="preserve">Clause 54.1.1 or 54.1.6, any Party to whom the obligations in question were owed shall be entitled to suspend its performance of the services described in Section 2 to the Breaching Party by notice in writing to the Breaching </w:t>
      </w:r>
      <w:proofErr w:type="gramStart"/>
      <w:r w:rsidRPr="00E3511E">
        <w:rPr>
          <w:rFonts w:cstheme="minorHAnsi"/>
        </w:rPr>
        <w:t>Party;</w:t>
      </w:r>
      <w:proofErr w:type="gramEnd"/>
      <w:r w:rsidRPr="00E3511E">
        <w:rPr>
          <w:rFonts w:cstheme="minorHAnsi"/>
        </w:rPr>
        <w:t xml:space="preserve">  </w:t>
      </w:r>
    </w:p>
    <w:p w14:paraId="65E91F8B" w14:textId="2BD1483E" w:rsidR="006426F7" w:rsidRPr="00E3511E" w:rsidRDefault="006426F7" w:rsidP="006426F7">
      <w:pPr>
        <w:tabs>
          <w:tab w:val="left" w:pos="1701"/>
        </w:tabs>
        <w:spacing w:before="120" w:after="120" w:line="360" w:lineRule="auto"/>
        <w:ind w:left="1701" w:hanging="850"/>
        <w:jc w:val="both"/>
        <w:rPr>
          <w:rFonts w:cstheme="minorHAnsi"/>
        </w:rPr>
      </w:pPr>
      <w:r w:rsidRPr="00E3511E">
        <w:rPr>
          <w:rFonts w:cstheme="minorHAnsi"/>
        </w:rPr>
        <w:lastRenderedPageBreak/>
        <w:t xml:space="preserve">54.2.2 </w:t>
      </w:r>
      <w:r>
        <w:rPr>
          <w:rFonts w:cstheme="minorHAnsi"/>
        </w:rPr>
        <w:tab/>
      </w:r>
      <w:r w:rsidRPr="00E3511E">
        <w:rPr>
          <w:rFonts w:cstheme="minorHAnsi"/>
        </w:rPr>
        <w:t xml:space="preserve">Clause 54.1.8, the Panel shall be entitled to instruct each DNO/IDNO Party to procure suspension of registration services for the Breaching Party under the </w:t>
      </w:r>
      <w:del w:id="113" w:author="John Lawton" w:date="2020-02-17T09:25:00Z">
        <w:r w:rsidRPr="00DF0754" w:rsidDel="00DF0754">
          <w:rPr>
            <w:rFonts w:cstheme="minorHAnsi"/>
          </w:rPr>
          <w:delText>Master Registration Agreement</w:delText>
        </w:r>
      </w:del>
      <w:ins w:id="114" w:author="John Lawton" w:date="2020-02-17T09:25:00Z">
        <w:r w:rsidR="00DF0754" w:rsidRPr="00DF0754">
          <w:rPr>
            <w:rFonts w:cstheme="minorHAnsi"/>
          </w:rPr>
          <w:t>Retail Energy Code</w:t>
        </w:r>
      </w:ins>
      <w:r w:rsidRPr="00DF0754">
        <w:rPr>
          <w:rFonts w:cstheme="minorHAnsi"/>
        </w:rPr>
        <w:t xml:space="preserve">, in which case the DNO/IDNO Parties shall procure such suspension, and the Panel shall notify the Breaching Party of such suspension and each DNO/IDNO Party shall report the alleged event of default </w:t>
      </w:r>
      <w:bookmarkStart w:id="115" w:name="_Hlk32914579"/>
      <w:r w:rsidRPr="00DF0754">
        <w:rPr>
          <w:rFonts w:cstheme="minorHAnsi"/>
        </w:rPr>
        <w:t xml:space="preserve">to the </w:t>
      </w:r>
      <w:del w:id="116" w:author="John Lawton" w:date="2020-03-07T10:02:00Z">
        <w:r w:rsidRPr="00DF0754" w:rsidDel="00C30A46">
          <w:rPr>
            <w:rFonts w:cstheme="minorHAnsi"/>
          </w:rPr>
          <w:delText>MRA Executive Committee</w:delText>
        </w:r>
      </w:del>
      <w:ins w:id="117" w:author="John Lawton" w:date="2020-03-07T10:02:00Z">
        <w:r w:rsidR="00C30A46">
          <w:rPr>
            <w:rFonts w:cstheme="minorHAnsi"/>
          </w:rPr>
          <w:t xml:space="preserve">REC </w:t>
        </w:r>
      </w:ins>
      <w:ins w:id="118" w:author="John Lawton" w:date="2020-03-07T10:16:00Z">
        <w:r w:rsidR="00E94867">
          <w:rPr>
            <w:rFonts w:cstheme="minorHAnsi"/>
          </w:rPr>
          <w:t>C</w:t>
        </w:r>
      </w:ins>
      <w:ins w:id="119" w:author="John Lawton" w:date="2020-03-07T10:03:00Z">
        <w:r w:rsidR="00C30A46">
          <w:rPr>
            <w:rFonts w:cstheme="minorHAnsi"/>
          </w:rPr>
          <w:t xml:space="preserve">ode </w:t>
        </w:r>
      </w:ins>
      <w:ins w:id="120" w:author="John Lawton" w:date="2020-03-07T10:16:00Z">
        <w:r w:rsidR="00E94867">
          <w:rPr>
            <w:rFonts w:cstheme="minorHAnsi"/>
          </w:rPr>
          <w:t>M</w:t>
        </w:r>
      </w:ins>
      <w:ins w:id="121" w:author="John Lawton" w:date="2020-03-07T10:03:00Z">
        <w:r w:rsidR="00C30A46">
          <w:rPr>
            <w:rFonts w:cstheme="minorHAnsi"/>
          </w:rPr>
          <w:t>anager</w:t>
        </w:r>
      </w:ins>
      <w:r w:rsidRPr="00DF0754">
        <w:rPr>
          <w:rFonts w:cstheme="minorHAnsi"/>
        </w:rPr>
        <w:t xml:space="preserve"> </w:t>
      </w:r>
      <w:bookmarkEnd w:id="115"/>
      <w:r w:rsidRPr="00DF0754">
        <w:rPr>
          <w:rFonts w:cstheme="minorHAnsi"/>
        </w:rPr>
        <w:t xml:space="preserve">as required under the </w:t>
      </w:r>
      <w:del w:id="122" w:author="John Lawton" w:date="2020-02-17T09:25:00Z">
        <w:r w:rsidRPr="00DF0754" w:rsidDel="00DF0754">
          <w:rPr>
            <w:rFonts w:cstheme="minorHAnsi"/>
          </w:rPr>
          <w:delText>Master Registration Agreement</w:delText>
        </w:r>
      </w:del>
      <w:ins w:id="123" w:author="John Lawton" w:date="2020-02-17T09:26:00Z">
        <w:r w:rsidR="00DF0754" w:rsidRPr="00DF0754">
          <w:rPr>
            <w:rFonts w:cstheme="minorHAnsi"/>
          </w:rPr>
          <w:t>R</w:t>
        </w:r>
      </w:ins>
      <w:ins w:id="124" w:author="John Lawton" w:date="2020-02-17T09:25:00Z">
        <w:r w:rsidR="00DF0754" w:rsidRPr="00DF0754">
          <w:rPr>
            <w:rFonts w:cstheme="minorHAnsi"/>
          </w:rPr>
          <w:t>etail</w:t>
        </w:r>
        <w:r w:rsidR="00DF0754">
          <w:rPr>
            <w:rFonts w:cstheme="minorHAnsi"/>
          </w:rPr>
          <w:t xml:space="preserve"> Energy C</w:t>
        </w:r>
      </w:ins>
      <w:ins w:id="125" w:author="John Lawton" w:date="2020-02-17T09:26:00Z">
        <w:r w:rsidR="00DF0754">
          <w:rPr>
            <w:rFonts w:cstheme="minorHAnsi"/>
          </w:rPr>
          <w:t>ode</w:t>
        </w:r>
      </w:ins>
      <w:r w:rsidRPr="00E3511E">
        <w:rPr>
          <w:rFonts w:cstheme="minorHAnsi"/>
        </w:rPr>
        <w:t xml:space="preserve">; and </w:t>
      </w:r>
    </w:p>
    <w:p w14:paraId="3B6C0771" w14:textId="7CA1180D" w:rsidR="006426F7" w:rsidRPr="00E3511E" w:rsidRDefault="006426F7" w:rsidP="006426F7">
      <w:pPr>
        <w:tabs>
          <w:tab w:val="left" w:pos="1701"/>
        </w:tabs>
        <w:spacing w:before="120" w:after="120" w:line="360" w:lineRule="auto"/>
        <w:ind w:left="1701" w:hanging="850"/>
        <w:jc w:val="both"/>
        <w:rPr>
          <w:rFonts w:cstheme="minorHAnsi"/>
        </w:rPr>
      </w:pPr>
      <w:r w:rsidRPr="00E3511E">
        <w:rPr>
          <w:rFonts w:cstheme="minorHAnsi"/>
        </w:rPr>
        <w:t xml:space="preserve">54.2.3 </w:t>
      </w:r>
      <w:r>
        <w:rPr>
          <w:rFonts w:cstheme="minorHAnsi"/>
        </w:rPr>
        <w:tab/>
      </w:r>
      <w:r w:rsidRPr="00E3511E">
        <w:rPr>
          <w:rFonts w:cstheme="minorHAnsi"/>
        </w:rPr>
        <w:t xml:space="preserve">any other provision of Clause 54.1, any Party shall be entitled to suspend its performance of the services described in Section 2 to the Breaching Party by notice in writing to the Breaching Party, </w:t>
      </w:r>
    </w:p>
    <w:p w14:paraId="01AF1676" w14:textId="6863027E" w:rsidR="00765702" w:rsidRDefault="006426F7" w:rsidP="006426F7">
      <w:pPr>
        <w:spacing w:before="120" w:after="120" w:line="360" w:lineRule="auto"/>
        <w:ind w:left="851"/>
        <w:jc w:val="both"/>
        <w:rPr>
          <w:rFonts w:cstheme="minorHAnsi"/>
        </w:rPr>
      </w:pPr>
      <w:r w:rsidRPr="00E3511E">
        <w:rPr>
          <w:rFonts w:cstheme="minorHAnsi"/>
        </w:rPr>
        <w:t xml:space="preserve">and the Breaching Party shall pay to the suspending Party (in the case of Clauses 54.2.1 and 54.2.3) an amount equal to any reasonable costs incurred by such Party </w:t>
      </w:r>
      <w:proofErr w:type="gramStart"/>
      <w:r w:rsidRPr="00E3511E">
        <w:rPr>
          <w:rFonts w:cstheme="minorHAnsi"/>
        </w:rPr>
        <w:t>as a result of</w:t>
      </w:r>
      <w:proofErr w:type="gramEnd"/>
      <w:r w:rsidRPr="00E3511E">
        <w:rPr>
          <w:rFonts w:cstheme="minorHAnsi"/>
        </w:rPr>
        <w:t xml:space="preserve"> such suspension.  Any party serving a notice under this Clause 54.2 shall send a copy of the notice to the Panel.</w:t>
      </w:r>
    </w:p>
    <w:p w14:paraId="69C12540" w14:textId="77777777" w:rsidR="007D0558" w:rsidRDefault="007D0558" w:rsidP="007D0558">
      <w:pPr>
        <w:tabs>
          <w:tab w:val="left" w:pos="851"/>
        </w:tabs>
        <w:spacing w:before="120" w:after="120" w:line="360" w:lineRule="auto"/>
        <w:ind w:left="851" w:hanging="851"/>
        <w:jc w:val="both"/>
        <w:rPr>
          <w:rFonts w:cstheme="minorHAnsi"/>
        </w:rPr>
      </w:pPr>
      <w:bookmarkStart w:id="126" w:name="_Hlk32914609"/>
      <w:bookmarkEnd w:id="112"/>
      <w:r w:rsidRPr="00300D55">
        <w:rPr>
          <w:rFonts w:cstheme="minorHAnsi"/>
        </w:rPr>
        <w:t>…………………………………………………………………………………………………………………………………………………………….</w:t>
      </w:r>
    </w:p>
    <w:p w14:paraId="2729BBCB" w14:textId="067C12CD" w:rsidR="007D0558" w:rsidRDefault="007D0558" w:rsidP="007D0558">
      <w:pPr>
        <w:spacing w:before="120" w:after="120" w:line="360" w:lineRule="auto"/>
        <w:ind w:left="851" w:hanging="851"/>
        <w:jc w:val="both"/>
        <w:rPr>
          <w:rFonts w:cstheme="minorHAnsi"/>
        </w:rPr>
      </w:pPr>
      <w:r w:rsidRPr="007D0558">
        <w:rPr>
          <w:rFonts w:cstheme="minorHAnsi"/>
        </w:rPr>
        <w:t xml:space="preserve">54.4A </w:t>
      </w:r>
      <w:r>
        <w:rPr>
          <w:rFonts w:cstheme="minorHAnsi"/>
        </w:rPr>
        <w:tab/>
      </w:r>
      <w:r w:rsidRPr="007D0558">
        <w:rPr>
          <w:rFonts w:cstheme="minorHAnsi"/>
        </w:rPr>
        <w:t xml:space="preserve">Where the Panel has instructed the DNO/IDNO Parties to procure suspension of registration services for a Party in accordance with Clause 54.2.2 and that Party remedies the DCUSA Payment Default, then the Panel shall notify each DNO/IDNO Party and the Authority that the DCUSA Payment Default has been remedied. Following receipt of such notification, each DNO/IDNO Party shall cease the suspension of registration </w:t>
      </w:r>
      <w:proofErr w:type="gramStart"/>
      <w:r w:rsidRPr="007D0558">
        <w:rPr>
          <w:rFonts w:cstheme="minorHAnsi"/>
        </w:rPr>
        <w:t>services, and</w:t>
      </w:r>
      <w:proofErr w:type="gramEnd"/>
      <w:r w:rsidRPr="007D0558">
        <w:rPr>
          <w:rFonts w:cstheme="minorHAnsi"/>
        </w:rPr>
        <w:t xml:space="preserve"> notify the </w:t>
      </w:r>
      <w:del w:id="127" w:author="John Lawton" w:date="2020-03-07T10:03:00Z">
        <w:r w:rsidRPr="007D0558" w:rsidDel="00C30A46">
          <w:rPr>
            <w:rFonts w:cstheme="minorHAnsi"/>
          </w:rPr>
          <w:delText>MRA Executive Committee</w:delText>
        </w:r>
      </w:del>
      <w:ins w:id="128" w:author="John Lawton" w:date="2020-03-07T10:03:00Z">
        <w:r w:rsidR="00C30A46">
          <w:rPr>
            <w:rFonts w:cstheme="minorHAnsi"/>
          </w:rPr>
          <w:t xml:space="preserve">REC </w:t>
        </w:r>
      </w:ins>
      <w:ins w:id="129" w:author="John Lawton" w:date="2020-03-07T10:16:00Z">
        <w:r w:rsidR="00E94867">
          <w:rPr>
            <w:rFonts w:cstheme="minorHAnsi"/>
          </w:rPr>
          <w:t>C</w:t>
        </w:r>
      </w:ins>
      <w:ins w:id="130" w:author="John Lawton" w:date="2020-03-07T10:03:00Z">
        <w:r w:rsidR="00C30A46">
          <w:rPr>
            <w:rFonts w:cstheme="minorHAnsi"/>
          </w:rPr>
          <w:t xml:space="preserve">ode </w:t>
        </w:r>
      </w:ins>
      <w:ins w:id="131" w:author="John Lawton" w:date="2020-03-07T10:16:00Z">
        <w:r w:rsidR="00E94867">
          <w:rPr>
            <w:rFonts w:cstheme="minorHAnsi"/>
          </w:rPr>
          <w:t>M</w:t>
        </w:r>
      </w:ins>
      <w:ins w:id="132" w:author="John Lawton" w:date="2020-03-07T10:03:00Z">
        <w:r w:rsidR="00C30A46">
          <w:rPr>
            <w:rFonts w:cstheme="minorHAnsi"/>
          </w:rPr>
          <w:t>anager</w:t>
        </w:r>
      </w:ins>
      <w:r w:rsidRPr="007D0558">
        <w:rPr>
          <w:rFonts w:cstheme="minorHAnsi"/>
        </w:rPr>
        <w:t xml:space="preserve"> that the suspension of registration services has been lifted.</w:t>
      </w:r>
    </w:p>
    <w:bookmarkEnd w:id="126"/>
    <w:p w14:paraId="5BA8529A" w14:textId="77777777" w:rsidR="0003146D" w:rsidRDefault="0003146D" w:rsidP="0003146D">
      <w:pPr>
        <w:tabs>
          <w:tab w:val="left" w:pos="851"/>
        </w:tabs>
        <w:spacing w:before="120" w:after="120" w:line="360" w:lineRule="auto"/>
        <w:ind w:left="851" w:hanging="851"/>
        <w:jc w:val="both"/>
        <w:rPr>
          <w:rFonts w:cstheme="minorHAnsi"/>
        </w:rPr>
      </w:pPr>
      <w:r w:rsidRPr="00300D55">
        <w:rPr>
          <w:rFonts w:cstheme="minorHAnsi"/>
        </w:rPr>
        <w:t>…………………………………………………………………………………………………………………………………………………………….</w:t>
      </w:r>
    </w:p>
    <w:p w14:paraId="70E60D29" w14:textId="4946EEC6" w:rsidR="0003146D" w:rsidRPr="00E3511E" w:rsidRDefault="0003146D" w:rsidP="0003146D">
      <w:pPr>
        <w:tabs>
          <w:tab w:val="left" w:pos="851"/>
        </w:tabs>
        <w:spacing w:before="120" w:after="120" w:line="360" w:lineRule="auto"/>
        <w:ind w:left="851" w:hanging="851"/>
        <w:jc w:val="both"/>
        <w:rPr>
          <w:rFonts w:cstheme="minorHAnsi"/>
        </w:rPr>
      </w:pPr>
      <w:r w:rsidRPr="00E3511E">
        <w:rPr>
          <w:rFonts w:cstheme="minorHAnsi"/>
        </w:rPr>
        <w:t xml:space="preserve">59.1 </w:t>
      </w:r>
      <w:r>
        <w:rPr>
          <w:rFonts w:cstheme="minorHAnsi"/>
        </w:rPr>
        <w:tab/>
      </w:r>
      <w:r w:rsidRPr="00E3511E">
        <w:rPr>
          <w:rFonts w:cstheme="minorHAnsi"/>
        </w:rPr>
        <w:t xml:space="preserve">Unless otherwise agreed between the sender and the recipient, any notice, </w:t>
      </w:r>
      <w:proofErr w:type="gramStart"/>
      <w:r w:rsidRPr="00E3511E">
        <w:rPr>
          <w:rFonts w:cstheme="minorHAnsi"/>
        </w:rPr>
        <w:t>request</w:t>
      </w:r>
      <w:proofErr w:type="gramEnd"/>
      <w:r w:rsidRPr="00E3511E">
        <w:rPr>
          <w:rFonts w:cstheme="minorHAnsi"/>
        </w:rPr>
        <w:t xml:space="preserve"> or other communication under Section 2 shall be sent in accordance with Good Industry Practice, and Good Industry Practice will include sending it by the means (if any), and, with the content (if any), required pursuant to: </w:t>
      </w:r>
    </w:p>
    <w:p w14:paraId="4493CCA3" w14:textId="77777777" w:rsidR="0003146D" w:rsidRPr="00E3511E" w:rsidRDefault="0003146D" w:rsidP="0003146D">
      <w:pPr>
        <w:tabs>
          <w:tab w:val="left" w:pos="1701"/>
        </w:tabs>
        <w:spacing w:before="120" w:after="120" w:line="360" w:lineRule="auto"/>
        <w:ind w:left="1701" w:hanging="850"/>
        <w:jc w:val="both"/>
        <w:rPr>
          <w:rFonts w:cstheme="minorHAnsi"/>
        </w:rPr>
      </w:pPr>
      <w:r w:rsidRPr="00E3511E">
        <w:rPr>
          <w:rFonts w:cstheme="minorHAnsi"/>
        </w:rPr>
        <w:t xml:space="preserve">59.1.1 the Balancing and Settlement </w:t>
      </w:r>
      <w:proofErr w:type="gramStart"/>
      <w:r w:rsidRPr="00E3511E">
        <w:rPr>
          <w:rFonts w:cstheme="minorHAnsi"/>
        </w:rPr>
        <w:t>Code;</w:t>
      </w:r>
      <w:proofErr w:type="gramEnd"/>
      <w:r w:rsidRPr="00E3511E">
        <w:rPr>
          <w:rFonts w:cstheme="minorHAnsi"/>
        </w:rPr>
        <w:t xml:space="preserve"> </w:t>
      </w:r>
    </w:p>
    <w:p w14:paraId="751E7509" w14:textId="25029103" w:rsidR="0003146D" w:rsidRPr="00DF0754" w:rsidRDefault="0003146D" w:rsidP="0003146D">
      <w:pPr>
        <w:tabs>
          <w:tab w:val="left" w:pos="1701"/>
        </w:tabs>
        <w:spacing w:before="120" w:after="120" w:line="360" w:lineRule="auto"/>
        <w:ind w:left="1701" w:hanging="850"/>
        <w:jc w:val="both"/>
        <w:rPr>
          <w:rFonts w:cstheme="minorHAnsi"/>
        </w:rPr>
      </w:pPr>
      <w:r w:rsidRPr="00E3511E">
        <w:rPr>
          <w:rFonts w:cstheme="minorHAnsi"/>
        </w:rPr>
        <w:t xml:space="preserve">59.1.2 the </w:t>
      </w:r>
      <w:del w:id="133" w:author="John Lawton" w:date="2020-02-17T09:26:00Z">
        <w:r w:rsidRPr="00DF0754" w:rsidDel="00DF0754">
          <w:rPr>
            <w:rFonts w:cstheme="minorHAnsi"/>
          </w:rPr>
          <w:delText>Master Registration Agreement</w:delText>
        </w:r>
      </w:del>
      <w:ins w:id="134" w:author="John Lawton" w:date="2020-02-17T09:26:00Z">
        <w:r w:rsidR="00DF0754">
          <w:rPr>
            <w:rFonts w:cstheme="minorHAnsi"/>
          </w:rPr>
          <w:t>Retail Energy Code</w:t>
        </w:r>
      </w:ins>
      <w:r w:rsidRPr="00DF0754">
        <w:rPr>
          <w:rFonts w:cstheme="minorHAnsi"/>
        </w:rPr>
        <w:t xml:space="preserve">; and/or </w:t>
      </w:r>
    </w:p>
    <w:p w14:paraId="5450E120" w14:textId="607C1A97" w:rsidR="0003146D" w:rsidRDefault="0003146D" w:rsidP="0003146D">
      <w:pPr>
        <w:tabs>
          <w:tab w:val="left" w:pos="1701"/>
        </w:tabs>
        <w:spacing w:before="120" w:after="120" w:line="360" w:lineRule="auto"/>
        <w:ind w:left="1701" w:hanging="850"/>
        <w:jc w:val="both"/>
        <w:rPr>
          <w:rFonts w:cstheme="minorHAnsi"/>
        </w:rPr>
      </w:pPr>
      <w:r w:rsidRPr="00DF0754">
        <w:rPr>
          <w:rFonts w:cstheme="minorHAnsi"/>
        </w:rPr>
        <w:t xml:space="preserve">59.1.3 the </w:t>
      </w:r>
      <w:del w:id="135" w:author="John Lawton" w:date="2020-03-07T10:06:00Z">
        <w:r w:rsidRPr="00DF0754" w:rsidDel="00A425A0">
          <w:rPr>
            <w:rFonts w:cstheme="minorHAnsi"/>
          </w:rPr>
          <w:delText xml:space="preserve">Data </w:delText>
        </w:r>
      </w:del>
      <w:del w:id="136" w:author="John Lawton" w:date="2020-02-17T09:26:00Z">
        <w:r w:rsidRPr="00DF0754" w:rsidDel="00DF0754">
          <w:rPr>
            <w:rFonts w:cstheme="minorHAnsi"/>
          </w:rPr>
          <w:delText xml:space="preserve">Transfer </w:delText>
        </w:r>
      </w:del>
      <w:del w:id="137" w:author="John Lawton" w:date="2020-03-07T10:06:00Z">
        <w:r w:rsidRPr="00DF0754" w:rsidDel="00A425A0">
          <w:rPr>
            <w:rFonts w:cstheme="minorHAnsi"/>
          </w:rPr>
          <w:delText>Catalogue</w:delText>
        </w:r>
      </w:del>
      <w:ins w:id="138" w:author="John Lawton" w:date="2020-03-07T10:06:00Z">
        <w:r w:rsidR="00A425A0">
          <w:rPr>
            <w:rFonts w:cstheme="minorHAnsi"/>
          </w:rPr>
          <w:t>Energy Market Data Specification</w:t>
        </w:r>
      </w:ins>
      <w:r w:rsidRPr="00E3511E">
        <w:rPr>
          <w:rFonts w:cstheme="minorHAnsi"/>
        </w:rPr>
        <w:t>.</w:t>
      </w:r>
    </w:p>
    <w:p w14:paraId="0A3B1F13" w14:textId="77777777" w:rsidR="00E02D85" w:rsidRDefault="00E02D85" w:rsidP="00E02D85">
      <w:pPr>
        <w:tabs>
          <w:tab w:val="left" w:pos="851"/>
        </w:tabs>
        <w:spacing w:before="120" w:after="120" w:line="360" w:lineRule="auto"/>
        <w:ind w:left="851" w:hanging="851"/>
        <w:jc w:val="both"/>
        <w:rPr>
          <w:rFonts w:cstheme="minorHAnsi"/>
        </w:rPr>
      </w:pPr>
      <w:r w:rsidRPr="00300D55">
        <w:rPr>
          <w:rFonts w:cstheme="minorHAnsi"/>
        </w:rPr>
        <w:t>…………………………………………………………………………………………………………………………………………………………….</w:t>
      </w:r>
    </w:p>
    <w:p w14:paraId="488781DC" w14:textId="55407B7A" w:rsidR="00E02D85" w:rsidRPr="00E02D85" w:rsidRDefault="00E02D85" w:rsidP="00E02D85">
      <w:pPr>
        <w:tabs>
          <w:tab w:val="left" w:pos="851"/>
        </w:tabs>
        <w:spacing w:before="120" w:after="120" w:line="360" w:lineRule="auto"/>
        <w:ind w:left="851" w:hanging="851"/>
        <w:jc w:val="both"/>
        <w:rPr>
          <w:rFonts w:cstheme="minorHAnsi"/>
          <w:b/>
        </w:rPr>
      </w:pPr>
      <w:r w:rsidRPr="00E02D85">
        <w:rPr>
          <w:rFonts w:cstheme="minorHAnsi"/>
          <w:b/>
        </w:rPr>
        <w:lastRenderedPageBreak/>
        <w:t>Schedule 1 – Cover</w:t>
      </w:r>
    </w:p>
    <w:p w14:paraId="25CDE04C" w14:textId="24FEFAA5" w:rsidR="00E02D85" w:rsidRDefault="00E02D85" w:rsidP="00E02D85">
      <w:pPr>
        <w:tabs>
          <w:tab w:val="left" w:pos="851"/>
        </w:tabs>
        <w:spacing w:before="120" w:after="120" w:line="360" w:lineRule="auto"/>
        <w:ind w:left="851" w:hanging="851"/>
        <w:jc w:val="both"/>
        <w:rPr>
          <w:rFonts w:cstheme="minorHAnsi"/>
        </w:rPr>
      </w:pPr>
      <w:r w:rsidRPr="00E3511E">
        <w:rPr>
          <w:rFonts w:cstheme="minorHAnsi"/>
        </w:rPr>
        <w:t xml:space="preserve">3.5 </w:t>
      </w:r>
      <w:r>
        <w:rPr>
          <w:rFonts w:cstheme="minorHAnsi"/>
        </w:rPr>
        <w:tab/>
      </w:r>
      <w:r w:rsidRPr="00E3511E">
        <w:rPr>
          <w:rFonts w:cstheme="minorHAnsi"/>
        </w:rPr>
        <w:t xml:space="preserve">In addition to any other remedies available to it, the Company shall be entitled to take the following actions following a Cover Default (provided that, where the provision of </w:t>
      </w:r>
      <w:r w:rsidRPr="00DF0754">
        <w:rPr>
          <w:rFonts w:cstheme="minorHAnsi"/>
        </w:rPr>
        <w:t>MPAS to the User or the right to make future Connections (as applicable) has been suspended at any time after Day 0 + 5, the Company must, as soon as the Cover Default has been remedied, take such steps as are within its power to initiate the restoration of MPAS to t</w:t>
      </w:r>
      <w:r w:rsidRPr="00E3511E">
        <w:rPr>
          <w:rFonts w:cstheme="minorHAnsi"/>
        </w:rPr>
        <w:t>he User or the right to make future Connections (as applicable)):</w:t>
      </w:r>
    </w:p>
    <w:tbl>
      <w:tblPr>
        <w:tblStyle w:val="TableGrid"/>
        <w:tblW w:w="0" w:type="auto"/>
        <w:tblInd w:w="846" w:type="dxa"/>
        <w:tblLook w:val="04A0" w:firstRow="1" w:lastRow="0" w:firstColumn="1" w:lastColumn="0" w:noHBand="0" w:noVBand="1"/>
      </w:tblPr>
      <w:tblGrid>
        <w:gridCol w:w="2706"/>
        <w:gridCol w:w="2707"/>
      </w:tblGrid>
      <w:tr w:rsidR="00E02D85" w:rsidRPr="00E3511E" w14:paraId="7222F860" w14:textId="77777777" w:rsidTr="00E02D85">
        <w:tc>
          <w:tcPr>
            <w:tcW w:w="2706" w:type="dxa"/>
          </w:tcPr>
          <w:p w14:paraId="5A56931F" w14:textId="77777777" w:rsidR="00E02D85" w:rsidRPr="00E3511E" w:rsidRDefault="00E02D85" w:rsidP="001E7DC0">
            <w:pPr>
              <w:rPr>
                <w:rFonts w:cstheme="minorHAnsi"/>
              </w:rPr>
            </w:pPr>
            <w:r w:rsidRPr="00E3511E">
              <w:rPr>
                <w:rFonts w:cstheme="minorHAnsi"/>
              </w:rPr>
              <w:t xml:space="preserve">Working Days After Cover Default </w:t>
            </w:r>
          </w:p>
          <w:p w14:paraId="46570306" w14:textId="77777777" w:rsidR="00E02D85" w:rsidRPr="00E3511E" w:rsidRDefault="00E02D85" w:rsidP="001E7DC0">
            <w:pPr>
              <w:rPr>
                <w:rFonts w:cstheme="minorHAnsi"/>
              </w:rPr>
            </w:pPr>
          </w:p>
        </w:tc>
        <w:tc>
          <w:tcPr>
            <w:tcW w:w="2707" w:type="dxa"/>
          </w:tcPr>
          <w:p w14:paraId="131BD333" w14:textId="77777777" w:rsidR="00E02D85" w:rsidRPr="00E3511E" w:rsidRDefault="00E02D85" w:rsidP="001E7DC0">
            <w:pPr>
              <w:rPr>
                <w:rFonts w:cstheme="minorHAnsi"/>
              </w:rPr>
            </w:pPr>
            <w:r w:rsidRPr="00E3511E">
              <w:rPr>
                <w:rFonts w:cstheme="minorHAnsi"/>
              </w:rPr>
              <w:t xml:space="preserve">Action Within the Company’s Rights Under this Schedule </w:t>
            </w:r>
          </w:p>
          <w:p w14:paraId="2D821316" w14:textId="77777777" w:rsidR="00E02D85" w:rsidRPr="00E3511E" w:rsidRDefault="00E02D85" w:rsidP="001E7DC0">
            <w:pPr>
              <w:rPr>
                <w:rFonts w:cstheme="minorHAnsi"/>
              </w:rPr>
            </w:pPr>
          </w:p>
        </w:tc>
      </w:tr>
      <w:tr w:rsidR="00E02D85" w:rsidRPr="00E3511E" w14:paraId="42FC39BF" w14:textId="77777777" w:rsidTr="00E02D85">
        <w:tc>
          <w:tcPr>
            <w:tcW w:w="2706" w:type="dxa"/>
          </w:tcPr>
          <w:p w14:paraId="429F5C5B" w14:textId="77777777" w:rsidR="00E02D85" w:rsidRPr="00E3511E" w:rsidRDefault="00E02D85" w:rsidP="001E7DC0">
            <w:pPr>
              <w:rPr>
                <w:rFonts w:cstheme="minorHAnsi"/>
              </w:rPr>
            </w:pPr>
            <w:r w:rsidRPr="00E3511E">
              <w:rPr>
                <w:rFonts w:cstheme="minorHAnsi"/>
              </w:rPr>
              <w:t>Day 0</w:t>
            </w:r>
          </w:p>
        </w:tc>
        <w:tc>
          <w:tcPr>
            <w:tcW w:w="2707" w:type="dxa"/>
          </w:tcPr>
          <w:p w14:paraId="76A6F508" w14:textId="77777777" w:rsidR="00E02D85" w:rsidRPr="00E3511E" w:rsidRDefault="00E02D85" w:rsidP="001E7DC0">
            <w:pPr>
              <w:rPr>
                <w:rFonts w:cstheme="minorHAnsi"/>
              </w:rPr>
            </w:pPr>
            <w:r w:rsidRPr="00E3511E">
              <w:rPr>
                <w:rFonts w:cstheme="minorHAnsi"/>
              </w:rPr>
              <w:t xml:space="preserve">Date of default </w:t>
            </w:r>
          </w:p>
          <w:p w14:paraId="7E133C46" w14:textId="77777777" w:rsidR="00E02D85" w:rsidRPr="00E3511E" w:rsidRDefault="00E02D85" w:rsidP="001E7DC0">
            <w:pPr>
              <w:rPr>
                <w:rFonts w:cstheme="minorHAnsi"/>
              </w:rPr>
            </w:pPr>
          </w:p>
        </w:tc>
      </w:tr>
      <w:tr w:rsidR="00E02D85" w:rsidRPr="00E3511E" w14:paraId="3A3B3AAB" w14:textId="77777777" w:rsidTr="00E02D85">
        <w:tc>
          <w:tcPr>
            <w:tcW w:w="2706" w:type="dxa"/>
          </w:tcPr>
          <w:p w14:paraId="61403904" w14:textId="77777777" w:rsidR="00E02D85" w:rsidRPr="00E3511E" w:rsidRDefault="00E02D85" w:rsidP="001E7DC0">
            <w:pPr>
              <w:rPr>
                <w:rFonts w:cstheme="minorHAnsi"/>
              </w:rPr>
            </w:pPr>
            <w:r w:rsidRPr="00E3511E">
              <w:rPr>
                <w:rFonts w:cstheme="minorHAnsi"/>
              </w:rPr>
              <w:t>Day 0 + 1</w:t>
            </w:r>
          </w:p>
        </w:tc>
        <w:tc>
          <w:tcPr>
            <w:tcW w:w="2707" w:type="dxa"/>
          </w:tcPr>
          <w:p w14:paraId="77D8261E" w14:textId="77777777" w:rsidR="00E02D85" w:rsidRPr="00E3511E" w:rsidRDefault="00E02D85" w:rsidP="001E7DC0">
            <w:pPr>
              <w:rPr>
                <w:rFonts w:cstheme="minorHAnsi"/>
              </w:rPr>
            </w:pPr>
            <w:r w:rsidRPr="00E3511E">
              <w:rPr>
                <w:rFonts w:cstheme="minorHAnsi"/>
              </w:rPr>
              <w:t>Interest and administration fee start to apply</w:t>
            </w:r>
          </w:p>
        </w:tc>
      </w:tr>
      <w:tr w:rsidR="00E02D85" w:rsidRPr="00E3511E" w14:paraId="4BC1125B" w14:textId="77777777" w:rsidTr="00E02D85">
        <w:tc>
          <w:tcPr>
            <w:tcW w:w="2706" w:type="dxa"/>
          </w:tcPr>
          <w:p w14:paraId="0D469002" w14:textId="77777777" w:rsidR="00E02D85" w:rsidRPr="00E3511E" w:rsidRDefault="00E02D85" w:rsidP="001E7DC0">
            <w:pPr>
              <w:rPr>
                <w:rFonts w:cstheme="minorHAnsi"/>
              </w:rPr>
            </w:pPr>
            <w:r w:rsidRPr="00E3511E">
              <w:rPr>
                <w:rFonts w:cstheme="minorHAnsi"/>
              </w:rPr>
              <w:t>Day 0 + 1</w:t>
            </w:r>
          </w:p>
        </w:tc>
        <w:tc>
          <w:tcPr>
            <w:tcW w:w="2707" w:type="dxa"/>
          </w:tcPr>
          <w:p w14:paraId="670F670E" w14:textId="77777777" w:rsidR="00E02D85" w:rsidRPr="00E3511E" w:rsidRDefault="00E02D85" w:rsidP="001E7DC0">
            <w:pPr>
              <w:rPr>
                <w:rFonts w:cstheme="minorHAnsi"/>
              </w:rPr>
            </w:pPr>
            <w:r w:rsidRPr="00E3511E">
              <w:rPr>
                <w:rFonts w:cstheme="minorHAnsi"/>
              </w:rPr>
              <w:t xml:space="preserve">Issue notice of default to Contract Manager containing a statement of the Indebtedness Ratio and send a copy of such notice to the Authority. </w:t>
            </w:r>
          </w:p>
          <w:p w14:paraId="54F1651E" w14:textId="77777777" w:rsidR="00E02D85" w:rsidRPr="00E3511E" w:rsidRDefault="00E02D85" w:rsidP="001E7DC0">
            <w:pPr>
              <w:rPr>
                <w:rFonts w:cstheme="minorHAnsi"/>
              </w:rPr>
            </w:pPr>
          </w:p>
        </w:tc>
      </w:tr>
      <w:tr w:rsidR="00E02D85" w:rsidRPr="00E3511E" w14:paraId="7E9D1B9B" w14:textId="77777777" w:rsidTr="00E02D85">
        <w:tc>
          <w:tcPr>
            <w:tcW w:w="2706" w:type="dxa"/>
          </w:tcPr>
          <w:p w14:paraId="48E9FA76" w14:textId="77777777" w:rsidR="00E02D85" w:rsidRPr="00E3511E" w:rsidRDefault="00E02D85" w:rsidP="001E7DC0">
            <w:pPr>
              <w:rPr>
                <w:rFonts w:cstheme="minorHAnsi"/>
              </w:rPr>
            </w:pPr>
            <w:r w:rsidRPr="00E3511E">
              <w:rPr>
                <w:rFonts w:cstheme="minorHAnsi"/>
              </w:rPr>
              <w:t>Day 0 + 3</w:t>
            </w:r>
          </w:p>
        </w:tc>
        <w:tc>
          <w:tcPr>
            <w:tcW w:w="2707" w:type="dxa"/>
          </w:tcPr>
          <w:p w14:paraId="533A4CB2" w14:textId="77777777" w:rsidR="00E02D85" w:rsidRPr="00E3511E" w:rsidRDefault="00E02D85" w:rsidP="001E7DC0">
            <w:pPr>
              <w:rPr>
                <w:rFonts w:cstheme="minorHAnsi"/>
              </w:rPr>
            </w:pPr>
            <w:r w:rsidRPr="00E3511E">
              <w:rPr>
                <w:rFonts w:cstheme="minorHAnsi"/>
              </w:rPr>
              <w:t>Formal User response required</w:t>
            </w:r>
          </w:p>
        </w:tc>
      </w:tr>
      <w:tr w:rsidR="00E02D85" w:rsidRPr="00E3511E" w14:paraId="639ED35E" w14:textId="77777777" w:rsidTr="00E02D85">
        <w:tc>
          <w:tcPr>
            <w:tcW w:w="5413" w:type="dxa"/>
            <w:gridSpan w:val="2"/>
          </w:tcPr>
          <w:p w14:paraId="6C390C6E" w14:textId="77777777" w:rsidR="00E02D85" w:rsidRPr="00E3511E" w:rsidRDefault="00E02D85" w:rsidP="001E7DC0">
            <w:pPr>
              <w:rPr>
                <w:rFonts w:cstheme="minorHAnsi"/>
              </w:rPr>
            </w:pPr>
            <w:r w:rsidRPr="00E3511E">
              <w:rPr>
                <w:rFonts w:cstheme="minorHAnsi"/>
              </w:rPr>
              <w:t xml:space="preserve">Section 2A </w:t>
            </w:r>
          </w:p>
        </w:tc>
      </w:tr>
      <w:tr w:rsidR="00E02D85" w:rsidRPr="00E3511E" w14:paraId="43522793" w14:textId="77777777" w:rsidTr="00E02D85">
        <w:tc>
          <w:tcPr>
            <w:tcW w:w="2706" w:type="dxa"/>
          </w:tcPr>
          <w:p w14:paraId="5F1F9D48" w14:textId="77777777" w:rsidR="00E02D85" w:rsidRPr="00E3511E" w:rsidRDefault="00E02D85" w:rsidP="001E7DC0">
            <w:pPr>
              <w:rPr>
                <w:rFonts w:cstheme="minorHAnsi"/>
              </w:rPr>
            </w:pPr>
            <w:r w:rsidRPr="00E3511E">
              <w:rPr>
                <w:rFonts w:cstheme="minorHAnsi"/>
              </w:rPr>
              <w:t>Day 0 + 5</w:t>
            </w:r>
          </w:p>
        </w:tc>
        <w:tc>
          <w:tcPr>
            <w:tcW w:w="2707" w:type="dxa"/>
          </w:tcPr>
          <w:p w14:paraId="5AE1AEB8" w14:textId="438D432D" w:rsidR="00E02D85" w:rsidRPr="00E3511E" w:rsidRDefault="00E02D85" w:rsidP="001E7DC0">
            <w:pPr>
              <w:rPr>
                <w:rFonts w:cstheme="minorHAnsi"/>
              </w:rPr>
            </w:pPr>
            <w:r w:rsidRPr="00E3511E">
              <w:rPr>
                <w:rFonts w:cstheme="minorHAnsi"/>
              </w:rPr>
              <w:t xml:space="preserve">Initiate action to suspend provision </w:t>
            </w:r>
            <w:r w:rsidRPr="00DF0754">
              <w:rPr>
                <w:rFonts w:cstheme="minorHAnsi"/>
              </w:rPr>
              <w:t>of MPAS</w:t>
            </w:r>
            <w:r w:rsidRPr="00E3511E">
              <w:rPr>
                <w:rFonts w:cstheme="minorHAnsi"/>
              </w:rPr>
              <w:t xml:space="preserve"> to User in accordance with the provisions of the </w:t>
            </w:r>
            <w:del w:id="139" w:author="John Lawton" w:date="2020-02-17T09:30:00Z">
              <w:r w:rsidRPr="00DF0754" w:rsidDel="00DF0754">
                <w:rPr>
                  <w:rFonts w:cstheme="minorHAnsi"/>
                </w:rPr>
                <w:delText>Master Registration Agreement</w:delText>
              </w:r>
            </w:del>
            <w:ins w:id="140" w:author="John Lawton" w:date="2020-02-17T09:30:00Z">
              <w:r w:rsidR="00DF0754">
                <w:rPr>
                  <w:rFonts w:cstheme="minorHAnsi"/>
                </w:rPr>
                <w:t xml:space="preserve">Retail Energy </w:t>
              </w:r>
              <w:proofErr w:type="gramStart"/>
              <w:r w:rsidR="00DF0754">
                <w:rPr>
                  <w:rFonts w:cstheme="minorHAnsi"/>
                </w:rPr>
                <w:t>Code</w:t>
              </w:r>
            </w:ins>
            <w:r w:rsidRPr="00E3511E">
              <w:rPr>
                <w:rFonts w:cstheme="minorHAnsi"/>
              </w:rPr>
              <w:t>, and</w:t>
            </w:r>
            <w:proofErr w:type="gramEnd"/>
            <w:r w:rsidRPr="00E3511E">
              <w:rPr>
                <w:rFonts w:cstheme="minorHAnsi"/>
              </w:rPr>
              <w:t xml:space="preserve"> notify the Authority.   </w:t>
            </w:r>
          </w:p>
          <w:p w14:paraId="1EF8A156" w14:textId="77777777" w:rsidR="00E02D85" w:rsidRPr="00E3511E" w:rsidRDefault="00E02D85" w:rsidP="001E7DC0">
            <w:pPr>
              <w:rPr>
                <w:rFonts w:cstheme="minorHAnsi"/>
              </w:rPr>
            </w:pPr>
          </w:p>
        </w:tc>
      </w:tr>
      <w:tr w:rsidR="00E02D85" w:rsidRPr="00E3511E" w14:paraId="3F007D5E" w14:textId="77777777" w:rsidTr="00E02D85">
        <w:tc>
          <w:tcPr>
            <w:tcW w:w="5413" w:type="dxa"/>
            <w:gridSpan w:val="2"/>
          </w:tcPr>
          <w:p w14:paraId="41C5093F" w14:textId="77777777" w:rsidR="00E02D85" w:rsidRPr="00E3511E" w:rsidRDefault="00E02D85" w:rsidP="001E7DC0">
            <w:pPr>
              <w:rPr>
                <w:rFonts w:cstheme="minorHAnsi"/>
              </w:rPr>
            </w:pPr>
            <w:r w:rsidRPr="00E3511E">
              <w:rPr>
                <w:rFonts w:cstheme="minorHAnsi"/>
              </w:rPr>
              <w:t xml:space="preserve">Section 2B </w:t>
            </w:r>
          </w:p>
        </w:tc>
      </w:tr>
      <w:tr w:rsidR="00E02D85" w:rsidRPr="00E3511E" w14:paraId="07BE988F" w14:textId="77777777" w:rsidTr="00E02D85">
        <w:tc>
          <w:tcPr>
            <w:tcW w:w="2706" w:type="dxa"/>
          </w:tcPr>
          <w:p w14:paraId="10D663EE" w14:textId="77777777" w:rsidR="00E02D85" w:rsidRPr="00E3511E" w:rsidRDefault="00E02D85" w:rsidP="001E7DC0">
            <w:pPr>
              <w:rPr>
                <w:rFonts w:cstheme="minorHAnsi"/>
              </w:rPr>
            </w:pPr>
            <w:r w:rsidRPr="00E3511E">
              <w:rPr>
                <w:rFonts w:cstheme="minorHAnsi"/>
              </w:rPr>
              <w:t>Day 0 + 5</w:t>
            </w:r>
          </w:p>
        </w:tc>
        <w:tc>
          <w:tcPr>
            <w:tcW w:w="2707" w:type="dxa"/>
          </w:tcPr>
          <w:p w14:paraId="0BC460B4" w14:textId="77777777" w:rsidR="00E02D85" w:rsidRPr="00E3511E" w:rsidRDefault="00E02D85" w:rsidP="001E7DC0">
            <w:pPr>
              <w:rPr>
                <w:rFonts w:cstheme="minorHAnsi"/>
              </w:rPr>
            </w:pPr>
            <w:r w:rsidRPr="00E3511E">
              <w:rPr>
                <w:rFonts w:cstheme="minorHAnsi"/>
              </w:rPr>
              <w:t xml:space="preserve">Initiate action to suspend the right to make any further Connections to the Company’s Distribution </w:t>
            </w:r>
            <w:proofErr w:type="gramStart"/>
            <w:r w:rsidRPr="00E3511E">
              <w:rPr>
                <w:rFonts w:cstheme="minorHAnsi"/>
              </w:rPr>
              <w:t>System, and</w:t>
            </w:r>
            <w:proofErr w:type="gramEnd"/>
            <w:r w:rsidRPr="00E3511E">
              <w:rPr>
                <w:rFonts w:cstheme="minorHAnsi"/>
              </w:rPr>
              <w:t xml:space="preserve"> notify both the User and the Authority.</w:t>
            </w:r>
          </w:p>
        </w:tc>
      </w:tr>
    </w:tbl>
    <w:p w14:paraId="4A2A271E" w14:textId="77777777" w:rsidR="00E02D85" w:rsidRDefault="00E02D85" w:rsidP="00E02D85">
      <w:pPr>
        <w:tabs>
          <w:tab w:val="left" w:pos="851"/>
        </w:tabs>
        <w:spacing w:before="120" w:after="120" w:line="360" w:lineRule="auto"/>
        <w:ind w:left="851" w:hanging="851"/>
        <w:jc w:val="both"/>
        <w:rPr>
          <w:rFonts w:cstheme="minorHAnsi"/>
        </w:rPr>
      </w:pPr>
      <w:r w:rsidRPr="00300D55">
        <w:rPr>
          <w:rFonts w:cstheme="minorHAnsi"/>
        </w:rPr>
        <w:t>…………………………………………………………………………………………………………………………………………………………….</w:t>
      </w:r>
    </w:p>
    <w:p w14:paraId="5EC281B0" w14:textId="27E8E945" w:rsidR="00E02D85" w:rsidRPr="00900F43" w:rsidRDefault="000C5CB0" w:rsidP="00E02D85">
      <w:pPr>
        <w:tabs>
          <w:tab w:val="left" w:pos="851"/>
        </w:tabs>
        <w:spacing w:before="120" w:after="120" w:line="360" w:lineRule="auto"/>
        <w:ind w:left="851" w:hanging="851"/>
        <w:jc w:val="both"/>
        <w:rPr>
          <w:rFonts w:cstheme="minorHAnsi"/>
          <w:b/>
        </w:rPr>
      </w:pPr>
      <w:r w:rsidRPr="00900F43">
        <w:rPr>
          <w:rFonts w:cstheme="minorHAnsi"/>
          <w:b/>
        </w:rPr>
        <w:t xml:space="preserve">Schedule 14 – website </w:t>
      </w:r>
      <w:r w:rsidR="00900F43" w:rsidRPr="00900F43">
        <w:rPr>
          <w:rFonts w:cstheme="minorHAnsi"/>
          <w:b/>
        </w:rPr>
        <w:t>requirements</w:t>
      </w:r>
    </w:p>
    <w:p w14:paraId="2D49CB9A" w14:textId="03EDF8D2" w:rsidR="00900F43" w:rsidRDefault="00900F43" w:rsidP="00E02D85">
      <w:pPr>
        <w:tabs>
          <w:tab w:val="left" w:pos="851"/>
        </w:tabs>
        <w:spacing w:before="120" w:after="120" w:line="360" w:lineRule="auto"/>
        <w:ind w:left="851" w:hanging="851"/>
        <w:jc w:val="both"/>
        <w:rPr>
          <w:rFonts w:cstheme="minorHAnsi"/>
        </w:rPr>
      </w:pPr>
      <w:r w:rsidRPr="00E3511E">
        <w:rPr>
          <w:rFonts w:cstheme="minorHAnsi"/>
        </w:rPr>
        <w:lastRenderedPageBreak/>
        <w:t>4</w:t>
      </w:r>
      <w:r>
        <w:rPr>
          <w:rFonts w:cstheme="minorHAnsi"/>
        </w:rPr>
        <w:tab/>
      </w:r>
      <w:r w:rsidRPr="00E3511E">
        <w:rPr>
          <w:rFonts w:cstheme="minorHAnsi"/>
        </w:rPr>
        <w:t xml:space="preserve"> Subject to Paragraph 5, Web Accounts shall only be given to the Panel, a Party, the Panel Secretary, the Secretariat, the Authority, the Consumer Body, </w:t>
      </w:r>
      <w:proofErr w:type="spellStart"/>
      <w:ins w:id="141" w:author="John Lawton" w:date="2020-02-17T09:31:00Z">
        <w:r w:rsidR="00DF0754" w:rsidRPr="00DF0754">
          <w:rPr>
            <w:rFonts w:cstheme="minorHAnsi"/>
          </w:rPr>
          <w:t>RECCo</w:t>
        </w:r>
      </w:ins>
      <w:proofErr w:type="spellEnd"/>
      <w:del w:id="142" w:author="John Lawton" w:date="2020-02-17T09:30:00Z">
        <w:r w:rsidRPr="00DF0754" w:rsidDel="00DF0754">
          <w:rPr>
            <w:rFonts w:cstheme="minorHAnsi"/>
          </w:rPr>
          <w:delText>MRASCo</w:delText>
        </w:r>
      </w:del>
      <w:r w:rsidRPr="00DF0754">
        <w:rPr>
          <w:rFonts w:cstheme="minorHAnsi"/>
        </w:rPr>
        <w:t>,</w:t>
      </w:r>
      <w:r w:rsidRPr="00E3511E">
        <w:rPr>
          <w:rFonts w:cstheme="minorHAnsi"/>
        </w:rPr>
        <w:t xml:space="preserve"> the National Electricity Transmission System Operator, </w:t>
      </w:r>
      <w:proofErr w:type="spellStart"/>
      <w:r w:rsidRPr="00E3511E">
        <w:rPr>
          <w:rFonts w:cstheme="minorHAnsi"/>
        </w:rPr>
        <w:t>BSCCo</w:t>
      </w:r>
      <w:proofErr w:type="spellEnd"/>
      <w:r w:rsidRPr="00E3511E">
        <w:rPr>
          <w:rFonts w:cstheme="minorHAnsi"/>
        </w:rPr>
        <w:t xml:space="preserve">, </w:t>
      </w:r>
      <w:proofErr w:type="spellStart"/>
      <w:r w:rsidRPr="00E3511E">
        <w:rPr>
          <w:rFonts w:cstheme="minorHAnsi"/>
        </w:rPr>
        <w:t>SECCo</w:t>
      </w:r>
      <w:proofErr w:type="spellEnd"/>
      <w:r w:rsidRPr="00E3511E">
        <w:rPr>
          <w:rFonts w:cstheme="minorHAnsi"/>
        </w:rPr>
        <w:t xml:space="preserve"> or DCUSA Ltd (or to the employees of any of them</w:t>
      </w:r>
      <w:r>
        <w:rPr>
          <w:rFonts w:cstheme="minorHAnsi"/>
        </w:rPr>
        <w:t>.</w:t>
      </w:r>
    </w:p>
    <w:p w14:paraId="0180F935" w14:textId="77777777" w:rsidR="00900F43" w:rsidRDefault="00900F43" w:rsidP="00900F43">
      <w:pPr>
        <w:tabs>
          <w:tab w:val="left" w:pos="851"/>
        </w:tabs>
        <w:spacing w:before="120" w:after="120" w:line="360" w:lineRule="auto"/>
        <w:ind w:left="851" w:hanging="851"/>
        <w:jc w:val="both"/>
        <w:rPr>
          <w:rFonts w:cstheme="minorHAnsi"/>
        </w:rPr>
      </w:pPr>
      <w:r w:rsidRPr="00300D55">
        <w:rPr>
          <w:rFonts w:cstheme="minorHAnsi"/>
        </w:rPr>
        <w:t>…………………………………………………………………………………………………………………………………………………………….</w:t>
      </w:r>
    </w:p>
    <w:p w14:paraId="7D1F2F3A" w14:textId="66951AED" w:rsidR="00900F43" w:rsidRPr="00900F43" w:rsidRDefault="00900F43" w:rsidP="00E02D85">
      <w:pPr>
        <w:tabs>
          <w:tab w:val="left" w:pos="851"/>
        </w:tabs>
        <w:spacing w:before="120" w:after="120" w:line="360" w:lineRule="auto"/>
        <w:ind w:left="851" w:hanging="851"/>
        <w:jc w:val="both"/>
        <w:rPr>
          <w:rFonts w:cstheme="minorHAnsi"/>
          <w:b/>
        </w:rPr>
      </w:pPr>
      <w:r w:rsidRPr="00900F43">
        <w:rPr>
          <w:rFonts w:cstheme="minorHAnsi"/>
          <w:b/>
        </w:rPr>
        <w:t>Schedule 16 - Common Distribution Charging Methodology</w:t>
      </w:r>
    </w:p>
    <w:p w14:paraId="0E5B9AA3" w14:textId="486931CF" w:rsidR="00900F43" w:rsidRDefault="00900F43" w:rsidP="00900F43">
      <w:pPr>
        <w:rPr>
          <w:rFonts w:cstheme="minorHAnsi"/>
        </w:rPr>
      </w:pPr>
      <w:r w:rsidRPr="00900F43">
        <w:rPr>
          <w:rFonts w:cstheme="minorHAnsi"/>
          <w:b/>
        </w:rPr>
        <w:t>Glossary of terms used within Schedule 16</w:t>
      </w:r>
      <w:r w:rsidRPr="00E3511E">
        <w:rPr>
          <w:rFonts w:cstheme="minorHAnsi"/>
        </w:rPr>
        <w:t>:</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20"/>
      </w:tblGrid>
      <w:tr w:rsidR="00900F43" w14:paraId="2976239A" w14:textId="77777777" w:rsidTr="00900F43">
        <w:tc>
          <w:tcPr>
            <w:tcW w:w="1696" w:type="dxa"/>
          </w:tcPr>
          <w:p w14:paraId="691B57E7" w14:textId="33925859" w:rsidR="00900F43" w:rsidRDefault="00900F43" w:rsidP="00900F43">
            <w:pPr>
              <w:rPr>
                <w:rFonts w:cstheme="minorHAnsi"/>
              </w:rPr>
            </w:pPr>
            <w:r w:rsidRPr="00E3511E">
              <w:rPr>
                <w:rFonts w:cstheme="minorHAnsi"/>
              </w:rPr>
              <w:t>related MPAN</w:t>
            </w:r>
          </w:p>
        </w:tc>
        <w:tc>
          <w:tcPr>
            <w:tcW w:w="7320" w:type="dxa"/>
          </w:tcPr>
          <w:p w14:paraId="59082B68" w14:textId="62F9F8FD" w:rsidR="00900F43" w:rsidRDefault="00900F43" w:rsidP="00900F43">
            <w:pPr>
              <w:rPr>
                <w:rFonts w:cstheme="minorHAnsi"/>
              </w:rPr>
            </w:pPr>
            <w:r w:rsidRPr="00E3511E">
              <w:rPr>
                <w:rFonts w:cstheme="minorHAnsi"/>
              </w:rPr>
              <w:t xml:space="preserve">has the meaning given to the expression “Related Metering Points” in the </w:t>
            </w:r>
            <w:del w:id="143" w:author="John Lawton" w:date="2020-02-17T09:31:00Z">
              <w:r w:rsidRPr="00DF0754" w:rsidDel="00DF0754">
                <w:rPr>
                  <w:rFonts w:cstheme="minorHAnsi"/>
                </w:rPr>
                <w:delText>Master Registration Agreement</w:delText>
              </w:r>
            </w:del>
            <w:ins w:id="144" w:author="John Lawton" w:date="2020-02-17T09:31:00Z">
              <w:r w:rsidR="00DF0754" w:rsidRPr="00DF0754">
                <w:rPr>
                  <w:rFonts w:cstheme="minorHAnsi"/>
                </w:rPr>
                <w:t xml:space="preserve">Retail Energy </w:t>
              </w:r>
              <w:proofErr w:type="gramStart"/>
              <w:r w:rsidR="00DF0754" w:rsidRPr="00DF0754">
                <w:rPr>
                  <w:rFonts w:cstheme="minorHAnsi"/>
                </w:rPr>
                <w:t>Code</w:t>
              </w:r>
            </w:ins>
            <w:r w:rsidRPr="00E94867">
              <w:rPr>
                <w:rFonts w:cstheme="minorHAnsi"/>
              </w:rPr>
              <w:t>.</w:t>
            </w:r>
            <w:proofErr w:type="gramEnd"/>
          </w:p>
        </w:tc>
      </w:tr>
    </w:tbl>
    <w:p w14:paraId="742BDD10" w14:textId="77777777" w:rsidR="00900F43" w:rsidRDefault="00900F43" w:rsidP="00900F43">
      <w:pPr>
        <w:tabs>
          <w:tab w:val="left" w:pos="851"/>
        </w:tabs>
        <w:spacing w:before="120" w:after="120" w:line="360" w:lineRule="auto"/>
        <w:ind w:left="851" w:hanging="851"/>
        <w:jc w:val="both"/>
        <w:rPr>
          <w:rFonts w:cstheme="minorHAnsi"/>
        </w:rPr>
      </w:pPr>
      <w:r w:rsidRPr="00300D55">
        <w:rPr>
          <w:rFonts w:cstheme="minorHAnsi"/>
        </w:rPr>
        <w:t>…………………………………………………………………………………………………………………………………………………………….</w:t>
      </w:r>
    </w:p>
    <w:p w14:paraId="06A89B42" w14:textId="70B3F43C" w:rsidR="00900F43" w:rsidRPr="00900F43" w:rsidRDefault="00900F43" w:rsidP="00900F43">
      <w:pPr>
        <w:rPr>
          <w:rFonts w:cstheme="minorHAnsi"/>
          <w:b/>
        </w:rPr>
      </w:pPr>
      <w:r w:rsidRPr="00900F43">
        <w:rPr>
          <w:rFonts w:cstheme="minorHAnsi"/>
          <w:b/>
        </w:rPr>
        <w:t>Schedule 19 – Portfolio Billing</w:t>
      </w:r>
    </w:p>
    <w:p w14:paraId="138D1EA4" w14:textId="42ADA4CF" w:rsidR="00900F43" w:rsidRDefault="00900F43" w:rsidP="00900F43">
      <w:pPr>
        <w:tabs>
          <w:tab w:val="left" w:pos="851"/>
        </w:tabs>
        <w:spacing w:before="120" w:after="120" w:line="360" w:lineRule="auto"/>
        <w:ind w:left="851" w:hanging="851"/>
        <w:jc w:val="both"/>
        <w:rPr>
          <w:rFonts w:cstheme="minorHAnsi"/>
        </w:rPr>
      </w:pPr>
      <w:r w:rsidRPr="005B4A05">
        <w:rPr>
          <w:rFonts w:cstheme="minorHAnsi"/>
        </w:rPr>
        <w:t xml:space="preserve">3.3 </w:t>
      </w:r>
      <w:r>
        <w:rPr>
          <w:rFonts w:cstheme="minorHAnsi"/>
        </w:rPr>
        <w:tab/>
      </w:r>
      <w:r w:rsidRPr="005B4A05">
        <w:rPr>
          <w:rFonts w:cstheme="minorHAnsi"/>
        </w:rPr>
        <w:t xml:space="preserve">The report shall contain the following data items in the following sequence for each invoice raised in respect of a </w:t>
      </w:r>
      <w:proofErr w:type="spellStart"/>
      <w:r w:rsidRPr="005B4A05">
        <w:rPr>
          <w:rFonts w:cstheme="minorHAnsi"/>
        </w:rPr>
        <w:t>half-hourly</w:t>
      </w:r>
      <w:proofErr w:type="spellEnd"/>
      <w:r w:rsidRPr="005B4A05">
        <w:rPr>
          <w:rFonts w:cstheme="minorHAnsi"/>
        </w:rPr>
        <w:t xml:space="preserve">-settled </w:t>
      </w:r>
      <w:proofErr w:type="spellStart"/>
      <w:r w:rsidRPr="005B4A05">
        <w:rPr>
          <w:rFonts w:cstheme="minorHAnsi"/>
        </w:rPr>
        <w:t>Connectee</w:t>
      </w:r>
      <w:proofErr w:type="spellEnd"/>
      <w:r w:rsidRPr="005B4A05">
        <w:rPr>
          <w:rFonts w:cstheme="minorHAnsi"/>
        </w:rPr>
        <w:t>:</w:t>
      </w:r>
    </w:p>
    <w:p w14:paraId="3B83A931"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 xml:space="preserve">the Market Domain I.D. of the </w:t>
      </w:r>
      <w:proofErr w:type="gramStart"/>
      <w:r w:rsidRPr="00900F43">
        <w:rPr>
          <w:rFonts w:asciiTheme="minorHAnsi" w:hAnsiTheme="minorHAnsi" w:cstheme="minorHAnsi"/>
          <w:sz w:val="22"/>
        </w:rPr>
        <w:t>EDNO;</w:t>
      </w:r>
      <w:proofErr w:type="gramEnd"/>
    </w:p>
    <w:p w14:paraId="44FE9D4F"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 xml:space="preserve">the GSP Group code of the DNO </w:t>
      </w:r>
      <w:proofErr w:type="gramStart"/>
      <w:r w:rsidRPr="00900F43">
        <w:rPr>
          <w:rFonts w:asciiTheme="minorHAnsi" w:hAnsiTheme="minorHAnsi" w:cstheme="minorHAnsi"/>
          <w:sz w:val="22"/>
        </w:rPr>
        <w:t>Party;</w:t>
      </w:r>
      <w:proofErr w:type="gramEnd"/>
    </w:p>
    <w:p w14:paraId="76E5B7BD"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 xml:space="preserve">the invoice reference </w:t>
      </w:r>
      <w:proofErr w:type="gramStart"/>
      <w:r w:rsidRPr="00900F43">
        <w:rPr>
          <w:rFonts w:asciiTheme="minorHAnsi" w:hAnsiTheme="minorHAnsi" w:cstheme="minorHAnsi"/>
          <w:sz w:val="22"/>
        </w:rPr>
        <w:t>number;</w:t>
      </w:r>
      <w:proofErr w:type="gramEnd"/>
    </w:p>
    <w:p w14:paraId="65C6B7E8"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 xml:space="preserve">the unique site reference of the connection within the EDNO Distribution </w:t>
      </w:r>
      <w:proofErr w:type="gramStart"/>
      <w:r w:rsidRPr="00900F43">
        <w:rPr>
          <w:rFonts w:asciiTheme="minorHAnsi" w:hAnsiTheme="minorHAnsi" w:cstheme="minorHAnsi"/>
          <w:sz w:val="22"/>
        </w:rPr>
        <w:t>System;</w:t>
      </w:r>
      <w:proofErr w:type="gramEnd"/>
    </w:p>
    <w:p w14:paraId="138A2F01"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 xml:space="preserve">the number of MPANs covered by the </w:t>
      </w:r>
      <w:proofErr w:type="gramStart"/>
      <w:r w:rsidRPr="00900F43">
        <w:rPr>
          <w:rFonts w:asciiTheme="minorHAnsi" w:hAnsiTheme="minorHAnsi" w:cstheme="minorHAnsi"/>
          <w:sz w:val="22"/>
        </w:rPr>
        <w:t>invoice;</w:t>
      </w:r>
      <w:proofErr w:type="gramEnd"/>
    </w:p>
    <w:p w14:paraId="3739E62C"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a list of the MPANs covered by the invoice (to be set out in accordance with Paragraph 3.5</w:t>
      </w:r>
      <w:proofErr w:type="gramStart"/>
      <w:r w:rsidRPr="00900F43">
        <w:rPr>
          <w:rFonts w:asciiTheme="minorHAnsi" w:hAnsiTheme="minorHAnsi" w:cstheme="minorHAnsi"/>
          <w:sz w:val="22"/>
        </w:rPr>
        <w:t>);</w:t>
      </w:r>
      <w:proofErr w:type="gramEnd"/>
      <w:r w:rsidRPr="00900F43">
        <w:rPr>
          <w:rFonts w:asciiTheme="minorHAnsi" w:hAnsiTheme="minorHAnsi" w:cstheme="minorHAnsi"/>
          <w:sz w:val="22"/>
        </w:rPr>
        <w:t xml:space="preserve"> </w:t>
      </w:r>
    </w:p>
    <w:p w14:paraId="433FF14A"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 xml:space="preserve">the month and year of the consumption/production covered by the </w:t>
      </w:r>
      <w:proofErr w:type="gramStart"/>
      <w:r w:rsidRPr="00900F43">
        <w:rPr>
          <w:rFonts w:asciiTheme="minorHAnsi" w:hAnsiTheme="minorHAnsi" w:cstheme="minorHAnsi"/>
          <w:sz w:val="22"/>
        </w:rPr>
        <w:t>invoice;</w:t>
      </w:r>
      <w:proofErr w:type="gramEnd"/>
    </w:p>
    <w:p w14:paraId="07186C6B" w14:textId="69C518A7" w:rsidR="00900F43" w:rsidRPr="00900F43" w:rsidRDefault="00900F43" w:rsidP="00900F43">
      <w:pPr>
        <w:pStyle w:val="Heading5"/>
        <w:ind w:left="1418"/>
        <w:rPr>
          <w:rFonts w:asciiTheme="minorHAnsi" w:hAnsiTheme="minorHAnsi" w:cstheme="minorHAnsi"/>
          <w:sz w:val="22"/>
        </w:rPr>
      </w:pPr>
      <w:r w:rsidRPr="00900F43">
        <w:rPr>
          <w:rFonts w:asciiTheme="minorHAnsi" w:hAnsiTheme="minorHAnsi" w:cstheme="minorHAnsi"/>
          <w:sz w:val="22"/>
        </w:rPr>
        <w:t xml:space="preserve">the Line Loss Factor Class Id </w:t>
      </w:r>
      <w:r w:rsidRPr="00DF0754">
        <w:rPr>
          <w:rFonts w:asciiTheme="minorHAnsi" w:hAnsiTheme="minorHAnsi" w:cstheme="minorHAnsi"/>
          <w:sz w:val="22"/>
        </w:rPr>
        <w:t xml:space="preserve">(as defined in the </w:t>
      </w:r>
      <w:del w:id="145" w:author="John Lawton" w:date="2020-02-17T09:33:00Z">
        <w:r w:rsidRPr="00DF0754" w:rsidDel="00DF0754">
          <w:rPr>
            <w:rFonts w:asciiTheme="minorHAnsi" w:hAnsiTheme="minorHAnsi" w:cstheme="minorHAnsi"/>
            <w:sz w:val="22"/>
          </w:rPr>
          <w:delText>MRA</w:delText>
        </w:r>
      </w:del>
      <w:ins w:id="146" w:author="John Lawton" w:date="2020-07-10T10:35:00Z">
        <w:r w:rsidR="009F22F7">
          <w:rPr>
            <w:rFonts w:asciiTheme="minorHAnsi" w:hAnsiTheme="minorHAnsi" w:cstheme="minorHAnsi"/>
            <w:sz w:val="22"/>
          </w:rPr>
          <w:t>Energy Market Data Specification</w:t>
        </w:r>
      </w:ins>
      <w:r w:rsidRPr="00DF0754">
        <w:rPr>
          <w:rFonts w:asciiTheme="minorHAnsi" w:hAnsiTheme="minorHAnsi" w:cstheme="minorHAnsi"/>
          <w:sz w:val="22"/>
        </w:rPr>
        <w:t>)</w:t>
      </w:r>
      <w:r w:rsidRPr="00900F43">
        <w:rPr>
          <w:rFonts w:asciiTheme="minorHAnsi" w:hAnsiTheme="minorHAnsi" w:cstheme="minorHAnsi"/>
          <w:sz w:val="22"/>
        </w:rPr>
        <w:t xml:space="preserve"> for each MPAN covered by the invoice (being, for each MPAN, the “LLFC Id”</w:t>
      </w:r>
      <w:proofErr w:type="gramStart"/>
      <w:r w:rsidRPr="00900F43">
        <w:rPr>
          <w:rFonts w:asciiTheme="minorHAnsi" w:hAnsiTheme="minorHAnsi" w:cstheme="minorHAnsi"/>
          <w:sz w:val="22"/>
        </w:rPr>
        <w:t>);</w:t>
      </w:r>
      <w:proofErr w:type="gramEnd"/>
    </w:p>
    <w:p w14:paraId="4F03F1C1"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 xml:space="preserve">the fixed charge units (in days) covered by the </w:t>
      </w:r>
      <w:proofErr w:type="gramStart"/>
      <w:r w:rsidRPr="00900F43">
        <w:rPr>
          <w:rFonts w:asciiTheme="minorHAnsi" w:hAnsiTheme="minorHAnsi" w:cstheme="minorHAnsi"/>
          <w:sz w:val="22"/>
        </w:rPr>
        <w:t>invoice;</w:t>
      </w:r>
      <w:proofErr w:type="gramEnd"/>
      <w:r w:rsidRPr="00900F43">
        <w:rPr>
          <w:rFonts w:asciiTheme="minorHAnsi" w:hAnsiTheme="minorHAnsi" w:cstheme="minorHAnsi"/>
          <w:sz w:val="22"/>
        </w:rPr>
        <w:t xml:space="preserve"> </w:t>
      </w:r>
    </w:p>
    <w:p w14:paraId="655E4B62"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 xml:space="preserve">the units (in </w:t>
      </w:r>
      <w:proofErr w:type="gramStart"/>
      <w:r w:rsidRPr="00900F43">
        <w:rPr>
          <w:rFonts w:asciiTheme="minorHAnsi" w:hAnsiTheme="minorHAnsi" w:cstheme="minorHAnsi"/>
          <w:sz w:val="22"/>
        </w:rPr>
        <w:t>kWh)  consumed</w:t>
      </w:r>
      <w:proofErr w:type="gramEnd"/>
      <w:r w:rsidRPr="00900F43">
        <w:rPr>
          <w:rFonts w:asciiTheme="minorHAnsi" w:hAnsiTheme="minorHAnsi" w:cstheme="minorHAnsi"/>
          <w:sz w:val="22"/>
        </w:rPr>
        <w:t>/produced during the DNO Party’s super red, red or black charging time bands, for the MPANs and in the period covered by the invoice;</w:t>
      </w:r>
    </w:p>
    <w:p w14:paraId="6D7ED95F" w14:textId="77777777" w:rsidR="00900F43" w:rsidRPr="00900F43" w:rsidRDefault="00900F43" w:rsidP="00900F43">
      <w:pPr>
        <w:pStyle w:val="Heading5"/>
        <w:ind w:left="1418"/>
        <w:rPr>
          <w:rFonts w:asciiTheme="minorHAnsi" w:hAnsiTheme="minorHAnsi" w:cstheme="minorHAnsi"/>
          <w:sz w:val="22"/>
        </w:rPr>
      </w:pPr>
      <w:r w:rsidRPr="00900F43">
        <w:rPr>
          <w:rFonts w:asciiTheme="minorHAnsi" w:hAnsiTheme="minorHAnsi" w:cstheme="minorHAnsi"/>
          <w:sz w:val="22"/>
        </w:rPr>
        <w:lastRenderedPageBreak/>
        <w:t xml:space="preserve">the units (in kWh) consumed/produced during the DNO Party’s amber or yellow charging time band, for the MPANs and in the period covered by the </w:t>
      </w:r>
      <w:proofErr w:type="gramStart"/>
      <w:r w:rsidRPr="00900F43">
        <w:rPr>
          <w:rFonts w:asciiTheme="minorHAnsi" w:hAnsiTheme="minorHAnsi" w:cstheme="minorHAnsi"/>
          <w:sz w:val="22"/>
        </w:rPr>
        <w:t>invoice;</w:t>
      </w:r>
      <w:proofErr w:type="gramEnd"/>
    </w:p>
    <w:p w14:paraId="36660B7F"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 xml:space="preserve">the units (in </w:t>
      </w:r>
      <w:proofErr w:type="gramStart"/>
      <w:r w:rsidRPr="00900F43">
        <w:rPr>
          <w:rFonts w:asciiTheme="minorHAnsi" w:hAnsiTheme="minorHAnsi" w:cstheme="minorHAnsi"/>
          <w:sz w:val="22"/>
        </w:rPr>
        <w:t>kWh)  consumed</w:t>
      </w:r>
      <w:proofErr w:type="gramEnd"/>
      <w:r w:rsidRPr="00900F43">
        <w:rPr>
          <w:rFonts w:asciiTheme="minorHAnsi" w:hAnsiTheme="minorHAnsi" w:cstheme="minorHAnsi"/>
          <w:sz w:val="22"/>
        </w:rPr>
        <w:t>/produced during the DNO Party’s green charging time band, for the MPANs and in the period covered by the invoice;</w:t>
      </w:r>
    </w:p>
    <w:p w14:paraId="03D3D5E4"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 xml:space="preserve">the chargeable agreed capacity (in kVA) for the MPANs covered by the </w:t>
      </w:r>
      <w:proofErr w:type="gramStart"/>
      <w:r w:rsidRPr="00900F43">
        <w:rPr>
          <w:rFonts w:asciiTheme="minorHAnsi" w:hAnsiTheme="minorHAnsi" w:cstheme="minorHAnsi"/>
          <w:sz w:val="22"/>
        </w:rPr>
        <w:t>invoice;</w:t>
      </w:r>
      <w:proofErr w:type="gramEnd"/>
    </w:p>
    <w:p w14:paraId="70C13BA1"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the chargeable excess capacity (in kVA) for the MPANs covered by the invoice; and</w:t>
      </w:r>
    </w:p>
    <w:p w14:paraId="40198B58" w14:textId="77777777" w:rsidR="00900F43" w:rsidRPr="00900F43" w:rsidRDefault="00900F43" w:rsidP="00900F43">
      <w:pPr>
        <w:pStyle w:val="Heading5"/>
        <w:keepNext w:val="0"/>
        <w:keepLines w:val="0"/>
        <w:spacing w:before="0" w:after="240"/>
        <w:ind w:left="1418"/>
        <w:rPr>
          <w:rFonts w:asciiTheme="minorHAnsi" w:hAnsiTheme="minorHAnsi" w:cstheme="minorHAnsi"/>
          <w:sz w:val="22"/>
        </w:rPr>
      </w:pPr>
      <w:r w:rsidRPr="00900F43">
        <w:rPr>
          <w:rFonts w:asciiTheme="minorHAnsi" w:hAnsiTheme="minorHAnsi" w:cstheme="minorHAnsi"/>
          <w:sz w:val="22"/>
        </w:rPr>
        <w:t xml:space="preserve">the chargeable reactive power units (in </w:t>
      </w:r>
      <w:proofErr w:type="spellStart"/>
      <w:r w:rsidRPr="00900F43">
        <w:rPr>
          <w:rFonts w:asciiTheme="minorHAnsi" w:hAnsiTheme="minorHAnsi" w:cstheme="minorHAnsi"/>
          <w:sz w:val="22"/>
        </w:rPr>
        <w:t>kVArh</w:t>
      </w:r>
      <w:proofErr w:type="spellEnd"/>
      <w:r w:rsidRPr="00900F43">
        <w:rPr>
          <w:rFonts w:asciiTheme="minorHAnsi" w:hAnsiTheme="minorHAnsi" w:cstheme="minorHAnsi"/>
          <w:sz w:val="22"/>
        </w:rPr>
        <w:t>) for the MPANs covered by the invoice.</w:t>
      </w:r>
    </w:p>
    <w:p w14:paraId="46E0D695" w14:textId="77777777" w:rsidR="00900F43" w:rsidRDefault="00900F43" w:rsidP="00900F43">
      <w:pPr>
        <w:tabs>
          <w:tab w:val="left" w:pos="851"/>
        </w:tabs>
        <w:spacing w:before="120" w:after="120" w:line="360" w:lineRule="auto"/>
        <w:ind w:left="851" w:hanging="851"/>
        <w:jc w:val="both"/>
        <w:rPr>
          <w:rFonts w:cstheme="minorHAnsi"/>
        </w:rPr>
      </w:pPr>
      <w:r w:rsidRPr="00300D55">
        <w:rPr>
          <w:rFonts w:cstheme="minorHAnsi"/>
        </w:rPr>
        <w:t>…………………………………………………………………………………………………………………………………………………………….</w:t>
      </w:r>
    </w:p>
    <w:p w14:paraId="61B75232" w14:textId="7CD74A27" w:rsidR="00900F43" w:rsidRPr="00900F43" w:rsidRDefault="00900F43" w:rsidP="00900F43">
      <w:pPr>
        <w:spacing w:before="120" w:after="120" w:line="360" w:lineRule="auto"/>
        <w:jc w:val="both"/>
        <w:rPr>
          <w:rFonts w:cstheme="minorHAnsi"/>
          <w:b/>
        </w:rPr>
      </w:pPr>
      <w:r w:rsidRPr="00900F43">
        <w:rPr>
          <w:rFonts w:cstheme="minorHAnsi"/>
          <w:b/>
        </w:rPr>
        <w:t>Schedule 24 – Service levels for resolving network operational issues and associated reporting requirements</w:t>
      </w:r>
    </w:p>
    <w:p w14:paraId="1B02AE99" w14:textId="0D7AB891" w:rsidR="00900F43" w:rsidRPr="00DF0754" w:rsidRDefault="00900F43" w:rsidP="00900F43">
      <w:pPr>
        <w:tabs>
          <w:tab w:val="left" w:pos="851"/>
        </w:tabs>
        <w:spacing w:before="120" w:after="120" w:line="360" w:lineRule="auto"/>
        <w:ind w:left="851" w:hanging="851"/>
        <w:jc w:val="both"/>
        <w:rPr>
          <w:rFonts w:cstheme="minorHAnsi"/>
        </w:rPr>
      </w:pPr>
      <w:r w:rsidRPr="00E3511E">
        <w:rPr>
          <w:rFonts w:cstheme="minorHAnsi"/>
        </w:rPr>
        <w:t xml:space="preserve">2.1 </w:t>
      </w:r>
      <w:r>
        <w:rPr>
          <w:rFonts w:cstheme="minorHAnsi"/>
        </w:rPr>
        <w:tab/>
      </w:r>
      <w:r w:rsidRPr="00DF0754">
        <w:rPr>
          <w:rFonts w:cstheme="minorHAnsi"/>
        </w:rPr>
        <w:t xml:space="preserve">The codes to be used are those defined by reference to the </w:t>
      </w:r>
      <w:del w:id="147" w:author="John Lawton" w:date="2020-03-07T10:06:00Z">
        <w:r w:rsidRPr="00DF0754" w:rsidDel="00A425A0">
          <w:rPr>
            <w:rFonts w:cstheme="minorHAnsi"/>
          </w:rPr>
          <w:delText xml:space="preserve">Data </w:delText>
        </w:r>
      </w:del>
      <w:del w:id="148" w:author="John Lawton" w:date="2020-02-17T09:35:00Z">
        <w:r w:rsidRPr="00DF0754" w:rsidDel="00D76E2C">
          <w:rPr>
            <w:rFonts w:cstheme="minorHAnsi"/>
          </w:rPr>
          <w:delText xml:space="preserve">Transfer </w:delText>
        </w:r>
      </w:del>
      <w:del w:id="149" w:author="John Lawton" w:date="2020-03-07T10:06:00Z">
        <w:r w:rsidRPr="00DF0754" w:rsidDel="00A425A0">
          <w:rPr>
            <w:rFonts w:cstheme="minorHAnsi"/>
          </w:rPr>
          <w:delText xml:space="preserve">Catalogue </w:delText>
        </w:r>
      </w:del>
      <w:ins w:id="150" w:author="John Lawton" w:date="2020-03-07T10:06:00Z">
        <w:r w:rsidR="00A425A0">
          <w:rPr>
            <w:rFonts w:cstheme="minorHAnsi"/>
          </w:rPr>
          <w:t>Energy Market Data Specific</w:t>
        </w:r>
      </w:ins>
      <w:ins w:id="151" w:author="John Lawton" w:date="2020-03-07T10:07:00Z">
        <w:r w:rsidR="00A425A0">
          <w:rPr>
            <w:rFonts w:cstheme="minorHAnsi"/>
          </w:rPr>
          <w:t xml:space="preserve">ation </w:t>
        </w:r>
      </w:ins>
      <w:r w:rsidRPr="00DF0754">
        <w:rPr>
          <w:rFonts w:cstheme="minorHAnsi"/>
        </w:rPr>
        <w:t xml:space="preserve">Data Item J1824 “Asset Condition Code” </w:t>
      </w:r>
      <w:del w:id="152" w:author="John Lawton" w:date="2020-07-10T10:36:00Z">
        <w:r w:rsidRPr="00DF0754" w:rsidDel="009F22F7">
          <w:rPr>
            <w:rFonts w:cstheme="minorHAnsi"/>
          </w:rPr>
          <w:delText xml:space="preserve">governed under the </w:delText>
        </w:r>
      </w:del>
      <w:del w:id="153" w:author="John Lawton" w:date="2020-02-17T09:34:00Z">
        <w:r w:rsidRPr="00DF0754" w:rsidDel="00DF0754">
          <w:rPr>
            <w:rFonts w:cstheme="minorHAnsi"/>
          </w:rPr>
          <w:delText>Master Registration Agreement</w:delText>
        </w:r>
      </w:del>
      <w:del w:id="154" w:author="John Lawton" w:date="2020-07-10T10:36:00Z">
        <w:r w:rsidRPr="00DF0754" w:rsidDel="009F22F7">
          <w:rPr>
            <w:rFonts w:cstheme="minorHAnsi"/>
          </w:rPr>
          <w:delText xml:space="preserve"> (</w:delText>
        </w:r>
      </w:del>
      <w:del w:id="155" w:author="John Lawton" w:date="2020-02-17T09:34:00Z">
        <w:r w:rsidRPr="00DF0754" w:rsidDel="00D76E2C">
          <w:rPr>
            <w:rFonts w:cstheme="minorHAnsi"/>
          </w:rPr>
          <w:delText>MRA</w:delText>
        </w:r>
      </w:del>
      <w:del w:id="156" w:author="John Lawton" w:date="2020-07-10T10:36:00Z">
        <w:r w:rsidRPr="00DF0754" w:rsidDel="009F22F7">
          <w:rPr>
            <w:rFonts w:cstheme="minorHAnsi"/>
          </w:rPr>
          <w:delText xml:space="preserve">).  </w:delText>
        </w:r>
      </w:del>
    </w:p>
    <w:p w14:paraId="50F0EF55" w14:textId="1CE8AC89" w:rsidR="00900F43" w:rsidRPr="00DF0754" w:rsidRDefault="00900F43" w:rsidP="00900F43">
      <w:pPr>
        <w:tabs>
          <w:tab w:val="left" w:pos="1701"/>
        </w:tabs>
        <w:spacing w:before="120" w:after="120" w:line="360" w:lineRule="auto"/>
        <w:ind w:left="1701" w:hanging="850"/>
        <w:jc w:val="both"/>
        <w:rPr>
          <w:rFonts w:cstheme="minorHAnsi"/>
        </w:rPr>
      </w:pPr>
      <w:r w:rsidRPr="00DF0754">
        <w:rPr>
          <w:rFonts w:cstheme="minorHAnsi"/>
        </w:rPr>
        <w:t xml:space="preserve">2.1.1 </w:t>
      </w:r>
      <w:r w:rsidRPr="00DF0754">
        <w:rPr>
          <w:rFonts w:cstheme="minorHAnsi"/>
        </w:rPr>
        <w:tab/>
        <w:t xml:space="preserve">The asset condition codes for Category A Situations are referenced in the </w:t>
      </w:r>
      <w:del w:id="157" w:author="John Lawton" w:date="2020-02-17T09:34:00Z">
        <w:r w:rsidRPr="00DF0754" w:rsidDel="00DF0754">
          <w:rPr>
            <w:rFonts w:cstheme="minorHAnsi"/>
          </w:rPr>
          <w:delText xml:space="preserve">MRA </w:delText>
        </w:r>
      </w:del>
      <w:ins w:id="158" w:author="John Lawton" w:date="2020-07-10T10:36:00Z">
        <w:r w:rsidR="009F22F7">
          <w:rPr>
            <w:rFonts w:cstheme="minorHAnsi"/>
          </w:rPr>
          <w:t>Energy Market Data Specification</w:t>
        </w:r>
        <w:r w:rsidR="009F22F7" w:rsidDel="009F22F7">
          <w:rPr>
            <w:rStyle w:val="CommentReference"/>
          </w:rPr>
          <w:t xml:space="preserve"> </w:t>
        </w:r>
      </w:ins>
      <w:r w:rsidRPr="00DF0754">
        <w:rPr>
          <w:rFonts w:cstheme="minorHAnsi"/>
        </w:rPr>
        <w:t xml:space="preserve">with the prefix “A” </w:t>
      </w:r>
    </w:p>
    <w:p w14:paraId="461A8238" w14:textId="11219366" w:rsidR="00900F43" w:rsidRPr="00DF0754" w:rsidRDefault="00900F43" w:rsidP="00900F43">
      <w:pPr>
        <w:tabs>
          <w:tab w:val="left" w:pos="1701"/>
        </w:tabs>
        <w:spacing w:before="120" w:after="120" w:line="360" w:lineRule="auto"/>
        <w:ind w:left="1701" w:hanging="850"/>
        <w:jc w:val="both"/>
        <w:rPr>
          <w:rFonts w:cstheme="minorHAnsi"/>
        </w:rPr>
      </w:pPr>
      <w:r w:rsidRPr="00DF0754">
        <w:rPr>
          <w:rFonts w:cstheme="minorHAnsi"/>
        </w:rPr>
        <w:t xml:space="preserve">2.1.2 </w:t>
      </w:r>
      <w:r w:rsidRPr="00DF0754">
        <w:rPr>
          <w:rFonts w:cstheme="minorHAnsi"/>
        </w:rPr>
        <w:tab/>
        <w:t xml:space="preserve">The asset condition codes for Category B Situations are referenced in the </w:t>
      </w:r>
      <w:del w:id="159" w:author="John Lawton" w:date="2020-02-17T09:34:00Z">
        <w:r w:rsidRPr="00DF0754" w:rsidDel="00DF0754">
          <w:rPr>
            <w:rFonts w:cstheme="minorHAnsi"/>
          </w:rPr>
          <w:delText xml:space="preserve">MRA </w:delText>
        </w:r>
      </w:del>
      <w:ins w:id="160" w:author="John Lawton" w:date="2020-07-10T10:36:00Z">
        <w:r w:rsidR="009F22F7">
          <w:rPr>
            <w:rFonts w:cstheme="minorHAnsi"/>
          </w:rPr>
          <w:t>Energy Market Data Specification</w:t>
        </w:r>
        <w:r w:rsidR="009F22F7" w:rsidDel="009F22F7">
          <w:rPr>
            <w:rStyle w:val="CommentReference"/>
          </w:rPr>
          <w:t xml:space="preserve"> </w:t>
        </w:r>
      </w:ins>
      <w:r w:rsidRPr="00DF0754">
        <w:rPr>
          <w:rFonts w:cstheme="minorHAnsi"/>
        </w:rPr>
        <w:t>with the prefix “B”.</w:t>
      </w:r>
    </w:p>
    <w:p w14:paraId="3980BDEB" w14:textId="39759D7D" w:rsidR="00900F43" w:rsidRPr="00900F43" w:rsidRDefault="00900F43" w:rsidP="00900F43">
      <w:pPr>
        <w:tabs>
          <w:tab w:val="left" w:pos="1701"/>
        </w:tabs>
        <w:spacing w:before="120" w:after="120" w:line="360" w:lineRule="auto"/>
        <w:ind w:left="1701" w:hanging="850"/>
        <w:jc w:val="both"/>
        <w:rPr>
          <w:rFonts w:cstheme="minorHAnsi"/>
        </w:rPr>
      </w:pPr>
      <w:r w:rsidRPr="00DF0754">
        <w:rPr>
          <w:rFonts w:cstheme="minorHAnsi"/>
        </w:rPr>
        <w:t xml:space="preserve">2.1.3 </w:t>
      </w:r>
      <w:r w:rsidRPr="00DF0754">
        <w:rPr>
          <w:rFonts w:cstheme="minorHAnsi"/>
        </w:rPr>
        <w:tab/>
        <w:t xml:space="preserve">The asset condition codes for Category C Situations are referenced in the </w:t>
      </w:r>
      <w:del w:id="161" w:author="John Lawton" w:date="2020-02-17T09:34:00Z">
        <w:r w:rsidRPr="00DF0754" w:rsidDel="00DF0754">
          <w:rPr>
            <w:rFonts w:cstheme="minorHAnsi"/>
          </w:rPr>
          <w:delText>MRA</w:delText>
        </w:r>
      </w:del>
      <w:ins w:id="162" w:author="John Lawton" w:date="2020-07-10T10:36:00Z">
        <w:r w:rsidR="009F22F7" w:rsidRPr="009F22F7">
          <w:rPr>
            <w:rFonts w:cstheme="minorHAnsi"/>
          </w:rPr>
          <w:t xml:space="preserve"> </w:t>
        </w:r>
        <w:r w:rsidR="009F22F7">
          <w:rPr>
            <w:rFonts w:cstheme="minorHAnsi"/>
          </w:rPr>
          <w:t>Energy Market Data Specification</w:t>
        </w:r>
        <w:r w:rsidR="009F22F7" w:rsidRPr="00DF0754" w:rsidDel="00DF0754">
          <w:rPr>
            <w:rFonts w:cstheme="minorHAnsi"/>
          </w:rPr>
          <w:t xml:space="preserve"> </w:t>
        </w:r>
      </w:ins>
      <w:del w:id="163" w:author="John Lawton" w:date="2020-02-17T09:34:00Z">
        <w:r w:rsidRPr="00DF0754" w:rsidDel="00DF0754">
          <w:rPr>
            <w:rFonts w:cstheme="minorHAnsi"/>
          </w:rPr>
          <w:delText xml:space="preserve"> </w:delText>
        </w:r>
      </w:del>
      <w:r w:rsidRPr="00DF0754">
        <w:rPr>
          <w:rFonts w:cstheme="minorHAnsi"/>
        </w:rPr>
        <w:t>with the prefix “C”.</w:t>
      </w:r>
    </w:p>
    <w:sectPr w:rsidR="00900F43" w:rsidRPr="00900F43" w:rsidSect="00900F4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1" w:author="John Lawton" w:date="2020-12-07T09:42:00Z" w:initials="JL">
    <w:p w14:paraId="55600F80" w14:textId="0B98CB0E" w:rsidR="001726FB" w:rsidRDefault="001726FB">
      <w:pPr>
        <w:pStyle w:val="CommentText"/>
      </w:pPr>
      <w:r>
        <w:rPr>
          <w:rStyle w:val="CommentReference"/>
        </w:rPr>
        <w:annotationRef/>
      </w:r>
      <w:r>
        <w:t>Amended to refer to the REC. all the other clauses referenced in earlier versions of this document that referred to the MOCOPA have now been removed since they are just a reference to complying to MOCOPA.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5600F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877A1" w16cex:dateUtc="2020-12-07T0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5600F80" w16cid:durableId="237877A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142"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14E00606"/>
    <w:multiLevelType w:val="multilevel"/>
    <w:tmpl w:val="8E34EE1C"/>
    <w:lvl w:ilvl="0">
      <w:start w:val="2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3"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0E95040"/>
    <w:multiLevelType w:val="hybridMultilevel"/>
    <w:tmpl w:val="B5B211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 Lawton">
    <w15:presenceInfo w15:providerId="AD" w15:userId="S::LawtonJ@electralink.co.uk::a094801b-d55f-44ae-9f0c-e4b013632d72"/>
  </w15:person>
  <w15:person w15:author="John Lawton [2]">
    <w15:presenceInfo w15:providerId="Windows Live" w15:userId="72feda8039a275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4B3"/>
    <w:rsid w:val="000075DE"/>
    <w:rsid w:val="0003146D"/>
    <w:rsid w:val="00042141"/>
    <w:rsid w:val="000B3F30"/>
    <w:rsid w:val="000C5CB0"/>
    <w:rsid w:val="000F7EED"/>
    <w:rsid w:val="001155CF"/>
    <w:rsid w:val="00130223"/>
    <w:rsid w:val="00137B00"/>
    <w:rsid w:val="0016293E"/>
    <w:rsid w:val="001726FB"/>
    <w:rsid w:val="00187C6F"/>
    <w:rsid w:val="001B64B3"/>
    <w:rsid w:val="001F5549"/>
    <w:rsid w:val="00225721"/>
    <w:rsid w:val="00233B10"/>
    <w:rsid w:val="002443D4"/>
    <w:rsid w:val="00246E6D"/>
    <w:rsid w:val="002B3BB2"/>
    <w:rsid w:val="002C0140"/>
    <w:rsid w:val="002D7394"/>
    <w:rsid w:val="002F0293"/>
    <w:rsid w:val="00300D55"/>
    <w:rsid w:val="003268B1"/>
    <w:rsid w:val="003455BD"/>
    <w:rsid w:val="00363889"/>
    <w:rsid w:val="003765A8"/>
    <w:rsid w:val="00382AA5"/>
    <w:rsid w:val="003B0B90"/>
    <w:rsid w:val="003D2DCA"/>
    <w:rsid w:val="003D42F1"/>
    <w:rsid w:val="0042439D"/>
    <w:rsid w:val="00463370"/>
    <w:rsid w:val="00472811"/>
    <w:rsid w:val="004877BC"/>
    <w:rsid w:val="004B2658"/>
    <w:rsid w:val="004C5B0B"/>
    <w:rsid w:val="00507520"/>
    <w:rsid w:val="0051412C"/>
    <w:rsid w:val="005D6A9E"/>
    <w:rsid w:val="00617640"/>
    <w:rsid w:val="0064153E"/>
    <w:rsid w:val="006419B0"/>
    <w:rsid w:val="006426F7"/>
    <w:rsid w:val="00685A0A"/>
    <w:rsid w:val="00694FDE"/>
    <w:rsid w:val="006C238B"/>
    <w:rsid w:val="006D0080"/>
    <w:rsid w:val="006D6EB3"/>
    <w:rsid w:val="006F65D5"/>
    <w:rsid w:val="0071553E"/>
    <w:rsid w:val="00724F39"/>
    <w:rsid w:val="00756DA3"/>
    <w:rsid w:val="00765702"/>
    <w:rsid w:val="00786FE4"/>
    <w:rsid w:val="007C07F4"/>
    <w:rsid w:val="007D0558"/>
    <w:rsid w:val="007D7764"/>
    <w:rsid w:val="0080684F"/>
    <w:rsid w:val="0084741B"/>
    <w:rsid w:val="00850DBC"/>
    <w:rsid w:val="00852867"/>
    <w:rsid w:val="00860A78"/>
    <w:rsid w:val="00865734"/>
    <w:rsid w:val="00884A6A"/>
    <w:rsid w:val="008A072E"/>
    <w:rsid w:val="008A73FD"/>
    <w:rsid w:val="008A76F9"/>
    <w:rsid w:val="008B4492"/>
    <w:rsid w:val="008B6455"/>
    <w:rsid w:val="008B6FC4"/>
    <w:rsid w:val="008E74A6"/>
    <w:rsid w:val="008F09B3"/>
    <w:rsid w:val="00900F43"/>
    <w:rsid w:val="00914F33"/>
    <w:rsid w:val="009302D7"/>
    <w:rsid w:val="00937860"/>
    <w:rsid w:val="009450DE"/>
    <w:rsid w:val="00945B1C"/>
    <w:rsid w:val="00994739"/>
    <w:rsid w:val="009A712F"/>
    <w:rsid w:val="009D2AA7"/>
    <w:rsid w:val="009F03BE"/>
    <w:rsid w:val="009F22F7"/>
    <w:rsid w:val="009F65AA"/>
    <w:rsid w:val="00A11AB0"/>
    <w:rsid w:val="00A361FF"/>
    <w:rsid w:val="00A425A0"/>
    <w:rsid w:val="00A6476A"/>
    <w:rsid w:val="00A97A01"/>
    <w:rsid w:val="00AD4D3D"/>
    <w:rsid w:val="00AE3455"/>
    <w:rsid w:val="00B537F2"/>
    <w:rsid w:val="00B967C3"/>
    <w:rsid w:val="00BA7170"/>
    <w:rsid w:val="00BB0603"/>
    <w:rsid w:val="00BD7E1B"/>
    <w:rsid w:val="00BE3B18"/>
    <w:rsid w:val="00C30A46"/>
    <w:rsid w:val="00C4168F"/>
    <w:rsid w:val="00C472A1"/>
    <w:rsid w:val="00C71787"/>
    <w:rsid w:val="00C72448"/>
    <w:rsid w:val="00C91DF1"/>
    <w:rsid w:val="00CA4730"/>
    <w:rsid w:val="00CC000B"/>
    <w:rsid w:val="00CD6420"/>
    <w:rsid w:val="00CE738D"/>
    <w:rsid w:val="00D13700"/>
    <w:rsid w:val="00D1581B"/>
    <w:rsid w:val="00D56CB9"/>
    <w:rsid w:val="00D62236"/>
    <w:rsid w:val="00D76E2C"/>
    <w:rsid w:val="00D954CE"/>
    <w:rsid w:val="00DA43CF"/>
    <w:rsid w:val="00DB0068"/>
    <w:rsid w:val="00DD55A5"/>
    <w:rsid w:val="00DE6D82"/>
    <w:rsid w:val="00DF0754"/>
    <w:rsid w:val="00E02D85"/>
    <w:rsid w:val="00E22431"/>
    <w:rsid w:val="00E45844"/>
    <w:rsid w:val="00E759FD"/>
    <w:rsid w:val="00E826A9"/>
    <w:rsid w:val="00E847F9"/>
    <w:rsid w:val="00E94867"/>
    <w:rsid w:val="00EB4D8F"/>
    <w:rsid w:val="00EB7D50"/>
    <w:rsid w:val="00ED2DA8"/>
    <w:rsid w:val="00ED6304"/>
    <w:rsid w:val="00EF6F68"/>
    <w:rsid w:val="00F02774"/>
    <w:rsid w:val="00F10198"/>
    <w:rsid w:val="00F444ED"/>
    <w:rsid w:val="00F50C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60070"/>
  <w15:chartTrackingRefBased/>
  <w15:docId w15:val="{DD3446E2-BDAA-4F89-A669-6D54F887B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4B3"/>
    <w:pPr>
      <w:spacing w:line="256" w:lineRule="auto"/>
    </w:p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765702"/>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765702"/>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765702"/>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765702"/>
    <w:pPr>
      <w:keepNext/>
      <w:keepLines/>
      <w:numPr>
        <w:ilvl w:val="3"/>
        <w:numId w:val="1"/>
      </w:numPr>
      <w:spacing w:before="200" w:after="0" w:line="276" w:lineRule="auto"/>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765702"/>
    <w:pPr>
      <w:keepNext/>
      <w:keepLines/>
      <w:numPr>
        <w:ilvl w:val="4"/>
        <w:numId w:val="1"/>
      </w:numPr>
      <w:spacing w:before="200" w:after="120" w:line="360" w:lineRule="auto"/>
      <w:ind w:left="1287" w:hanging="567"/>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765702"/>
    <w:pPr>
      <w:keepNext/>
      <w:keepLines/>
      <w:numPr>
        <w:ilvl w:val="5"/>
        <w:numId w:val="1"/>
      </w:numPr>
      <w:spacing w:before="200" w:after="0" w:line="276" w:lineRule="auto"/>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765702"/>
    <w:pPr>
      <w:numPr>
        <w:ilvl w:val="6"/>
        <w:numId w:val="1"/>
      </w:numPr>
      <w:spacing w:after="240" w:line="360" w:lineRule="auto"/>
      <w:ind w:left="720" w:hanging="7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765702"/>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765702"/>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1B64B3"/>
    <w:pPr>
      <w:spacing w:line="240" w:lineRule="auto"/>
    </w:pPr>
    <w:rPr>
      <w:sz w:val="20"/>
      <w:szCs w:val="20"/>
    </w:rPr>
  </w:style>
  <w:style w:type="character" w:customStyle="1" w:styleId="CommentTextChar">
    <w:name w:val="Comment Text Char"/>
    <w:basedOn w:val="DefaultParagraphFont"/>
    <w:link w:val="CommentText"/>
    <w:uiPriority w:val="99"/>
    <w:semiHidden/>
    <w:rsid w:val="001B64B3"/>
    <w:rPr>
      <w:sz w:val="20"/>
      <w:szCs w:val="20"/>
    </w:rPr>
  </w:style>
  <w:style w:type="character" w:styleId="CommentReference">
    <w:name w:val="annotation reference"/>
    <w:basedOn w:val="DefaultParagraphFont"/>
    <w:uiPriority w:val="99"/>
    <w:semiHidden/>
    <w:unhideWhenUsed/>
    <w:rsid w:val="001B64B3"/>
    <w:rPr>
      <w:sz w:val="16"/>
      <w:szCs w:val="16"/>
    </w:rPr>
  </w:style>
  <w:style w:type="table" w:styleId="TableGrid">
    <w:name w:val="Table Grid"/>
    <w:basedOn w:val="TableNormal"/>
    <w:uiPriority w:val="39"/>
    <w:rsid w:val="001B64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64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4B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D6304"/>
    <w:rPr>
      <w:b/>
      <w:bCs/>
    </w:rPr>
  </w:style>
  <w:style w:type="character" w:customStyle="1" w:styleId="CommentSubjectChar">
    <w:name w:val="Comment Subject Char"/>
    <w:basedOn w:val="CommentTextChar"/>
    <w:link w:val="CommentSubject"/>
    <w:uiPriority w:val="99"/>
    <w:semiHidden/>
    <w:rsid w:val="00ED6304"/>
    <w:rPr>
      <w:b/>
      <w:bCs/>
      <w:sz w:val="20"/>
      <w:szCs w:val="20"/>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765702"/>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765702"/>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765702"/>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76570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765702"/>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765702"/>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76570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76570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765702"/>
    <w:rPr>
      <w:rFonts w:asciiTheme="majorHAnsi" w:eastAsiaTheme="majorEastAsia" w:hAnsiTheme="majorHAnsi" w:cstheme="majorBidi"/>
      <w:i/>
      <w:iCs/>
      <w:color w:val="404040" w:themeColor="text1" w:themeTint="BF"/>
      <w:sz w:val="20"/>
      <w:szCs w:val="20"/>
    </w:rPr>
  </w:style>
  <w:style w:type="numbering" w:customStyle="1" w:styleId="AlphaCaps">
    <w:name w:val="Alpha Caps"/>
    <w:uiPriority w:val="99"/>
    <w:rsid w:val="00765702"/>
    <w:pPr>
      <w:numPr>
        <w:numId w:val="3"/>
      </w:numPr>
    </w:pPr>
  </w:style>
  <w:style w:type="paragraph" w:customStyle="1" w:styleId="StyleHeading2level2level2Left175cmHanging136cm">
    <w:name w:val="Style Heading 2level 2level2 + Left:  1.75 cm Hanging:  1.36 cm..."/>
    <w:basedOn w:val="Heading2"/>
    <w:rsid w:val="00765702"/>
    <w:pPr>
      <w:widowControl w:val="0"/>
      <w:numPr>
        <w:numId w:val="3"/>
      </w:numPr>
    </w:pPr>
    <w:rPr>
      <w:rFonts w:eastAsia="Times New Roman" w:cs="Times New Roman"/>
      <w:szCs w:val="20"/>
    </w:rPr>
  </w:style>
  <w:style w:type="paragraph" w:customStyle="1" w:styleId="DCAlphaCaps">
    <w:name w:val="DC Alpha Caps"/>
    <w:basedOn w:val="Normal"/>
    <w:link w:val="DCAlphaCapsChar"/>
    <w:qFormat/>
    <w:rsid w:val="00765702"/>
    <w:pPr>
      <w:numPr>
        <w:numId w:val="4"/>
      </w:numPr>
      <w:spacing w:after="240" w:line="360" w:lineRule="auto"/>
    </w:pPr>
    <w:rPr>
      <w:rFonts w:ascii="Times New Roman" w:hAnsi="Times New Roman"/>
      <w:sz w:val="24"/>
    </w:rPr>
  </w:style>
  <w:style w:type="paragraph" w:customStyle="1" w:styleId="Heading10">
    <w:name w:val="Heading 10"/>
    <w:basedOn w:val="Heading5"/>
    <w:qFormat/>
    <w:rsid w:val="00765702"/>
    <w:pPr>
      <w:numPr>
        <w:ilvl w:val="3"/>
        <w:numId w:val="4"/>
      </w:numPr>
      <w:spacing w:before="0"/>
    </w:pPr>
  </w:style>
  <w:style w:type="character" w:customStyle="1" w:styleId="DCAlphaCapsChar">
    <w:name w:val="DC Alpha Caps Char"/>
    <w:basedOn w:val="DefaultParagraphFont"/>
    <w:link w:val="DCAlphaCaps"/>
    <w:rsid w:val="00765702"/>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09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68D9-147C-4F3E-BAFF-245136B87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14</Pages>
  <Words>3668</Words>
  <Characters>20910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Lawton</dc:creator>
  <cp:keywords/>
  <dc:description/>
  <cp:lastModifiedBy>John Lawton</cp:lastModifiedBy>
  <cp:revision>4</cp:revision>
  <cp:lastPrinted>2020-02-18T10:27:00Z</cp:lastPrinted>
  <dcterms:created xsi:type="dcterms:W3CDTF">2020-12-07T09:13:00Z</dcterms:created>
  <dcterms:modified xsi:type="dcterms:W3CDTF">2020-12-10T09:55:00Z</dcterms:modified>
</cp:coreProperties>
</file>