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jc w:val="center"/>
        <w:tblBorders>
          <w:top w:val="single" w:sz="4" w:space="0" w:color="auto"/>
          <w:left w:val="single" w:sz="4" w:space="0" w:color="auto"/>
          <w:bottom w:val="single" w:sz="4" w:space="0" w:color="auto"/>
          <w:right w:val="single" w:sz="4" w:space="0" w:color="auto"/>
        </w:tblBorders>
        <w:tblLayout w:type="fixed"/>
        <w:tblCellMar>
          <w:left w:w="120" w:type="dxa"/>
          <w:right w:w="120" w:type="dxa"/>
        </w:tblCellMar>
        <w:tblLook w:val="0000" w:firstRow="0" w:lastRow="0" w:firstColumn="0" w:lastColumn="0" w:noHBand="0" w:noVBand="0"/>
      </w:tblPr>
      <w:tblGrid>
        <w:gridCol w:w="9072"/>
      </w:tblGrid>
      <w:tr w:rsidR="0097452E">
        <w:trPr>
          <w:jc w:val="center"/>
        </w:trPr>
        <w:tc>
          <w:tcPr>
            <w:tcW w:w="8869" w:type="dxa"/>
          </w:tcPr>
          <w:p w:rsidR="0097452E" w:rsidRDefault="0097452E">
            <w:pPr>
              <w:spacing w:after="240"/>
              <w:jc w:val="center"/>
              <w:rPr>
                <w:b/>
                <w:sz w:val="28"/>
                <w:szCs w:val="28"/>
              </w:rPr>
            </w:pPr>
          </w:p>
          <w:p w:rsidR="0097452E" w:rsidRDefault="003E192D">
            <w:pPr>
              <w:suppressAutoHyphens/>
              <w:spacing w:after="240"/>
              <w:jc w:val="center"/>
              <w:rPr>
                <w:b/>
                <w:sz w:val="28"/>
                <w:szCs w:val="28"/>
              </w:rPr>
            </w:pPr>
            <w:r>
              <w:rPr>
                <w:b/>
                <w:sz w:val="28"/>
                <w:szCs w:val="28"/>
              </w:rPr>
              <w:t>Balancing and Settlement Code</w:t>
            </w: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3E192D">
            <w:pPr>
              <w:suppressAutoHyphens/>
              <w:spacing w:after="240"/>
              <w:jc w:val="center"/>
              <w:rPr>
                <w:b/>
                <w:sz w:val="28"/>
                <w:szCs w:val="28"/>
              </w:rPr>
            </w:pPr>
            <w:r>
              <w:rPr>
                <w:b/>
                <w:sz w:val="28"/>
                <w:szCs w:val="28"/>
              </w:rPr>
              <w:t>Trading Disputes</w:t>
            </w: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3E192D">
            <w:pPr>
              <w:suppressAutoHyphens/>
              <w:spacing w:after="240"/>
              <w:jc w:val="center"/>
              <w:rPr>
                <w:b/>
                <w:sz w:val="28"/>
                <w:szCs w:val="28"/>
              </w:rPr>
            </w:pPr>
            <w:r>
              <w:rPr>
                <w:b/>
                <w:sz w:val="28"/>
                <w:szCs w:val="28"/>
              </w:rPr>
              <w:t>BSCP11</w:t>
            </w: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3E192D">
            <w:pPr>
              <w:suppressAutoHyphens/>
              <w:spacing w:after="240"/>
              <w:jc w:val="center"/>
              <w:rPr>
                <w:b/>
                <w:sz w:val="28"/>
                <w:szCs w:val="28"/>
              </w:rPr>
            </w:pPr>
            <w:r>
              <w:rPr>
                <w:b/>
                <w:sz w:val="28"/>
                <w:szCs w:val="28"/>
              </w:rPr>
              <w:fldChar w:fldCharType="begin"/>
            </w:r>
            <w:r>
              <w:rPr>
                <w:b/>
                <w:sz w:val="28"/>
                <w:szCs w:val="28"/>
              </w:rPr>
              <w:instrText xml:space="preserve"> DOCPROPERTY  "Version Number"  \* MERGEFORMAT </w:instrText>
            </w:r>
            <w:r>
              <w:rPr>
                <w:b/>
                <w:sz w:val="28"/>
                <w:szCs w:val="28"/>
              </w:rPr>
              <w:fldChar w:fldCharType="separate"/>
            </w:r>
            <w:ins w:id="0" w:author="RCC" w:date="2020-10-08T14:58:00Z">
              <w:r w:rsidR="0043697E">
                <w:rPr>
                  <w:b/>
                  <w:sz w:val="28"/>
                  <w:szCs w:val="28"/>
                </w:rPr>
                <w:t>Version 20.2</w:t>
              </w:r>
            </w:ins>
            <w:del w:id="1" w:author="RCC" w:date="2020-09-28T15:53:00Z">
              <w:r w:rsidR="00D828CC" w:rsidDel="0033252E">
                <w:rPr>
                  <w:b/>
                  <w:sz w:val="28"/>
                  <w:szCs w:val="28"/>
                </w:rPr>
                <w:delText>Version 20.0</w:delText>
              </w:r>
            </w:del>
            <w:r>
              <w:rPr>
                <w:b/>
                <w:sz w:val="28"/>
                <w:szCs w:val="28"/>
              </w:rPr>
              <w:fldChar w:fldCharType="end"/>
            </w: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3E192D">
            <w:pPr>
              <w:suppressAutoHyphens/>
              <w:spacing w:after="240"/>
              <w:jc w:val="center"/>
              <w:rPr>
                <w:b/>
                <w:sz w:val="28"/>
                <w:szCs w:val="28"/>
              </w:rPr>
            </w:pPr>
            <w:r>
              <w:rPr>
                <w:b/>
                <w:sz w:val="28"/>
                <w:szCs w:val="28"/>
              </w:rPr>
              <w:t xml:space="preserve">Date: </w:t>
            </w:r>
            <w:del w:id="2" w:author="RCC" w:date="2020-09-28T15:53:00Z">
              <w:r w:rsidR="00AC386C" w:rsidDel="0033252E">
                <w:fldChar w:fldCharType="begin"/>
              </w:r>
              <w:r w:rsidR="00AC386C" w:rsidDel="0033252E">
                <w:delInstrText xml:space="preserve"> DOCPROPERTY  "Effective Date"  \* MERGEFORMAT </w:delInstrText>
              </w:r>
              <w:r w:rsidR="00AC386C" w:rsidDel="0033252E">
                <w:fldChar w:fldCharType="separate"/>
              </w:r>
              <w:r w:rsidR="00D828CC" w:rsidRPr="00775281" w:rsidDel="0033252E">
                <w:rPr>
                  <w:b/>
                  <w:sz w:val="28"/>
                  <w:szCs w:val="28"/>
                </w:rPr>
                <w:delText>16 June 2020</w:delText>
              </w:r>
              <w:r w:rsidR="00AC386C" w:rsidDel="0033252E">
                <w:rPr>
                  <w:b/>
                  <w:sz w:val="28"/>
                  <w:szCs w:val="28"/>
                </w:rPr>
                <w:fldChar w:fldCharType="end"/>
              </w:r>
            </w:del>
          </w:p>
          <w:p w:rsidR="0097452E" w:rsidRDefault="0097452E">
            <w:pPr>
              <w:pStyle w:val="EndnoteText"/>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p w:rsidR="0097452E" w:rsidRDefault="0097452E">
            <w:pPr>
              <w:suppressAutoHyphens/>
              <w:spacing w:after="240"/>
              <w:jc w:val="center"/>
              <w:rPr>
                <w:b/>
                <w:sz w:val="28"/>
                <w:szCs w:val="28"/>
              </w:rPr>
            </w:pPr>
          </w:p>
        </w:tc>
      </w:tr>
    </w:tbl>
    <w:p w:rsidR="0097452E" w:rsidRDefault="003E192D">
      <w:pPr>
        <w:pageBreakBefore/>
        <w:spacing w:after="240"/>
        <w:jc w:val="center"/>
        <w:rPr>
          <w:b/>
          <w:szCs w:val="24"/>
          <w:u w:val="single"/>
        </w:rPr>
      </w:pPr>
      <w:r>
        <w:rPr>
          <w:b/>
          <w:spacing w:val="-3"/>
          <w:szCs w:val="24"/>
          <w:u w:val="single"/>
        </w:rPr>
        <w:lastRenderedPageBreak/>
        <w:t>BSC PROCEDURE BSCP11</w:t>
      </w:r>
    </w:p>
    <w:p w:rsidR="0097452E" w:rsidRDefault="003E192D">
      <w:pPr>
        <w:suppressAutoHyphens/>
        <w:spacing w:after="240"/>
        <w:jc w:val="center"/>
        <w:rPr>
          <w:b/>
          <w:szCs w:val="24"/>
          <w:u w:val="single"/>
        </w:rPr>
      </w:pPr>
      <w:r>
        <w:rPr>
          <w:b/>
          <w:szCs w:val="24"/>
          <w:u w:val="single"/>
        </w:rPr>
        <w:t>relating to</w:t>
      </w:r>
    </w:p>
    <w:p w:rsidR="0097452E" w:rsidRDefault="003E192D">
      <w:pPr>
        <w:suppressAutoHyphens/>
        <w:spacing w:after="240"/>
        <w:jc w:val="center"/>
        <w:rPr>
          <w:szCs w:val="24"/>
        </w:rPr>
      </w:pPr>
      <w:r>
        <w:rPr>
          <w:b/>
          <w:spacing w:val="-3"/>
          <w:szCs w:val="24"/>
          <w:u w:val="single"/>
        </w:rPr>
        <w:t>Trading Disputes</w:t>
      </w:r>
    </w:p>
    <w:p w:rsidR="0097452E" w:rsidRDefault="0097452E">
      <w:pPr>
        <w:spacing w:after="240"/>
      </w:pPr>
    </w:p>
    <w:p w:rsidR="0097452E" w:rsidRDefault="0097452E">
      <w:pPr>
        <w:spacing w:after="240"/>
      </w:pPr>
      <w:bookmarkStart w:id="3" w:name="_GoBack"/>
      <w:bookmarkEnd w:id="3"/>
    </w:p>
    <w:p w:rsidR="0097452E" w:rsidRDefault="003E192D">
      <w:pPr>
        <w:numPr>
          <w:ilvl w:val="0"/>
          <w:numId w:val="3"/>
        </w:numPr>
        <w:tabs>
          <w:tab w:val="clear" w:pos="720"/>
        </w:tabs>
        <w:suppressAutoHyphens/>
        <w:spacing w:after="240"/>
        <w:ind w:left="851" w:hanging="851"/>
      </w:pPr>
      <w:r>
        <w:t>Reference is made to the Balancing and Settlement Code and, in particular, to the definition of “BSC Procedure” in Section X, Annex X-1 thereof.</w:t>
      </w:r>
    </w:p>
    <w:p w:rsidR="0097452E" w:rsidRDefault="003E192D">
      <w:pPr>
        <w:numPr>
          <w:ilvl w:val="0"/>
          <w:numId w:val="3"/>
        </w:numPr>
        <w:tabs>
          <w:tab w:val="clear" w:pos="720"/>
        </w:tabs>
        <w:spacing w:after="240"/>
        <w:ind w:left="851" w:hanging="851"/>
      </w:pPr>
      <w:r>
        <w:t xml:space="preserve">This is BSC Procedure 11 </w:t>
      </w:r>
      <w:fldSimple w:instr=" DOCPROPERTY  &quot;Version Number&quot;  \* MERGEFORMAT ">
        <w:ins w:id="4" w:author="RCC" w:date="2020-10-08T14:58:00Z">
          <w:r w:rsidR="0043697E">
            <w:t>Version 20.2</w:t>
          </w:r>
        </w:ins>
        <w:del w:id="5" w:author="RCC" w:date="2020-09-28T15:53:00Z">
          <w:r w:rsidR="00D828CC" w:rsidDel="0033252E">
            <w:delText>Version 20.0</w:delText>
          </w:r>
        </w:del>
      </w:fldSimple>
      <w:r>
        <w:t xml:space="preserve"> relating to Trading Disputes.</w:t>
      </w:r>
    </w:p>
    <w:p w:rsidR="0097452E" w:rsidRDefault="003E192D">
      <w:pPr>
        <w:numPr>
          <w:ilvl w:val="0"/>
          <w:numId w:val="3"/>
        </w:numPr>
        <w:tabs>
          <w:tab w:val="clear" w:pos="720"/>
        </w:tabs>
        <w:suppressAutoHyphens/>
        <w:spacing w:after="240"/>
        <w:ind w:left="851" w:hanging="851"/>
      </w:pPr>
      <w:r>
        <w:t>This BSC Procedure is effective from</w:t>
      </w:r>
      <w:del w:id="6" w:author="RCC" w:date="2020-09-28T15:53:00Z">
        <w:r w:rsidDel="0033252E">
          <w:delText xml:space="preserve"> </w:delText>
        </w:r>
        <w:r w:rsidR="00AC386C" w:rsidDel="0033252E">
          <w:fldChar w:fldCharType="begin"/>
        </w:r>
        <w:r w:rsidR="00AC386C" w:rsidDel="0033252E">
          <w:delInstrText xml:space="preserve"> DOCPROPERTY  "Effective Date"  \* MERGEFORMAT </w:delInstrText>
        </w:r>
        <w:r w:rsidR="00AC386C" w:rsidDel="0033252E">
          <w:fldChar w:fldCharType="separate"/>
        </w:r>
        <w:r w:rsidR="00D828CC" w:rsidDel="0033252E">
          <w:delText>16 June 2020</w:delText>
        </w:r>
        <w:r w:rsidR="00AC386C" w:rsidDel="0033252E">
          <w:fldChar w:fldCharType="end"/>
        </w:r>
      </w:del>
      <w:r>
        <w:t>.</w:t>
      </w:r>
    </w:p>
    <w:p w:rsidR="0097452E" w:rsidRDefault="003E192D">
      <w:pPr>
        <w:numPr>
          <w:ilvl w:val="0"/>
          <w:numId w:val="3"/>
        </w:numPr>
        <w:tabs>
          <w:tab w:val="clear" w:pos="720"/>
        </w:tabs>
        <w:suppressAutoHyphens/>
        <w:spacing w:after="240"/>
        <w:ind w:left="851" w:hanging="851"/>
      </w:pPr>
      <w:r>
        <w:t>This BSC Procedure has been approved by the Panel.</w:t>
      </w:r>
    </w:p>
    <w:p w:rsidR="0097452E" w:rsidRDefault="0097452E">
      <w:pPr>
        <w:suppressAutoHyphens/>
        <w:spacing w:after="240"/>
      </w:pPr>
    </w:p>
    <w:p w:rsidR="0097452E" w:rsidRDefault="0097452E">
      <w:pPr>
        <w:suppressAutoHyphens/>
        <w:spacing w:after="240"/>
      </w:pPr>
    </w:p>
    <w:tbl>
      <w:tblPr>
        <w:tblpPr w:leftFromText="181" w:rightFromText="181" w:horzAnchor="page" w:tblpXSpec="center" w:tblpYSpec="bottom"/>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97452E">
        <w:tc>
          <w:tcPr>
            <w:tcW w:w="9752" w:type="dxa"/>
            <w:shd w:val="clear" w:color="auto" w:fill="auto"/>
            <w:tcMar>
              <w:top w:w="85" w:type="dxa"/>
              <w:left w:w="85" w:type="dxa"/>
              <w:bottom w:w="85" w:type="dxa"/>
              <w:right w:w="85" w:type="dxa"/>
            </w:tcMar>
          </w:tcPr>
          <w:p w:rsidR="0097452E" w:rsidRDefault="003E192D">
            <w:pPr>
              <w:pStyle w:val="CoverHeading"/>
              <w:spacing w:before="0" w:after="120"/>
              <w:jc w:val="both"/>
              <w:rPr>
                <w:rFonts w:ascii="Times New Roman" w:eastAsia="Times" w:hAnsi="Times New Roman"/>
                <w:sz w:val="18"/>
                <w:szCs w:val="18"/>
              </w:rPr>
            </w:pPr>
            <w:r>
              <w:rPr>
                <w:rFonts w:ascii="Times New Roman" w:eastAsia="Times" w:hAnsi="Times New Roman"/>
                <w:sz w:val="18"/>
                <w:szCs w:val="18"/>
              </w:rPr>
              <w:t>Intellectual Property Rights, Copyright and Disclaimer</w:t>
            </w:r>
          </w:p>
          <w:p w:rsidR="0097452E" w:rsidRDefault="003E192D">
            <w:pPr>
              <w:pStyle w:val="Disclaimer"/>
              <w:spacing w:after="120"/>
              <w:jc w:val="both"/>
              <w:rPr>
                <w:rFonts w:ascii="Times New Roman" w:eastAsia="Times" w:hAnsi="Times New Roman"/>
                <w:sz w:val="18"/>
                <w:szCs w:val="18"/>
              </w:rPr>
            </w:pPr>
            <w:r>
              <w:rPr>
                <w:rFonts w:ascii="Times New Roman" w:eastAsia="Times" w:hAnsi="Times New Roman"/>
                <w:sz w:val="18"/>
                <w:szCs w:val="18"/>
              </w:rPr>
              <w:t xml:space="preserve">The copyright and other intellectual property rights in this document are vested in </w:t>
            </w:r>
            <w:del w:id="7" w:author="RCC" w:date="2020-09-28T15:53:00Z">
              <w:r w:rsidDel="0033252E">
                <w:rPr>
                  <w:rFonts w:ascii="Times New Roman" w:eastAsia="Times" w:hAnsi="Times New Roman"/>
                  <w:sz w:val="18"/>
                  <w:szCs w:val="18"/>
                </w:rPr>
                <w:delText>ELEXON</w:delText>
              </w:r>
            </w:del>
            <w:ins w:id="8" w:author="RCC" w:date="2020-09-28T15:53:00Z">
              <w:r w:rsidR="0033252E">
                <w:rPr>
                  <w:rFonts w:ascii="Times New Roman" w:eastAsia="Times" w:hAnsi="Times New Roman"/>
                  <w:sz w:val="18"/>
                  <w:szCs w:val="18"/>
                </w:rPr>
                <w:t>Elexon</w:t>
              </w:r>
            </w:ins>
            <w:r>
              <w:rPr>
                <w:rFonts w:ascii="Times New Roman" w:eastAsia="Times"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rsidR="0097452E" w:rsidRDefault="003E192D">
            <w:pPr>
              <w:pStyle w:val="Disclaimer"/>
              <w:spacing w:after="120"/>
              <w:jc w:val="both"/>
              <w:rPr>
                <w:rFonts w:ascii="Times New Roman" w:eastAsia="Times" w:hAnsi="Times New Roman"/>
                <w:sz w:val="18"/>
                <w:szCs w:val="18"/>
              </w:rPr>
            </w:pPr>
            <w:r>
              <w:rPr>
                <w:rFonts w:ascii="Times New Roman" w:eastAsia="Times" w:hAnsi="Times New Roman"/>
                <w:sz w:val="18"/>
                <w:szCs w:val="18"/>
              </w:rPr>
              <w:t>All other rights of the copyright owner not expressly dealt with above are reserved.</w:t>
            </w:r>
          </w:p>
          <w:p w:rsidR="0097452E" w:rsidRDefault="003E192D">
            <w:pPr>
              <w:pStyle w:val="Disclaimer"/>
              <w:spacing w:after="0"/>
              <w:jc w:val="both"/>
              <w:rPr>
                <w:rFonts w:eastAsia="Times"/>
                <w:sz w:val="18"/>
                <w:szCs w:val="18"/>
              </w:rPr>
              <w:pPrChange w:id="9" w:author="RCC" w:date="2020-09-28T15:53:00Z">
                <w:pPr>
                  <w:pStyle w:val="Disclaimer"/>
                  <w:framePr w:hSpace="181" w:wrap="around" w:hAnchor="page" w:xAlign="center" w:yAlign="bottom"/>
                  <w:spacing w:after="0"/>
                  <w:jc w:val="both"/>
                </w:pPr>
              </w:pPrChange>
            </w:pPr>
            <w:r>
              <w:rPr>
                <w:rFonts w:ascii="Times New Roman" w:eastAsia="Times" w:hAnsi="Times New Roman"/>
                <w:sz w:val="18"/>
                <w:szCs w:val="18"/>
              </w:rPr>
              <w:t xml:space="preserve">No representation, warranty or guarantee is made that the information in this document is accurate or complete. While care is taken in the collection and provision of this information, </w:t>
            </w:r>
            <w:del w:id="10" w:author="RCC" w:date="2020-09-28T15:53:00Z">
              <w:r w:rsidDel="0033252E">
                <w:rPr>
                  <w:rFonts w:ascii="Times New Roman" w:eastAsia="Times" w:hAnsi="Times New Roman"/>
                  <w:sz w:val="18"/>
                  <w:szCs w:val="18"/>
                </w:rPr>
                <w:delText xml:space="preserve">ELEXON </w:delText>
              </w:r>
            </w:del>
            <w:ins w:id="11" w:author="RCC" w:date="2020-09-28T15:53:00Z">
              <w:r w:rsidR="0033252E">
                <w:rPr>
                  <w:rFonts w:ascii="Times New Roman" w:eastAsia="Times" w:hAnsi="Times New Roman"/>
                  <w:sz w:val="18"/>
                  <w:szCs w:val="18"/>
                </w:rPr>
                <w:t xml:space="preserve">Elexon </w:t>
              </w:r>
            </w:ins>
            <w:r>
              <w:rPr>
                <w:rFonts w:ascii="Times New Roman" w:eastAsia="Times" w:hAnsi="Times New Roman"/>
                <w:sz w:val="18"/>
                <w:szCs w:val="18"/>
              </w:rPr>
              <w:t>Limited shall not be liable for any errors, omissions, misstatements or mistakes in any information or damages resulting from the use of this information or action taken in reliance on it.</w:t>
            </w:r>
          </w:p>
        </w:tc>
      </w:tr>
    </w:tbl>
    <w:p w:rsidR="0097452E" w:rsidRDefault="003E192D">
      <w:pPr>
        <w:pStyle w:val="qmstext"/>
        <w:pageBreakBefore/>
        <w:spacing w:after="240"/>
        <w:ind w:left="0"/>
        <w:jc w:val="center"/>
        <w:rPr>
          <w:u w:val="single"/>
        </w:rPr>
      </w:pPr>
      <w:r>
        <w:rPr>
          <w:rFonts w:ascii="Times New Roman" w:hAnsi="Times New Roman"/>
          <w:b/>
          <w:sz w:val="24"/>
          <w:u w:val="single"/>
        </w:rPr>
        <w:lastRenderedPageBreak/>
        <w:t>AMENDMENT RECORD</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956"/>
        <w:gridCol w:w="1837"/>
        <w:gridCol w:w="3252"/>
        <w:gridCol w:w="1554"/>
        <w:gridCol w:w="1588"/>
      </w:tblGrid>
      <w:tr w:rsidR="0097452E">
        <w:trPr>
          <w:cantSplit/>
          <w:tblHeader/>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vAlign w:val="center"/>
          </w:tcPr>
          <w:p w:rsidR="0097452E" w:rsidRDefault="003E192D">
            <w:pPr>
              <w:suppressAutoHyphens/>
              <w:ind w:right="-230"/>
              <w:jc w:val="center"/>
              <w:rPr>
                <w:b/>
                <w:sz w:val="20"/>
              </w:rPr>
            </w:pPr>
            <w:r>
              <w:rPr>
                <w:b/>
                <w:sz w:val="20"/>
              </w:rPr>
              <w:fldChar w:fldCharType="begin"/>
            </w:r>
            <w:r>
              <w:rPr>
                <w:b/>
                <w:sz w:val="20"/>
              </w:rPr>
              <w:fldChar w:fldCharType="end"/>
            </w:r>
            <w:r>
              <w:rPr>
                <w:b/>
                <w:sz w:val="20"/>
              </w:rPr>
              <w:t>Version</w:t>
            </w:r>
          </w:p>
        </w:tc>
        <w:tc>
          <w:tcPr>
            <w:tcW w:w="1000" w:type="pct"/>
            <w:tcBorders>
              <w:top w:val="single" w:sz="6" w:space="0" w:color="auto"/>
              <w:bottom w:val="single" w:sz="6" w:space="0" w:color="auto"/>
            </w:tcBorders>
            <w:tcMar>
              <w:top w:w="57" w:type="dxa"/>
              <w:left w:w="57" w:type="dxa"/>
              <w:bottom w:w="57" w:type="dxa"/>
              <w:right w:w="57" w:type="dxa"/>
            </w:tcMar>
            <w:vAlign w:val="center"/>
          </w:tcPr>
          <w:p w:rsidR="0097452E" w:rsidRDefault="003E192D">
            <w:pPr>
              <w:suppressAutoHyphens/>
              <w:jc w:val="center"/>
              <w:rPr>
                <w:sz w:val="20"/>
              </w:rPr>
            </w:pPr>
            <w:r>
              <w:rPr>
                <w:b/>
                <w:sz w:val="20"/>
              </w:rPr>
              <w:t>Date</w:t>
            </w:r>
          </w:p>
        </w:tc>
        <w:tc>
          <w:tcPr>
            <w:tcW w:w="1770" w:type="pct"/>
            <w:tcBorders>
              <w:top w:val="single" w:sz="6" w:space="0" w:color="auto"/>
              <w:bottom w:val="single" w:sz="6" w:space="0" w:color="auto"/>
            </w:tcBorders>
            <w:tcMar>
              <w:top w:w="57" w:type="dxa"/>
              <w:left w:w="57" w:type="dxa"/>
              <w:bottom w:w="57" w:type="dxa"/>
              <w:right w:w="57" w:type="dxa"/>
            </w:tcMar>
            <w:vAlign w:val="center"/>
          </w:tcPr>
          <w:p w:rsidR="0097452E" w:rsidRDefault="003E192D">
            <w:pPr>
              <w:suppressAutoHyphens/>
              <w:jc w:val="center"/>
              <w:rPr>
                <w:sz w:val="20"/>
              </w:rPr>
            </w:pPr>
            <w:r>
              <w:rPr>
                <w:b/>
                <w:sz w:val="20"/>
              </w:rPr>
              <w:t>Description of Changes</w:t>
            </w:r>
          </w:p>
        </w:tc>
        <w:tc>
          <w:tcPr>
            <w:tcW w:w="846" w:type="pct"/>
            <w:tcBorders>
              <w:top w:val="single" w:sz="6" w:space="0" w:color="auto"/>
              <w:bottom w:val="single" w:sz="6" w:space="0" w:color="auto"/>
            </w:tcBorders>
            <w:tcMar>
              <w:top w:w="57" w:type="dxa"/>
              <w:left w:w="57" w:type="dxa"/>
              <w:bottom w:w="57" w:type="dxa"/>
              <w:right w:w="57" w:type="dxa"/>
            </w:tcMar>
            <w:vAlign w:val="center"/>
          </w:tcPr>
          <w:p w:rsidR="0097452E" w:rsidRDefault="003E192D">
            <w:pPr>
              <w:suppressAutoHyphens/>
              <w:jc w:val="center"/>
              <w:rPr>
                <w:b/>
                <w:sz w:val="20"/>
              </w:rPr>
            </w:pPr>
            <w:r>
              <w:rPr>
                <w:b/>
                <w:sz w:val="20"/>
              </w:rPr>
              <w:t>Changes Included</w:t>
            </w:r>
          </w:p>
        </w:tc>
        <w:tc>
          <w:tcPr>
            <w:tcW w:w="865" w:type="pct"/>
            <w:tcBorders>
              <w:top w:val="single" w:sz="6" w:space="0" w:color="auto"/>
              <w:bottom w:val="single" w:sz="6" w:space="0" w:color="auto"/>
              <w:right w:val="single" w:sz="6" w:space="0" w:color="auto"/>
            </w:tcBorders>
            <w:tcMar>
              <w:top w:w="57" w:type="dxa"/>
              <w:left w:w="57" w:type="dxa"/>
              <w:bottom w:w="57" w:type="dxa"/>
              <w:right w:w="57" w:type="dxa"/>
            </w:tcMar>
            <w:vAlign w:val="center"/>
          </w:tcPr>
          <w:p w:rsidR="0097452E" w:rsidRDefault="003E192D">
            <w:pPr>
              <w:suppressAutoHyphens/>
              <w:jc w:val="center"/>
              <w:rPr>
                <w:b/>
                <w:sz w:val="20"/>
              </w:rPr>
            </w:pPr>
            <w:r>
              <w:rPr>
                <w:b/>
                <w:sz w:val="20"/>
              </w:rPr>
              <w:t>Mods/ Panel/ Committee Refs</w:t>
            </w:r>
          </w:p>
        </w:tc>
      </w:tr>
      <w:tr w:rsidR="0097452E">
        <w:trPr>
          <w:cantSplit/>
        </w:trPr>
        <w:tc>
          <w:tcPr>
            <w:tcW w:w="520" w:type="pct"/>
            <w:tcBorders>
              <w:left w:val="single" w:sz="6"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1.0</w:t>
            </w:r>
          </w:p>
        </w:tc>
        <w:tc>
          <w:tcPr>
            <w:tcW w:w="1000" w:type="pct"/>
            <w:tcBorders>
              <w:bottom w:val="nil"/>
            </w:tcBorders>
            <w:tcMar>
              <w:top w:w="57" w:type="dxa"/>
              <w:left w:w="57" w:type="dxa"/>
              <w:bottom w:w="57" w:type="dxa"/>
              <w:right w:w="57" w:type="dxa"/>
            </w:tcMar>
          </w:tcPr>
          <w:p w:rsidR="0097452E" w:rsidRDefault="003E192D">
            <w:pPr>
              <w:suppressAutoHyphens/>
              <w:jc w:val="center"/>
              <w:rPr>
                <w:sz w:val="20"/>
              </w:rPr>
            </w:pPr>
            <w:r>
              <w:rPr>
                <w:sz w:val="20"/>
              </w:rPr>
              <w:t>Code Effective Date</w:t>
            </w:r>
          </w:p>
        </w:tc>
        <w:tc>
          <w:tcPr>
            <w:tcW w:w="1770" w:type="pct"/>
            <w:tcBorders>
              <w:bottom w:val="nil"/>
            </w:tcBorders>
            <w:tcMar>
              <w:top w:w="57" w:type="dxa"/>
              <w:left w:w="57" w:type="dxa"/>
              <w:bottom w:w="57" w:type="dxa"/>
              <w:right w:w="57" w:type="dxa"/>
            </w:tcMar>
          </w:tcPr>
          <w:p w:rsidR="0097452E" w:rsidRDefault="003E192D">
            <w:pPr>
              <w:suppressAutoHyphens/>
              <w:jc w:val="center"/>
              <w:rPr>
                <w:sz w:val="20"/>
              </w:rPr>
            </w:pPr>
            <w:r>
              <w:rPr>
                <w:sz w:val="20"/>
              </w:rPr>
              <w:t>Go Active version</w:t>
            </w:r>
          </w:p>
        </w:tc>
        <w:tc>
          <w:tcPr>
            <w:tcW w:w="846" w:type="pct"/>
            <w:tcBorders>
              <w:bottom w:val="nil"/>
            </w:tcBorders>
            <w:tcMar>
              <w:top w:w="57" w:type="dxa"/>
              <w:left w:w="57" w:type="dxa"/>
              <w:bottom w:w="57" w:type="dxa"/>
              <w:right w:w="57" w:type="dxa"/>
            </w:tcMar>
          </w:tcPr>
          <w:p w:rsidR="0097452E" w:rsidRDefault="003E192D">
            <w:pPr>
              <w:suppressAutoHyphens/>
              <w:jc w:val="center"/>
              <w:rPr>
                <w:sz w:val="20"/>
              </w:rPr>
            </w:pPr>
            <w:r>
              <w:rPr>
                <w:sz w:val="20"/>
              </w:rPr>
              <w:t>N/A</w:t>
            </w:r>
          </w:p>
        </w:tc>
        <w:tc>
          <w:tcPr>
            <w:tcW w:w="865" w:type="pct"/>
            <w:tcBorders>
              <w:bottom w:val="nil"/>
              <w:right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N/A</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2.0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30/11/00</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Work outstanding at Go Active, resolution of inconsistencies, inclusion of consultation comments</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203</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08/009</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3.0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27/03/01</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For Go Live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N/A</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15/005</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4.0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10/12/02</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 xml:space="preserve">Modification P61 </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 xml:space="preserve">P61 </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44/004</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5.0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smartTag w:uri="urn:schemas-microsoft-com:office:smarttags" w:element="date">
              <w:smartTagPr>
                <w:attr w:name="Month" w:val="11"/>
                <w:attr w:name="Day" w:val="4"/>
                <w:attr w:name="Year" w:val="2003"/>
              </w:smartTagPr>
              <w:r>
                <w:rPr>
                  <w:sz w:val="20"/>
                </w:rPr>
                <w:t>04/11/03</w:t>
              </w:r>
            </w:smartTag>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November 03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P82, P107</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97452E">
            <w:pPr>
              <w:suppressAutoHyphens/>
              <w:jc w:val="center"/>
              <w:rPr>
                <w:sz w:val="20"/>
              </w:rPr>
            </w:pP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6.0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03/11/04</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smartTag w:uri="urn:schemas-microsoft-com:office:smarttags" w:element="place">
              <w:r>
                <w:rPr>
                  <w:sz w:val="20"/>
                </w:rPr>
                <w:t>CVA Programme</w:t>
              </w:r>
            </w:smartTag>
            <w:r>
              <w:rPr>
                <w:sz w:val="20"/>
              </w:rPr>
              <w:t xml:space="preserve"> November 04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P131, CP1024, CP1032</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71/005</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7.0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BETTA Effective Date</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BETTA 6.3 rebadging for the CVA Feb 05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BETTA 6.3</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97452E">
            <w:pPr>
              <w:suppressAutoHyphens/>
              <w:jc w:val="center"/>
              <w:rPr>
                <w:sz w:val="20"/>
              </w:rPr>
            </w:pP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 xml:space="preserve">8.0 </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02/11/05</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CVA Programme November 05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P184, P185, CP1118, CP1119 and CP1120.</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P18492/004</w:t>
            </w:r>
          </w:p>
          <w:p w:rsidR="0097452E" w:rsidRDefault="003E192D">
            <w:pPr>
              <w:suppressAutoHyphens/>
              <w:jc w:val="center"/>
              <w:rPr>
                <w:sz w:val="20"/>
              </w:rPr>
            </w:pPr>
            <w:r>
              <w:rPr>
                <w:sz w:val="20"/>
              </w:rPr>
              <w:t>P18592/005</w:t>
            </w:r>
          </w:p>
          <w:p w:rsidR="0097452E" w:rsidRDefault="003E192D">
            <w:pPr>
              <w:suppressAutoHyphens/>
              <w:jc w:val="center"/>
              <w:rPr>
                <w:sz w:val="20"/>
              </w:rPr>
            </w:pPr>
            <w:r>
              <w:rPr>
                <w:sz w:val="20"/>
              </w:rPr>
              <w:t>TDC78/002</w:t>
            </w:r>
          </w:p>
        </w:tc>
      </w:tr>
      <w:tr w:rsidR="0097452E">
        <w:trPr>
          <w:cantSplit/>
        </w:trPr>
        <w:tc>
          <w:tcPr>
            <w:tcW w:w="520" w:type="pct"/>
            <w:tcBorders>
              <w:top w:val="single" w:sz="4" w:space="0" w:color="auto"/>
              <w:left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9.0</w:t>
            </w:r>
          </w:p>
        </w:tc>
        <w:tc>
          <w:tcPr>
            <w:tcW w:w="100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26/06/08</w:t>
            </w:r>
          </w:p>
        </w:tc>
        <w:tc>
          <w:tcPr>
            <w:tcW w:w="177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June 08 Release</w:t>
            </w:r>
          </w:p>
        </w:tc>
        <w:tc>
          <w:tcPr>
            <w:tcW w:w="846"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CP1176 (part)</w:t>
            </w:r>
          </w:p>
        </w:tc>
        <w:tc>
          <w:tcPr>
            <w:tcW w:w="865" w:type="pct"/>
            <w:tcBorders>
              <w:top w:val="single" w:sz="4" w:space="0" w:color="auto"/>
              <w:bottom w:val="nil"/>
              <w:right w:val="single" w:sz="4" w:space="0" w:color="auto"/>
            </w:tcBorders>
            <w:tcMar>
              <w:top w:w="57" w:type="dxa"/>
              <w:left w:w="57" w:type="dxa"/>
              <w:bottom w:w="57" w:type="dxa"/>
              <w:right w:w="57" w:type="dxa"/>
            </w:tcMar>
          </w:tcPr>
          <w:p w:rsidR="0097452E" w:rsidRDefault="003E192D">
            <w:pPr>
              <w:jc w:val="center"/>
              <w:rPr>
                <w:sz w:val="20"/>
              </w:rPr>
            </w:pPr>
            <w:r>
              <w:rPr>
                <w:sz w:val="20"/>
              </w:rPr>
              <w:t>ISG68/02</w:t>
            </w:r>
          </w:p>
          <w:p w:rsidR="0097452E" w:rsidRDefault="003E192D">
            <w:pPr>
              <w:suppressAutoHyphens/>
              <w:jc w:val="center"/>
              <w:rPr>
                <w:sz w:val="20"/>
              </w:rPr>
            </w:pPr>
            <w:r>
              <w:rPr>
                <w:sz w:val="20"/>
              </w:rPr>
              <w:t>SVG67/02</w:t>
            </w:r>
          </w:p>
        </w:tc>
      </w:tr>
      <w:tr w:rsidR="0097452E">
        <w:trPr>
          <w:cantSplit/>
        </w:trPr>
        <w:tc>
          <w:tcPr>
            <w:tcW w:w="520" w:type="pct"/>
            <w:tcBorders>
              <w:top w:val="nil"/>
              <w:left w:val="single" w:sz="4" w:space="0" w:color="auto"/>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1000" w:type="pct"/>
            <w:tcBorders>
              <w:top w:val="nil"/>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1770" w:type="pct"/>
            <w:tcBorders>
              <w:top w:val="nil"/>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846" w:type="pct"/>
            <w:tcBorders>
              <w:top w:val="nil"/>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CP1223</w:t>
            </w:r>
          </w:p>
        </w:tc>
        <w:tc>
          <w:tcPr>
            <w:tcW w:w="865" w:type="pct"/>
            <w:tcBorders>
              <w:top w:val="nil"/>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bookmarkStart w:id="12" w:name="OLE_LINK1"/>
            <w:r>
              <w:rPr>
                <w:sz w:val="20"/>
              </w:rPr>
              <w:t>SVG84/02</w:t>
            </w:r>
          </w:p>
          <w:p w:rsidR="0097452E" w:rsidRDefault="003E192D">
            <w:pPr>
              <w:jc w:val="center"/>
              <w:rPr>
                <w:sz w:val="20"/>
              </w:rPr>
            </w:pPr>
            <w:r>
              <w:rPr>
                <w:sz w:val="20"/>
              </w:rPr>
              <w:t>ISG84/01</w:t>
            </w:r>
          </w:p>
          <w:p w:rsidR="0097452E" w:rsidRDefault="003E192D">
            <w:pPr>
              <w:jc w:val="center"/>
              <w:rPr>
                <w:sz w:val="20"/>
              </w:rPr>
            </w:pPr>
            <w:r>
              <w:rPr>
                <w:sz w:val="20"/>
              </w:rPr>
              <w:t>TDC109/01</w:t>
            </w:r>
          </w:p>
          <w:p w:rsidR="0097452E" w:rsidRDefault="003E192D">
            <w:pPr>
              <w:jc w:val="center"/>
              <w:rPr>
                <w:sz w:val="20"/>
              </w:rPr>
            </w:pPr>
            <w:r>
              <w:rPr>
                <w:sz w:val="20"/>
              </w:rPr>
              <w:t>PAB84/11</w:t>
            </w:r>
            <w:bookmarkEnd w:id="12"/>
          </w:p>
        </w:tc>
      </w:tr>
      <w:tr w:rsidR="0097452E">
        <w:trPr>
          <w:cantSplit/>
        </w:trPr>
        <w:tc>
          <w:tcPr>
            <w:tcW w:w="520" w:type="pct"/>
            <w:tcBorders>
              <w:top w:val="single" w:sz="4" w:space="0" w:color="auto"/>
              <w:left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10.0</w:t>
            </w:r>
          </w:p>
        </w:tc>
        <w:tc>
          <w:tcPr>
            <w:tcW w:w="100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04/11/10</w:t>
            </w:r>
          </w:p>
        </w:tc>
        <w:tc>
          <w:tcPr>
            <w:tcW w:w="177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November 2010 Release</w:t>
            </w:r>
          </w:p>
        </w:tc>
        <w:tc>
          <w:tcPr>
            <w:tcW w:w="846"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P256</w:t>
            </w:r>
          </w:p>
        </w:tc>
        <w:tc>
          <w:tcPr>
            <w:tcW w:w="865" w:type="pct"/>
            <w:tcBorders>
              <w:top w:val="single" w:sz="4" w:space="0" w:color="auto"/>
              <w:bottom w:val="nil"/>
              <w:right w:val="single" w:sz="4" w:space="0" w:color="auto"/>
            </w:tcBorders>
            <w:tcMar>
              <w:top w:w="57" w:type="dxa"/>
              <w:left w:w="57" w:type="dxa"/>
              <w:bottom w:w="57" w:type="dxa"/>
              <w:right w:w="57" w:type="dxa"/>
            </w:tcMar>
          </w:tcPr>
          <w:p w:rsidR="0097452E" w:rsidRDefault="003E192D">
            <w:pPr>
              <w:jc w:val="center"/>
              <w:rPr>
                <w:sz w:val="20"/>
              </w:rPr>
            </w:pPr>
            <w:r>
              <w:rPr>
                <w:sz w:val="20"/>
              </w:rPr>
              <w:t>Panel</w:t>
            </w:r>
          </w:p>
        </w:tc>
      </w:tr>
      <w:tr w:rsidR="0097452E">
        <w:trPr>
          <w:cantSplit/>
        </w:trPr>
        <w:tc>
          <w:tcPr>
            <w:tcW w:w="520" w:type="pct"/>
            <w:tcBorders>
              <w:top w:val="nil"/>
              <w:left w:val="single" w:sz="4" w:space="0" w:color="auto"/>
              <w:bottom w:val="nil"/>
            </w:tcBorders>
            <w:tcMar>
              <w:top w:w="57" w:type="dxa"/>
              <w:left w:w="57" w:type="dxa"/>
              <w:bottom w:w="57" w:type="dxa"/>
              <w:right w:w="57" w:type="dxa"/>
            </w:tcMar>
          </w:tcPr>
          <w:p w:rsidR="0097452E" w:rsidRDefault="0097452E">
            <w:pPr>
              <w:suppressAutoHyphens/>
              <w:jc w:val="center"/>
              <w:rPr>
                <w:sz w:val="20"/>
              </w:rPr>
            </w:pPr>
          </w:p>
        </w:tc>
        <w:tc>
          <w:tcPr>
            <w:tcW w:w="1000" w:type="pct"/>
            <w:tcBorders>
              <w:top w:val="nil"/>
              <w:bottom w:val="nil"/>
            </w:tcBorders>
            <w:tcMar>
              <w:top w:w="57" w:type="dxa"/>
              <w:left w:w="57" w:type="dxa"/>
              <w:bottom w:w="57" w:type="dxa"/>
              <w:right w:w="57" w:type="dxa"/>
            </w:tcMar>
          </w:tcPr>
          <w:p w:rsidR="0097452E" w:rsidRDefault="0097452E">
            <w:pPr>
              <w:suppressAutoHyphens/>
              <w:jc w:val="center"/>
              <w:rPr>
                <w:sz w:val="20"/>
              </w:rPr>
            </w:pPr>
          </w:p>
        </w:tc>
        <w:tc>
          <w:tcPr>
            <w:tcW w:w="1770" w:type="pct"/>
            <w:tcBorders>
              <w:top w:val="nil"/>
              <w:bottom w:val="nil"/>
            </w:tcBorders>
            <w:tcMar>
              <w:top w:w="57" w:type="dxa"/>
              <w:left w:w="57" w:type="dxa"/>
              <w:bottom w:w="57" w:type="dxa"/>
              <w:right w:w="57" w:type="dxa"/>
            </w:tcMar>
          </w:tcPr>
          <w:p w:rsidR="0097452E" w:rsidRDefault="0097452E">
            <w:pPr>
              <w:suppressAutoHyphens/>
              <w:jc w:val="center"/>
              <w:rPr>
                <w:sz w:val="20"/>
              </w:rPr>
            </w:pPr>
          </w:p>
        </w:tc>
        <w:tc>
          <w:tcPr>
            <w:tcW w:w="846" w:type="pct"/>
            <w:tcBorders>
              <w:top w:val="nil"/>
              <w:bottom w:val="nil"/>
            </w:tcBorders>
            <w:tcMar>
              <w:top w:w="57" w:type="dxa"/>
              <w:left w:w="57" w:type="dxa"/>
              <w:bottom w:w="57" w:type="dxa"/>
              <w:right w:w="57" w:type="dxa"/>
            </w:tcMar>
          </w:tcPr>
          <w:p w:rsidR="0097452E" w:rsidRDefault="003E192D">
            <w:pPr>
              <w:suppressAutoHyphens/>
              <w:jc w:val="center"/>
              <w:rPr>
                <w:sz w:val="20"/>
              </w:rPr>
            </w:pPr>
            <w:r>
              <w:rPr>
                <w:sz w:val="20"/>
              </w:rPr>
              <w:t>P257</w:t>
            </w:r>
          </w:p>
        </w:tc>
        <w:tc>
          <w:tcPr>
            <w:tcW w:w="865" w:type="pct"/>
            <w:tcBorders>
              <w:top w:val="nil"/>
              <w:bottom w:val="nil"/>
              <w:right w:val="single" w:sz="4" w:space="0" w:color="auto"/>
            </w:tcBorders>
            <w:tcMar>
              <w:top w:w="57" w:type="dxa"/>
              <w:left w:w="57" w:type="dxa"/>
              <w:bottom w:w="57" w:type="dxa"/>
              <w:right w:w="57" w:type="dxa"/>
            </w:tcMar>
          </w:tcPr>
          <w:p w:rsidR="0097452E" w:rsidRDefault="003E192D">
            <w:pPr>
              <w:jc w:val="center"/>
              <w:rPr>
                <w:sz w:val="20"/>
              </w:rPr>
            </w:pPr>
            <w:r>
              <w:rPr>
                <w:sz w:val="20"/>
              </w:rPr>
              <w:t>Panel</w:t>
            </w:r>
          </w:p>
        </w:tc>
      </w:tr>
      <w:tr w:rsidR="0097452E">
        <w:trPr>
          <w:cantSplit/>
        </w:trPr>
        <w:tc>
          <w:tcPr>
            <w:tcW w:w="520" w:type="pct"/>
            <w:tcBorders>
              <w:top w:val="nil"/>
              <w:left w:val="single" w:sz="4" w:space="0" w:color="auto"/>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1000" w:type="pct"/>
            <w:tcBorders>
              <w:top w:val="nil"/>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1770" w:type="pct"/>
            <w:tcBorders>
              <w:top w:val="nil"/>
              <w:bottom w:val="single" w:sz="4" w:space="0" w:color="auto"/>
            </w:tcBorders>
            <w:tcMar>
              <w:top w:w="57" w:type="dxa"/>
              <w:left w:w="57" w:type="dxa"/>
              <w:bottom w:w="57" w:type="dxa"/>
              <w:right w:w="57" w:type="dxa"/>
            </w:tcMar>
          </w:tcPr>
          <w:p w:rsidR="0097452E" w:rsidRDefault="0097452E">
            <w:pPr>
              <w:suppressAutoHyphens/>
              <w:jc w:val="center"/>
              <w:rPr>
                <w:sz w:val="20"/>
              </w:rPr>
            </w:pPr>
          </w:p>
        </w:tc>
        <w:tc>
          <w:tcPr>
            <w:tcW w:w="846" w:type="pct"/>
            <w:tcBorders>
              <w:top w:val="nil"/>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CP1337</w:t>
            </w:r>
          </w:p>
        </w:tc>
        <w:tc>
          <w:tcPr>
            <w:tcW w:w="865" w:type="pct"/>
            <w:tcBorders>
              <w:top w:val="nil"/>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TDC142/04</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11.0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26 February 2015</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February 2015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ORD005</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Directed by the Secretary of State</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12.0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25 June 2015</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June 2015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CP1428</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TDC199/01</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13.0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5 November 2015</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November 2015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CP1438</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TDC202/05</w:t>
            </w:r>
          </w:p>
        </w:tc>
      </w:tr>
      <w:tr w:rsidR="0097452E">
        <w:trPr>
          <w:cantSplit/>
        </w:trPr>
        <w:tc>
          <w:tcPr>
            <w:tcW w:w="520" w:type="pct"/>
            <w:tcBorders>
              <w:top w:val="single" w:sz="4" w:space="0" w:color="auto"/>
              <w:left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14.0</w:t>
            </w:r>
          </w:p>
        </w:tc>
        <w:tc>
          <w:tcPr>
            <w:tcW w:w="100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30 June 2016</w:t>
            </w:r>
          </w:p>
        </w:tc>
        <w:tc>
          <w:tcPr>
            <w:tcW w:w="1770"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June 2016 Release</w:t>
            </w:r>
          </w:p>
        </w:tc>
        <w:tc>
          <w:tcPr>
            <w:tcW w:w="846" w:type="pct"/>
            <w:tcBorders>
              <w:top w:val="single" w:sz="4" w:space="0" w:color="auto"/>
              <w:bottom w:val="single" w:sz="4" w:space="0" w:color="auto"/>
            </w:tcBorders>
            <w:tcMar>
              <w:top w:w="57" w:type="dxa"/>
              <w:left w:w="57" w:type="dxa"/>
              <w:bottom w:w="57" w:type="dxa"/>
              <w:right w:w="57" w:type="dxa"/>
            </w:tcMar>
          </w:tcPr>
          <w:p w:rsidR="0097452E" w:rsidRDefault="003E192D">
            <w:pPr>
              <w:suppressAutoHyphens/>
              <w:jc w:val="center"/>
              <w:rPr>
                <w:sz w:val="20"/>
              </w:rPr>
            </w:pPr>
            <w:r>
              <w:rPr>
                <w:sz w:val="20"/>
              </w:rPr>
              <w:t>P331 Self-Governance</w:t>
            </w:r>
          </w:p>
        </w:tc>
        <w:tc>
          <w:tcPr>
            <w:tcW w:w="865" w:type="pct"/>
            <w:tcBorders>
              <w:top w:val="single" w:sz="4" w:space="0" w:color="auto"/>
              <w:bottom w:val="single" w:sz="4"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Panel 250/09</w:t>
            </w:r>
          </w:p>
        </w:tc>
      </w:tr>
      <w:tr w:rsidR="0097452E">
        <w:trPr>
          <w:cantSplit/>
        </w:trPr>
        <w:tc>
          <w:tcPr>
            <w:tcW w:w="520" w:type="pct"/>
            <w:tcBorders>
              <w:top w:val="single" w:sz="4" w:space="0" w:color="auto"/>
              <w:left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15.0</w:t>
            </w:r>
          </w:p>
        </w:tc>
        <w:tc>
          <w:tcPr>
            <w:tcW w:w="100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3 November 2016</w:t>
            </w:r>
          </w:p>
        </w:tc>
        <w:tc>
          <w:tcPr>
            <w:tcW w:w="1770"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November 2016 Release</w:t>
            </w:r>
          </w:p>
        </w:tc>
        <w:tc>
          <w:tcPr>
            <w:tcW w:w="846" w:type="pct"/>
            <w:tcBorders>
              <w:top w:val="single" w:sz="4" w:space="0" w:color="auto"/>
              <w:bottom w:val="nil"/>
            </w:tcBorders>
            <w:tcMar>
              <w:top w:w="57" w:type="dxa"/>
              <w:left w:w="57" w:type="dxa"/>
              <w:bottom w:w="57" w:type="dxa"/>
              <w:right w:w="57" w:type="dxa"/>
            </w:tcMar>
          </w:tcPr>
          <w:p w:rsidR="0097452E" w:rsidRDefault="003E192D">
            <w:pPr>
              <w:suppressAutoHyphens/>
              <w:jc w:val="center"/>
              <w:rPr>
                <w:sz w:val="20"/>
              </w:rPr>
            </w:pPr>
            <w:r>
              <w:rPr>
                <w:sz w:val="20"/>
              </w:rPr>
              <w:t>CP1459</w:t>
            </w:r>
          </w:p>
        </w:tc>
        <w:tc>
          <w:tcPr>
            <w:tcW w:w="865" w:type="pct"/>
            <w:tcBorders>
              <w:top w:val="single" w:sz="4" w:space="0" w:color="auto"/>
              <w:bottom w:val="nil"/>
              <w:right w:val="single" w:sz="4" w:space="0" w:color="auto"/>
            </w:tcBorders>
            <w:tcMar>
              <w:top w:w="57" w:type="dxa"/>
              <w:left w:w="57" w:type="dxa"/>
              <w:bottom w:w="57" w:type="dxa"/>
              <w:right w:w="57" w:type="dxa"/>
            </w:tcMar>
          </w:tcPr>
          <w:p w:rsidR="0097452E" w:rsidRDefault="003E192D">
            <w:pPr>
              <w:jc w:val="center"/>
              <w:rPr>
                <w:sz w:val="20"/>
              </w:rPr>
            </w:pPr>
            <w:r>
              <w:rPr>
                <w:sz w:val="20"/>
              </w:rPr>
              <w:t>TDC215/01</w:t>
            </w:r>
          </w:p>
        </w:tc>
      </w:tr>
      <w:tr w:rsidR="0097452E">
        <w:trPr>
          <w:cantSplit/>
        </w:trPr>
        <w:tc>
          <w:tcPr>
            <w:tcW w:w="520" w:type="pct"/>
            <w:tcBorders>
              <w:top w:val="nil"/>
              <w:left w:val="single" w:sz="6" w:space="0" w:color="auto"/>
              <w:bottom w:val="single" w:sz="6" w:space="0" w:color="auto"/>
            </w:tcBorders>
            <w:tcMar>
              <w:top w:w="57" w:type="dxa"/>
              <w:left w:w="57" w:type="dxa"/>
              <w:bottom w:w="57" w:type="dxa"/>
              <w:right w:w="57" w:type="dxa"/>
            </w:tcMar>
          </w:tcPr>
          <w:p w:rsidR="0097452E" w:rsidRDefault="0097452E">
            <w:pPr>
              <w:suppressAutoHyphens/>
              <w:jc w:val="center"/>
              <w:rPr>
                <w:sz w:val="20"/>
              </w:rPr>
            </w:pPr>
          </w:p>
        </w:tc>
        <w:tc>
          <w:tcPr>
            <w:tcW w:w="1000" w:type="pct"/>
            <w:tcBorders>
              <w:top w:val="nil"/>
              <w:bottom w:val="single" w:sz="6" w:space="0" w:color="auto"/>
            </w:tcBorders>
            <w:tcMar>
              <w:top w:w="57" w:type="dxa"/>
              <w:left w:w="57" w:type="dxa"/>
              <w:bottom w:w="57" w:type="dxa"/>
              <w:right w:w="57" w:type="dxa"/>
            </w:tcMar>
          </w:tcPr>
          <w:p w:rsidR="0097452E" w:rsidRDefault="0097452E">
            <w:pPr>
              <w:suppressAutoHyphens/>
              <w:jc w:val="center"/>
              <w:rPr>
                <w:sz w:val="20"/>
              </w:rPr>
            </w:pPr>
          </w:p>
        </w:tc>
        <w:tc>
          <w:tcPr>
            <w:tcW w:w="1770" w:type="pct"/>
            <w:tcBorders>
              <w:top w:val="nil"/>
              <w:bottom w:val="single" w:sz="6" w:space="0" w:color="auto"/>
            </w:tcBorders>
            <w:tcMar>
              <w:top w:w="57" w:type="dxa"/>
              <w:left w:w="57" w:type="dxa"/>
              <w:bottom w:w="57" w:type="dxa"/>
              <w:right w:w="57" w:type="dxa"/>
            </w:tcMar>
          </w:tcPr>
          <w:p w:rsidR="0097452E" w:rsidRDefault="0097452E">
            <w:pPr>
              <w:suppressAutoHyphens/>
              <w:jc w:val="center"/>
              <w:rPr>
                <w:sz w:val="20"/>
              </w:rPr>
            </w:pPr>
          </w:p>
        </w:tc>
        <w:tc>
          <w:tcPr>
            <w:tcW w:w="846" w:type="pct"/>
            <w:tcBorders>
              <w:top w:val="nil"/>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CP1467</w:t>
            </w:r>
          </w:p>
        </w:tc>
        <w:tc>
          <w:tcPr>
            <w:tcW w:w="865" w:type="pct"/>
            <w:tcBorders>
              <w:top w:val="nil"/>
              <w:bottom w:val="single" w:sz="6"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TDC218/01</w:t>
            </w:r>
          </w:p>
        </w:tc>
      </w:tr>
      <w:tr w:rsidR="0097452E" w:rsidTr="003E192D">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16.0</w:t>
            </w:r>
          </w:p>
        </w:tc>
        <w:tc>
          <w:tcPr>
            <w:tcW w:w="1000"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29 June 2017</w:t>
            </w:r>
          </w:p>
        </w:tc>
        <w:tc>
          <w:tcPr>
            <w:tcW w:w="1770"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June 2017 Release</w:t>
            </w:r>
          </w:p>
        </w:tc>
        <w:tc>
          <w:tcPr>
            <w:tcW w:w="846"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P350</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TDC227/01</w:t>
            </w:r>
          </w:p>
        </w:tc>
      </w:tr>
      <w:tr w:rsidR="0097452E" w:rsidTr="003E192D">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17.0</w:t>
            </w:r>
          </w:p>
        </w:tc>
        <w:tc>
          <w:tcPr>
            <w:tcW w:w="1000"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29 March 2019</w:t>
            </w:r>
          </w:p>
        </w:tc>
        <w:tc>
          <w:tcPr>
            <w:tcW w:w="1770"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29 March 2019 Standalone Release</w:t>
            </w:r>
          </w:p>
        </w:tc>
        <w:tc>
          <w:tcPr>
            <w:tcW w:w="846" w:type="pct"/>
            <w:tcBorders>
              <w:top w:val="single" w:sz="6" w:space="0" w:color="auto"/>
              <w:bottom w:val="single" w:sz="6" w:space="0" w:color="auto"/>
            </w:tcBorders>
            <w:tcMar>
              <w:top w:w="57" w:type="dxa"/>
              <w:left w:w="57" w:type="dxa"/>
              <w:bottom w:w="57" w:type="dxa"/>
              <w:right w:w="57" w:type="dxa"/>
            </w:tcMar>
          </w:tcPr>
          <w:p w:rsidR="0097452E" w:rsidRDefault="003E192D">
            <w:pPr>
              <w:suppressAutoHyphens/>
              <w:jc w:val="center"/>
              <w:rPr>
                <w:sz w:val="20"/>
              </w:rPr>
            </w:pPr>
            <w:r>
              <w:rPr>
                <w:sz w:val="20"/>
              </w:rPr>
              <w:t>P369</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rsidR="0097452E" w:rsidRDefault="003E192D">
            <w:pPr>
              <w:jc w:val="center"/>
              <w:rPr>
                <w:sz w:val="20"/>
              </w:rPr>
            </w:pPr>
            <w:r>
              <w:rPr>
                <w:sz w:val="20"/>
              </w:rPr>
              <w:t>P285/12</w:t>
            </w:r>
          </w:p>
        </w:tc>
      </w:tr>
      <w:tr w:rsidR="00947782" w:rsidTr="003E192D">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rsidR="00947782" w:rsidRDefault="00947782">
            <w:pPr>
              <w:suppressAutoHyphens/>
              <w:jc w:val="center"/>
              <w:rPr>
                <w:sz w:val="20"/>
              </w:rPr>
            </w:pPr>
            <w:r>
              <w:rPr>
                <w:sz w:val="20"/>
              </w:rPr>
              <w:t>18.0</w:t>
            </w:r>
          </w:p>
        </w:tc>
        <w:tc>
          <w:tcPr>
            <w:tcW w:w="1000" w:type="pct"/>
            <w:tcBorders>
              <w:top w:val="single" w:sz="6" w:space="0" w:color="auto"/>
              <w:bottom w:val="single" w:sz="6" w:space="0" w:color="auto"/>
            </w:tcBorders>
            <w:tcMar>
              <w:top w:w="57" w:type="dxa"/>
              <w:left w:w="57" w:type="dxa"/>
              <w:bottom w:w="57" w:type="dxa"/>
              <w:right w:w="57" w:type="dxa"/>
            </w:tcMar>
          </w:tcPr>
          <w:p w:rsidR="00947782" w:rsidRDefault="00947782">
            <w:pPr>
              <w:suppressAutoHyphens/>
              <w:jc w:val="center"/>
              <w:rPr>
                <w:sz w:val="20"/>
              </w:rPr>
            </w:pPr>
            <w:r>
              <w:rPr>
                <w:sz w:val="20"/>
              </w:rPr>
              <w:t>27 June 2019</w:t>
            </w:r>
          </w:p>
        </w:tc>
        <w:tc>
          <w:tcPr>
            <w:tcW w:w="1770" w:type="pct"/>
            <w:tcBorders>
              <w:top w:val="single" w:sz="6" w:space="0" w:color="auto"/>
              <w:bottom w:val="single" w:sz="6" w:space="0" w:color="auto"/>
            </w:tcBorders>
            <w:tcMar>
              <w:top w:w="57" w:type="dxa"/>
              <w:left w:w="57" w:type="dxa"/>
              <w:bottom w:w="57" w:type="dxa"/>
              <w:right w:w="57" w:type="dxa"/>
            </w:tcMar>
          </w:tcPr>
          <w:p w:rsidR="00947782" w:rsidRDefault="00947782">
            <w:pPr>
              <w:suppressAutoHyphens/>
              <w:jc w:val="center"/>
              <w:rPr>
                <w:sz w:val="20"/>
              </w:rPr>
            </w:pPr>
            <w:r>
              <w:rPr>
                <w:sz w:val="20"/>
              </w:rPr>
              <w:t>June 2019 Release</w:t>
            </w:r>
          </w:p>
        </w:tc>
        <w:tc>
          <w:tcPr>
            <w:tcW w:w="846" w:type="pct"/>
            <w:tcBorders>
              <w:top w:val="single" w:sz="6" w:space="0" w:color="auto"/>
              <w:bottom w:val="single" w:sz="6" w:space="0" w:color="auto"/>
            </w:tcBorders>
            <w:tcMar>
              <w:top w:w="57" w:type="dxa"/>
              <w:left w:w="57" w:type="dxa"/>
              <w:bottom w:w="57" w:type="dxa"/>
              <w:right w:w="57" w:type="dxa"/>
            </w:tcMar>
          </w:tcPr>
          <w:p w:rsidR="00947782" w:rsidRDefault="00947782">
            <w:pPr>
              <w:suppressAutoHyphens/>
              <w:jc w:val="center"/>
              <w:rPr>
                <w:sz w:val="20"/>
              </w:rPr>
            </w:pPr>
            <w:r>
              <w:rPr>
                <w:sz w:val="20"/>
              </w:rPr>
              <w:t>CP1512</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rsidR="00947782" w:rsidRDefault="00F21850">
            <w:pPr>
              <w:jc w:val="center"/>
              <w:rPr>
                <w:sz w:val="20"/>
              </w:rPr>
            </w:pPr>
            <w:r>
              <w:rPr>
                <w:sz w:val="20"/>
              </w:rPr>
              <w:t>TDC246/01</w:t>
            </w:r>
          </w:p>
        </w:tc>
      </w:tr>
      <w:tr w:rsidR="00644658" w:rsidTr="003E192D">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rsidR="00644658" w:rsidRDefault="00644658">
            <w:pPr>
              <w:suppressAutoHyphens/>
              <w:jc w:val="center"/>
              <w:rPr>
                <w:sz w:val="20"/>
              </w:rPr>
            </w:pPr>
            <w:r>
              <w:rPr>
                <w:sz w:val="20"/>
              </w:rPr>
              <w:t>19.0</w:t>
            </w:r>
          </w:p>
        </w:tc>
        <w:tc>
          <w:tcPr>
            <w:tcW w:w="1000" w:type="pct"/>
            <w:tcBorders>
              <w:top w:val="single" w:sz="6" w:space="0" w:color="auto"/>
              <w:bottom w:val="single" w:sz="6" w:space="0" w:color="auto"/>
            </w:tcBorders>
            <w:tcMar>
              <w:top w:w="57" w:type="dxa"/>
              <w:left w:w="57" w:type="dxa"/>
              <w:bottom w:w="57" w:type="dxa"/>
              <w:right w:w="57" w:type="dxa"/>
            </w:tcMar>
          </w:tcPr>
          <w:p w:rsidR="00644658" w:rsidRDefault="00644658">
            <w:pPr>
              <w:suppressAutoHyphens/>
              <w:jc w:val="center"/>
              <w:rPr>
                <w:sz w:val="20"/>
              </w:rPr>
            </w:pPr>
            <w:r>
              <w:rPr>
                <w:sz w:val="20"/>
              </w:rPr>
              <w:t>1 April 2020</w:t>
            </w:r>
          </w:p>
        </w:tc>
        <w:tc>
          <w:tcPr>
            <w:tcW w:w="1770" w:type="pct"/>
            <w:tcBorders>
              <w:top w:val="single" w:sz="6" w:space="0" w:color="auto"/>
              <w:bottom w:val="single" w:sz="6" w:space="0" w:color="auto"/>
            </w:tcBorders>
            <w:tcMar>
              <w:top w:w="57" w:type="dxa"/>
              <w:left w:w="57" w:type="dxa"/>
              <w:bottom w:w="57" w:type="dxa"/>
              <w:right w:w="57" w:type="dxa"/>
            </w:tcMar>
          </w:tcPr>
          <w:p w:rsidR="00644658" w:rsidRDefault="00644658">
            <w:pPr>
              <w:suppressAutoHyphens/>
              <w:jc w:val="center"/>
              <w:rPr>
                <w:sz w:val="20"/>
              </w:rPr>
            </w:pPr>
            <w:r>
              <w:rPr>
                <w:sz w:val="20"/>
              </w:rPr>
              <w:t xml:space="preserve">1 April 2020 Standalone Release </w:t>
            </w:r>
          </w:p>
        </w:tc>
        <w:tc>
          <w:tcPr>
            <w:tcW w:w="846" w:type="pct"/>
            <w:tcBorders>
              <w:top w:val="single" w:sz="6" w:space="0" w:color="auto"/>
              <w:bottom w:val="single" w:sz="6" w:space="0" w:color="auto"/>
            </w:tcBorders>
            <w:tcMar>
              <w:top w:w="57" w:type="dxa"/>
              <w:left w:w="57" w:type="dxa"/>
              <w:bottom w:w="57" w:type="dxa"/>
              <w:right w:w="57" w:type="dxa"/>
            </w:tcMar>
          </w:tcPr>
          <w:p w:rsidR="00644658" w:rsidRDefault="00644658">
            <w:pPr>
              <w:suppressAutoHyphens/>
              <w:jc w:val="center"/>
              <w:rPr>
                <w:sz w:val="20"/>
              </w:rPr>
            </w:pPr>
            <w:r>
              <w:rPr>
                <w:sz w:val="20"/>
              </w:rPr>
              <w:t>P354</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rsidR="00644658" w:rsidRDefault="00644658">
            <w:pPr>
              <w:jc w:val="center"/>
              <w:rPr>
                <w:sz w:val="20"/>
              </w:rPr>
            </w:pPr>
            <w:r>
              <w:rPr>
                <w:sz w:val="20"/>
              </w:rPr>
              <w:t>P276/04</w:t>
            </w:r>
          </w:p>
        </w:tc>
      </w:tr>
      <w:tr w:rsidR="0098170B" w:rsidTr="003E192D">
        <w:trPr>
          <w:cantSplit/>
        </w:trPr>
        <w:tc>
          <w:tcPr>
            <w:tcW w:w="520" w:type="pct"/>
            <w:tcBorders>
              <w:top w:val="single" w:sz="6" w:space="0" w:color="auto"/>
              <w:left w:val="single" w:sz="6" w:space="0" w:color="auto"/>
              <w:bottom w:val="single" w:sz="6" w:space="0" w:color="auto"/>
            </w:tcBorders>
            <w:tcMar>
              <w:top w:w="57" w:type="dxa"/>
              <w:left w:w="57" w:type="dxa"/>
              <w:bottom w:w="57" w:type="dxa"/>
              <w:right w:w="57" w:type="dxa"/>
            </w:tcMar>
          </w:tcPr>
          <w:p w:rsidR="0098170B" w:rsidRDefault="0098170B">
            <w:pPr>
              <w:suppressAutoHyphens/>
              <w:jc w:val="center"/>
              <w:rPr>
                <w:sz w:val="20"/>
              </w:rPr>
            </w:pPr>
            <w:r>
              <w:rPr>
                <w:sz w:val="20"/>
              </w:rPr>
              <w:t>20.0</w:t>
            </w:r>
          </w:p>
        </w:tc>
        <w:tc>
          <w:tcPr>
            <w:tcW w:w="1000" w:type="pct"/>
            <w:tcBorders>
              <w:top w:val="single" w:sz="6" w:space="0" w:color="auto"/>
              <w:bottom w:val="single" w:sz="6" w:space="0" w:color="auto"/>
            </w:tcBorders>
            <w:tcMar>
              <w:top w:w="57" w:type="dxa"/>
              <w:left w:w="57" w:type="dxa"/>
              <w:bottom w:w="57" w:type="dxa"/>
              <w:right w:w="57" w:type="dxa"/>
            </w:tcMar>
          </w:tcPr>
          <w:p w:rsidR="0098170B" w:rsidRDefault="0098170B">
            <w:pPr>
              <w:suppressAutoHyphens/>
              <w:jc w:val="center"/>
              <w:rPr>
                <w:sz w:val="20"/>
              </w:rPr>
            </w:pPr>
            <w:r>
              <w:rPr>
                <w:sz w:val="20"/>
              </w:rPr>
              <w:t>16 June 2020</w:t>
            </w:r>
          </w:p>
        </w:tc>
        <w:tc>
          <w:tcPr>
            <w:tcW w:w="1770" w:type="pct"/>
            <w:tcBorders>
              <w:top w:val="single" w:sz="6" w:space="0" w:color="auto"/>
              <w:bottom w:val="single" w:sz="6" w:space="0" w:color="auto"/>
            </w:tcBorders>
            <w:tcMar>
              <w:top w:w="57" w:type="dxa"/>
              <w:left w:w="57" w:type="dxa"/>
              <w:bottom w:w="57" w:type="dxa"/>
              <w:right w:w="57" w:type="dxa"/>
            </w:tcMar>
          </w:tcPr>
          <w:p w:rsidR="0098170B" w:rsidRDefault="0098170B">
            <w:pPr>
              <w:suppressAutoHyphens/>
              <w:jc w:val="center"/>
              <w:rPr>
                <w:sz w:val="20"/>
              </w:rPr>
            </w:pPr>
            <w:r>
              <w:rPr>
                <w:sz w:val="20"/>
              </w:rPr>
              <w:t>16 June 2020 Standalone Release</w:t>
            </w:r>
          </w:p>
        </w:tc>
        <w:tc>
          <w:tcPr>
            <w:tcW w:w="846" w:type="pct"/>
            <w:tcBorders>
              <w:top w:val="single" w:sz="6" w:space="0" w:color="auto"/>
              <w:bottom w:val="single" w:sz="6" w:space="0" w:color="auto"/>
            </w:tcBorders>
            <w:tcMar>
              <w:top w:w="57" w:type="dxa"/>
              <w:left w:w="57" w:type="dxa"/>
              <w:bottom w:w="57" w:type="dxa"/>
              <w:right w:w="57" w:type="dxa"/>
            </w:tcMar>
          </w:tcPr>
          <w:p w:rsidR="0098170B" w:rsidRDefault="0098170B">
            <w:pPr>
              <w:suppressAutoHyphens/>
              <w:jc w:val="center"/>
              <w:rPr>
                <w:sz w:val="20"/>
              </w:rPr>
            </w:pPr>
            <w:r>
              <w:rPr>
                <w:sz w:val="20"/>
              </w:rPr>
              <w:t>P405 Self-Governance</w:t>
            </w:r>
          </w:p>
        </w:tc>
        <w:tc>
          <w:tcPr>
            <w:tcW w:w="865" w:type="pct"/>
            <w:tcBorders>
              <w:top w:val="single" w:sz="6" w:space="0" w:color="auto"/>
              <w:bottom w:val="single" w:sz="6" w:space="0" w:color="auto"/>
              <w:right w:val="single" w:sz="4" w:space="0" w:color="auto"/>
            </w:tcBorders>
            <w:tcMar>
              <w:top w:w="57" w:type="dxa"/>
              <w:left w:w="57" w:type="dxa"/>
              <w:bottom w:w="57" w:type="dxa"/>
              <w:right w:w="57" w:type="dxa"/>
            </w:tcMar>
          </w:tcPr>
          <w:p w:rsidR="0098170B" w:rsidRDefault="00D918FB">
            <w:pPr>
              <w:jc w:val="center"/>
              <w:rPr>
                <w:sz w:val="20"/>
              </w:rPr>
            </w:pPr>
            <w:r>
              <w:rPr>
                <w:sz w:val="20"/>
              </w:rPr>
              <w:t>P302/08</w:t>
            </w:r>
          </w:p>
        </w:tc>
      </w:tr>
    </w:tbl>
    <w:p w:rsidR="0097452E" w:rsidRDefault="0097452E">
      <w:pPr>
        <w:pStyle w:val="qmstext"/>
        <w:spacing w:after="240"/>
        <w:ind w:left="0"/>
        <w:jc w:val="both"/>
        <w:rPr>
          <w:rFonts w:ascii="Times New Roman" w:hAnsi="Times New Roman"/>
          <w:sz w:val="24"/>
          <w:szCs w:val="24"/>
        </w:rPr>
      </w:pPr>
    </w:p>
    <w:p w:rsidR="0097452E" w:rsidRDefault="003E192D">
      <w:pPr>
        <w:pageBreakBefore/>
        <w:suppressAutoHyphens/>
        <w:spacing w:after="240"/>
        <w:jc w:val="center"/>
        <w:rPr>
          <w:b/>
          <w:spacing w:val="-3"/>
          <w:u w:val="single"/>
        </w:rPr>
      </w:pPr>
      <w:r>
        <w:rPr>
          <w:b/>
          <w:spacing w:val="-3"/>
          <w:u w:val="single"/>
        </w:rPr>
        <w:lastRenderedPageBreak/>
        <w:t>CONTENTS</w:t>
      </w:r>
    </w:p>
    <w:p w:rsidR="0034774D" w:rsidRDefault="003E192D">
      <w:pPr>
        <w:pStyle w:val="TOC1"/>
        <w:rPr>
          <w:ins w:id="13" w:author="RCC" w:date="2020-09-29T09:45:00Z"/>
          <w:rFonts w:asciiTheme="minorHAnsi" w:eastAsiaTheme="minorEastAsia" w:hAnsiTheme="minorHAnsi" w:cstheme="minorBidi"/>
          <w:b w:val="0"/>
          <w:noProof/>
          <w:szCs w:val="22"/>
          <w:lang w:eastAsia="en-GB"/>
        </w:rPr>
      </w:pPr>
      <w:r>
        <w:rPr>
          <w:spacing w:val="-3"/>
        </w:rPr>
        <w:fldChar w:fldCharType="begin"/>
      </w:r>
      <w:r>
        <w:rPr>
          <w:spacing w:val="-3"/>
        </w:rPr>
        <w:instrText xml:space="preserve"> TOC \o "1-2" \h \z \u </w:instrText>
      </w:r>
      <w:r>
        <w:rPr>
          <w:spacing w:val="-3"/>
        </w:rPr>
        <w:fldChar w:fldCharType="separate"/>
      </w:r>
      <w:ins w:id="14" w:author="RCC" w:date="2020-09-29T09:45:00Z">
        <w:r w:rsidR="0034774D" w:rsidRPr="00EF3CB8">
          <w:rPr>
            <w:rStyle w:val="Hyperlink"/>
            <w:noProof/>
          </w:rPr>
          <w:fldChar w:fldCharType="begin"/>
        </w:r>
        <w:r w:rsidR="0034774D" w:rsidRPr="00EF3CB8">
          <w:rPr>
            <w:rStyle w:val="Hyperlink"/>
            <w:noProof/>
          </w:rPr>
          <w:instrText xml:space="preserve"> </w:instrText>
        </w:r>
        <w:r w:rsidR="0034774D">
          <w:rPr>
            <w:noProof/>
          </w:rPr>
          <w:instrText>HYPERLINK \l "_Toc52265132"</w:instrText>
        </w:r>
        <w:r w:rsidR="0034774D" w:rsidRPr="00EF3CB8">
          <w:rPr>
            <w:rStyle w:val="Hyperlink"/>
            <w:noProof/>
          </w:rPr>
          <w:instrText xml:space="preserve"> </w:instrText>
        </w:r>
        <w:r w:rsidR="0034774D" w:rsidRPr="00EF3CB8">
          <w:rPr>
            <w:rStyle w:val="Hyperlink"/>
            <w:noProof/>
          </w:rPr>
          <w:fldChar w:fldCharType="separate"/>
        </w:r>
        <w:r w:rsidR="0034774D" w:rsidRPr="00EF3CB8">
          <w:rPr>
            <w:rStyle w:val="Hyperlink"/>
            <w:noProof/>
          </w:rPr>
          <w:t>1</w:t>
        </w:r>
        <w:r w:rsidR="0034774D">
          <w:rPr>
            <w:rFonts w:asciiTheme="minorHAnsi" w:eastAsiaTheme="minorEastAsia" w:hAnsiTheme="minorHAnsi" w:cstheme="minorBidi"/>
            <w:b w:val="0"/>
            <w:noProof/>
            <w:szCs w:val="22"/>
            <w:lang w:eastAsia="en-GB"/>
          </w:rPr>
          <w:tab/>
        </w:r>
        <w:r w:rsidR="0034774D" w:rsidRPr="00EF3CB8">
          <w:rPr>
            <w:rStyle w:val="Hyperlink"/>
            <w:noProof/>
          </w:rPr>
          <w:t>Introduction</w:t>
        </w:r>
        <w:r w:rsidR="0034774D">
          <w:rPr>
            <w:noProof/>
            <w:webHidden/>
          </w:rPr>
          <w:tab/>
        </w:r>
        <w:r w:rsidR="0034774D">
          <w:rPr>
            <w:noProof/>
            <w:webHidden/>
          </w:rPr>
          <w:fldChar w:fldCharType="begin"/>
        </w:r>
        <w:r w:rsidR="0034774D">
          <w:rPr>
            <w:noProof/>
            <w:webHidden/>
          </w:rPr>
          <w:instrText xml:space="preserve"> PAGEREF _Toc52265132 \h </w:instrText>
        </w:r>
      </w:ins>
      <w:r w:rsidR="0034774D">
        <w:rPr>
          <w:noProof/>
          <w:webHidden/>
        </w:rPr>
      </w:r>
      <w:r w:rsidR="0034774D">
        <w:rPr>
          <w:noProof/>
          <w:webHidden/>
        </w:rPr>
        <w:fldChar w:fldCharType="separate"/>
      </w:r>
      <w:ins w:id="15" w:author="RCC" w:date="2020-09-29T09:45:00Z">
        <w:r w:rsidR="0034774D">
          <w:rPr>
            <w:noProof/>
            <w:webHidden/>
          </w:rPr>
          <w:t>5</w:t>
        </w:r>
        <w:r w:rsidR="0034774D">
          <w:rPr>
            <w:noProof/>
            <w:webHidden/>
          </w:rPr>
          <w:fldChar w:fldCharType="end"/>
        </w:r>
        <w:r w:rsidR="0034774D" w:rsidRPr="00EF3CB8">
          <w:rPr>
            <w:rStyle w:val="Hyperlink"/>
            <w:noProof/>
          </w:rPr>
          <w:fldChar w:fldCharType="end"/>
        </w:r>
      </w:ins>
    </w:p>
    <w:p w:rsidR="0034774D" w:rsidRDefault="0034774D">
      <w:pPr>
        <w:pStyle w:val="TOC2"/>
        <w:tabs>
          <w:tab w:val="left" w:pos="1200"/>
        </w:tabs>
        <w:rPr>
          <w:ins w:id="16" w:author="RCC" w:date="2020-09-29T09:45:00Z"/>
          <w:rFonts w:asciiTheme="minorHAnsi" w:eastAsiaTheme="minorEastAsia" w:hAnsiTheme="minorHAnsi" w:cstheme="minorBidi"/>
          <w:b w:val="0"/>
          <w:noProof/>
          <w:sz w:val="22"/>
          <w:szCs w:val="22"/>
          <w:lang w:eastAsia="en-GB"/>
        </w:rPr>
      </w:pPr>
      <w:ins w:id="17"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"_Toc52265133"</w:instrText>
        </w:r>
        <w:r w:rsidRPr="00EF3CB8">
          <w:rPr>
            <w:rStyle w:val="Hyperlink"/>
            <w:noProof/>
          </w:rPr>
          <w:instrText xml:space="preserve"> </w:instrText>
        </w:r>
        <w:r w:rsidRPr="00EF3CB8">
          <w:rPr>
            <w:rStyle w:val="Hyperlink"/>
            <w:noProof/>
          </w:rPr>
          <w:fldChar w:fldCharType="separate"/>
        </w:r>
        <w:r w:rsidRPr="00EF3CB8">
          <w:rPr>
            <w:rStyle w:val="Hyperlink"/>
            <w:noProof/>
          </w:rPr>
          <w:t>[RCC]1.1</w:t>
        </w:r>
        <w:r>
          <w:rPr>
            <w:rFonts w:asciiTheme="minorHAnsi" w:eastAsiaTheme="minorEastAsia" w:hAnsiTheme="minorHAnsi" w:cstheme="minorBidi"/>
            <w:b w:val="0"/>
            <w:noProof/>
            <w:sz w:val="22"/>
            <w:szCs w:val="22"/>
            <w:lang w:eastAsia="en-GB"/>
          </w:rPr>
          <w:tab/>
        </w:r>
        <w:r w:rsidRPr="00EF3CB8">
          <w:rPr>
            <w:rStyle w:val="Hyperlink"/>
            <w:noProof/>
          </w:rPr>
          <w:t>Purpose and Scope of the Procedure</w:t>
        </w:r>
        <w:r>
          <w:rPr>
            <w:noProof/>
            <w:webHidden/>
          </w:rPr>
          <w:tab/>
        </w:r>
        <w:r>
          <w:rPr>
            <w:noProof/>
            <w:webHidden/>
          </w:rPr>
          <w:fldChar w:fldCharType="begin"/>
        </w:r>
        <w:r>
          <w:rPr>
            <w:noProof/>
            <w:webHidden/>
          </w:rPr>
          <w:instrText xml:space="preserve"> PAGEREF _Toc52265133 \h </w:instrText>
        </w:r>
      </w:ins>
      <w:r>
        <w:rPr>
          <w:noProof/>
          <w:webHidden/>
        </w:rPr>
      </w:r>
      <w:r>
        <w:rPr>
          <w:noProof/>
          <w:webHidden/>
        </w:rPr>
        <w:fldChar w:fldCharType="separate"/>
      </w:r>
      <w:ins w:id="18" w:author="RCC" w:date="2020-09-29T09:45:00Z">
        <w:r>
          <w:rPr>
            <w:noProof/>
            <w:webHidden/>
          </w:rPr>
          <w:t>5</w:t>
        </w:r>
        <w:r>
          <w:rPr>
            <w:noProof/>
            <w:webHidden/>
          </w:rPr>
          <w:fldChar w:fldCharType="end"/>
        </w:r>
        <w:r w:rsidRPr="00EF3CB8">
          <w:rPr>
            <w:rStyle w:val="Hyperlink"/>
            <w:noProof/>
          </w:rPr>
          <w:fldChar w:fldCharType="end"/>
        </w:r>
      </w:ins>
    </w:p>
    <w:p w:rsidR="0034774D" w:rsidRDefault="0034774D">
      <w:pPr>
        <w:pStyle w:val="TOC2"/>
        <w:tabs>
          <w:tab w:val="left" w:pos="1200"/>
        </w:tabs>
        <w:rPr>
          <w:ins w:id="19" w:author="RCC" w:date="2020-09-29T09:45:00Z"/>
          <w:rFonts w:asciiTheme="minorHAnsi" w:eastAsiaTheme="minorEastAsia" w:hAnsiTheme="minorHAnsi" w:cstheme="minorBidi"/>
          <w:b w:val="0"/>
          <w:noProof/>
          <w:sz w:val="22"/>
          <w:szCs w:val="22"/>
          <w:lang w:eastAsia="en-GB"/>
        </w:rPr>
      </w:pPr>
      <w:ins w:id="20"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"_Toc52265134"</w:instrText>
        </w:r>
        <w:r w:rsidRPr="00EF3CB8">
          <w:rPr>
            <w:rStyle w:val="Hyperlink"/>
            <w:noProof/>
          </w:rPr>
          <w:instrText xml:space="preserve"> </w:instrText>
        </w:r>
        <w:r w:rsidRPr="00EF3CB8">
          <w:rPr>
            <w:rStyle w:val="Hyperlink"/>
            <w:noProof/>
          </w:rPr>
          <w:fldChar w:fldCharType="separate"/>
        </w:r>
        <w:r w:rsidRPr="00EF3CB8">
          <w:rPr>
            <w:rStyle w:val="Hyperlink"/>
            <w:noProof/>
          </w:rPr>
          <w:t>[RCC]1.2</w:t>
        </w:r>
        <w:r>
          <w:rPr>
            <w:rFonts w:asciiTheme="minorHAnsi" w:eastAsiaTheme="minorEastAsia" w:hAnsiTheme="minorHAnsi" w:cstheme="minorBidi"/>
            <w:b w:val="0"/>
            <w:noProof/>
            <w:sz w:val="22"/>
            <w:szCs w:val="22"/>
            <w:lang w:eastAsia="en-GB"/>
          </w:rPr>
          <w:tab/>
        </w:r>
        <w:r w:rsidRPr="00EF3CB8">
          <w:rPr>
            <w:rStyle w:val="Hyperlink"/>
            <w:noProof/>
          </w:rPr>
          <w:t>Main Users of Procedure and their Responsibilities</w:t>
        </w:r>
        <w:r>
          <w:rPr>
            <w:noProof/>
            <w:webHidden/>
          </w:rPr>
          <w:tab/>
        </w:r>
        <w:r>
          <w:rPr>
            <w:noProof/>
            <w:webHidden/>
          </w:rPr>
          <w:fldChar w:fldCharType="begin"/>
        </w:r>
        <w:r>
          <w:rPr>
            <w:noProof/>
            <w:webHidden/>
          </w:rPr>
          <w:instrText xml:space="preserve"> PAGEREF _Toc52265134 \h </w:instrText>
        </w:r>
      </w:ins>
      <w:r>
        <w:rPr>
          <w:noProof/>
          <w:webHidden/>
        </w:rPr>
      </w:r>
      <w:r>
        <w:rPr>
          <w:noProof/>
          <w:webHidden/>
        </w:rPr>
        <w:fldChar w:fldCharType="separate"/>
      </w:r>
      <w:ins w:id="21" w:author="RCC" w:date="2020-09-29T09:45:00Z">
        <w:r>
          <w:rPr>
            <w:noProof/>
            <w:webHidden/>
          </w:rPr>
          <w:t>5</w:t>
        </w:r>
        <w:r>
          <w:rPr>
            <w:noProof/>
            <w:webHidden/>
          </w:rPr>
          <w:fldChar w:fldCharType="end"/>
        </w:r>
        <w:r w:rsidRPr="00EF3CB8">
          <w:rPr>
            <w:rStyle w:val="Hyperlink"/>
            <w:noProof/>
          </w:rPr>
          <w:fldChar w:fldCharType="end"/>
        </w:r>
      </w:ins>
    </w:p>
    <w:p w:rsidR="0034774D" w:rsidRDefault="0034774D">
      <w:pPr>
        <w:pStyle w:val="TOC2"/>
        <w:rPr>
          <w:ins w:id="22" w:author="RCC" w:date="2020-09-29T09:45:00Z"/>
          <w:rFonts w:asciiTheme="minorHAnsi" w:eastAsiaTheme="minorEastAsia" w:hAnsiTheme="minorHAnsi" w:cstheme="minorBidi"/>
          <w:b w:val="0"/>
          <w:noProof/>
          <w:sz w:val="22"/>
          <w:szCs w:val="22"/>
          <w:lang w:eastAsia="en-GB"/>
        </w:rPr>
      </w:pPr>
      <w:ins w:id="23"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"_Toc52265135"</w:instrText>
        </w:r>
        <w:r w:rsidRPr="00EF3CB8">
          <w:rPr>
            <w:rStyle w:val="Hyperlink"/>
            <w:noProof/>
          </w:rPr>
          <w:instrText xml:space="preserve"> </w:instrText>
        </w:r>
        <w:r w:rsidRPr="00EF3CB8">
          <w:rPr>
            <w:rStyle w:val="Hyperlink"/>
            <w:noProof/>
          </w:rPr>
          <w:fldChar w:fldCharType="separate"/>
        </w:r>
        <w:r w:rsidRPr="00EF3CB8">
          <w:rPr>
            <w:rStyle w:val="Hyperlink"/>
            <w:noProof/>
          </w:rPr>
          <w:t>1.3</w:t>
        </w:r>
        <w:r>
          <w:rPr>
            <w:rFonts w:asciiTheme="minorHAnsi" w:eastAsiaTheme="minorEastAsia" w:hAnsiTheme="minorHAnsi" w:cstheme="minorBidi"/>
            <w:b w:val="0"/>
            <w:noProof/>
            <w:sz w:val="22"/>
            <w:szCs w:val="22"/>
            <w:lang w:eastAsia="en-GB"/>
          </w:rPr>
          <w:tab/>
        </w:r>
        <w:r w:rsidRPr="00EF3CB8">
          <w:rPr>
            <w:rStyle w:val="Hyperlink"/>
            <w:noProof/>
          </w:rPr>
          <w:t>Data Retention Requirements for use in Settlement Runs and Extra-Settlement Determinations</w:t>
        </w:r>
        <w:r>
          <w:rPr>
            <w:noProof/>
            <w:webHidden/>
          </w:rPr>
          <w:tab/>
        </w:r>
        <w:r>
          <w:rPr>
            <w:noProof/>
            <w:webHidden/>
          </w:rPr>
          <w:fldChar w:fldCharType="begin"/>
        </w:r>
        <w:r>
          <w:rPr>
            <w:noProof/>
            <w:webHidden/>
          </w:rPr>
          <w:instrText xml:space="preserve"> PAGEREF _Toc52265135 \h </w:instrText>
        </w:r>
      </w:ins>
      <w:r>
        <w:rPr>
          <w:noProof/>
          <w:webHidden/>
        </w:rPr>
      </w:r>
      <w:r>
        <w:rPr>
          <w:noProof/>
          <w:webHidden/>
        </w:rPr>
        <w:fldChar w:fldCharType="separate"/>
      </w:r>
      <w:ins w:id="24" w:author="RCC" w:date="2020-09-29T09:45:00Z">
        <w:r>
          <w:rPr>
            <w:noProof/>
            <w:webHidden/>
          </w:rPr>
          <w:t>5</w:t>
        </w:r>
        <w:r>
          <w:rPr>
            <w:noProof/>
            <w:webHidden/>
          </w:rPr>
          <w:fldChar w:fldCharType="end"/>
        </w:r>
        <w:r w:rsidRPr="00EF3CB8">
          <w:rPr>
            <w:rStyle w:val="Hyperlink"/>
            <w:noProof/>
          </w:rPr>
          <w:fldChar w:fldCharType="end"/>
        </w:r>
      </w:ins>
    </w:p>
    <w:p w:rsidR="0034774D" w:rsidRDefault="0034774D">
      <w:pPr>
        <w:pStyle w:val="TOC2"/>
        <w:rPr>
          <w:ins w:id="25" w:author="RCC" w:date="2020-09-29T09:45:00Z"/>
          <w:rFonts w:asciiTheme="minorHAnsi" w:eastAsiaTheme="minorEastAsia" w:hAnsiTheme="minorHAnsi" w:cstheme="minorBidi"/>
          <w:b w:val="0"/>
          <w:noProof/>
          <w:sz w:val="22"/>
          <w:szCs w:val="22"/>
          <w:lang w:eastAsia="en-GB"/>
        </w:rPr>
      </w:pPr>
      <w:ins w:id="26"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"_Toc52265136"</w:instrText>
        </w:r>
        <w:r w:rsidRPr="00EF3CB8">
          <w:rPr>
            <w:rStyle w:val="Hyperlink"/>
            <w:noProof/>
          </w:rPr>
          <w:instrText xml:space="preserve"> </w:instrText>
        </w:r>
        <w:r w:rsidRPr="00EF3CB8">
          <w:rPr>
            <w:rStyle w:val="Hyperlink"/>
            <w:noProof/>
          </w:rPr>
          <w:fldChar w:fldCharType="separate"/>
        </w:r>
        <w:r w:rsidRPr="00EF3CB8">
          <w:rPr>
            <w:rStyle w:val="Hyperlink"/>
            <w:noProof/>
          </w:rPr>
          <w:t>1.4</w:t>
        </w:r>
        <w:r>
          <w:rPr>
            <w:rFonts w:asciiTheme="minorHAnsi" w:eastAsiaTheme="minorEastAsia" w:hAnsiTheme="minorHAnsi" w:cstheme="minorBidi"/>
            <w:b w:val="0"/>
            <w:noProof/>
            <w:sz w:val="22"/>
            <w:szCs w:val="22"/>
            <w:lang w:eastAsia="en-GB"/>
          </w:rPr>
          <w:tab/>
        </w:r>
        <w:r w:rsidRPr="00EF3CB8">
          <w:rPr>
            <w:rStyle w:val="Hyperlink"/>
            <w:noProof/>
          </w:rPr>
          <w:t>Information required on a BSCP11/01 Trading Dispute Form</w:t>
        </w:r>
        <w:r>
          <w:rPr>
            <w:noProof/>
            <w:webHidden/>
          </w:rPr>
          <w:tab/>
        </w:r>
        <w:r>
          <w:rPr>
            <w:noProof/>
            <w:webHidden/>
          </w:rPr>
          <w:fldChar w:fldCharType="begin"/>
        </w:r>
        <w:r>
          <w:rPr>
            <w:noProof/>
            <w:webHidden/>
          </w:rPr>
          <w:instrText xml:space="preserve"> PAGEREF _Toc52265136 \h </w:instrText>
        </w:r>
      </w:ins>
      <w:r>
        <w:rPr>
          <w:noProof/>
          <w:webHidden/>
        </w:rPr>
      </w:r>
      <w:r>
        <w:rPr>
          <w:noProof/>
          <w:webHidden/>
        </w:rPr>
        <w:fldChar w:fldCharType="separate"/>
      </w:r>
      <w:ins w:id="27" w:author="RCC" w:date="2020-09-29T09:45:00Z">
        <w:r>
          <w:rPr>
            <w:noProof/>
            <w:webHidden/>
          </w:rPr>
          <w:t>6</w:t>
        </w:r>
        <w:r>
          <w:rPr>
            <w:noProof/>
            <w:webHidden/>
          </w:rPr>
          <w:fldChar w:fldCharType="end"/>
        </w:r>
        <w:r w:rsidRPr="00EF3CB8">
          <w:rPr>
            <w:rStyle w:val="Hyperlink"/>
            <w:noProof/>
          </w:rPr>
          <w:fldChar w:fldCharType="end"/>
        </w:r>
      </w:ins>
    </w:p>
    <w:p w:rsidR="0034774D" w:rsidRDefault="0034774D">
      <w:pPr>
        <w:pStyle w:val="TOC2"/>
        <w:rPr>
          <w:ins w:id="28" w:author="RCC" w:date="2020-09-29T09:45:00Z"/>
          <w:rFonts w:asciiTheme="minorHAnsi" w:eastAsiaTheme="minorEastAsia" w:hAnsiTheme="minorHAnsi" w:cstheme="minorBidi"/>
          <w:b w:val="0"/>
          <w:noProof/>
          <w:sz w:val="22"/>
          <w:szCs w:val="22"/>
          <w:lang w:eastAsia="en-GB"/>
        </w:rPr>
      </w:pPr>
      <w:ins w:id="29"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"_Toc52265137"</w:instrText>
        </w:r>
        <w:r w:rsidRPr="00EF3CB8">
          <w:rPr>
            <w:rStyle w:val="Hyperlink"/>
            <w:noProof/>
          </w:rPr>
          <w:instrText xml:space="preserve"> </w:instrText>
        </w:r>
        <w:r w:rsidRPr="00EF3CB8">
          <w:rPr>
            <w:rStyle w:val="Hyperlink"/>
            <w:noProof/>
          </w:rPr>
          <w:fldChar w:fldCharType="separate"/>
        </w:r>
        <w:r w:rsidRPr="00EF3CB8">
          <w:rPr>
            <w:rStyle w:val="Hyperlink"/>
            <w:noProof/>
          </w:rPr>
          <w:t>1.5</w:t>
        </w:r>
        <w:r>
          <w:rPr>
            <w:rFonts w:asciiTheme="minorHAnsi" w:eastAsiaTheme="minorEastAsia" w:hAnsiTheme="minorHAnsi" w:cstheme="minorBidi"/>
            <w:b w:val="0"/>
            <w:noProof/>
            <w:sz w:val="22"/>
            <w:szCs w:val="22"/>
            <w:lang w:eastAsia="en-GB"/>
          </w:rPr>
          <w:tab/>
        </w:r>
        <w:r w:rsidRPr="00EF3CB8">
          <w:rPr>
            <w:rStyle w:val="Hyperlink"/>
            <w:noProof/>
          </w:rPr>
          <w:t>Balancing and Settlement Code Provision</w:t>
        </w:r>
        <w:r>
          <w:rPr>
            <w:noProof/>
            <w:webHidden/>
          </w:rPr>
          <w:tab/>
        </w:r>
        <w:r>
          <w:rPr>
            <w:noProof/>
            <w:webHidden/>
          </w:rPr>
          <w:fldChar w:fldCharType="begin"/>
        </w:r>
        <w:r>
          <w:rPr>
            <w:noProof/>
            <w:webHidden/>
          </w:rPr>
          <w:instrText xml:space="preserve"> PAGEREF _Toc52265137 \h </w:instrText>
        </w:r>
      </w:ins>
      <w:r>
        <w:rPr>
          <w:noProof/>
          <w:webHidden/>
        </w:rPr>
      </w:r>
      <w:r>
        <w:rPr>
          <w:noProof/>
          <w:webHidden/>
        </w:rPr>
        <w:fldChar w:fldCharType="separate"/>
      </w:r>
      <w:ins w:id="30" w:author="RCC" w:date="2020-09-29T09:45:00Z">
        <w:r>
          <w:rPr>
            <w:noProof/>
            <w:webHidden/>
          </w:rPr>
          <w:t>6</w:t>
        </w:r>
        <w:r>
          <w:rPr>
            <w:noProof/>
            <w:webHidden/>
          </w:rPr>
          <w:fldChar w:fldCharType="end"/>
        </w:r>
        <w:r w:rsidRPr="00EF3CB8">
          <w:rPr>
            <w:rStyle w:val="Hyperlink"/>
            <w:noProof/>
          </w:rPr>
          <w:fldChar w:fldCharType="end"/>
        </w:r>
      </w:ins>
    </w:p>
    <w:p w:rsidR="0034774D" w:rsidRDefault="0034774D">
      <w:pPr>
        <w:pStyle w:val="TOC2"/>
        <w:rPr>
          <w:ins w:id="31" w:author="RCC" w:date="2020-09-29T09:45:00Z"/>
          <w:rFonts w:asciiTheme="minorHAnsi" w:eastAsiaTheme="minorEastAsia" w:hAnsiTheme="minorHAnsi" w:cstheme="minorBidi"/>
          <w:b w:val="0"/>
          <w:noProof/>
          <w:sz w:val="22"/>
          <w:szCs w:val="22"/>
          <w:lang w:eastAsia="en-GB"/>
        </w:rPr>
      </w:pPr>
      <w:ins w:id="32"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"_Toc52265138"</w:instrText>
        </w:r>
        <w:r w:rsidRPr="00EF3CB8">
          <w:rPr>
            <w:rStyle w:val="Hyperlink"/>
            <w:noProof/>
          </w:rPr>
          <w:instrText xml:space="preserve"> </w:instrText>
        </w:r>
        <w:r w:rsidRPr="00EF3CB8">
          <w:rPr>
            <w:rStyle w:val="Hyperlink"/>
            <w:noProof/>
          </w:rPr>
          <w:fldChar w:fldCharType="separate"/>
        </w:r>
        <w:r w:rsidRPr="00EF3CB8">
          <w:rPr>
            <w:rStyle w:val="Hyperlink"/>
            <w:noProof/>
          </w:rPr>
          <w:t>1.6</w:t>
        </w:r>
        <w:r>
          <w:rPr>
            <w:rFonts w:asciiTheme="minorHAnsi" w:eastAsiaTheme="minorEastAsia" w:hAnsiTheme="minorHAnsi" w:cstheme="minorBidi"/>
            <w:b w:val="0"/>
            <w:noProof/>
            <w:sz w:val="22"/>
            <w:szCs w:val="22"/>
            <w:lang w:eastAsia="en-GB"/>
          </w:rPr>
          <w:tab/>
        </w:r>
        <w:r w:rsidRPr="00EF3CB8">
          <w:rPr>
            <w:rStyle w:val="Hyperlink"/>
            <w:noProof/>
          </w:rPr>
          <w:t>Associated BSC Procedures</w:t>
        </w:r>
        <w:r>
          <w:rPr>
            <w:noProof/>
            <w:webHidden/>
          </w:rPr>
          <w:tab/>
        </w:r>
        <w:r>
          <w:rPr>
            <w:noProof/>
            <w:webHidden/>
          </w:rPr>
          <w:fldChar w:fldCharType="begin"/>
        </w:r>
        <w:r>
          <w:rPr>
            <w:noProof/>
            <w:webHidden/>
          </w:rPr>
          <w:instrText xml:space="preserve"> PAGEREF _Toc52265138 \h </w:instrText>
        </w:r>
      </w:ins>
      <w:r>
        <w:rPr>
          <w:noProof/>
          <w:webHidden/>
        </w:rPr>
      </w:r>
      <w:r>
        <w:rPr>
          <w:noProof/>
          <w:webHidden/>
        </w:rPr>
        <w:fldChar w:fldCharType="separate"/>
      </w:r>
      <w:ins w:id="33" w:author="RCC" w:date="2020-09-29T09:45:00Z">
        <w:r>
          <w:rPr>
            <w:noProof/>
            <w:webHidden/>
          </w:rPr>
          <w:t>6</w:t>
        </w:r>
        <w:r>
          <w:rPr>
            <w:noProof/>
            <w:webHidden/>
          </w:rPr>
          <w:fldChar w:fldCharType="end"/>
        </w:r>
        <w:r w:rsidRPr="00EF3CB8">
          <w:rPr>
            <w:rStyle w:val="Hyperlink"/>
            <w:noProof/>
          </w:rPr>
          <w:fldChar w:fldCharType="end"/>
        </w:r>
      </w:ins>
    </w:p>
    <w:p w:rsidR="0034774D" w:rsidRDefault="0034774D">
      <w:pPr>
        <w:pStyle w:val="TOC2"/>
        <w:rPr>
          <w:ins w:id="34" w:author="RCC" w:date="2020-09-29T09:45:00Z"/>
          <w:rFonts w:asciiTheme="minorHAnsi" w:eastAsiaTheme="minorEastAsia" w:hAnsiTheme="minorHAnsi" w:cstheme="minorBidi"/>
          <w:b w:val="0"/>
          <w:noProof/>
          <w:sz w:val="22"/>
          <w:szCs w:val="22"/>
          <w:lang w:eastAsia="en-GB"/>
        </w:rPr>
      </w:pPr>
      <w:ins w:id="35"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"_Toc52265139"</w:instrText>
        </w:r>
        <w:r w:rsidRPr="00EF3CB8">
          <w:rPr>
            <w:rStyle w:val="Hyperlink"/>
            <w:noProof/>
          </w:rPr>
          <w:instrText xml:space="preserve"> </w:instrText>
        </w:r>
        <w:r w:rsidRPr="00EF3CB8">
          <w:rPr>
            <w:rStyle w:val="Hyperlink"/>
            <w:noProof/>
          </w:rPr>
          <w:fldChar w:fldCharType="separate"/>
        </w:r>
        <w:r w:rsidRPr="00EF3CB8">
          <w:rPr>
            <w:rStyle w:val="Hyperlink"/>
            <w:noProof/>
          </w:rPr>
          <w:t>1.7</w:t>
        </w:r>
        <w:r>
          <w:rPr>
            <w:rFonts w:asciiTheme="minorHAnsi" w:eastAsiaTheme="minorEastAsia" w:hAnsiTheme="minorHAnsi" w:cstheme="minorBidi"/>
            <w:b w:val="0"/>
            <w:noProof/>
            <w:sz w:val="22"/>
            <w:szCs w:val="22"/>
            <w:lang w:eastAsia="en-GB"/>
          </w:rPr>
          <w:tab/>
        </w:r>
        <w:r w:rsidRPr="00EF3CB8">
          <w:rPr>
            <w:rStyle w:val="Hyperlink"/>
            <w:noProof/>
          </w:rPr>
          <w:t>EMR Requirements</w:t>
        </w:r>
        <w:r>
          <w:rPr>
            <w:noProof/>
            <w:webHidden/>
          </w:rPr>
          <w:tab/>
        </w:r>
        <w:r>
          <w:rPr>
            <w:noProof/>
            <w:webHidden/>
          </w:rPr>
          <w:fldChar w:fldCharType="begin"/>
        </w:r>
        <w:r>
          <w:rPr>
            <w:noProof/>
            <w:webHidden/>
          </w:rPr>
          <w:instrText xml:space="preserve"> PAGEREF _Toc52265139 \h </w:instrText>
        </w:r>
      </w:ins>
      <w:r>
        <w:rPr>
          <w:noProof/>
          <w:webHidden/>
        </w:rPr>
      </w:r>
      <w:r>
        <w:rPr>
          <w:noProof/>
          <w:webHidden/>
        </w:rPr>
        <w:fldChar w:fldCharType="separate"/>
      </w:r>
      <w:ins w:id="36" w:author="RCC" w:date="2020-09-29T09:45:00Z">
        <w:r>
          <w:rPr>
            <w:noProof/>
            <w:webHidden/>
          </w:rPr>
          <w:t>7</w:t>
        </w:r>
        <w:r>
          <w:rPr>
            <w:noProof/>
            <w:webHidden/>
          </w:rPr>
          <w:fldChar w:fldCharType="end"/>
        </w:r>
        <w:r w:rsidRPr="00EF3CB8">
          <w:rPr>
            <w:rStyle w:val="Hyperlink"/>
            <w:noProof/>
          </w:rPr>
          <w:fldChar w:fldCharType="end"/>
        </w:r>
      </w:ins>
    </w:p>
    <w:p w:rsidR="0034774D" w:rsidRDefault="0034774D">
      <w:pPr>
        <w:pStyle w:val="TOC2"/>
        <w:rPr>
          <w:ins w:id="37" w:author="RCC" w:date="2020-09-29T09:45:00Z"/>
          <w:rFonts w:asciiTheme="minorHAnsi" w:eastAsiaTheme="minorEastAsia" w:hAnsiTheme="minorHAnsi" w:cstheme="minorBidi"/>
          <w:b w:val="0"/>
          <w:noProof/>
          <w:sz w:val="22"/>
          <w:szCs w:val="22"/>
          <w:lang w:eastAsia="en-GB"/>
        </w:rPr>
      </w:pPr>
      <w:ins w:id="38"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"_Toc52265140"</w:instrText>
        </w:r>
        <w:r w:rsidRPr="00EF3CB8">
          <w:rPr>
            <w:rStyle w:val="Hyperlink"/>
            <w:noProof/>
          </w:rPr>
          <w:instrText xml:space="preserve"> </w:instrText>
        </w:r>
        <w:r w:rsidRPr="00EF3CB8">
          <w:rPr>
            <w:rStyle w:val="Hyperlink"/>
            <w:noProof/>
          </w:rPr>
          <w:fldChar w:fldCharType="separate"/>
        </w:r>
        <w:r w:rsidRPr="00EF3CB8">
          <w:rPr>
            <w:rStyle w:val="Hyperlink"/>
            <w:noProof/>
          </w:rPr>
          <w:t>1.8</w:t>
        </w:r>
        <w:r>
          <w:rPr>
            <w:rFonts w:asciiTheme="minorHAnsi" w:eastAsiaTheme="minorEastAsia" w:hAnsiTheme="minorHAnsi" w:cstheme="minorBidi"/>
            <w:b w:val="0"/>
            <w:noProof/>
            <w:sz w:val="22"/>
            <w:szCs w:val="22"/>
            <w:lang w:eastAsia="en-GB"/>
          </w:rPr>
          <w:tab/>
        </w:r>
        <w:r w:rsidRPr="00EF3CB8">
          <w:rPr>
            <w:rStyle w:val="Hyperlink"/>
            <w:noProof/>
          </w:rPr>
          <w:t>Claims relating to the application of Non BM Unit ABSVD</w:t>
        </w:r>
        <w:r>
          <w:rPr>
            <w:noProof/>
            <w:webHidden/>
          </w:rPr>
          <w:tab/>
        </w:r>
        <w:r>
          <w:rPr>
            <w:noProof/>
            <w:webHidden/>
          </w:rPr>
          <w:fldChar w:fldCharType="begin"/>
        </w:r>
        <w:r>
          <w:rPr>
            <w:noProof/>
            <w:webHidden/>
          </w:rPr>
          <w:instrText xml:space="preserve"> PAGEREF _Toc52265140 \h </w:instrText>
        </w:r>
      </w:ins>
      <w:r>
        <w:rPr>
          <w:noProof/>
          <w:webHidden/>
        </w:rPr>
      </w:r>
      <w:r>
        <w:rPr>
          <w:noProof/>
          <w:webHidden/>
        </w:rPr>
        <w:fldChar w:fldCharType="separate"/>
      </w:r>
      <w:ins w:id="39" w:author="RCC" w:date="2020-09-29T09:45:00Z">
        <w:r>
          <w:rPr>
            <w:noProof/>
            <w:webHidden/>
          </w:rPr>
          <w:t>7</w:t>
        </w:r>
        <w:r>
          <w:rPr>
            <w:noProof/>
            <w:webHidden/>
          </w:rPr>
          <w:fldChar w:fldCharType="end"/>
        </w:r>
        <w:r w:rsidRPr="00EF3CB8">
          <w:rPr>
            <w:rStyle w:val="Hyperlink"/>
            <w:noProof/>
          </w:rPr>
          <w:fldChar w:fldCharType="end"/>
        </w:r>
      </w:ins>
    </w:p>
    <w:p w:rsidR="0034774D" w:rsidRDefault="0034774D">
      <w:pPr>
        <w:pStyle w:val="TOC1"/>
        <w:rPr>
          <w:ins w:id="40" w:author="RCC" w:date="2020-09-29T09:45:00Z"/>
          <w:rFonts w:asciiTheme="minorHAnsi" w:eastAsiaTheme="minorEastAsia" w:hAnsiTheme="minorHAnsi" w:cstheme="minorBidi"/>
          <w:b w:val="0"/>
          <w:noProof/>
          <w:szCs w:val="22"/>
          <w:lang w:eastAsia="en-GB"/>
        </w:rPr>
      </w:pPr>
      <w:ins w:id="41"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"_Toc52265141"</w:instrText>
        </w:r>
        <w:r w:rsidRPr="00EF3CB8">
          <w:rPr>
            <w:rStyle w:val="Hyperlink"/>
            <w:noProof/>
          </w:rPr>
          <w:instrText xml:space="preserve"> </w:instrText>
        </w:r>
        <w:r w:rsidRPr="00EF3CB8">
          <w:rPr>
            <w:rStyle w:val="Hyperlink"/>
            <w:noProof/>
          </w:rPr>
          <w:fldChar w:fldCharType="separate"/>
        </w:r>
        <w:r w:rsidRPr="00EF3CB8">
          <w:rPr>
            <w:rStyle w:val="Hyperlink"/>
            <w:noProof/>
          </w:rPr>
          <w:t>2</w:t>
        </w:r>
        <w:r>
          <w:rPr>
            <w:rFonts w:asciiTheme="minorHAnsi" w:eastAsiaTheme="minorEastAsia" w:hAnsiTheme="minorHAnsi" w:cstheme="minorBidi"/>
            <w:b w:val="0"/>
            <w:noProof/>
            <w:szCs w:val="22"/>
            <w:lang w:eastAsia="en-GB"/>
          </w:rPr>
          <w:tab/>
        </w:r>
        <w:r w:rsidRPr="00EF3CB8">
          <w:rPr>
            <w:rStyle w:val="Hyperlink"/>
            <w:noProof/>
          </w:rPr>
          <w:t>Timeliness Criteria</w:t>
        </w:r>
        <w:r>
          <w:rPr>
            <w:noProof/>
            <w:webHidden/>
          </w:rPr>
          <w:tab/>
        </w:r>
        <w:r>
          <w:rPr>
            <w:noProof/>
            <w:webHidden/>
          </w:rPr>
          <w:fldChar w:fldCharType="begin"/>
        </w:r>
        <w:r>
          <w:rPr>
            <w:noProof/>
            <w:webHidden/>
          </w:rPr>
          <w:instrText xml:space="preserve"> PAGEREF _Toc52265141 \h </w:instrText>
        </w:r>
      </w:ins>
      <w:r>
        <w:rPr>
          <w:noProof/>
          <w:webHidden/>
        </w:rPr>
      </w:r>
      <w:r>
        <w:rPr>
          <w:noProof/>
          <w:webHidden/>
        </w:rPr>
        <w:fldChar w:fldCharType="separate"/>
      </w:r>
      <w:ins w:id="42" w:author="RCC" w:date="2020-09-29T09:45:00Z">
        <w:r>
          <w:rPr>
            <w:noProof/>
            <w:webHidden/>
          </w:rPr>
          <w:t>8</w:t>
        </w:r>
        <w:r>
          <w:rPr>
            <w:noProof/>
            <w:webHidden/>
          </w:rPr>
          <w:fldChar w:fldCharType="end"/>
        </w:r>
        <w:r w:rsidRPr="00EF3CB8">
          <w:rPr>
            <w:rStyle w:val="Hyperlink"/>
            <w:noProof/>
          </w:rPr>
          <w:fldChar w:fldCharType="end"/>
        </w:r>
      </w:ins>
    </w:p>
    <w:p w:rsidR="0034774D" w:rsidRDefault="0034774D">
      <w:pPr>
        <w:pStyle w:val="TOC2"/>
        <w:rPr>
          <w:ins w:id="43" w:author="RCC" w:date="2020-09-29T09:45:00Z"/>
          <w:rFonts w:asciiTheme="minorHAnsi" w:eastAsiaTheme="minorEastAsia" w:hAnsiTheme="minorHAnsi" w:cstheme="minorBidi"/>
          <w:b w:val="0"/>
          <w:noProof/>
          <w:sz w:val="22"/>
          <w:szCs w:val="22"/>
          <w:lang w:eastAsia="en-GB"/>
        </w:rPr>
      </w:pPr>
      <w:ins w:id="44"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"_Toc52265142"</w:instrText>
        </w:r>
        <w:r w:rsidRPr="00EF3CB8">
          <w:rPr>
            <w:rStyle w:val="Hyperlink"/>
            <w:noProof/>
          </w:rPr>
          <w:instrText xml:space="preserve"> </w:instrText>
        </w:r>
        <w:r w:rsidRPr="00EF3CB8">
          <w:rPr>
            <w:rStyle w:val="Hyperlink"/>
            <w:noProof/>
          </w:rPr>
          <w:fldChar w:fldCharType="separate"/>
        </w:r>
        <w:r w:rsidRPr="00EF3CB8">
          <w:rPr>
            <w:rStyle w:val="Hyperlink"/>
            <w:noProof/>
          </w:rPr>
          <w:t>2.1</w:t>
        </w:r>
        <w:r>
          <w:rPr>
            <w:rFonts w:asciiTheme="minorHAnsi" w:eastAsiaTheme="minorEastAsia" w:hAnsiTheme="minorHAnsi" w:cstheme="minorBidi"/>
            <w:b w:val="0"/>
            <w:noProof/>
            <w:sz w:val="22"/>
            <w:szCs w:val="22"/>
            <w:lang w:eastAsia="en-GB"/>
          </w:rPr>
          <w:tab/>
        </w:r>
        <w:r w:rsidRPr="00EF3CB8">
          <w:rPr>
            <w:rStyle w:val="Hyperlink"/>
            <w:noProof/>
          </w:rPr>
          <w:t>Dispute Deadline</w:t>
        </w:r>
        <w:r>
          <w:rPr>
            <w:noProof/>
            <w:webHidden/>
          </w:rPr>
          <w:tab/>
        </w:r>
        <w:r>
          <w:rPr>
            <w:noProof/>
            <w:webHidden/>
          </w:rPr>
          <w:fldChar w:fldCharType="begin"/>
        </w:r>
        <w:r>
          <w:rPr>
            <w:noProof/>
            <w:webHidden/>
          </w:rPr>
          <w:instrText xml:space="preserve"> PAGEREF _Toc52265142 \h </w:instrText>
        </w:r>
      </w:ins>
      <w:r>
        <w:rPr>
          <w:noProof/>
          <w:webHidden/>
        </w:rPr>
      </w:r>
      <w:r>
        <w:rPr>
          <w:noProof/>
          <w:webHidden/>
        </w:rPr>
        <w:fldChar w:fldCharType="separate"/>
      </w:r>
      <w:ins w:id="45" w:author="RCC" w:date="2020-09-29T09:45:00Z">
        <w:r>
          <w:rPr>
            <w:noProof/>
            <w:webHidden/>
          </w:rPr>
          <w:t>8</w:t>
        </w:r>
        <w:r>
          <w:rPr>
            <w:noProof/>
            <w:webHidden/>
          </w:rPr>
          <w:fldChar w:fldCharType="end"/>
        </w:r>
        <w:r w:rsidRPr="00EF3CB8">
          <w:rPr>
            <w:rStyle w:val="Hyperlink"/>
            <w:noProof/>
          </w:rPr>
          <w:fldChar w:fldCharType="end"/>
        </w:r>
      </w:ins>
    </w:p>
    <w:p w:rsidR="0034774D" w:rsidRDefault="0034774D">
      <w:pPr>
        <w:pStyle w:val="TOC2"/>
        <w:rPr>
          <w:ins w:id="46" w:author="RCC" w:date="2020-09-29T09:45:00Z"/>
          <w:rFonts w:asciiTheme="minorHAnsi" w:eastAsiaTheme="minorEastAsia" w:hAnsiTheme="minorHAnsi" w:cstheme="minorBidi"/>
          <w:b w:val="0"/>
          <w:noProof/>
          <w:sz w:val="22"/>
          <w:szCs w:val="22"/>
          <w:lang w:eastAsia="en-GB"/>
        </w:rPr>
      </w:pPr>
      <w:ins w:id="47"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"_Toc52265143"</w:instrText>
        </w:r>
        <w:r w:rsidRPr="00EF3CB8">
          <w:rPr>
            <w:rStyle w:val="Hyperlink"/>
            <w:noProof/>
          </w:rPr>
          <w:instrText xml:space="preserve"> </w:instrText>
        </w:r>
        <w:r w:rsidRPr="00EF3CB8">
          <w:rPr>
            <w:rStyle w:val="Hyperlink"/>
            <w:noProof/>
          </w:rPr>
          <w:fldChar w:fldCharType="separate"/>
        </w:r>
        <w:r w:rsidRPr="00EF3CB8">
          <w:rPr>
            <w:rStyle w:val="Hyperlink"/>
            <w:noProof/>
          </w:rPr>
          <w:t>2.2</w:t>
        </w:r>
        <w:r>
          <w:rPr>
            <w:rFonts w:asciiTheme="minorHAnsi" w:eastAsiaTheme="minorEastAsia" w:hAnsiTheme="minorHAnsi" w:cstheme="minorBidi"/>
            <w:b w:val="0"/>
            <w:noProof/>
            <w:sz w:val="22"/>
            <w:szCs w:val="22"/>
            <w:lang w:eastAsia="en-GB"/>
          </w:rPr>
          <w:tab/>
        </w:r>
        <w:r w:rsidRPr="00EF3CB8">
          <w:rPr>
            <w:rStyle w:val="Hyperlink"/>
            <w:noProof/>
          </w:rPr>
          <w:t>Exceptional circumstances</w:t>
        </w:r>
        <w:r>
          <w:rPr>
            <w:noProof/>
            <w:webHidden/>
          </w:rPr>
          <w:tab/>
        </w:r>
        <w:r>
          <w:rPr>
            <w:noProof/>
            <w:webHidden/>
          </w:rPr>
          <w:fldChar w:fldCharType="begin"/>
        </w:r>
        <w:r>
          <w:rPr>
            <w:noProof/>
            <w:webHidden/>
          </w:rPr>
          <w:instrText xml:space="preserve"> PAGEREF _Toc52265143 \h </w:instrText>
        </w:r>
      </w:ins>
      <w:r>
        <w:rPr>
          <w:noProof/>
          <w:webHidden/>
        </w:rPr>
      </w:r>
      <w:r>
        <w:rPr>
          <w:noProof/>
          <w:webHidden/>
        </w:rPr>
        <w:fldChar w:fldCharType="separate"/>
      </w:r>
      <w:ins w:id="48" w:author="RCC" w:date="2020-09-29T09:45:00Z">
        <w:r>
          <w:rPr>
            <w:noProof/>
            <w:webHidden/>
          </w:rPr>
          <w:t>8</w:t>
        </w:r>
        <w:r>
          <w:rPr>
            <w:noProof/>
            <w:webHidden/>
          </w:rPr>
          <w:fldChar w:fldCharType="end"/>
        </w:r>
        <w:r w:rsidRPr="00EF3CB8">
          <w:rPr>
            <w:rStyle w:val="Hyperlink"/>
            <w:noProof/>
          </w:rPr>
          <w:fldChar w:fldCharType="end"/>
        </w:r>
      </w:ins>
    </w:p>
    <w:p w:rsidR="0034774D" w:rsidRDefault="0034774D">
      <w:pPr>
        <w:pStyle w:val="TOC1"/>
        <w:rPr>
          <w:ins w:id="49" w:author="RCC" w:date="2020-09-29T09:45:00Z"/>
          <w:rFonts w:asciiTheme="minorHAnsi" w:eastAsiaTheme="minorEastAsia" w:hAnsiTheme="minorHAnsi" w:cstheme="minorBidi"/>
          <w:b w:val="0"/>
          <w:noProof/>
          <w:szCs w:val="22"/>
          <w:lang w:eastAsia="en-GB"/>
        </w:rPr>
      </w:pPr>
      <w:ins w:id="50"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"_Toc52265144"</w:instrText>
        </w:r>
        <w:r w:rsidRPr="00EF3CB8">
          <w:rPr>
            <w:rStyle w:val="Hyperlink"/>
            <w:noProof/>
          </w:rPr>
          <w:instrText xml:space="preserve"> </w:instrText>
        </w:r>
        <w:r w:rsidRPr="00EF3CB8">
          <w:rPr>
            <w:rStyle w:val="Hyperlink"/>
            <w:noProof/>
          </w:rPr>
          <w:fldChar w:fldCharType="separate"/>
        </w:r>
        <w:r w:rsidRPr="00EF3CB8">
          <w:rPr>
            <w:rStyle w:val="Hyperlink"/>
            <w:noProof/>
          </w:rPr>
          <w:t>3</w:t>
        </w:r>
        <w:r>
          <w:rPr>
            <w:rFonts w:asciiTheme="minorHAnsi" w:eastAsiaTheme="minorEastAsia" w:hAnsiTheme="minorHAnsi" w:cstheme="minorBidi"/>
            <w:b w:val="0"/>
            <w:noProof/>
            <w:szCs w:val="22"/>
            <w:lang w:eastAsia="en-GB"/>
          </w:rPr>
          <w:tab/>
        </w:r>
        <w:r w:rsidRPr="00EF3CB8">
          <w:rPr>
            <w:rStyle w:val="Hyperlink"/>
            <w:noProof/>
          </w:rPr>
          <w:t>Acronyms and Definitions</w:t>
        </w:r>
        <w:r>
          <w:rPr>
            <w:noProof/>
            <w:webHidden/>
          </w:rPr>
          <w:tab/>
        </w:r>
        <w:r>
          <w:rPr>
            <w:noProof/>
            <w:webHidden/>
          </w:rPr>
          <w:fldChar w:fldCharType="begin"/>
        </w:r>
        <w:r>
          <w:rPr>
            <w:noProof/>
            <w:webHidden/>
          </w:rPr>
          <w:instrText xml:space="preserve"> PAGEREF _Toc52265144 \h </w:instrText>
        </w:r>
      </w:ins>
      <w:r>
        <w:rPr>
          <w:noProof/>
          <w:webHidden/>
        </w:rPr>
      </w:r>
      <w:r>
        <w:rPr>
          <w:noProof/>
          <w:webHidden/>
        </w:rPr>
        <w:fldChar w:fldCharType="separate"/>
      </w:r>
      <w:ins w:id="51" w:author="RCC" w:date="2020-09-29T09:45:00Z">
        <w:r>
          <w:rPr>
            <w:noProof/>
            <w:webHidden/>
          </w:rPr>
          <w:t>9</w:t>
        </w:r>
        <w:r>
          <w:rPr>
            <w:noProof/>
            <w:webHidden/>
          </w:rPr>
          <w:fldChar w:fldCharType="end"/>
        </w:r>
        <w:r w:rsidRPr="00EF3CB8">
          <w:rPr>
            <w:rStyle w:val="Hyperlink"/>
            <w:noProof/>
          </w:rPr>
          <w:fldChar w:fldCharType="end"/>
        </w:r>
      </w:ins>
    </w:p>
    <w:p w:rsidR="0034774D" w:rsidRDefault="0034774D">
      <w:pPr>
        <w:pStyle w:val="TOC2"/>
        <w:tabs>
          <w:tab w:val="left" w:pos="1200"/>
        </w:tabs>
        <w:rPr>
          <w:ins w:id="52" w:author="RCC" w:date="2020-09-29T09:45:00Z"/>
          <w:rFonts w:asciiTheme="minorHAnsi" w:eastAsiaTheme="minorEastAsia" w:hAnsiTheme="minorHAnsi" w:cstheme="minorBidi"/>
          <w:b w:val="0"/>
          <w:noProof/>
          <w:sz w:val="22"/>
          <w:szCs w:val="22"/>
          <w:lang w:eastAsia="en-GB"/>
        </w:rPr>
      </w:pPr>
      <w:ins w:id="53"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"_Toc52265145"</w:instrText>
        </w:r>
        <w:r w:rsidRPr="00EF3CB8">
          <w:rPr>
            <w:rStyle w:val="Hyperlink"/>
            <w:noProof/>
          </w:rPr>
          <w:instrText xml:space="preserve"> </w:instrText>
        </w:r>
        <w:r w:rsidRPr="00EF3CB8">
          <w:rPr>
            <w:rStyle w:val="Hyperlink"/>
            <w:noProof/>
          </w:rPr>
          <w:fldChar w:fldCharType="separate"/>
        </w:r>
        <w:r w:rsidRPr="00EF3CB8">
          <w:rPr>
            <w:rStyle w:val="Hyperlink"/>
            <w:noProof/>
          </w:rPr>
          <w:t>[RCC]3.1</w:t>
        </w:r>
        <w:r>
          <w:rPr>
            <w:rFonts w:asciiTheme="minorHAnsi" w:eastAsiaTheme="minorEastAsia" w:hAnsiTheme="minorHAnsi" w:cstheme="minorBidi"/>
            <w:b w:val="0"/>
            <w:noProof/>
            <w:sz w:val="22"/>
            <w:szCs w:val="22"/>
            <w:lang w:eastAsia="en-GB"/>
          </w:rPr>
          <w:tab/>
        </w:r>
        <w:r w:rsidRPr="00EF3CB8">
          <w:rPr>
            <w:rStyle w:val="Hyperlink"/>
            <w:noProof/>
          </w:rPr>
          <w:t>Acronyms</w:t>
        </w:r>
        <w:r>
          <w:rPr>
            <w:noProof/>
            <w:webHidden/>
          </w:rPr>
          <w:tab/>
        </w:r>
        <w:r>
          <w:rPr>
            <w:noProof/>
            <w:webHidden/>
          </w:rPr>
          <w:fldChar w:fldCharType="begin"/>
        </w:r>
        <w:r>
          <w:rPr>
            <w:noProof/>
            <w:webHidden/>
          </w:rPr>
          <w:instrText xml:space="preserve"> PAGEREF _Toc52265145 \h </w:instrText>
        </w:r>
      </w:ins>
      <w:r>
        <w:rPr>
          <w:noProof/>
          <w:webHidden/>
        </w:rPr>
      </w:r>
      <w:r>
        <w:rPr>
          <w:noProof/>
          <w:webHidden/>
        </w:rPr>
        <w:fldChar w:fldCharType="separate"/>
      </w:r>
      <w:ins w:id="54" w:author="RCC" w:date="2020-09-29T09:45:00Z">
        <w:r>
          <w:rPr>
            <w:noProof/>
            <w:webHidden/>
          </w:rPr>
          <w:t>9</w:t>
        </w:r>
        <w:r>
          <w:rPr>
            <w:noProof/>
            <w:webHidden/>
          </w:rPr>
          <w:fldChar w:fldCharType="end"/>
        </w:r>
        <w:r w:rsidRPr="00EF3CB8">
          <w:rPr>
            <w:rStyle w:val="Hyperlink"/>
            <w:noProof/>
          </w:rPr>
          <w:fldChar w:fldCharType="end"/>
        </w:r>
      </w:ins>
    </w:p>
    <w:p w:rsidR="0034774D" w:rsidRDefault="0034774D">
      <w:pPr>
        <w:pStyle w:val="TOC2"/>
        <w:tabs>
          <w:tab w:val="left" w:pos="1200"/>
        </w:tabs>
        <w:rPr>
          <w:ins w:id="55" w:author="RCC" w:date="2020-09-29T09:45:00Z"/>
          <w:rFonts w:asciiTheme="minorHAnsi" w:eastAsiaTheme="minorEastAsia" w:hAnsiTheme="minorHAnsi" w:cstheme="minorBidi"/>
          <w:b w:val="0"/>
          <w:noProof/>
          <w:sz w:val="22"/>
          <w:szCs w:val="22"/>
          <w:lang w:eastAsia="en-GB"/>
        </w:rPr>
      </w:pPr>
      <w:ins w:id="56"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"_Toc52265146"</w:instrText>
        </w:r>
        <w:r w:rsidRPr="00EF3CB8">
          <w:rPr>
            <w:rStyle w:val="Hyperlink"/>
            <w:noProof/>
          </w:rPr>
          <w:instrText xml:space="preserve"> </w:instrText>
        </w:r>
        <w:r w:rsidRPr="00EF3CB8">
          <w:rPr>
            <w:rStyle w:val="Hyperlink"/>
            <w:noProof/>
          </w:rPr>
          <w:fldChar w:fldCharType="separate"/>
        </w:r>
        <w:r w:rsidRPr="00EF3CB8">
          <w:rPr>
            <w:rStyle w:val="Hyperlink"/>
            <w:noProof/>
          </w:rPr>
          <w:t>[RCC]3.2</w:t>
        </w:r>
        <w:r>
          <w:rPr>
            <w:rFonts w:asciiTheme="minorHAnsi" w:eastAsiaTheme="minorEastAsia" w:hAnsiTheme="minorHAnsi" w:cstheme="minorBidi"/>
            <w:b w:val="0"/>
            <w:noProof/>
            <w:sz w:val="22"/>
            <w:szCs w:val="22"/>
            <w:lang w:eastAsia="en-GB"/>
          </w:rPr>
          <w:tab/>
        </w:r>
        <w:r w:rsidRPr="00EF3CB8">
          <w:rPr>
            <w:rStyle w:val="Hyperlink"/>
            <w:noProof/>
          </w:rPr>
          <w:t>Definitions</w:t>
        </w:r>
        <w:r>
          <w:rPr>
            <w:noProof/>
            <w:webHidden/>
          </w:rPr>
          <w:tab/>
        </w:r>
        <w:r>
          <w:rPr>
            <w:noProof/>
            <w:webHidden/>
          </w:rPr>
          <w:fldChar w:fldCharType="begin"/>
        </w:r>
        <w:r>
          <w:rPr>
            <w:noProof/>
            <w:webHidden/>
          </w:rPr>
          <w:instrText xml:space="preserve"> PAGEREF _Toc52265146 \h </w:instrText>
        </w:r>
      </w:ins>
      <w:r>
        <w:rPr>
          <w:noProof/>
          <w:webHidden/>
        </w:rPr>
      </w:r>
      <w:r>
        <w:rPr>
          <w:noProof/>
          <w:webHidden/>
        </w:rPr>
        <w:fldChar w:fldCharType="separate"/>
      </w:r>
      <w:ins w:id="57" w:author="RCC" w:date="2020-09-29T09:45:00Z">
        <w:r>
          <w:rPr>
            <w:noProof/>
            <w:webHidden/>
          </w:rPr>
          <w:t>10</w:t>
        </w:r>
        <w:r>
          <w:rPr>
            <w:noProof/>
            <w:webHidden/>
          </w:rPr>
          <w:fldChar w:fldCharType="end"/>
        </w:r>
        <w:r w:rsidRPr="00EF3CB8">
          <w:rPr>
            <w:rStyle w:val="Hyperlink"/>
            <w:noProof/>
          </w:rPr>
          <w:fldChar w:fldCharType="end"/>
        </w:r>
      </w:ins>
    </w:p>
    <w:p w:rsidR="0034774D" w:rsidRDefault="0034774D">
      <w:pPr>
        <w:pStyle w:val="TOC1"/>
        <w:rPr>
          <w:ins w:id="58" w:author="RCC" w:date="2020-09-29T09:45:00Z"/>
          <w:rFonts w:asciiTheme="minorHAnsi" w:eastAsiaTheme="minorEastAsia" w:hAnsiTheme="minorHAnsi" w:cstheme="minorBidi"/>
          <w:b w:val="0"/>
          <w:noProof/>
          <w:szCs w:val="22"/>
          <w:lang w:eastAsia="en-GB"/>
        </w:rPr>
      </w:pPr>
      <w:ins w:id="59"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"_Toc52265147"</w:instrText>
        </w:r>
        <w:r w:rsidRPr="00EF3CB8">
          <w:rPr>
            <w:rStyle w:val="Hyperlink"/>
            <w:noProof/>
          </w:rPr>
          <w:instrText xml:space="preserve"> </w:instrText>
        </w:r>
        <w:r w:rsidRPr="00EF3CB8">
          <w:rPr>
            <w:rStyle w:val="Hyperlink"/>
            <w:noProof/>
          </w:rPr>
          <w:fldChar w:fldCharType="separate"/>
        </w:r>
        <w:r w:rsidRPr="00EF3CB8">
          <w:rPr>
            <w:rStyle w:val="Hyperlink"/>
            <w:noProof/>
          </w:rPr>
          <w:t>4</w:t>
        </w:r>
        <w:r>
          <w:rPr>
            <w:rFonts w:asciiTheme="minorHAnsi" w:eastAsiaTheme="minorEastAsia" w:hAnsiTheme="minorHAnsi" w:cstheme="minorBidi"/>
            <w:b w:val="0"/>
            <w:noProof/>
            <w:szCs w:val="22"/>
            <w:lang w:eastAsia="en-GB"/>
          </w:rPr>
          <w:tab/>
        </w:r>
        <w:r w:rsidRPr="00EF3CB8">
          <w:rPr>
            <w:rStyle w:val="Hyperlink"/>
            <w:noProof/>
          </w:rPr>
          <w:t>Not Used</w:t>
        </w:r>
        <w:r>
          <w:rPr>
            <w:noProof/>
            <w:webHidden/>
          </w:rPr>
          <w:tab/>
        </w:r>
        <w:r>
          <w:rPr>
            <w:noProof/>
            <w:webHidden/>
          </w:rPr>
          <w:fldChar w:fldCharType="begin"/>
        </w:r>
        <w:r>
          <w:rPr>
            <w:noProof/>
            <w:webHidden/>
          </w:rPr>
          <w:instrText xml:space="preserve"> PAGEREF _Toc52265147 \h </w:instrText>
        </w:r>
      </w:ins>
      <w:r>
        <w:rPr>
          <w:noProof/>
          <w:webHidden/>
        </w:rPr>
      </w:r>
      <w:r>
        <w:rPr>
          <w:noProof/>
          <w:webHidden/>
        </w:rPr>
        <w:fldChar w:fldCharType="separate"/>
      </w:r>
      <w:ins w:id="60" w:author="RCC" w:date="2020-09-29T09:45:00Z">
        <w:r>
          <w:rPr>
            <w:noProof/>
            <w:webHidden/>
          </w:rPr>
          <w:t>10</w:t>
        </w:r>
        <w:r>
          <w:rPr>
            <w:noProof/>
            <w:webHidden/>
          </w:rPr>
          <w:fldChar w:fldCharType="end"/>
        </w:r>
        <w:r w:rsidRPr="00EF3CB8">
          <w:rPr>
            <w:rStyle w:val="Hyperlink"/>
            <w:noProof/>
          </w:rPr>
          <w:fldChar w:fldCharType="end"/>
        </w:r>
      </w:ins>
    </w:p>
    <w:p w:rsidR="0034774D" w:rsidRDefault="0034774D">
      <w:pPr>
        <w:pStyle w:val="TOC1"/>
        <w:rPr>
          <w:ins w:id="61" w:author="RCC" w:date="2020-09-29T09:45:00Z"/>
          <w:rFonts w:asciiTheme="minorHAnsi" w:eastAsiaTheme="minorEastAsia" w:hAnsiTheme="minorHAnsi" w:cstheme="minorBidi"/>
          <w:b w:val="0"/>
          <w:noProof/>
          <w:szCs w:val="22"/>
          <w:lang w:eastAsia="en-GB"/>
        </w:rPr>
      </w:pPr>
      <w:ins w:id="62"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"_Toc52265148"</w:instrText>
        </w:r>
        <w:r w:rsidRPr="00EF3CB8">
          <w:rPr>
            <w:rStyle w:val="Hyperlink"/>
            <w:noProof/>
          </w:rPr>
          <w:instrText xml:space="preserve"> </w:instrText>
        </w:r>
        <w:r w:rsidRPr="00EF3CB8">
          <w:rPr>
            <w:rStyle w:val="Hyperlink"/>
            <w:noProof/>
          </w:rPr>
          <w:fldChar w:fldCharType="separate"/>
        </w:r>
        <w:r w:rsidRPr="00EF3CB8">
          <w:rPr>
            <w:rStyle w:val="Hyperlink"/>
            <w:noProof/>
          </w:rPr>
          <w:t>5</w:t>
        </w:r>
        <w:r>
          <w:rPr>
            <w:rFonts w:asciiTheme="minorHAnsi" w:eastAsiaTheme="minorEastAsia" w:hAnsiTheme="minorHAnsi" w:cstheme="minorBidi"/>
            <w:b w:val="0"/>
            <w:noProof/>
            <w:szCs w:val="22"/>
            <w:lang w:eastAsia="en-GB"/>
          </w:rPr>
          <w:tab/>
        </w:r>
        <w:r w:rsidRPr="00EF3CB8">
          <w:rPr>
            <w:rStyle w:val="Hyperlink"/>
            <w:noProof/>
          </w:rPr>
          <w:t>Interface and Timetable Information</w:t>
        </w:r>
        <w:r>
          <w:rPr>
            <w:noProof/>
            <w:webHidden/>
          </w:rPr>
          <w:tab/>
        </w:r>
        <w:r>
          <w:rPr>
            <w:noProof/>
            <w:webHidden/>
          </w:rPr>
          <w:fldChar w:fldCharType="begin"/>
        </w:r>
        <w:r>
          <w:rPr>
            <w:noProof/>
            <w:webHidden/>
          </w:rPr>
          <w:instrText xml:space="preserve"> PAGEREF _Toc52265148 \h </w:instrText>
        </w:r>
      </w:ins>
      <w:r>
        <w:rPr>
          <w:noProof/>
          <w:webHidden/>
        </w:rPr>
      </w:r>
      <w:r>
        <w:rPr>
          <w:noProof/>
          <w:webHidden/>
        </w:rPr>
        <w:fldChar w:fldCharType="separate"/>
      </w:r>
      <w:ins w:id="63" w:author="RCC" w:date="2020-09-29T09:45:00Z">
        <w:r>
          <w:rPr>
            <w:noProof/>
            <w:webHidden/>
          </w:rPr>
          <w:t>11</w:t>
        </w:r>
        <w:r>
          <w:rPr>
            <w:noProof/>
            <w:webHidden/>
          </w:rPr>
          <w:fldChar w:fldCharType="end"/>
        </w:r>
        <w:r w:rsidRPr="00EF3CB8">
          <w:rPr>
            <w:rStyle w:val="Hyperlink"/>
            <w:noProof/>
          </w:rPr>
          <w:fldChar w:fldCharType="end"/>
        </w:r>
      </w:ins>
    </w:p>
    <w:p w:rsidR="0034774D" w:rsidRDefault="0034774D">
      <w:pPr>
        <w:pStyle w:val="TOC2"/>
        <w:rPr>
          <w:ins w:id="64" w:author="RCC" w:date="2020-09-29T09:45:00Z"/>
          <w:rFonts w:asciiTheme="minorHAnsi" w:eastAsiaTheme="minorEastAsia" w:hAnsiTheme="minorHAnsi" w:cstheme="minorBidi"/>
          <w:b w:val="0"/>
          <w:noProof/>
          <w:sz w:val="22"/>
          <w:szCs w:val="22"/>
          <w:lang w:eastAsia="en-GB"/>
        </w:rPr>
      </w:pPr>
      <w:ins w:id="65"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"_Toc52265149"</w:instrText>
        </w:r>
        <w:r w:rsidRPr="00EF3CB8">
          <w:rPr>
            <w:rStyle w:val="Hyperlink"/>
            <w:noProof/>
          </w:rPr>
          <w:instrText xml:space="preserve"> </w:instrText>
        </w:r>
        <w:r w:rsidRPr="00EF3CB8">
          <w:rPr>
            <w:rStyle w:val="Hyperlink"/>
            <w:noProof/>
          </w:rPr>
          <w:fldChar w:fldCharType="separate"/>
        </w:r>
        <w:r w:rsidRPr="00EF3CB8">
          <w:rPr>
            <w:rStyle w:val="Hyperlink"/>
            <w:noProof/>
          </w:rPr>
          <w:t>5.1</w:t>
        </w:r>
        <w:r>
          <w:rPr>
            <w:rFonts w:asciiTheme="minorHAnsi" w:eastAsiaTheme="minorEastAsia" w:hAnsiTheme="minorHAnsi" w:cstheme="minorBidi"/>
            <w:b w:val="0"/>
            <w:noProof/>
            <w:sz w:val="22"/>
            <w:szCs w:val="22"/>
            <w:lang w:eastAsia="en-GB"/>
          </w:rPr>
          <w:tab/>
        </w:r>
        <w:r w:rsidRPr="00EF3CB8">
          <w:rPr>
            <w:rStyle w:val="Hyperlink"/>
            <w:noProof/>
          </w:rPr>
          <w:t>Trading Disputes Process</w:t>
        </w:r>
        <w:r>
          <w:rPr>
            <w:noProof/>
            <w:webHidden/>
          </w:rPr>
          <w:tab/>
        </w:r>
        <w:r>
          <w:rPr>
            <w:noProof/>
            <w:webHidden/>
          </w:rPr>
          <w:fldChar w:fldCharType="begin"/>
        </w:r>
        <w:r>
          <w:rPr>
            <w:noProof/>
            <w:webHidden/>
          </w:rPr>
          <w:instrText xml:space="preserve"> PAGEREF _Toc52265149 \h </w:instrText>
        </w:r>
      </w:ins>
      <w:r>
        <w:rPr>
          <w:noProof/>
          <w:webHidden/>
        </w:rPr>
      </w:r>
      <w:r>
        <w:rPr>
          <w:noProof/>
          <w:webHidden/>
        </w:rPr>
        <w:fldChar w:fldCharType="separate"/>
      </w:r>
      <w:ins w:id="66" w:author="RCC" w:date="2020-09-29T09:45:00Z">
        <w:r>
          <w:rPr>
            <w:noProof/>
            <w:webHidden/>
          </w:rPr>
          <w:t>11</w:t>
        </w:r>
        <w:r>
          <w:rPr>
            <w:noProof/>
            <w:webHidden/>
          </w:rPr>
          <w:fldChar w:fldCharType="end"/>
        </w:r>
        <w:r w:rsidRPr="00EF3CB8">
          <w:rPr>
            <w:rStyle w:val="Hyperlink"/>
            <w:noProof/>
          </w:rPr>
          <w:fldChar w:fldCharType="end"/>
        </w:r>
      </w:ins>
    </w:p>
    <w:p w:rsidR="0034774D" w:rsidRDefault="0034774D">
      <w:pPr>
        <w:pStyle w:val="TOC2"/>
        <w:rPr>
          <w:ins w:id="67" w:author="RCC" w:date="2020-09-29T09:45:00Z"/>
          <w:rFonts w:asciiTheme="minorHAnsi" w:eastAsiaTheme="minorEastAsia" w:hAnsiTheme="minorHAnsi" w:cstheme="minorBidi"/>
          <w:b w:val="0"/>
          <w:noProof/>
          <w:sz w:val="22"/>
          <w:szCs w:val="22"/>
          <w:lang w:eastAsia="en-GB"/>
        </w:rPr>
      </w:pPr>
      <w:ins w:id="68"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"_Toc52265150"</w:instrText>
        </w:r>
        <w:r w:rsidRPr="00EF3CB8">
          <w:rPr>
            <w:rStyle w:val="Hyperlink"/>
            <w:noProof/>
          </w:rPr>
          <w:instrText xml:space="preserve"> </w:instrText>
        </w:r>
        <w:r w:rsidRPr="00EF3CB8">
          <w:rPr>
            <w:rStyle w:val="Hyperlink"/>
            <w:noProof/>
          </w:rPr>
          <w:fldChar w:fldCharType="separate"/>
        </w:r>
        <w:r w:rsidRPr="00EF3CB8">
          <w:rPr>
            <w:rStyle w:val="Hyperlink"/>
            <w:noProof/>
          </w:rPr>
          <w:t>5.2</w:t>
        </w:r>
        <w:r>
          <w:rPr>
            <w:rFonts w:asciiTheme="minorHAnsi" w:eastAsiaTheme="minorEastAsia" w:hAnsiTheme="minorHAnsi" w:cstheme="minorBidi"/>
            <w:b w:val="0"/>
            <w:noProof/>
            <w:sz w:val="22"/>
            <w:szCs w:val="22"/>
            <w:lang w:eastAsia="en-GB"/>
          </w:rPr>
          <w:tab/>
        </w:r>
        <w:r w:rsidRPr="00EF3CB8">
          <w:rPr>
            <w:rStyle w:val="Hyperlink"/>
            <w:noProof/>
          </w:rPr>
          <w:t>Deferral of Trading Dispute</w:t>
        </w:r>
        <w:r>
          <w:rPr>
            <w:noProof/>
            <w:webHidden/>
          </w:rPr>
          <w:tab/>
        </w:r>
        <w:r>
          <w:rPr>
            <w:noProof/>
            <w:webHidden/>
          </w:rPr>
          <w:fldChar w:fldCharType="begin"/>
        </w:r>
        <w:r>
          <w:rPr>
            <w:noProof/>
            <w:webHidden/>
          </w:rPr>
          <w:instrText xml:space="preserve"> PAGEREF _Toc52265150 \h </w:instrText>
        </w:r>
      </w:ins>
      <w:r>
        <w:rPr>
          <w:noProof/>
          <w:webHidden/>
        </w:rPr>
      </w:r>
      <w:r>
        <w:rPr>
          <w:noProof/>
          <w:webHidden/>
        </w:rPr>
        <w:fldChar w:fldCharType="separate"/>
      </w:r>
      <w:ins w:id="69" w:author="RCC" w:date="2020-09-29T09:45:00Z">
        <w:r>
          <w:rPr>
            <w:noProof/>
            <w:webHidden/>
          </w:rPr>
          <w:t>17</w:t>
        </w:r>
        <w:r>
          <w:rPr>
            <w:noProof/>
            <w:webHidden/>
          </w:rPr>
          <w:fldChar w:fldCharType="end"/>
        </w:r>
        <w:r w:rsidRPr="00EF3CB8">
          <w:rPr>
            <w:rStyle w:val="Hyperlink"/>
            <w:noProof/>
          </w:rPr>
          <w:fldChar w:fldCharType="end"/>
        </w:r>
      </w:ins>
    </w:p>
    <w:p w:rsidR="0034774D" w:rsidRDefault="0034774D">
      <w:pPr>
        <w:pStyle w:val="TOC2"/>
        <w:rPr>
          <w:ins w:id="70" w:author="RCC" w:date="2020-09-29T09:45:00Z"/>
          <w:rFonts w:asciiTheme="minorHAnsi" w:eastAsiaTheme="minorEastAsia" w:hAnsiTheme="minorHAnsi" w:cstheme="minorBidi"/>
          <w:b w:val="0"/>
          <w:noProof/>
          <w:sz w:val="22"/>
          <w:szCs w:val="22"/>
          <w:lang w:eastAsia="en-GB"/>
        </w:rPr>
      </w:pPr>
      <w:ins w:id="71"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"_Toc52265151"</w:instrText>
        </w:r>
        <w:r w:rsidRPr="00EF3CB8">
          <w:rPr>
            <w:rStyle w:val="Hyperlink"/>
            <w:noProof/>
          </w:rPr>
          <w:instrText xml:space="preserve"> </w:instrText>
        </w:r>
        <w:r w:rsidRPr="00EF3CB8">
          <w:rPr>
            <w:rStyle w:val="Hyperlink"/>
            <w:noProof/>
          </w:rPr>
          <w:fldChar w:fldCharType="separate"/>
        </w:r>
        <w:r w:rsidRPr="00EF3CB8">
          <w:rPr>
            <w:rStyle w:val="Hyperlink"/>
            <w:noProof/>
          </w:rPr>
          <w:t>5.3</w:t>
        </w:r>
        <w:r>
          <w:rPr>
            <w:rFonts w:asciiTheme="minorHAnsi" w:eastAsiaTheme="minorEastAsia" w:hAnsiTheme="minorHAnsi" w:cstheme="minorBidi"/>
            <w:b w:val="0"/>
            <w:noProof/>
            <w:sz w:val="22"/>
            <w:szCs w:val="22"/>
            <w:lang w:eastAsia="en-GB"/>
          </w:rPr>
          <w:tab/>
        </w:r>
        <w:r w:rsidRPr="00EF3CB8">
          <w:rPr>
            <w:rStyle w:val="Hyperlink"/>
            <w:noProof/>
          </w:rPr>
          <w:t>Correction of Errors in the next scheduled Settlement Run</w:t>
        </w:r>
        <w:r>
          <w:rPr>
            <w:noProof/>
            <w:webHidden/>
          </w:rPr>
          <w:tab/>
        </w:r>
        <w:r>
          <w:rPr>
            <w:noProof/>
            <w:webHidden/>
          </w:rPr>
          <w:fldChar w:fldCharType="begin"/>
        </w:r>
        <w:r>
          <w:rPr>
            <w:noProof/>
            <w:webHidden/>
          </w:rPr>
          <w:instrText xml:space="preserve"> PAGEREF _Toc52265151 \h </w:instrText>
        </w:r>
      </w:ins>
      <w:r>
        <w:rPr>
          <w:noProof/>
          <w:webHidden/>
        </w:rPr>
      </w:r>
      <w:r>
        <w:rPr>
          <w:noProof/>
          <w:webHidden/>
        </w:rPr>
        <w:fldChar w:fldCharType="separate"/>
      </w:r>
      <w:ins w:id="72" w:author="RCC" w:date="2020-09-29T09:45:00Z">
        <w:r>
          <w:rPr>
            <w:noProof/>
            <w:webHidden/>
          </w:rPr>
          <w:t>18</w:t>
        </w:r>
        <w:r>
          <w:rPr>
            <w:noProof/>
            <w:webHidden/>
          </w:rPr>
          <w:fldChar w:fldCharType="end"/>
        </w:r>
        <w:r w:rsidRPr="00EF3CB8">
          <w:rPr>
            <w:rStyle w:val="Hyperlink"/>
            <w:noProof/>
          </w:rPr>
          <w:fldChar w:fldCharType="end"/>
        </w:r>
      </w:ins>
    </w:p>
    <w:p w:rsidR="0034774D" w:rsidRDefault="0034774D">
      <w:pPr>
        <w:pStyle w:val="TOC2"/>
        <w:rPr>
          <w:ins w:id="73" w:author="RCC" w:date="2020-09-29T09:45:00Z"/>
          <w:rFonts w:asciiTheme="minorHAnsi" w:eastAsiaTheme="minorEastAsia" w:hAnsiTheme="minorHAnsi" w:cstheme="minorBidi"/>
          <w:b w:val="0"/>
          <w:noProof/>
          <w:sz w:val="22"/>
          <w:szCs w:val="22"/>
          <w:lang w:eastAsia="en-GB"/>
        </w:rPr>
      </w:pPr>
      <w:ins w:id="74"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"_Toc52265152"</w:instrText>
        </w:r>
        <w:r w:rsidRPr="00EF3CB8">
          <w:rPr>
            <w:rStyle w:val="Hyperlink"/>
            <w:noProof/>
          </w:rPr>
          <w:instrText xml:space="preserve"> </w:instrText>
        </w:r>
        <w:r w:rsidRPr="00EF3CB8">
          <w:rPr>
            <w:rStyle w:val="Hyperlink"/>
            <w:noProof/>
          </w:rPr>
          <w:fldChar w:fldCharType="separate"/>
        </w:r>
        <w:r w:rsidRPr="00EF3CB8">
          <w:rPr>
            <w:rStyle w:val="Hyperlink"/>
            <w:noProof/>
          </w:rPr>
          <w:t>5.4</w:t>
        </w:r>
        <w:r>
          <w:rPr>
            <w:rFonts w:asciiTheme="minorHAnsi" w:eastAsiaTheme="minorEastAsia" w:hAnsiTheme="minorHAnsi" w:cstheme="minorBidi"/>
            <w:b w:val="0"/>
            <w:noProof/>
            <w:sz w:val="22"/>
            <w:szCs w:val="22"/>
            <w:lang w:eastAsia="en-GB"/>
          </w:rPr>
          <w:tab/>
        </w:r>
        <w:r w:rsidRPr="00EF3CB8">
          <w:rPr>
            <w:rStyle w:val="Hyperlink"/>
            <w:noProof/>
          </w:rPr>
          <w:t>Performing a Post-Final Settlement Run</w:t>
        </w:r>
        <w:r>
          <w:rPr>
            <w:noProof/>
            <w:webHidden/>
          </w:rPr>
          <w:tab/>
        </w:r>
        <w:r>
          <w:rPr>
            <w:noProof/>
            <w:webHidden/>
          </w:rPr>
          <w:fldChar w:fldCharType="begin"/>
        </w:r>
        <w:r>
          <w:rPr>
            <w:noProof/>
            <w:webHidden/>
          </w:rPr>
          <w:instrText xml:space="preserve"> PAGEREF _Toc52265152 \h </w:instrText>
        </w:r>
      </w:ins>
      <w:r>
        <w:rPr>
          <w:noProof/>
          <w:webHidden/>
        </w:rPr>
      </w:r>
      <w:r>
        <w:rPr>
          <w:noProof/>
          <w:webHidden/>
        </w:rPr>
        <w:fldChar w:fldCharType="separate"/>
      </w:r>
      <w:ins w:id="75" w:author="RCC" w:date="2020-09-29T09:45:00Z">
        <w:r>
          <w:rPr>
            <w:noProof/>
            <w:webHidden/>
          </w:rPr>
          <w:t>19</w:t>
        </w:r>
        <w:r>
          <w:rPr>
            <w:noProof/>
            <w:webHidden/>
          </w:rPr>
          <w:fldChar w:fldCharType="end"/>
        </w:r>
        <w:r w:rsidRPr="00EF3CB8">
          <w:rPr>
            <w:rStyle w:val="Hyperlink"/>
            <w:noProof/>
          </w:rPr>
          <w:fldChar w:fldCharType="end"/>
        </w:r>
      </w:ins>
    </w:p>
    <w:p w:rsidR="0034774D" w:rsidRDefault="0034774D">
      <w:pPr>
        <w:pStyle w:val="TOC2"/>
        <w:rPr>
          <w:ins w:id="76" w:author="RCC" w:date="2020-09-29T09:45:00Z"/>
          <w:rFonts w:asciiTheme="minorHAnsi" w:eastAsiaTheme="minorEastAsia" w:hAnsiTheme="minorHAnsi" w:cstheme="minorBidi"/>
          <w:b w:val="0"/>
          <w:noProof/>
          <w:sz w:val="22"/>
          <w:szCs w:val="22"/>
          <w:lang w:eastAsia="en-GB"/>
        </w:rPr>
      </w:pPr>
      <w:ins w:id="77"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"_Toc52265153"</w:instrText>
        </w:r>
        <w:r w:rsidRPr="00EF3CB8">
          <w:rPr>
            <w:rStyle w:val="Hyperlink"/>
            <w:noProof/>
          </w:rPr>
          <w:instrText xml:space="preserve"> </w:instrText>
        </w:r>
        <w:r w:rsidRPr="00EF3CB8">
          <w:rPr>
            <w:rStyle w:val="Hyperlink"/>
            <w:noProof/>
          </w:rPr>
          <w:fldChar w:fldCharType="separate"/>
        </w:r>
        <w:r w:rsidRPr="00EF3CB8">
          <w:rPr>
            <w:rStyle w:val="Hyperlink"/>
            <w:noProof/>
          </w:rPr>
          <w:t>5.5</w:t>
        </w:r>
        <w:r>
          <w:rPr>
            <w:rFonts w:asciiTheme="minorHAnsi" w:eastAsiaTheme="minorEastAsia" w:hAnsiTheme="minorHAnsi" w:cstheme="minorBidi"/>
            <w:b w:val="0"/>
            <w:noProof/>
            <w:sz w:val="22"/>
            <w:szCs w:val="22"/>
            <w:lang w:eastAsia="en-GB"/>
          </w:rPr>
          <w:tab/>
        </w:r>
        <w:r w:rsidRPr="00EF3CB8">
          <w:rPr>
            <w:rStyle w:val="Hyperlink"/>
            <w:noProof/>
          </w:rPr>
          <w:t>Errors rectified outside of Settlement Runs via an Extra-Settlement Determination</w:t>
        </w:r>
        <w:r>
          <w:rPr>
            <w:noProof/>
            <w:webHidden/>
          </w:rPr>
          <w:tab/>
        </w:r>
        <w:r>
          <w:rPr>
            <w:noProof/>
            <w:webHidden/>
          </w:rPr>
          <w:fldChar w:fldCharType="begin"/>
        </w:r>
        <w:r>
          <w:rPr>
            <w:noProof/>
            <w:webHidden/>
          </w:rPr>
          <w:instrText xml:space="preserve"> PAGEREF _Toc52265153 \h </w:instrText>
        </w:r>
      </w:ins>
      <w:r>
        <w:rPr>
          <w:noProof/>
          <w:webHidden/>
        </w:rPr>
      </w:r>
      <w:r>
        <w:rPr>
          <w:noProof/>
          <w:webHidden/>
        </w:rPr>
        <w:fldChar w:fldCharType="separate"/>
      </w:r>
      <w:ins w:id="78" w:author="RCC" w:date="2020-09-29T09:45:00Z">
        <w:r>
          <w:rPr>
            <w:noProof/>
            <w:webHidden/>
          </w:rPr>
          <w:t>21</w:t>
        </w:r>
        <w:r>
          <w:rPr>
            <w:noProof/>
            <w:webHidden/>
          </w:rPr>
          <w:fldChar w:fldCharType="end"/>
        </w:r>
        <w:r w:rsidRPr="00EF3CB8">
          <w:rPr>
            <w:rStyle w:val="Hyperlink"/>
            <w:noProof/>
          </w:rPr>
          <w:fldChar w:fldCharType="end"/>
        </w:r>
      </w:ins>
    </w:p>
    <w:p w:rsidR="0034774D" w:rsidRDefault="0034774D">
      <w:pPr>
        <w:pStyle w:val="TOC1"/>
        <w:rPr>
          <w:ins w:id="79" w:author="RCC" w:date="2020-09-29T09:45:00Z"/>
          <w:rFonts w:asciiTheme="minorHAnsi" w:eastAsiaTheme="minorEastAsia" w:hAnsiTheme="minorHAnsi" w:cstheme="minorBidi"/>
          <w:b w:val="0"/>
          <w:noProof/>
          <w:szCs w:val="22"/>
          <w:lang w:eastAsia="en-GB"/>
        </w:rPr>
      </w:pPr>
      <w:ins w:id="80"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"_Toc52265154"</w:instrText>
        </w:r>
        <w:r w:rsidRPr="00EF3CB8">
          <w:rPr>
            <w:rStyle w:val="Hyperlink"/>
            <w:noProof/>
          </w:rPr>
          <w:instrText xml:space="preserve"> </w:instrText>
        </w:r>
        <w:r w:rsidRPr="00EF3CB8">
          <w:rPr>
            <w:rStyle w:val="Hyperlink"/>
            <w:noProof/>
          </w:rPr>
          <w:fldChar w:fldCharType="separate"/>
        </w:r>
        <w:r w:rsidRPr="00EF3CB8">
          <w:rPr>
            <w:rStyle w:val="Hyperlink"/>
            <w:noProof/>
          </w:rPr>
          <w:t>6</w:t>
        </w:r>
        <w:r>
          <w:rPr>
            <w:rFonts w:asciiTheme="minorHAnsi" w:eastAsiaTheme="minorEastAsia" w:hAnsiTheme="minorHAnsi" w:cstheme="minorBidi"/>
            <w:b w:val="0"/>
            <w:noProof/>
            <w:szCs w:val="22"/>
            <w:lang w:eastAsia="en-GB"/>
          </w:rPr>
          <w:tab/>
        </w:r>
        <w:r w:rsidRPr="00EF3CB8">
          <w:rPr>
            <w:rStyle w:val="Hyperlink"/>
            <w:noProof/>
          </w:rPr>
          <w:t>Appendices</w:t>
        </w:r>
        <w:r>
          <w:rPr>
            <w:noProof/>
            <w:webHidden/>
          </w:rPr>
          <w:tab/>
        </w:r>
        <w:r>
          <w:rPr>
            <w:noProof/>
            <w:webHidden/>
          </w:rPr>
          <w:fldChar w:fldCharType="begin"/>
        </w:r>
        <w:r>
          <w:rPr>
            <w:noProof/>
            <w:webHidden/>
          </w:rPr>
          <w:instrText xml:space="preserve"> PAGEREF _Toc52265154 \h </w:instrText>
        </w:r>
      </w:ins>
      <w:r>
        <w:rPr>
          <w:noProof/>
          <w:webHidden/>
        </w:rPr>
      </w:r>
      <w:r>
        <w:rPr>
          <w:noProof/>
          <w:webHidden/>
        </w:rPr>
        <w:fldChar w:fldCharType="separate"/>
      </w:r>
      <w:ins w:id="81" w:author="RCC" w:date="2020-09-29T09:45:00Z">
        <w:r>
          <w:rPr>
            <w:noProof/>
            <w:webHidden/>
          </w:rPr>
          <w:t>24</w:t>
        </w:r>
        <w:r>
          <w:rPr>
            <w:noProof/>
            <w:webHidden/>
          </w:rPr>
          <w:fldChar w:fldCharType="end"/>
        </w:r>
        <w:r w:rsidRPr="00EF3CB8">
          <w:rPr>
            <w:rStyle w:val="Hyperlink"/>
            <w:noProof/>
          </w:rPr>
          <w:fldChar w:fldCharType="end"/>
        </w:r>
      </w:ins>
    </w:p>
    <w:p w:rsidR="0034774D" w:rsidRDefault="0034774D">
      <w:pPr>
        <w:pStyle w:val="TOC2"/>
        <w:rPr>
          <w:ins w:id="82" w:author="RCC" w:date="2020-09-29T09:45:00Z"/>
          <w:rFonts w:asciiTheme="minorHAnsi" w:eastAsiaTheme="minorEastAsia" w:hAnsiTheme="minorHAnsi" w:cstheme="minorBidi"/>
          <w:b w:val="0"/>
          <w:noProof/>
          <w:sz w:val="22"/>
          <w:szCs w:val="22"/>
          <w:lang w:eastAsia="en-GB"/>
        </w:rPr>
      </w:pPr>
      <w:ins w:id="83"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"_Toc52265155"</w:instrText>
        </w:r>
        <w:r w:rsidRPr="00EF3CB8">
          <w:rPr>
            <w:rStyle w:val="Hyperlink"/>
            <w:noProof/>
          </w:rPr>
          <w:instrText xml:space="preserve"> </w:instrText>
        </w:r>
        <w:r w:rsidRPr="00EF3CB8">
          <w:rPr>
            <w:rStyle w:val="Hyperlink"/>
            <w:noProof/>
          </w:rPr>
          <w:fldChar w:fldCharType="separate"/>
        </w:r>
        <w:r w:rsidRPr="00EF3CB8">
          <w:rPr>
            <w:rStyle w:val="Hyperlink"/>
            <w:noProof/>
            <w:spacing w:val="-3"/>
          </w:rPr>
          <w:t>6.1</w:t>
        </w:r>
        <w:r>
          <w:rPr>
            <w:rFonts w:asciiTheme="minorHAnsi" w:eastAsiaTheme="minorEastAsia" w:hAnsiTheme="minorHAnsi" w:cstheme="minorBidi"/>
            <w:b w:val="0"/>
            <w:noProof/>
            <w:sz w:val="22"/>
            <w:szCs w:val="22"/>
            <w:lang w:eastAsia="en-GB"/>
          </w:rPr>
          <w:tab/>
        </w:r>
        <w:r w:rsidRPr="00EF3CB8">
          <w:rPr>
            <w:rStyle w:val="Hyperlink"/>
            <w:noProof/>
            <w:spacing w:val="-3"/>
          </w:rPr>
          <w:t>Trading Dispute Raising Form (BSCP11/01)</w:t>
        </w:r>
        <w:r>
          <w:rPr>
            <w:noProof/>
            <w:webHidden/>
          </w:rPr>
          <w:tab/>
        </w:r>
        <w:r>
          <w:rPr>
            <w:noProof/>
            <w:webHidden/>
          </w:rPr>
          <w:fldChar w:fldCharType="begin"/>
        </w:r>
        <w:r>
          <w:rPr>
            <w:noProof/>
            <w:webHidden/>
          </w:rPr>
          <w:instrText xml:space="preserve"> PAGEREF _Toc52265155 \h </w:instrText>
        </w:r>
      </w:ins>
      <w:r>
        <w:rPr>
          <w:noProof/>
          <w:webHidden/>
        </w:rPr>
      </w:r>
      <w:r>
        <w:rPr>
          <w:noProof/>
          <w:webHidden/>
        </w:rPr>
        <w:fldChar w:fldCharType="separate"/>
      </w:r>
      <w:ins w:id="84" w:author="RCC" w:date="2020-09-29T09:45:00Z">
        <w:r>
          <w:rPr>
            <w:noProof/>
            <w:webHidden/>
          </w:rPr>
          <w:t>25</w:t>
        </w:r>
        <w:r>
          <w:rPr>
            <w:noProof/>
            <w:webHidden/>
          </w:rPr>
          <w:fldChar w:fldCharType="end"/>
        </w:r>
        <w:r w:rsidRPr="00EF3CB8">
          <w:rPr>
            <w:rStyle w:val="Hyperlink"/>
            <w:noProof/>
          </w:rPr>
          <w:fldChar w:fldCharType="end"/>
        </w:r>
      </w:ins>
    </w:p>
    <w:p w:rsidR="0034774D" w:rsidRDefault="0034774D">
      <w:pPr>
        <w:pStyle w:val="TOC2"/>
        <w:rPr>
          <w:ins w:id="85" w:author="RCC" w:date="2020-09-29T09:45:00Z"/>
          <w:rFonts w:asciiTheme="minorHAnsi" w:eastAsiaTheme="minorEastAsia" w:hAnsiTheme="minorHAnsi" w:cstheme="minorBidi"/>
          <w:b w:val="0"/>
          <w:noProof/>
          <w:sz w:val="22"/>
          <w:szCs w:val="22"/>
          <w:lang w:eastAsia="en-GB"/>
        </w:rPr>
      </w:pPr>
      <w:ins w:id="86"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"_Toc52265156"</w:instrText>
        </w:r>
        <w:r w:rsidRPr="00EF3CB8">
          <w:rPr>
            <w:rStyle w:val="Hyperlink"/>
            <w:noProof/>
          </w:rPr>
          <w:instrText xml:space="preserve"> </w:instrText>
        </w:r>
        <w:r w:rsidRPr="00EF3CB8">
          <w:rPr>
            <w:rStyle w:val="Hyperlink"/>
            <w:noProof/>
          </w:rPr>
          <w:fldChar w:fldCharType="separate"/>
        </w:r>
        <w:r w:rsidRPr="00EF3CB8">
          <w:rPr>
            <w:rStyle w:val="Hyperlink"/>
            <w:noProof/>
          </w:rPr>
          <w:t>6.2</w:t>
        </w:r>
        <w:r>
          <w:rPr>
            <w:rFonts w:asciiTheme="minorHAnsi" w:eastAsiaTheme="minorEastAsia" w:hAnsiTheme="minorHAnsi" w:cstheme="minorBidi"/>
            <w:b w:val="0"/>
            <w:noProof/>
            <w:sz w:val="22"/>
            <w:szCs w:val="22"/>
            <w:lang w:eastAsia="en-GB"/>
          </w:rPr>
          <w:tab/>
        </w:r>
        <w:r w:rsidRPr="00EF3CB8">
          <w:rPr>
            <w:rStyle w:val="Hyperlink"/>
            <w:noProof/>
          </w:rPr>
          <w:t>This form is no longer used and is intentionally blank</w:t>
        </w:r>
        <w:r>
          <w:rPr>
            <w:noProof/>
            <w:webHidden/>
          </w:rPr>
          <w:tab/>
        </w:r>
        <w:r>
          <w:rPr>
            <w:noProof/>
            <w:webHidden/>
          </w:rPr>
          <w:fldChar w:fldCharType="begin"/>
        </w:r>
        <w:r>
          <w:rPr>
            <w:noProof/>
            <w:webHidden/>
          </w:rPr>
          <w:instrText xml:space="preserve"> PAGEREF _Toc52265156 \h </w:instrText>
        </w:r>
      </w:ins>
      <w:r>
        <w:rPr>
          <w:noProof/>
          <w:webHidden/>
        </w:rPr>
      </w:r>
      <w:r>
        <w:rPr>
          <w:noProof/>
          <w:webHidden/>
        </w:rPr>
        <w:fldChar w:fldCharType="separate"/>
      </w:r>
      <w:ins w:id="87" w:author="RCC" w:date="2020-09-29T09:45:00Z">
        <w:r>
          <w:rPr>
            <w:noProof/>
            <w:webHidden/>
          </w:rPr>
          <w:t>27</w:t>
        </w:r>
        <w:r>
          <w:rPr>
            <w:noProof/>
            <w:webHidden/>
          </w:rPr>
          <w:fldChar w:fldCharType="end"/>
        </w:r>
        <w:r w:rsidRPr="00EF3CB8">
          <w:rPr>
            <w:rStyle w:val="Hyperlink"/>
            <w:noProof/>
          </w:rPr>
          <w:fldChar w:fldCharType="end"/>
        </w:r>
      </w:ins>
    </w:p>
    <w:p w:rsidR="0034774D" w:rsidRDefault="0034774D">
      <w:pPr>
        <w:pStyle w:val="TOC2"/>
        <w:rPr>
          <w:ins w:id="88" w:author="RCC" w:date="2020-09-29T09:45:00Z"/>
          <w:rFonts w:asciiTheme="minorHAnsi" w:eastAsiaTheme="minorEastAsia" w:hAnsiTheme="minorHAnsi" w:cstheme="minorBidi"/>
          <w:b w:val="0"/>
          <w:noProof/>
          <w:sz w:val="22"/>
          <w:szCs w:val="22"/>
          <w:lang w:eastAsia="en-GB"/>
        </w:rPr>
      </w:pPr>
      <w:ins w:id="89"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"_Toc52265157"</w:instrText>
        </w:r>
        <w:r w:rsidRPr="00EF3CB8">
          <w:rPr>
            <w:rStyle w:val="Hyperlink"/>
            <w:noProof/>
          </w:rPr>
          <w:instrText xml:space="preserve"> </w:instrText>
        </w:r>
        <w:r w:rsidRPr="00EF3CB8">
          <w:rPr>
            <w:rStyle w:val="Hyperlink"/>
            <w:noProof/>
          </w:rPr>
          <w:fldChar w:fldCharType="separate"/>
        </w:r>
        <w:r w:rsidRPr="00EF3CB8">
          <w:rPr>
            <w:rStyle w:val="Hyperlink"/>
            <w:noProof/>
            <w:spacing w:val="-3"/>
          </w:rPr>
          <w:t>6.3</w:t>
        </w:r>
        <w:r>
          <w:rPr>
            <w:rFonts w:asciiTheme="minorHAnsi" w:eastAsiaTheme="minorEastAsia" w:hAnsiTheme="minorHAnsi" w:cstheme="minorBidi"/>
            <w:b w:val="0"/>
            <w:noProof/>
            <w:sz w:val="22"/>
            <w:szCs w:val="22"/>
            <w:lang w:eastAsia="en-GB"/>
          </w:rPr>
          <w:tab/>
        </w:r>
        <w:r w:rsidRPr="00EF3CB8">
          <w:rPr>
            <w:rStyle w:val="Hyperlink"/>
            <w:noProof/>
            <w:spacing w:val="-3"/>
          </w:rPr>
          <w:t>Request for Assistance (BSCP11/03)</w:t>
        </w:r>
        <w:r>
          <w:rPr>
            <w:noProof/>
            <w:webHidden/>
          </w:rPr>
          <w:tab/>
        </w:r>
        <w:r>
          <w:rPr>
            <w:noProof/>
            <w:webHidden/>
          </w:rPr>
          <w:fldChar w:fldCharType="begin"/>
        </w:r>
        <w:r>
          <w:rPr>
            <w:noProof/>
            <w:webHidden/>
          </w:rPr>
          <w:instrText xml:space="preserve"> PAGEREF _Toc52265157 \h </w:instrText>
        </w:r>
      </w:ins>
      <w:r>
        <w:rPr>
          <w:noProof/>
          <w:webHidden/>
        </w:rPr>
      </w:r>
      <w:r>
        <w:rPr>
          <w:noProof/>
          <w:webHidden/>
        </w:rPr>
        <w:fldChar w:fldCharType="separate"/>
      </w:r>
      <w:ins w:id="90" w:author="RCC" w:date="2020-09-29T09:45:00Z">
        <w:r>
          <w:rPr>
            <w:noProof/>
            <w:webHidden/>
          </w:rPr>
          <w:t>28</w:t>
        </w:r>
        <w:r>
          <w:rPr>
            <w:noProof/>
            <w:webHidden/>
          </w:rPr>
          <w:fldChar w:fldCharType="end"/>
        </w:r>
        <w:r w:rsidRPr="00EF3CB8">
          <w:rPr>
            <w:rStyle w:val="Hyperlink"/>
            <w:noProof/>
          </w:rPr>
          <w:fldChar w:fldCharType="end"/>
        </w:r>
      </w:ins>
    </w:p>
    <w:p w:rsidR="0034774D" w:rsidRDefault="0034774D">
      <w:pPr>
        <w:pStyle w:val="TOC2"/>
        <w:rPr>
          <w:ins w:id="91" w:author="RCC" w:date="2020-09-29T09:45:00Z"/>
          <w:rFonts w:asciiTheme="minorHAnsi" w:eastAsiaTheme="minorEastAsia" w:hAnsiTheme="minorHAnsi" w:cstheme="minorBidi"/>
          <w:b w:val="0"/>
          <w:noProof/>
          <w:sz w:val="22"/>
          <w:szCs w:val="22"/>
          <w:lang w:eastAsia="en-GB"/>
        </w:rPr>
      </w:pPr>
      <w:ins w:id="92"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"_Toc52265158"</w:instrText>
        </w:r>
        <w:r w:rsidRPr="00EF3CB8">
          <w:rPr>
            <w:rStyle w:val="Hyperlink"/>
            <w:noProof/>
          </w:rPr>
          <w:instrText xml:space="preserve"> </w:instrText>
        </w:r>
        <w:r w:rsidRPr="00EF3CB8">
          <w:rPr>
            <w:rStyle w:val="Hyperlink"/>
            <w:noProof/>
          </w:rPr>
          <w:fldChar w:fldCharType="separate"/>
        </w:r>
        <w:r w:rsidRPr="00EF3CB8">
          <w:rPr>
            <w:rStyle w:val="Hyperlink"/>
            <w:noProof/>
            <w:spacing w:val="-3"/>
          </w:rPr>
          <w:t>6.4</w:t>
        </w:r>
        <w:r>
          <w:rPr>
            <w:rFonts w:asciiTheme="minorHAnsi" w:eastAsiaTheme="minorEastAsia" w:hAnsiTheme="minorHAnsi" w:cstheme="minorBidi"/>
            <w:b w:val="0"/>
            <w:noProof/>
            <w:sz w:val="22"/>
            <w:szCs w:val="22"/>
            <w:lang w:eastAsia="en-GB"/>
          </w:rPr>
          <w:tab/>
        </w:r>
        <w:r w:rsidRPr="00EF3CB8">
          <w:rPr>
            <w:rStyle w:val="Hyperlink"/>
            <w:noProof/>
            <w:spacing w:val="-3"/>
          </w:rPr>
          <w:t>BSCCo Findings Form</w:t>
        </w:r>
        <w:r w:rsidRPr="00EF3CB8">
          <w:rPr>
            <w:rStyle w:val="Hyperlink"/>
            <w:noProof/>
          </w:rPr>
          <w:t xml:space="preserve"> (BSCP11/04)</w:t>
        </w:r>
        <w:r>
          <w:rPr>
            <w:noProof/>
            <w:webHidden/>
          </w:rPr>
          <w:tab/>
        </w:r>
        <w:r>
          <w:rPr>
            <w:noProof/>
            <w:webHidden/>
          </w:rPr>
          <w:fldChar w:fldCharType="begin"/>
        </w:r>
        <w:r>
          <w:rPr>
            <w:noProof/>
            <w:webHidden/>
          </w:rPr>
          <w:instrText xml:space="preserve"> PAGEREF _Toc52265158 \h </w:instrText>
        </w:r>
      </w:ins>
      <w:r>
        <w:rPr>
          <w:noProof/>
          <w:webHidden/>
        </w:rPr>
      </w:r>
      <w:r>
        <w:rPr>
          <w:noProof/>
          <w:webHidden/>
        </w:rPr>
        <w:fldChar w:fldCharType="separate"/>
      </w:r>
      <w:ins w:id="93" w:author="RCC" w:date="2020-09-29T09:45:00Z">
        <w:r>
          <w:rPr>
            <w:noProof/>
            <w:webHidden/>
          </w:rPr>
          <w:t>29</w:t>
        </w:r>
        <w:r>
          <w:rPr>
            <w:noProof/>
            <w:webHidden/>
          </w:rPr>
          <w:fldChar w:fldCharType="end"/>
        </w:r>
        <w:r w:rsidRPr="00EF3CB8">
          <w:rPr>
            <w:rStyle w:val="Hyperlink"/>
            <w:noProof/>
          </w:rPr>
          <w:fldChar w:fldCharType="end"/>
        </w:r>
      </w:ins>
    </w:p>
    <w:p w:rsidR="0034774D" w:rsidRDefault="0034774D">
      <w:pPr>
        <w:pStyle w:val="TOC2"/>
        <w:rPr>
          <w:ins w:id="94" w:author="RCC" w:date="2020-09-29T09:45:00Z"/>
          <w:rFonts w:asciiTheme="minorHAnsi" w:eastAsiaTheme="minorEastAsia" w:hAnsiTheme="minorHAnsi" w:cstheme="minorBidi"/>
          <w:b w:val="0"/>
          <w:noProof/>
          <w:sz w:val="22"/>
          <w:szCs w:val="22"/>
          <w:lang w:eastAsia="en-GB"/>
        </w:rPr>
      </w:pPr>
      <w:ins w:id="95"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"_Toc52265159"</w:instrText>
        </w:r>
        <w:r w:rsidRPr="00EF3CB8">
          <w:rPr>
            <w:rStyle w:val="Hyperlink"/>
            <w:noProof/>
          </w:rPr>
          <w:instrText xml:space="preserve"> </w:instrText>
        </w:r>
        <w:r w:rsidRPr="00EF3CB8">
          <w:rPr>
            <w:rStyle w:val="Hyperlink"/>
            <w:noProof/>
          </w:rPr>
          <w:fldChar w:fldCharType="separate"/>
        </w:r>
        <w:r w:rsidRPr="00EF3CB8">
          <w:rPr>
            <w:rStyle w:val="Hyperlink"/>
            <w:noProof/>
          </w:rPr>
          <w:t>6.5</w:t>
        </w:r>
        <w:r>
          <w:rPr>
            <w:rFonts w:asciiTheme="minorHAnsi" w:eastAsiaTheme="minorEastAsia" w:hAnsiTheme="minorHAnsi" w:cstheme="minorBidi"/>
            <w:b w:val="0"/>
            <w:noProof/>
            <w:sz w:val="22"/>
            <w:szCs w:val="22"/>
            <w:lang w:eastAsia="en-GB"/>
          </w:rPr>
          <w:tab/>
        </w:r>
        <w:r w:rsidRPr="00EF3CB8">
          <w:rPr>
            <w:rStyle w:val="Hyperlink"/>
            <w:noProof/>
          </w:rPr>
          <w:t>BSCCo Trading Dispute Closure Form (BSCP11/05)</w:t>
        </w:r>
        <w:r>
          <w:rPr>
            <w:noProof/>
            <w:webHidden/>
          </w:rPr>
          <w:tab/>
        </w:r>
        <w:r>
          <w:rPr>
            <w:noProof/>
            <w:webHidden/>
          </w:rPr>
          <w:fldChar w:fldCharType="begin"/>
        </w:r>
        <w:r>
          <w:rPr>
            <w:noProof/>
            <w:webHidden/>
          </w:rPr>
          <w:instrText xml:space="preserve"> PAGEREF _Toc52265159 \h </w:instrText>
        </w:r>
      </w:ins>
      <w:r>
        <w:rPr>
          <w:noProof/>
          <w:webHidden/>
        </w:rPr>
      </w:r>
      <w:r>
        <w:rPr>
          <w:noProof/>
          <w:webHidden/>
        </w:rPr>
        <w:fldChar w:fldCharType="separate"/>
      </w:r>
      <w:ins w:id="96" w:author="RCC" w:date="2020-09-29T09:45:00Z">
        <w:r>
          <w:rPr>
            <w:noProof/>
            <w:webHidden/>
          </w:rPr>
          <w:t>30</w:t>
        </w:r>
        <w:r>
          <w:rPr>
            <w:noProof/>
            <w:webHidden/>
          </w:rPr>
          <w:fldChar w:fldCharType="end"/>
        </w:r>
        <w:r w:rsidRPr="00EF3CB8">
          <w:rPr>
            <w:rStyle w:val="Hyperlink"/>
            <w:noProof/>
          </w:rPr>
          <w:fldChar w:fldCharType="end"/>
        </w:r>
      </w:ins>
    </w:p>
    <w:p w:rsidR="0034774D" w:rsidRDefault="0034774D">
      <w:pPr>
        <w:pStyle w:val="TOC2"/>
        <w:rPr>
          <w:ins w:id="97" w:author="RCC" w:date="2020-09-29T09:45:00Z"/>
          <w:rFonts w:asciiTheme="minorHAnsi" w:eastAsiaTheme="minorEastAsia" w:hAnsiTheme="minorHAnsi" w:cstheme="minorBidi"/>
          <w:b w:val="0"/>
          <w:noProof/>
          <w:sz w:val="22"/>
          <w:szCs w:val="22"/>
          <w:lang w:eastAsia="en-GB"/>
        </w:rPr>
      </w:pPr>
      <w:ins w:id="98"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"_Toc52265160"</w:instrText>
        </w:r>
        <w:r w:rsidRPr="00EF3CB8">
          <w:rPr>
            <w:rStyle w:val="Hyperlink"/>
            <w:noProof/>
          </w:rPr>
          <w:instrText xml:space="preserve"> </w:instrText>
        </w:r>
        <w:r w:rsidRPr="00EF3CB8">
          <w:rPr>
            <w:rStyle w:val="Hyperlink"/>
            <w:noProof/>
          </w:rPr>
          <w:fldChar w:fldCharType="separate"/>
        </w:r>
        <w:r w:rsidRPr="00EF3CB8">
          <w:rPr>
            <w:rStyle w:val="Hyperlink"/>
            <w:noProof/>
            <w:spacing w:val="-3"/>
          </w:rPr>
          <w:t>6.6</w:t>
        </w:r>
        <w:r>
          <w:rPr>
            <w:rFonts w:asciiTheme="minorHAnsi" w:eastAsiaTheme="minorEastAsia" w:hAnsiTheme="minorHAnsi" w:cstheme="minorBidi"/>
            <w:b w:val="0"/>
            <w:noProof/>
            <w:sz w:val="22"/>
            <w:szCs w:val="22"/>
            <w:lang w:eastAsia="en-GB"/>
          </w:rPr>
          <w:tab/>
        </w:r>
        <w:r w:rsidRPr="00EF3CB8">
          <w:rPr>
            <w:rStyle w:val="Hyperlink"/>
            <w:noProof/>
            <w:spacing w:val="-3"/>
          </w:rPr>
          <w:t>Extra-Settlement Determination Request</w:t>
        </w:r>
        <w:r w:rsidRPr="00EF3CB8">
          <w:rPr>
            <w:rStyle w:val="Hyperlink"/>
            <w:noProof/>
          </w:rPr>
          <w:t xml:space="preserve"> (BSCP11/06)</w:t>
        </w:r>
        <w:r>
          <w:rPr>
            <w:noProof/>
            <w:webHidden/>
          </w:rPr>
          <w:tab/>
        </w:r>
        <w:r>
          <w:rPr>
            <w:noProof/>
            <w:webHidden/>
          </w:rPr>
          <w:fldChar w:fldCharType="begin"/>
        </w:r>
        <w:r>
          <w:rPr>
            <w:noProof/>
            <w:webHidden/>
          </w:rPr>
          <w:instrText xml:space="preserve"> PAGEREF _Toc52265160 \h </w:instrText>
        </w:r>
      </w:ins>
      <w:r>
        <w:rPr>
          <w:noProof/>
          <w:webHidden/>
        </w:rPr>
      </w:r>
      <w:r>
        <w:rPr>
          <w:noProof/>
          <w:webHidden/>
        </w:rPr>
        <w:fldChar w:fldCharType="separate"/>
      </w:r>
      <w:ins w:id="99" w:author="RCC" w:date="2020-09-29T09:45:00Z">
        <w:r>
          <w:rPr>
            <w:noProof/>
            <w:webHidden/>
          </w:rPr>
          <w:t>31</w:t>
        </w:r>
        <w:r>
          <w:rPr>
            <w:noProof/>
            <w:webHidden/>
          </w:rPr>
          <w:fldChar w:fldCharType="end"/>
        </w:r>
        <w:r w:rsidRPr="00EF3CB8">
          <w:rPr>
            <w:rStyle w:val="Hyperlink"/>
            <w:noProof/>
          </w:rPr>
          <w:fldChar w:fldCharType="end"/>
        </w:r>
      </w:ins>
    </w:p>
    <w:p w:rsidR="0034774D" w:rsidRDefault="0034774D">
      <w:pPr>
        <w:pStyle w:val="TOC2"/>
        <w:rPr>
          <w:ins w:id="100" w:author="RCC" w:date="2020-09-29T09:45:00Z"/>
          <w:rFonts w:asciiTheme="minorHAnsi" w:eastAsiaTheme="minorEastAsia" w:hAnsiTheme="minorHAnsi" w:cstheme="minorBidi"/>
          <w:b w:val="0"/>
          <w:noProof/>
          <w:sz w:val="22"/>
          <w:szCs w:val="22"/>
          <w:lang w:eastAsia="en-GB"/>
        </w:rPr>
      </w:pPr>
      <w:ins w:id="101"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"_Toc52265161"</w:instrText>
        </w:r>
        <w:r w:rsidRPr="00EF3CB8">
          <w:rPr>
            <w:rStyle w:val="Hyperlink"/>
            <w:noProof/>
          </w:rPr>
          <w:instrText xml:space="preserve"> </w:instrText>
        </w:r>
        <w:r w:rsidRPr="00EF3CB8">
          <w:rPr>
            <w:rStyle w:val="Hyperlink"/>
            <w:noProof/>
          </w:rPr>
          <w:fldChar w:fldCharType="separate"/>
        </w:r>
        <w:r w:rsidRPr="00EF3CB8">
          <w:rPr>
            <w:rStyle w:val="Hyperlink"/>
            <w:noProof/>
          </w:rPr>
          <w:t>6.7</w:t>
        </w:r>
        <w:r>
          <w:rPr>
            <w:rFonts w:asciiTheme="minorHAnsi" w:eastAsiaTheme="minorEastAsia" w:hAnsiTheme="minorHAnsi" w:cstheme="minorBidi"/>
            <w:b w:val="0"/>
            <w:noProof/>
            <w:sz w:val="22"/>
            <w:szCs w:val="22"/>
            <w:lang w:eastAsia="en-GB"/>
          </w:rPr>
          <w:tab/>
        </w:r>
        <w:r w:rsidRPr="00EF3CB8">
          <w:rPr>
            <w:rStyle w:val="Hyperlink"/>
            <w:noProof/>
          </w:rPr>
          <w:t>TDC Trading Dispute Findings (BSCP11/07)</w:t>
        </w:r>
        <w:r>
          <w:rPr>
            <w:noProof/>
            <w:webHidden/>
          </w:rPr>
          <w:tab/>
        </w:r>
        <w:r>
          <w:rPr>
            <w:noProof/>
            <w:webHidden/>
          </w:rPr>
          <w:fldChar w:fldCharType="begin"/>
        </w:r>
        <w:r>
          <w:rPr>
            <w:noProof/>
            <w:webHidden/>
          </w:rPr>
          <w:instrText xml:space="preserve"> PAGEREF _Toc52265161 \h </w:instrText>
        </w:r>
      </w:ins>
      <w:r>
        <w:rPr>
          <w:noProof/>
          <w:webHidden/>
        </w:rPr>
      </w:r>
      <w:r>
        <w:rPr>
          <w:noProof/>
          <w:webHidden/>
        </w:rPr>
        <w:fldChar w:fldCharType="separate"/>
      </w:r>
      <w:ins w:id="102" w:author="RCC" w:date="2020-09-29T09:45:00Z">
        <w:r>
          <w:rPr>
            <w:noProof/>
            <w:webHidden/>
          </w:rPr>
          <w:t>32</w:t>
        </w:r>
        <w:r>
          <w:rPr>
            <w:noProof/>
            <w:webHidden/>
          </w:rPr>
          <w:fldChar w:fldCharType="end"/>
        </w:r>
        <w:r w:rsidRPr="00EF3CB8">
          <w:rPr>
            <w:rStyle w:val="Hyperlink"/>
            <w:noProof/>
          </w:rPr>
          <w:fldChar w:fldCharType="end"/>
        </w:r>
      </w:ins>
    </w:p>
    <w:p w:rsidR="0034774D" w:rsidRDefault="0034774D">
      <w:pPr>
        <w:pStyle w:val="TOC2"/>
        <w:rPr>
          <w:ins w:id="103" w:author="RCC" w:date="2020-09-29T09:45:00Z"/>
          <w:rFonts w:asciiTheme="minorHAnsi" w:eastAsiaTheme="minorEastAsia" w:hAnsiTheme="minorHAnsi" w:cstheme="minorBidi"/>
          <w:b w:val="0"/>
          <w:noProof/>
          <w:sz w:val="22"/>
          <w:szCs w:val="22"/>
          <w:lang w:eastAsia="en-GB"/>
        </w:rPr>
      </w:pPr>
      <w:ins w:id="104"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"_Toc52265162"</w:instrText>
        </w:r>
        <w:r w:rsidRPr="00EF3CB8">
          <w:rPr>
            <w:rStyle w:val="Hyperlink"/>
            <w:noProof/>
          </w:rPr>
          <w:instrText xml:space="preserve"> </w:instrText>
        </w:r>
        <w:r w:rsidRPr="00EF3CB8">
          <w:rPr>
            <w:rStyle w:val="Hyperlink"/>
            <w:noProof/>
          </w:rPr>
          <w:fldChar w:fldCharType="separate"/>
        </w:r>
        <w:r w:rsidRPr="00EF3CB8">
          <w:rPr>
            <w:rStyle w:val="Hyperlink"/>
            <w:noProof/>
            <w:spacing w:val="-3"/>
          </w:rPr>
          <w:t>6.8</w:t>
        </w:r>
        <w:r>
          <w:rPr>
            <w:rFonts w:asciiTheme="minorHAnsi" w:eastAsiaTheme="minorEastAsia" w:hAnsiTheme="minorHAnsi" w:cstheme="minorBidi"/>
            <w:b w:val="0"/>
            <w:noProof/>
            <w:sz w:val="22"/>
            <w:szCs w:val="22"/>
            <w:lang w:eastAsia="en-GB"/>
          </w:rPr>
          <w:tab/>
        </w:r>
        <w:r w:rsidRPr="00EF3CB8">
          <w:rPr>
            <w:rStyle w:val="Hyperlink"/>
            <w:noProof/>
            <w:spacing w:val="-3"/>
          </w:rPr>
          <w:t>TDC Deferral Form (BSCP11/08)</w:t>
        </w:r>
        <w:r>
          <w:rPr>
            <w:noProof/>
            <w:webHidden/>
          </w:rPr>
          <w:tab/>
        </w:r>
        <w:r>
          <w:rPr>
            <w:noProof/>
            <w:webHidden/>
          </w:rPr>
          <w:fldChar w:fldCharType="begin"/>
        </w:r>
        <w:r>
          <w:rPr>
            <w:noProof/>
            <w:webHidden/>
          </w:rPr>
          <w:instrText xml:space="preserve"> PAGEREF _Toc52265162 \h </w:instrText>
        </w:r>
      </w:ins>
      <w:r>
        <w:rPr>
          <w:noProof/>
          <w:webHidden/>
        </w:rPr>
      </w:r>
      <w:r>
        <w:rPr>
          <w:noProof/>
          <w:webHidden/>
        </w:rPr>
        <w:fldChar w:fldCharType="separate"/>
      </w:r>
      <w:ins w:id="105" w:author="RCC" w:date="2020-09-29T09:45:00Z">
        <w:r>
          <w:rPr>
            <w:noProof/>
            <w:webHidden/>
          </w:rPr>
          <w:t>33</w:t>
        </w:r>
        <w:r>
          <w:rPr>
            <w:noProof/>
            <w:webHidden/>
          </w:rPr>
          <w:fldChar w:fldCharType="end"/>
        </w:r>
        <w:r w:rsidRPr="00EF3CB8">
          <w:rPr>
            <w:rStyle w:val="Hyperlink"/>
            <w:noProof/>
          </w:rPr>
          <w:fldChar w:fldCharType="end"/>
        </w:r>
      </w:ins>
    </w:p>
    <w:p w:rsidR="0034774D" w:rsidRDefault="0034774D">
      <w:pPr>
        <w:pStyle w:val="TOC2"/>
        <w:rPr>
          <w:ins w:id="106" w:author="RCC" w:date="2020-09-29T09:45:00Z"/>
          <w:rFonts w:asciiTheme="minorHAnsi" w:eastAsiaTheme="minorEastAsia" w:hAnsiTheme="minorHAnsi" w:cstheme="minorBidi"/>
          <w:b w:val="0"/>
          <w:noProof/>
          <w:sz w:val="22"/>
          <w:szCs w:val="22"/>
          <w:lang w:eastAsia="en-GB"/>
        </w:rPr>
      </w:pPr>
      <w:ins w:id="107"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"_Toc52265163"</w:instrText>
        </w:r>
        <w:r w:rsidRPr="00EF3CB8">
          <w:rPr>
            <w:rStyle w:val="Hyperlink"/>
            <w:noProof/>
          </w:rPr>
          <w:instrText xml:space="preserve"> </w:instrText>
        </w:r>
        <w:r w:rsidRPr="00EF3CB8">
          <w:rPr>
            <w:rStyle w:val="Hyperlink"/>
            <w:noProof/>
          </w:rPr>
          <w:fldChar w:fldCharType="separate"/>
        </w:r>
        <w:r w:rsidRPr="00EF3CB8">
          <w:rPr>
            <w:rStyle w:val="Hyperlink"/>
            <w:noProof/>
          </w:rPr>
          <w:t>6.9</w:t>
        </w:r>
        <w:r>
          <w:rPr>
            <w:rFonts w:asciiTheme="minorHAnsi" w:eastAsiaTheme="minorEastAsia" w:hAnsiTheme="minorHAnsi" w:cstheme="minorBidi"/>
            <w:b w:val="0"/>
            <w:noProof/>
            <w:sz w:val="22"/>
            <w:szCs w:val="22"/>
            <w:lang w:eastAsia="en-GB"/>
          </w:rPr>
          <w:tab/>
        </w:r>
        <w:r w:rsidRPr="00EF3CB8">
          <w:rPr>
            <w:rStyle w:val="Hyperlink"/>
            <w:noProof/>
          </w:rPr>
          <w:t>Trading Dispute Payment Authorisation Form (BSCP11/09)</w:t>
        </w:r>
        <w:r>
          <w:rPr>
            <w:noProof/>
            <w:webHidden/>
          </w:rPr>
          <w:tab/>
        </w:r>
        <w:r>
          <w:rPr>
            <w:noProof/>
            <w:webHidden/>
          </w:rPr>
          <w:fldChar w:fldCharType="begin"/>
        </w:r>
        <w:r>
          <w:rPr>
            <w:noProof/>
            <w:webHidden/>
          </w:rPr>
          <w:instrText xml:space="preserve"> PAGEREF _Toc52265163 \h </w:instrText>
        </w:r>
      </w:ins>
      <w:r>
        <w:rPr>
          <w:noProof/>
          <w:webHidden/>
        </w:rPr>
      </w:r>
      <w:r>
        <w:rPr>
          <w:noProof/>
          <w:webHidden/>
        </w:rPr>
        <w:fldChar w:fldCharType="separate"/>
      </w:r>
      <w:ins w:id="108" w:author="RCC" w:date="2020-09-29T09:45:00Z">
        <w:r>
          <w:rPr>
            <w:noProof/>
            <w:webHidden/>
          </w:rPr>
          <w:t>34</w:t>
        </w:r>
        <w:r>
          <w:rPr>
            <w:noProof/>
            <w:webHidden/>
          </w:rPr>
          <w:fldChar w:fldCharType="end"/>
        </w:r>
        <w:r w:rsidRPr="00EF3CB8">
          <w:rPr>
            <w:rStyle w:val="Hyperlink"/>
            <w:noProof/>
          </w:rPr>
          <w:fldChar w:fldCharType="end"/>
        </w:r>
      </w:ins>
    </w:p>
    <w:p w:rsidR="0034774D" w:rsidRDefault="0034774D">
      <w:pPr>
        <w:pStyle w:val="TOC2"/>
        <w:rPr>
          <w:ins w:id="109" w:author="RCC" w:date="2020-09-29T09:45:00Z"/>
          <w:rFonts w:asciiTheme="minorHAnsi" w:eastAsiaTheme="minorEastAsia" w:hAnsiTheme="minorHAnsi" w:cstheme="minorBidi"/>
          <w:b w:val="0"/>
          <w:noProof/>
          <w:sz w:val="22"/>
          <w:szCs w:val="22"/>
          <w:lang w:eastAsia="en-GB"/>
        </w:rPr>
      </w:pPr>
      <w:ins w:id="110"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"_Toc52265164"</w:instrText>
        </w:r>
        <w:r w:rsidRPr="00EF3CB8">
          <w:rPr>
            <w:rStyle w:val="Hyperlink"/>
            <w:noProof/>
          </w:rPr>
          <w:instrText xml:space="preserve"> </w:instrText>
        </w:r>
        <w:r w:rsidRPr="00EF3CB8">
          <w:rPr>
            <w:rStyle w:val="Hyperlink"/>
            <w:noProof/>
          </w:rPr>
          <w:fldChar w:fldCharType="separate"/>
        </w:r>
        <w:r w:rsidRPr="00EF3CB8">
          <w:rPr>
            <w:rStyle w:val="Hyperlink"/>
            <w:noProof/>
          </w:rPr>
          <w:t>6.10</w:t>
        </w:r>
        <w:r>
          <w:rPr>
            <w:rFonts w:asciiTheme="minorHAnsi" w:eastAsiaTheme="minorEastAsia" w:hAnsiTheme="minorHAnsi" w:cstheme="minorBidi"/>
            <w:b w:val="0"/>
            <w:noProof/>
            <w:sz w:val="22"/>
            <w:szCs w:val="22"/>
            <w:lang w:eastAsia="en-GB"/>
          </w:rPr>
          <w:tab/>
        </w:r>
        <w:r w:rsidRPr="00EF3CB8">
          <w:rPr>
            <w:rStyle w:val="Hyperlink"/>
            <w:noProof/>
          </w:rPr>
          <w:t>Rectification of Trading Disputes</w:t>
        </w:r>
        <w:r>
          <w:rPr>
            <w:noProof/>
            <w:webHidden/>
          </w:rPr>
          <w:tab/>
        </w:r>
        <w:r>
          <w:rPr>
            <w:noProof/>
            <w:webHidden/>
          </w:rPr>
          <w:fldChar w:fldCharType="begin"/>
        </w:r>
        <w:r>
          <w:rPr>
            <w:noProof/>
            <w:webHidden/>
          </w:rPr>
          <w:instrText xml:space="preserve"> PAGEREF _Toc52265164 \h </w:instrText>
        </w:r>
      </w:ins>
      <w:r>
        <w:rPr>
          <w:noProof/>
          <w:webHidden/>
        </w:rPr>
      </w:r>
      <w:r>
        <w:rPr>
          <w:noProof/>
          <w:webHidden/>
        </w:rPr>
        <w:fldChar w:fldCharType="separate"/>
      </w:r>
      <w:ins w:id="111" w:author="RCC" w:date="2020-09-29T09:45:00Z">
        <w:r>
          <w:rPr>
            <w:noProof/>
            <w:webHidden/>
          </w:rPr>
          <w:t>35</w:t>
        </w:r>
        <w:r>
          <w:rPr>
            <w:noProof/>
            <w:webHidden/>
          </w:rPr>
          <w:fldChar w:fldCharType="end"/>
        </w:r>
        <w:r w:rsidRPr="00EF3CB8">
          <w:rPr>
            <w:rStyle w:val="Hyperlink"/>
            <w:noProof/>
          </w:rPr>
          <w:fldChar w:fldCharType="end"/>
        </w:r>
      </w:ins>
    </w:p>
    <w:p w:rsidR="0034774D" w:rsidRDefault="0034774D">
      <w:pPr>
        <w:pStyle w:val="TOC2"/>
        <w:rPr>
          <w:ins w:id="112" w:author="RCC" w:date="2020-09-29T09:45:00Z"/>
          <w:rFonts w:asciiTheme="minorHAnsi" w:eastAsiaTheme="minorEastAsia" w:hAnsiTheme="minorHAnsi" w:cstheme="minorBidi"/>
          <w:b w:val="0"/>
          <w:noProof/>
          <w:sz w:val="22"/>
          <w:szCs w:val="22"/>
          <w:lang w:eastAsia="en-GB"/>
        </w:rPr>
      </w:pPr>
      <w:ins w:id="113"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"_Toc52265165"</w:instrText>
        </w:r>
        <w:r w:rsidRPr="00EF3CB8">
          <w:rPr>
            <w:rStyle w:val="Hyperlink"/>
            <w:noProof/>
          </w:rPr>
          <w:instrText xml:space="preserve"> </w:instrText>
        </w:r>
        <w:r w:rsidRPr="00EF3CB8">
          <w:rPr>
            <w:rStyle w:val="Hyperlink"/>
            <w:noProof/>
          </w:rPr>
          <w:fldChar w:fldCharType="separate"/>
        </w:r>
        <w:r w:rsidRPr="00EF3CB8">
          <w:rPr>
            <w:rStyle w:val="Hyperlink"/>
            <w:noProof/>
          </w:rPr>
          <w:t>6.11</w:t>
        </w:r>
        <w:r>
          <w:rPr>
            <w:rFonts w:asciiTheme="minorHAnsi" w:eastAsiaTheme="minorEastAsia" w:hAnsiTheme="minorHAnsi" w:cstheme="minorBidi"/>
            <w:b w:val="0"/>
            <w:noProof/>
            <w:sz w:val="22"/>
            <w:szCs w:val="22"/>
            <w:lang w:eastAsia="en-GB"/>
          </w:rPr>
          <w:tab/>
        </w:r>
        <w:r w:rsidRPr="00EF3CB8">
          <w:rPr>
            <w:rStyle w:val="Hyperlink"/>
            <w:noProof/>
          </w:rPr>
          <w:t>Extra-Settlement Determinations performed prior to the Final Reconciliation Run</w:t>
        </w:r>
        <w:r>
          <w:rPr>
            <w:noProof/>
            <w:webHidden/>
          </w:rPr>
          <w:tab/>
        </w:r>
        <w:r>
          <w:rPr>
            <w:noProof/>
            <w:webHidden/>
          </w:rPr>
          <w:fldChar w:fldCharType="begin"/>
        </w:r>
        <w:r>
          <w:rPr>
            <w:noProof/>
            <w:webHidden/>
          </w:rPr>
          <w:instrText xml:space="preserve"> PAGEREF _Toc52265165 \h </w:instrText>
        </w:r>
      </w:ins>
      <w:r>
        <w:rPr>
          <w:noProof/>
          <w:webHidden/>
        </w:rPr>
      </w:r>
      <w:r>
        <w:rPr>
          <w:noProof/>
          <w:webHidden/>
        </w:rPr>
        <w:fldChar w:fldCharType="separate"/>
      </w:r>
      <w:ins w:id="114" w:author="RCC" w:date="2020-09-29T09:45:00Z">
        <w:r>
          <w:rPr>
            <w:noProof/>
            <w:webHidden/>
          </w:rPr>
          <w:t>35</w:t>
        </w:r>
        <w:r>
          <w:rPr>
            <w:noProof/>
            <w:webHidden/>
          </w:rPr>
          <w:fldChar w:fldCharType="end"/>
        </w:r>
        <w:r w:rsidRPr="00EF3CB8">
          <w:rPr>
            <w:rStyle w:val="Hyperlink"/>
            <w:noProof/>
          </w:rPr>
          <w:fldChar w:fldCharType="end"/>
        </w:r>
      </w:ins>
    </w:p>
    <w:p w:rsidR="0034774D" w:rsidRDefault="0034774D">
      <w:pPr>
        <w:pStyle w:val="TOC2"/>
        <w:rPr>
          <w:ins w:id="115" w:author="RCC" w:date="2020-09-29T09:45:00Z"/>
          <w:rFonts w:asciiTheme="minorHAnsi" w:eastAsiaTheme="minorEastAsia" w:hAnsiTheme="minorHAnsi" w:cstheme="minorBidi"/>
          <w:b w:val="0"/>
          <w:noProof/>
          <w:sz w:val="22"/>
          <w:szCs w:val="22"/>
          <w:lang w:eastAsia="en-GB"/>
        </w:rPr>
      </w:pPr>
      <w:ins w:id="116"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"_Toc52265166"</w:instrText>
        </w:r>
        <w:r w:rsidRPr="00EF3CB8">
          <w:rPr>
            <w:rStyle w:val="Hyperlink"/>
            <w:noProof/>
          </w:rPr>
          <w:instrText xml:space="preserve"> </w:instrText>
        </w:r>
        <w:r w:rsidRPr="00EF3CB8">
          <w:rPr>
            <w:rStyle w:val="Hyperlink"/>
            <w:noProof/>
          </w:rPr>
          <w:fldChar w:fldCharType="separate"/>
        </w:r>
        <w:r w:rsidRPr="00EF3CB8">
          <w:rPr>
            <w:rStyle w:val="Hyperlink"/>
            <w:noProof/>
          </w:rPr>
          <w:t>6.12</w:t>
        </w:r>
        <w:r>
          <w:rPr>
            <w:rFonts w:asciiTheme="minorHAnsi" w:eastAsiaTheme="minorEastAsia" w:hAnsiTheme="minorHAnsi" w:cstheme="minorBidi"/>
            <w:b w:val="0"/>
            <w:noProof/>
            <w:sz w:val="22"/>
            <w:szCs w:val="22"/>
            <w:lang w:eastAsia="en-GB"/>
          </w:rPr>
          <w:tab/>
        </w:r>
        <w:r w:rsidRPr="00EF3CB8">
          <w:rPr>
            <w:rStyle w:val="Hyperlink"/>
            <w:noProof/>
          </w:rPr>
          <w:t>Recovery of Rectification Costs and other Costs which may be incurred</w:t>
        </w:r>
        <w:r>
          <w:rPr>
            <w:noProof/>
            <w:webHidden/>
          </w:rPr>
          <w:tab/>
        </w:r>
        <w:r>
          <w:rPr>
            <w:noProof/>
            <w:webHidden/>
          </w:rPr>
          <w:fldChar w:fldCharType="begin"/>
        </w:r>
        <w:r>
          <w:rPr>
            <w:noProof/>
            <w:webHidden/>
          </w:rPr>
          <w:instrText xml:space="preserve"> PAGEREF _Toc52265166 \h </w:instrText>
        </w:r>
      </w:ins>
      <w:r>
        <w:rPr>
          <w:noProof/>
          <w:webHidden/>
        </w:rPr>
      </w:r>
      <w:r>
        <w:rPr>
          <w:noProof/>
          <w:webHidden/>
        </w:rPr>
        <w:fldChar w:fldCharType="separate"/>
      </w:r>
      <w:ins w:id="117" w:author="RCC" w:date="2020-09-29T09:45:00Z">
        <w:r>
          <w:rPr>
            <w:noProof/>
            <w:webHidden/>
          </w:rPr>
          <w:t>36</w:t>
        </w:r>
        <w:r>
          <w:rPr>
            <w:noProof/>
            <w:webHidden/>
          </w:rPr>
          <w:fldChar w:fldCharType="end"/>
        </w:r>
        <w:r w:rsidRPr="00EF3CB8">
          <w:rPr>
            <w:rStyle w:val="Hyperlink"/>
            <w:noProof/>
          </w:rPr>
          <w:fldChar w:fldCharType="end"/>
        </w:r>
      </w:ins>
    </w:p>
    <w:p w:rsidR="0034774D" w:rsidRDefault="0034774D">
      <w:pPr>
        <w:pStyle w:val="TOC2"/>
        <w:rPr>
          <w:ins w:id="118" w:author="RCC" w:date="2020-09-29T09:45:00Z"/>
          <w:rFonts w:asciiTheme="minorHAnsi" w:eastAsiaTheme="minorEastAsia" w:hAnsiTheme="minorHAnsi" w:cstheme="minorBidi"/>
          <w:b w:val="0"/>
          <w:noProof/>
          <w:sz w:val="22"/>
          <w:szCs w:val="22"/>
          <w:lang w:eastAsia="en-GB"/>
        </w:rPr>
      </w:pPr>
      <w:ins w:id="119"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"_Toc52265167"</w:instrText>
        </w:r>
        <w:r w:rsidRPr="00EF3CB8">
          <w:rPr>
            <w:rStyle w:val="Hyperlink"/>
            <w:noProof/>
          </w:rPr>
          <w:instrText xml:space="preserve"> </w:instrText>
        </w:r>
        <w:r w:rsidRPr="00EF3CB8">
          <w:rPr>
            <w:rStyle w:val="Hyperlink"/>
            <w:noProof/>
          </w:rPr>
          <w:fldChar w:fldCharType="separate"/>
        </w:r>
        <w:r w:rsidRPr="00EF3CB8">
          <w:rPr>
            <w:rStyle w:val="Hyperlink"/>
            <w:noProof/>
          </w:rPr>
          <w:t>6.13</w:t>
        </w:r>
        <w:r>
          <w:rPr>
            <w:rFonts w:asciiTheme="minorHAnsi" w:eastAsiaTheme="minorEastAsia" w:hAnsiTheme="minorHAnsi" w:cstheme="minorBidi"/>
            <w:b w:val="0"/>
            <w:noProof/>
            <w:sz w:val="22"/>
            <w:szCs w:val="22"/>
            <w:lang w:eastAsia="en-GB"/>
          </w:rPr>
          <w:tab/>
        </w:r>
        <w:r w:rsidRPr="00EF3CB8">
          <w:rPr>
            <w:rStyle w:val="Hyperlink"/>
            <w:noProof/>
          </w:rPr>
          <w:t>Trading Dispute Charge</w:t>
        </w:r>
        <w:r>
          <w:rPr>
            <w:noProof/>
            <w:webHidden/>
          </w:rPr>
          <w:tab/>
        </w:r>
        <w:r>
          <w:rPr>
            <w:noProof/>
            <w:webHidden/>
          </w:rPr>
          <w:fldChar w:fldCharType="begin"/>
        </w:r>
        <w:r>
          <w:rPr>
            <w:noProof/>
            <w:webHidden/>
          </w:rPr>
          <w:instrText xml:space="preserve"> PAGEREF _Toc52265167 \h </w:instrText>
        </w:r>
      </w:ins>
      <w:r>
        <w:rPr>
          <w:noProof/>
          <w:webHidden/>
        </w:rPr>
      </w:r>
      <w:r>
        <w:rPr>
          <w:noProof/>
          <w:webHidden/>
        </w:rPr>
        <w:fldChar w:fldCharType="separate"/>
      </w:r>
      <w:ins w:id="120" w:author="RCC" w:date="2020-09-29T09:45:00Z">
        <w:r>
          <w:rPr>
            <w:noProof/>
            <w:webHidden/>
          </w:rPr>
          <w:t>36</w:t>
        </w:r>
        <w:r>
          <w:rPr>
            <w:noProof/>
            <w:webHidden/>
          </w:rPr>
          <w:fldChar w:fldCharType="end"/>
        </w:r>
        <w:r w:rsidRPr="00EF3CB8">
          <w:rPr>
            <w:rStyle w:val="Hyperlink"/>
            <w:noProof/>
          </w:rPr>
          <w:fldChar w:fldCharType="end"/>
        </w:r>
      </w:ins>
    </w:p>
    <w:p w:rsidR="0034774D" w:rsidRDefault="0034774D">
      <w:pPr>
        <w:pStyle w:val="TOC2"/>
        <w:rPr>
          <w:ins w:id="121" w:author="RCC" w:date="2020-09-29T09:45:00Z"/>
          <w:rFonts w:asciiTheme="minorHAnsi" w:eastAsiaTheme="minorEastAsia" w:hAnsiTheme="minorHAnsi" w:cstheme="minorBidi"/>
          <w:b w:val="0"/>
          <w:noProof/>
          <w:sz w:val="22"/>
          <w:szCs w:val="22"/>
          <w:lang w:eastAsia="en-GB"/>
        </w:rPr>
      </w:pPr>
      <w:ins w:id="122"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"_Toc52265168"</w:instrText>
        </w:r>
        <w:r w:rsidRPr="00EF3CB8">
          <w:rPr>
            <w:rStyle w:val="Hyperlink"/>
            <w:noProof/>
          </w:rPr>
          <w:instrText xml:space="preserve"> </w:instrText>
        </w:r>
        <w:r w:rsidRPr="00EF3CB8">
          <w:rPr>
            <w:rStyle w:val="Hyperlink"/>
            <w:noProof/>
          </w:rPr>
          <w:fldChar w:fldCharType="separate"/>
        </w:r>
        <w:r w:rsidRPr="00EF3CB8">
          <w:rPr>
            <w:rStyle w:val="Hyperlink"/>
            <w:noProof/>
          </w:rPr>
          <w:t>6.14</w:t>
        </w:r>
        <w:r>
          <w:rPr>
            <w:rFonts w:asciiTheme="minorHAnsi" w:eastAsiaTheme="minorEastAsia" w:hAnsiTheme="minorHAnsi" w:cstheme="minorBidi"/>
            <w:b w:val="0"/>
            <w:noProof/>
            <w:sz w:val="22"/>
            <w:szCs w:val="22"/>
            <w:lang w:eastAsia="en-GB"/>
          </w:rPr>
          <w:tab/>
        </w:r>
        <w:r w:rsidRPr="00EF3CB8">
          <w:rPr>
            <w:rStyle w:val="Hyperlink"/>
            <w:noProof/>
          </w:rPr>
          <w:t>Materiality Threshold</w:t>
        </w:r>
        <w:r>
          <w:rPr>
            <w:noProof/>
            <w:webHidden/>
          </w:rPr>
          <w:tab/>
        </w:r>
        <w:r>
          <w:rPr>
            <w:noProof/>
            <w:webHidden/>
          </w:rPr>
          <w:fldChar w:fldCharType="begin"/>
        </w:r>
        <w:r>
          <w:rPr>
            <w:noProof/>
            <w:webHidden/>
          </w:rPr>
          <w:instrText xml:space="preserve"> PAGEREF _Toc52265168 \h </w:instrText>
        </w:r>
      </w:ins>
      <w:r>
        <w:rPr>
          <w:noProof/>
          <w:webHidden/>
        </w:rPr>
      </w:r>
      <w:r>
        <w:rPr>
          <w:noProof/>
          <w:webHidden/>
        </w:rPr>
        <w:fldChar w:fldCharType="separate"/>
      </w:r>
      <w:ins w:id="123" w:author="RCC" w:date="2020-09-29T09:45:00Z">
        <w:r>
          <w:rPr>
            <w:noProof/>
            <w:webHidden/>
          </w:rPr>
          <w:t>36</w:t>
        </w:r>
        <w:r>
          <w:rPr>
            <w:noProof/>
            <w:webHidden/>
          </w:rPr>
          <w:fldChar w:fldCharType="end"/>
        </w:r>
        <w:r w:rsidRPr="00EF3CB8">
          <w:rPr>
            <w:rStyle w:val="Hyperlink"/>
            <w:noProof/>
          </w:rPr>
          <w:fldChar w:fldCharType="end"/>
        </w:r>
      </w:ins>
    </w:p>
    <w:p w:rsidR="0034774D" w:rsidRDefault="0034774D">
      <w:pPr>
        <w:pStyle w:val="TOC2"/>
        <w:rPr>
          <w:ins w:id="124" w:author="RCC" w:date="2020-09-29T09:45:00Z"/>
          <w:rFonts w:asciiTheme="minorHAnsi" w:eastAsiaTheme="minorEastAsia" w:hAnsiTheme="minorHAnsi" w:cstheme="minorBidi"/>
          <w:b w:val="0"/>
          <w:noProof/>
          <w:sz w:val="22"/>
          <w:szCs w:val="22"/>
          <w:lang w:eastAsia="en-GB"/>
        </w:rPr>
      </w:pPr>
      <w:ins w:id="125"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"_Toc52265169"</w:instrText>
        </w:r>
        <w:r w:rsidRPr="00EF3CB8">
          <w:rPr>
            <w:rStyle w:val="Hyperlink"/>
            <w:noProof/>
          </w:rPr>
          <w:instrText xml:space="preserve"> </w:instrText>
        </w:r>
        <w:r w:rsidRPr="00EF3CB8">
          <w:rPr>
            <w:rStyle w:val="Hyperlink"/>
            <w:noProof/>
          </w:rPr>
          <w:fldChar w:fldCharType="separate"/>
        </w:r>
        <w:r w:rsidRPr="00EF3CB8">
          <w:rPr>
            <w:rStyle w:val="Hyperlink"/>
            <w:noProof/>
          </w:rPr>
          <w:t>6.15</w:t>
        </w:r>
        <w:r>
          <w:rPr>
            <w:rFonts w:asciiTheme="minorHAnsi" w:eastAsiaTheme="minorEastAsia" w:hAnsiTheme="minorHAnsi" w:cstheme="minorBidi"/>
            <w:b w:val="0"/>
            <w:noProof/>
            <w:sz w:val="22"/>
            <w:szCs w:val="22"/>
            <w:lang w:eastAsia="en-GB"/>
          </w:rPr>
          <w:tab/>
        </w:r>
        <w:r w:rsidRPr="00EF3CB8">
          <w:rPr>
            <w:rStyle w:val="Hyperlink"/>
            <w:noProof/>
          </w:rPr>
          <w:t>Multiple Raising Parties</w:t>
        </w:r>
        <w:r>
          <w:rPr>
            <w:noProof/>
            <w:webHidden/>
          </w:rPr>
          <w:tab/>
        </w:r>
        <w:r>
          <w:rPr>
            <w:noProof/>
            <w:webHidden/>
          </w:rPr>
          <w:fldChar w:fldCharType="begin"/>
        </w:r>
        <w:r>
          <w:rPr>
            <w:noProof/>
            <w:webHidden/>
          </w:rPr>
          <w:instrText xml:space="preserve"> PAGEREF _Toc52265169 \h </w:instrText>
        </w:r>
      </w:ins>
      <w:r>
        <w:rPr>
          <w:noProof/>
          <w:webHidden/>
        </w:rPr>
      </w:r>
      <w:r>
        <w:rPr>
          <w:noProof/>
          <w:webHidden/>
        </w:rPr>
        <w:fldChar w:fldCharType="separate"/>
      </w:r>
      <w:ins w:id="126" w:author="RCC" w:date="2020-09-29T09:45:00Z">
        <w:r>
          <w:rPr>
            <w:noProof/>
            <w:webHidden/>
          </w:rPr>
          <w:t>36</w:t>
        </w:r>
        <w:r>
          <w:rPr>
            <w:noProof/>
            <w:webHidden/>
          </w:rPr>
          <w:fldChar w:fldCharType="end"/>
        </w:r>
        <w:r w:rsidRPr="00EF3CB8">
          <w:rPr>
            <w:rStyle w:val="Hyperlink"/>
            <w:noProof/>
          </w:rPr>
          <w:fldChar w:fldCharType="end"/>
        </w:r>
      </w:ins>
    </w:p>
    <w:p w:rsidR="0034774D" w:rsidRDefault="0034774D">
      <w:pPr>
        <w:pStyle w:val="TOC2"/>
        <w:rPr>
          <w:ins w:id="127" w:author="RCC" w:date="2020-09-29T09:45:00Z"/>
          <w:rFonts w:asciiTheme="minorHAnsi" w:eastAsiaTheme="minorEastAsia" w:hAnsiTheme="minorHAnsi" w:cstheme="minorBidi"/>
          <w:b w:val="0"/>
          <w:noProof/>
          <w:sz w:val="22"/>
          <w:szCs w:val="22"/>
          <w:lang w:eastAsia="en-GB"/>
        </w:rPr>
      </w:pPr>
      <w:ins w:id="128" w:author="RCC" w:date="2020-09-29T09:45:00Z">
        <w:r w:rsidRPr="00EF3CB8">
          <w:rPr>
            <w:rStyle w:val="Hyperlink"/>
            <w:noProof/>
          </w:rPr>
          <w:fldChar w:fldCharType="begin"/>
        </w:r>
        <w:r w:rsidRPr="00EF3CB8">
          <w:rPr>
            <w:rStyle w:val="Hyperlink"/>
            <w:noProof/>
          </w:rPr>
          <w:instrText xml:space="preserve"> </w:instrText>
        </w:r>
        <w:r>
          <w:rPr>
            <w:noProof/>
          </w:rPr>
          <w:instrText>HYPERLINK \l "_Toc52265170"</w:instrText>
        </w:r>
        <w:r w:rsidRPr="00EF3CB8">
          <w:rPr>
            <w:rStyle w:val="Hyperlink"/>
            <w:noProof/>
          </w:rPr>
          <w:instrText xml:space="preserve"> </w:instrText>
        </w:r>
        <w:r w:rsidRPr="00EF3CB8">
          <w:rPr>
            <w:rStyle w:val="Hyperlink"/>
            <w:noProof/>
          </w:rPr>
          <w:fldChar w:fldCharType="separate"/>
        </w:r>
        <w:r w:rsidRPr="00EF3CB8">
          <w:rPr>
            <w:rStyle w:val="Hyperlink"/>
            <w:noProof/>
          </w:rPr>
          <w:t>6.16</w:t>
        </w:r>
        <w:r>
          <w:rPr>
            <w:rFonts w:asciiTheme="minorHAnsi" w:eastAsiaTheme="minorEastAsia" w:hAnsiTheme="minorHAnsi" w:cstheme="minorBidi"/>
            <w:b w:val="0"/>
            <w:noProof/>
            <w:sz w:val="22"/>
            <w:szCs w:val="22"/>
            <w:lang w:eastAsia="en-GB"/>
          </w:rPr>
          <w:tab/>
        </w:r>
        <w:r w:rsidRPr="00EF3CB8">
          <w:rPr>
            <w:rStyle w:val="Hyperlink"/>
            <w:noProof/>
          </w:rPr>
          <w:t>References to the Panel and Arbitration</w:t>
        </w:r>
        <w:r>
          <w:rPr>
            <w:noProof/>
            <w:webHidden/>
          </w:rPr>
          <w:tab/>
        </w:r>
        <w:r>
          <w:rPr>
            <w:noProof/>
            <w:webHidden/>
          </w:rPr>
          <w:fldChar w:fldCharType="begin"/>
        </w:r>
        <w:r>
          <w:rPr>
            <w:noProof/>
            <w:webHidden/>
          </w:rPr>
          <w:instrText xml:space="preserve"> PAGEREF _Toc52265170 \h </w:instrText>
        </w:r>
      </w:ins>
      <w:r>
        <w:rPr>
          <w:noProof/>
          <w:webHidden/>
        </w:rPr>
      </w:r>
      <w:r>
        <w:rPr>
          <w:noProof/>
          <w:webHidden/>
        </w:rPr>
        <w:fldChar w:fldCharType="separate"/>
      </w:r>
      <w:ins w:id="129" w:author="RCC" w:date="2020-09-29T09:45:00Z">
        <w:r>
          <w:rPr>
            <w:noProof/>
            <w:webHidden/>
          </w:rPr>
          <w:t>36</w:t>
        </w:r>
        <w:r>
          <w:rPr>
            <w:noProof/>
            <w:webHidden/>
          </w:rPr>
          <w:fldChar w:fldCharType="end"/>
        </w:r>
        <w:r w:rsidRPr="00EF3CB8">
          <w:rPr>
            <w:rStyle w:val="Hyperlink"/>
            <w:noProof/>
          </w:rPr>
          <w:fldChar w:fldCharType="end"/>
        </w:r>
      </w:ins>
    </w:p>
    <w:p w:rsidR="00D828CC" w:rsidDel="0034774D" w:rsidRDefault="00D828CC">
      <w:pPr>
        <w:pStyle w:val="TOC1"/>
        <w:rPr>
          <w:del w:id="130" w:author="RCC" w:date="2020-09-29T09:45:00Z"/>
          <w:rFonts w:asciiTheme="minorHAnsi" w:eastAsiaTheme="minorEastAsia" w:hAnsiTheme="minorHAnsi" w:cstheme="minorBidi"/>
          <w:b w:val="0"/>
          <w:noProof/>
          <w:szCs w:val="22"/>
          <w:lang w:eastAsia="en-GB"/>
        </w:rPr>
      </w:pPr>
      <w:del w:id="131" w:author="RCC" w:date="2020-09-29T09:45:00Z">
        <w:r w:rsidRPr="0034774D" w:rsidDel="0034774D">
          <w:rPr>
            <w:rPrChange w:id="132" w:author="RCC" w:date="2020-09-29T09:45:00Z">
              <w:rPr>
                <w:rStyle w:val="Hyperlink"/>
                <w:b w:val="0"/>
                <w:noProof/>
              </w:rPr>
            </w:rPrChange>
          </w:rPr>
          <w:delText>1</w:delText>
        </w:r>
        <w:r w:rsidDel="0034774D">
          <w:rPr>
            <w:rFonts w:asciiTheme="minorHAnsi" w:eastAsiaTheme="minorEastAsia" w:hAnsiTheme="minorHAnsi" w:cstheme="minorBidi"/>
            <w:b w:val="0"/>
            <w:noProof/>
            <w:szCs w:val="22"/>
            <w:lang w:eastAsia="en-GB"/>
          </w:rPr>
          <w:tab/>
        </w:r>
        <w:r w:rsidRPr="0034774D" w:rsidDel="0034774D">
          <w:rPr>
            <w:rPrChange w:id="133" w:author="RCC" w:date="2020-09-29T09:45:00Z">
              <w:rPr>
                <w:rStyle w:val="Hyperlink"/>
                <w:b w:val="0"/>
                <w:noProof/>
              </w:rPr>
            </w:rPrChange>
          </w:rPr>
          <w:delText>Introduction</w:delText>
        </w:r>
        <w:r w:rsidDel="0034774D">
          <w:rPr>
            <w:noProof/>
            <w:webHidden/>
          </w:rPr>
          <w:tab/>
          <w:delText>5</w:delText>
        </w:r>
      </w:del>
    </w:p>
    <w:p w:rsidR="00D828CC" w:rsidDel="0034774D" w:rsidRDefault="00D828CC">
      <w:pPr>
        <w:pStyle w:val="TOC2"/>
        <w:rPr>
          <w:del w:id="134" w:author="RCC" w:date="2020-09-29T09:45:00Z"/>
          <w:rFonts w:asciiTheme="minorHAnsi" w:eastAsiaTheme="minorEastAsia" w:hAnsiTheme="minorHAnsi" w:cstheme="minorBidi"/>
          <w:b w:val="0"/>
          <w:noProof/>
          <w:sz w:val="22"/>
          <w:szCs w:val="22"/>
          <w:lang w:eastAsia="en-GB"/>
        </w:rPr>
      </w:pPr>
      <w:del w:id="135" w:author="RCC" w:date="2020-09-29T09:45:00Z">
        <w:r w:rsidRPr="0034774D" w:rsidDel="0034774D">
          <w:rPr>
            <w:rPrChange w:id="136" w:author="RCC" w:date="2020-09-29T09:45:00Z">
              <w:rPr>
                <w:rStyle w:val="Hyperlink"/>
                <w:b w:val="0"/>
                <w:noProof/>
              </w:rPr>
            </w:rPrChange>
          </w:rPr>
          <w:delText>1.1</w:delText>
        </w:r>
        <w:r w:rsidDel="0034774D">
          <w:rPr>
            <w:rFonts w:asciiTheme="minorHAnsi" w:eastAsiaTheme="minorEastAsia" w:hAnsiTheme="minorHAnsi" w:cstheme="minorBidi"/>
            <w:b w:val="0"/>
            <w:noProof/>
            <w:sz w:val="22"/>
            <w:szCs w:val="22"/>
            <w:lang w:eastAsia="en-GB"/>
          </w:rPr>
          <w:tab/>
        </w:r>
        <w:r w:rsidRPr="0034774D" w:rsidDel="0034774D">
          <w:rPr>
            <w:rPrChange w:id="137" w:author="RCC" w:date="2020-09-29T09:45:00Z">
              <w:rPr>
                <w:rStyle w:val="Hyperlink"/>
                <w:b w:val="0"/>
                <w:noProof/>
              </w:rPr>
            </w:rPrChange>
          </w:rPr>
          <w:delText>Purpose and Scope of the Procedure</w:delText>
        </w:r>
        <w:r w:rsidDel="0034774D">
          <w:rPr>
            <w:noProof/>
            <w:webHidden/>
          </w:rPr>
          <w:tab/>
          <w:delText>5</w:delText>
        </w:r>
      </w:del>
    </w:p>
    <w:p w:rsidR="00D828CC" w:rsidDel="0034774D" w:rsidRDefault="00D828CC">
      <w:pPr>
        <w:pStyle w:val="TOC2"/>
        <w:rPr>
          <w:del w:id="138" w:author="RCC" w:date="2020-09-29T09:45:00Z"/>
          <w:rFonts w:asciiTheme="minorHAnsi" w:eastAsiaTheme="minorEastAsia" w:hAnsiTheme="minorHAnsi" w:cstheme="minorBidi"/>
          <w:b w:val="0"/>
          <w:noProof/>
          <w:sz w:val="22"/>
          <w:szCs w:val="22"/>
          <w:lang w:eastAsia="en-GB"/>
        </w:rPr>
      </w:pPr>
      <w:del w:id="139" w:author="RCC" w:date="2020-09-29T09:45:00Z">
        <w:r w:rsidRPr="0034774D" w:rsidDel="0034774D">
          <w:rPr>
            <w:rPrChange w:id="140" w:author="RCC" w:date="2020-09-29T09:45:00Z">
              <w:rPr>
                <w:rStyle w:val="Hyperlink"/>
                <w:b w:val="0"/>
                <w:noProof/>
              </w:rPr>
            </w:rPrChange>
          </w:rPr>
          <w:delText>1.2</w:delText>
        </w:r>
        <w:r w:rsidDel="0034774D">
          <w:rPr>
            <w:rFonts w:asciiTheme="minorHAnsi" w:eastAsiaTheme="minorEastAsia" w:hAnsiTheme="minorHAnsi" w:cstheme="minorBidi"/>
            <w:b w:val="0"/>
            <w:noProof/>
            <w:sz w:val="22"/>
            <w:szCs w:val="22"/>
            <w:lang w:eastAsia="en-GB"/>
          </w:rPr>
          <w:tab/>
        </w:r>
        <w:r w:rsidRPr="0034774D" w:rsidDel="0034774D">
          <w:rPr>
            <w:rPrChange w:id="141" w:author="RCC" w:date="2020-09-29T09:45:00Z">
              <w:rPr>
                <w:rStyle w:val="Hyperlink"/>
                <w:b w:val="0"/>
                <w:noProof/>
              </w:rPr>
            </w:rPrChange>
          </w:rPr>
          <w:delText>Main Users of Procedure and their Responsibilities</w:delText>
        </w:r>
        <w:r w:rsidDel="0034774D">
          <w:rPr>
            <w:noProof/>
            <w:webHidden/>
          </w:rPr>
          <w:tab/>
          <w:delText>5</w:delText>
        </w:r>
      </w:del>
    </w:p>
    <w:p w:rsidR="00D828CC" w:rsidDel="0034774D" w:rsidRDefault="00D828CC">
      <w:pPr>
        <w:pStyle w:val="TOC2"/>
        <w:rPr>
          <w:del w:id="142" w:author="RCC" w:date="2020-09-29T09:45:00Z"/>
          <w:rFonts w:asciiTheme="minorHAnsi" w:eastAsiaTheme="minorEastAsia" w:hAnsiTheme="minorHAnsi" w:cstheme="minorBidi"/>
          <w:b w:val="0"/>
          <w:noProof/>
          <w:sz w:val="22"/>
          <w:szCs w:val="22"/>
          <w:lang w:eastAsia="en-GB"/>
        </w:rPr>
      </w:pPr>
      <w:del w:id="143" w:author="RCC" w:date="2020-09-29T09:45:00Z">
        <w:r w:rsidRPr="0034774D" w:rsidDel="0034774D">
          <w:rPr>
            <w:rPrChange w:id="144" w:author="RCC" w:date="2020-09-29T09:45:00Z">
              <w:rPr>
                <w:rStyle w:val="Hyperlink"/>
                <w:b w:val="0"/>
                <w:noProof/>
              </w:rPr>
            </w:rPrChange>
          </w:rPr>
          <w:delText>1.3</w:delText>
        </w:r>
        <w:r w:rsidDel="0034774D">
          <w:rPr>
            <w:rFonts w:asciiTheme="minorHAnsi" w:eastAsiaTheme="minorEastAsia" w:hAnsiTheme="minorHAnsi" w:cstheme="minorBidi"/>
            <w:b w:val="0"/>
            <w:noProof/>
            <w:sz w:val="22"/>
            <w:szCs w:val="22"/>
            <w:lang w:eastAsia="en-GB"/>
          </w:rPr>
          <w:tab/>
        </w:r>
        <w:r w:rsidRPr="0034774D" w:rsidDel="0034774D">
          <w:rPr>
            <w:rPrChange w:id="145" w:author="RCC" w:date="2020-09-29T09:45:00Z">
              <w:rPr>
                <w:rStyle w:val="Hyperlink"/>
                <w:b w:val="0"/>
                <w:noProof/>
              </w:rPr>
            </w:rPrChange>
          </w:rPr>
          <w:delText>Data Retention Requirements for use in Settlement Runs and Extra-Settlement Determinations</w:delText>
        </w:r>
        <w:r w:rsidDel="0034774D">
          <w:rPr>
            <w:noProof/>
            <w:webHidden/>
          </w:rPr>
          <w:tab/>
          <w:delText>6</w:delText>
        </w:r>
      </w:del>
    </w:p>
    <w:p w:rsidR="00D828CC" w:rsidDel="0034774D" w:rsidRDefault="00D828CC">
      <w:pPr>
        <w:pStyle w:val="TOC2"/>
        <w:rPr>
          <w:del w:id="146" w:author="RCC" w:date="2020-09-29T09:45:00Z"/>
          <w:rFonts w:asciiTheme="minorHAnsi" w:eastAsiaTheme="minorEastAsia" w:hAnsiTheme="minorHAnsi" w:cstheme="minorBidi"/>
          <w:b w:val="0"/>
          <w:noProof/>
          <w:sz w:val="22"/>
          <w:szCs w:val="22"/>
          <w:lang w:eastAsia="en-GB"/>
        </w:rPr>
      </w:pPr>
      <w:del w:id="147" w:author="RCC" w:date="2020-09-29T09:45:00Z">
        <w:r w:rsidRPr="0034774D" w:rsidDel="0034774D">
          <w:rPr>
            <w:rPrChange w:id="148" w:author="RCC" w:date="2020-09-29T09:45:00Z">
              <w:rPr>
                <w:rStyle w:val="Hyperlink"/>
                <w:b w:val="0"/>
                <w:noProof/>
              </w:rPr>
            </w:rPrChange>
          </w:rPr>
          <w:lastRenderedPageBreak/>
          <w:delText>1.4</w:delText>
        </w:r>
        <w:r w:rsidDel="0034774D">
          <w:rPr>
            <w:rFonts w:asciiTheme="minorHAnsi" w:eastAsiaTheme="minorEastAsia" w:hAnsiTheme="minorHAnsi" w:cstheme="minorBidi"/>
            <w:b w:val="0"/>
            <w:noProof/>
            <w:sz w:val="22"/>
            <w:szCs w:val="22"/>
            <w:lang w:eastAsia="en-GB"/>
          </w:rPr>
          <w:tab/>
        </w:r>
        <w:r w:rsidRPr="0034774D" w:rsidDel="0034774D">
          <w:rPr>
            <w:rPrChange w:id="149" w:author="RCC" w:date="2020-09-29T09:45:00Z">
              <w:rPr>
                <w:rStyle w:val="Hyperlink"/>
                <w:b w:val="0"/>
                <w:noProof/>
              </w:rPr>
            </w:rPrChange>
          </w:rPr>
          <w:delText>Information required on a BSCP11/01 Trading Dispute Form</w:delText>
        </w:r>
        <w:r w:rsidDel="0034774D">
          <w:rPr>
            <w:noProof/>
            <w:webHidden/>
          </w:rPr>
          <w:tab/>
          <w:delText>6</w:delText>
        </w:r>
      </w:del>
    </w:p>
    <w:p w:rsidR="00D828CC" w:rsidDel="0034774D" w:rsidRDefault="00D828CC">
      <w:pPr>
        <w:pStyle w:val="TOC2"/>
        <w:rPr>
          <w:del w:id="150" w:author="RCC" w:date="2020-09-29T09:45:00Z"/>
          <w:rFonts w:asciiTheme="minorHAnsi" w:eastAsiaTheme="minorEastAsia" w:hAnsiTheme="minorHAnsi" w:cstheme="minorBidi"/>
          <w:b w:val="0"/>
          <w:noProof/>
          <w:sz w:val="22"/>
          <w:szCs w:val="22"/>
          <w:lang w:eastAsia="en-GB"/>
        </w:rPr>
      </w:pPr>
      <w:del w:id="151" w:author="RCC" w:date="2020-09-29T09:45:00Z">
        <w:r w:rsidRPr="0034774D" w:rsidDel="0034774D">
          <w:rPr>
            <w:rPrChange w:id="152" w:author="RCC" w:date="2020-09-29T09:45:00Z">
              <w:rPr>
                <w:rStyle w:val="Hyperlink"/>
                <w:b w:val="0"/>
                <w:noProof/>
              </w:rPr>
            </w:rPrChange>
          </w:rPr>
          <w:delText>1.5</w:delText>
        </w:r>
        <w:r w:rsidDel="0034774D">
          <w:rPr>
            <w:rFonts w:asciiTheme="minorHAnsi" w:eastAsiaTheme="minorEastAsia" w:hAnsiTheme="minorHAnsi" w:cstheme="minorBidi"/>
            <w:b w:val="0"/>
            <w:noProof/>
            <w:sz w:val="22"/>
            <w:szCs w:val="22"/>
            <w:lang w:eastAsia="en-GB"/>
          </w:rPr>
          <w:tab/>
        </w:r>
        <w:r w:rsidRPr="0034774D" w:rsidDel="0034774D">
          <w:rPr>
            <w:rPrChange w:id="153" w:author="RCC" w:date="2020-09-29T09:45:00Z">
              <w:rPr>
                <w:rStyle w:val="Hyperlink"/>
                <w:b w:val="0"/>
                <w:noProof/>
              </w:rPr>
            </w:rPrChange>
          </w:rPr>
          <w:delText>Balancing and Settlement Code Provision</w:delText>
        </w:r>
        <w:r w:rsidDel="0034774D">
          <w:rPr>
            <w:noProof/>
            <w:webHidden/>
          </w:rPr>
          <w:tab/>
          <w:delText>7</w:delText>
        </w:r>
      </w:del>
    </w:p>
    <w:p w:rsidR="00D828CC" w:rsidDel="0034774D" w:rsidRDefault="00D828CC">
      <w:pPr>
        <w:pStyle w:val="TOC2"/>
        <w:rPr>
          <w:del w:id="154" w:author="RCC" w:date="2020-09-29T09:45:00Z"/>
          <w:rFonts w:asciiTheme="minorHAnsi" w:eastAsiaTheme="minorEastAsia" w:hAnsiTheme="minorHAnsi" w:cstheme="minorBidi"/>
          <w:b w:val="0"/>
          <w:noProof/>
          <w:sz w:val="22"/>
          <w:szCs w:val="22"/>
          <w:lang w:eastAsia="en-GB"/>
        </w:rPr>
      </w:pPr>
      <w:del w:id="155" w:author="RCC" w:date="2020-09-29T09:45:00Z">
        <w:r w:rsidRPr="0034774D" w:rsidDel="0034774D">
          <w:rPr>
            <w:rPrChange w:id="156" w:author="RCC" w:date="2020-09-29T09:45:00Z">
              <w:rPr>
                <w:rStyle w:val="Hyperlink"/>
                <w:b w:val="0"/>
                <w:noProof/>
              </w:rPr>
            </w:rPrChange>
          </w:rPr>
          <w:delText>1.6</w:delText>
        </w:r>
        <w:r w:rsidDel="0034774D">
          <w:rPr>
            <w:rFonts w:asciiTheme="minorHAnsi" w:eastAsiaTheme="minorEastAsia" w:hAnsiTheme="minorHAnsi" w:cstheme="minorBidi"/>
            <w:b w:val="0"/>
            <w:noProof/>
            <w:sz w:val="22"/>
            <w:szCs w:val="22"/>
            <w:lang w:eastAsia="en-GB"/>
          </w:rPr>
          <w:tab/>
        </w:r>
        <w:r w:rsidRPr="0034774D" w:rsidDel="0034774D">
          <w:rPr>
            <w:rPrChange w:id="157" w:author="RCC" w:date="2020-09-29T09:45:00Z">
              <w:rPr>
                <w:rStyle w:val="Hyperlink"/>
                <w:b w:val="0"/>
                <w:noProof/>
              </w:rPr>
            </w:rPrChange>
          </w:rPr>
          <w:delText>Associated BSC Procedures</w:delText>
        </w:r>
        <w:r w:rsidDel="0034774D">
          <w:rPr>
            <w:noProof/>
            <w:webHidden/>
          </w:rPr>
          <w:tab/>
          <w:delText>7</w:delText>
        </w:r>
      </w:del>
    </w:p>
    <w:p w:rsidR="00D828CC" w:rsidDel="0034774D" w:rsidRDefault="00D828CC">
      <w:pPr>
        <w:pStyle w:val="TOC2"/>
        <w:rPr>
          <w:del w:id="158" w:author="RCC" w:date="2020-09-29T09:45:00Z"/>
          <w:rFonts w:asciiTheme="minorHAnsi" w:eastAsiaTheme="minorEastAsia" w:hAnsiTheme="minorHAnsi" w:cstheme="minorBidi"/>
          <w:b w:val="0"/>
          <w:noProof/>
          <w:sz w:val="22"/>
          <w:szCs w:val="22"/>
          <w:lang w:eastAsia="en-GB"/>
        </w:rPr>
      </w:pPr>
      <w:del w:id="159" w:author="RCC" w:date="2020-09-29T09:45:00Z">
        <w:r w:rsidRPr="0034774D" w:rsidDel="0034774D">
          <w:rPr>
            <w:rPrChange w:id="160" w:author="RCC" w:date="2020-09-29T09:45:00Z">
              <w:rPr>
                <w:rStyle w:val="Hyperlink"/>
                <w:b w:val="0"/>
                <w:noProof/>
              </w:rPr>
            </w:rPrChange>
          </w:rPr>
          <w:delText>1.7</w:delText>
        </w:r>
        <w:r w:rsidDel="0034774D">
          <w:rPr>
            <w:rFonts w:asciiTheme="minorHAnsi" w:eastAsiaTheme="minorEastAsia" w:hAnsiTheme="minorHAnsi" w:cstheme="minorBidi"/>
            <w:b w:val="0"/>
            <w:noProof/>
            <w:sz w:val="22"/>
            <w:szCs w:val="22"/>
            <w:lang w:eastAsia="en-GB"/>
          </w:rPr>
          <w:tab/>
        </w:r>
        <w:r w:rsidRPr="0034774D" w:rsidDel="0034774D">
          <w:rPr>
            <w:rPrChange w:id="161" w:author="RCC" w:date="2020-09-29T09:45:00Z">
              <w:rPr>
                <w:rStyle w:val="Hyperlink"/>
                <w:b w:val="0"/>
                <w:noProof/>
              </w:rPr>
            </w:rPrChange>
          </w:rPr>
          <w:delText>EMR Requirements</w:delText>
        </w:r>
        <w:r w:rsidDel="0034774D">
          <w:rPr>
            <w:noProof/>
            <w:webHidden/>
          </w:rPr>
          <w:tab/>
          <w:delText>7</w:delText>
        </w:r>
      </w:del>
    </w:p>
    <w:p w:rsidR="00D828CC" w:rsidDel="0034774D" w:rsidRDefault="00D828CC">
      <w:pPr>
        <w:pStyle w:val="TOC2"/>
        <w:rPr>
          <w:del w:id="162" w:author="RCC" w:date="2020-09-29T09:45:00Z"/>
          <w:rFonts w:asciiTheme="minorHAnsi" w:eastAsiaTheme="minorEastAsia" w:hAnsiTheme="minorHAnsi" w:cstheme="minorBidi"/>
          <w:b w:val="0"/>
          <w:noProof/>
          <w:sz w:val="22"/>
          <w:szCs w:val="22"/>
          <w:lang w:eastAsia="en-GB"/>
        </w:rPr>
      </w:pPr>
      <w:del w:id="163" w:author="RCC" w:date="2020-09-29T09:45:00Z">
        <w:r w:rsidRPr="0034774D" w:rsidDel="0034774D">
          <w:rPr>
            <w:rPrChange w:id="164" w:author="RCC" w:date="2020-09-29T09:45:00Z">
              <w:rPr>
                <w:rStyle w:val="Hyperlink"/>
                <w:b w:val="0"/>
                <w:noProof/>
              </w:rPr>
            </w:rPrChange>
          </w:rPr>
          <w:delText>1.8</w:delText>
        </w:r>
        <w:r w:rsidDel="0034774D">
          <w:rPr>
            <w:rFonts w:asciiTheme="minorHAnsi" w:eastAsiaTheme="minorEastAsia" w:hAnsiTheme="minorHAnsi" w:cstheme="minorBidi"/>
            <w:b w:val="0"/>
            <w:noProof/>
            <w:sz w:val="22"/>
            <w:szCs w:val="22"/>
            <w:lang w:eastAsia="en-GB"/>
          </w:rPr>
          <w:tab/>
        </w:r>
        <w:r w:rsidRPr="0034774D" w:rsidDel="0034774D">
          <w:rPr>
            <w:rPrChange w:id="165" w:author="RCC" w:date="2020-09-29T09:45:00Z">
              <w:rPr>
                <w:rStyle w:val="Hyperlink"/>
                <w:b w:val="0"/>
                <w:noProof/>
              </w:rPr>
            </w:rPrChange>
          </w:rPr>
          <w:delText>Claims relating to the application of Non BM Unit ABSVD</w:delText>
        </w:r>
        <w:r w:rsidDel="0034774D">
          <w:rPr>
            <w:noProof/>
            <w:webHidden/>
          </w:rPr>
          <w:tab/>
          <w:delText>7</w:delText>
        </w:r>
      </w:del>
    </w:p>
    <w:p w:rsidR="00D828CC" w:rsidDel="0034774D" w:rsidRDefault="00D828CC">
      <w:pPr>
        <w:pStyle w:val="TOC1"/>
        <w:rPr>
          <w:del w:id="166" w:author="RCC" w:date="2020-09-29T09:45:00Z"/>
          <w:rFonts w:asciiTheme="minorHAnsi" w:eastAsiaTheme="minorEastAsia" w:hAnsiTheme="minorHAnsi" w:cstheme="minorBidi"/>
          <w:b w:val="0"/>
          <w:noProof/>
          <w:szCs w:val="22"/>
          <w:lang w:eastAsia="en-GB"/>
        </w:rPr>
      </w:pPr>
      <w:del w:id="167" w:author="RCC" w:date="2020-09-29T09:45:00Z">
        <w:r w:rsidRPr="0034774D" w:rsidDel="0034774D">
          <w:rPr>
            <w:rPrChange w:id="168" w:author="RCC" w:date="2020-09-29T09:45:00Z">
              <w:rPr>
                <w:rStyle w:val="Hyperlink"/>
                <w:b w:val="0"/>
                <w:noProof/>
              </w:rPr>
            </w:rPrChange>
          </w:rPr>
          <w:delText>2</w:delText>
        </w:r>
        <w:r w:rsidDel="0034774D">
          <w:rPr>
            <w:rFonts w:asciiTheme="minorHAnsi" w:eastAsiaTheme="minorEastAsia" w:hAnsiTheme="minorHAnsi" w:cstheme="minorBidi"/>
            <w:b w:val="0"/>
            <w:noProof/>
            <w:szCs w:val="22"/>
            <w:lang w:eastAsia="en-GB"/>
          </w:rPr>
          <w:tab/>
        </w:r>
        <w:r w:rsidRPr="0034774D" w:rsidDel="0034774D">
          <w:rPr>
            <w:rPrChange w:id="169" w:author="RCC" w:date="2020-09-29T09:45:00Z">
              <w:rPr>
                <w:rStyle w:val="Hyperlink"/>
                <w:b w:val="0"/>
                <w:noProof/>
              </w:rPr>
            </w:rPrChange>
          </w:rPr>
          <w:delText>Timeliness Criteria</w:delText>
        </w:r>
        <w:r w:rsidDel="0034774D">
          <w:rPr>
            <w:noProof/>
            <w:webHidden/>
          </w:rPr>
          <w:tab/>
          <w:delText>8</w:delText>
        </w:r>
      </w:del>
    </w:p>
    <w:p w:rsidR="00D828CC" w:rsidDel="0034774D" w:rsidRDefault="00D828CC">
      <w:pPr>
        <w:pStyle w:val="TOC2"/>
        <w:rPr>
          <w:del w:id="170" w:author="RCC" w:date="2020-09-29T09:45:00Z"/>
          <w:rFonts w:asciiTheme="minorHAnsi" w:eastAsiaTheme="minorEastAsia" w:hAnsiTheme="minorHAnsi" w:cstheme="minorBidi"/>
          <w:b w:val="0"/>
          <w:noProof/>
          <w:sz w:val="22"/>
          <w:szCs w:val="22"/>
          <w:lang w:eastAsia="en-GB"/>
        </w:rPr>
      </w:pPr>
      <w:del w:id="171" w:author="RCC" w:date="2020-09-29T09:45:00Z">
        <w:r w:rsidRPr="0034774D" w:rsidDel="0034774D">
          <w:rPr>
            <w:rPrChange w:id="172" w:author="RCC" w:date="2020-09-29T09:45:00Z">
              <w:rPr>
                <w:rStyle w:val="Hyperlink"/>
                <w:b w:val="0"/>
                <w:noProof/>
              </w:rPr>
            </w:rPrChange>
          </w:rPr>
          <w:delText>2.1</w:delText>
        </w:r>
        <w:r w:rsidDel="0034774D">
          <w:rPr>
            <w:rFonts w:asciiTheme="minorHAnsi" w:eastAsiaTheme="minorEastAsia" w:hAnsiTheme="minorHAnsi" w:cstheme="minorBidi"/>
            <w:b w:val="0"/>
            <w:noProof/>
            <w:sz w:val="22"/>
            <w:szCs w:val="22"/>
            <w:lang w:eastAsia="en-GB"/>
          </w:rPr>
          <w:tab/>
        </w:r>
        <w:r w:rsidRPr="0034774D" w:rsidDel="0034774D">
          <w:rPr>
            <w:rPrChange w:id="173" w:author="RCC" w:date="2020-09-29T09:45:00Z">
              <w:rPr>
                <w:rStyle w:val="Hyperlink"/>
                <w:b w:val="0"/>
                <w:noProof/>
              </w:rPr>
            </w:rPrChange>
          </w:rPr>
          <w:delText>Dispute Deadline</w:delText>
        </w:r>
        <w:r w:rsidDel="0034774D">
          <w:rPr>
            <w:noProof/>
            <w:webHidden/>
          </w:rPr>
          <w:tab/>
          <w:delText>8</w:delText>
        </w:r>
      </w:del>
    </w:p>
    <w:p w:rsidR="00D828CC" w:rsidDel="0034774D" w:rsidRDefault="00D828CC">
      <w:pPr>
        <w:pStyle w:val="TOC2"/>
        <w:rPr>
          <w:del w:id="174" w:author="RCC" w:date="2020-09-29T09:45:00Z"/>
          <w:rFonts w:asciiTheme="minorHAnsi" w:eastAsiaTheme="minorEastAsia" w:hAnsiTheme="minorHAnsi" w:cstheme="minorBidi"/>
          <w:b w:val="0"/>
          <w:noProof/>
          <w:sz w:val="22"/>
          <w:szCs w:val="22"/>
          <w:lang w:eastAsia="en-GB"/>
        </w:rPr>
      </w:pPr>
      <w:del w:id="175" w:author="RCC" w:date="2020-09-29T09:45:00Z">
        <w:r w:rsidRPr="0034774D" w:rsidDel="0034774D">
          <w:rPr>
            <w:rPrChange w:id="176" w:author="RCC" w:date="2020-09-29T09:45:00Z">
              <w:rPr>
                <w:rStyle w:val="Hyperlink"/>
                <w:b w:val="0"/>
                <w:noProof/>
              </w:rPr>
            </w:rPrChange>
          </w:rPr>
          <w:delText>2.2</w:delText>
        </w:r>
        <w:r w:rsidDel="0034774D">
          <w:rPr>
            <w:rFonts w:asciiTheme="minorHAnsi" w:eastAsiaTheme="minorEastAsia" w:hAnsiTheme="minorHAnsi" w:cstheme="minorBidi"/>
            <w:b w:val="0"/>
            <w:noProof/>
            <w:sz w:val="22"/>
            <w:szCs w:val="22"/>
            <w:lang w:eastAsia="en-GB"/>
          </w:rPr>
          <w:tab/>
        </w:r>
        <w:r w:rsidRPr="0034774D" w:rsidDel="0034774D">
          <w:rPr>
            <w:rPrChange w:id="177" w:author="RCC" w:date="2020-09-29T09:45:00Z">
              <w:rPr>
                <w:rStyle w:val="Hyperlink"/>
                <w:b w:val="0"/>
                <w:noProof/>
              </w:rPr>
            </w:rPrChange>
          </w:rPr>
          <w:delText>Exceptional circumstances</w:delText>
        </w:r>
        <w:r w:rsidDel="0034774D">
          <w:rPr>
            <w:noProof/>
            <w:webHidden/>
          </w:rPr>
          <w:tab/>
          <w:delText>8</w:delText>
        </w:r>
      </w:del>
    </w:p>
    <w:p w:rsidR="00D828CC" w:rsidDel="0034774D" w:rsidRDefault="00D828CC">
      <w:pPr>
        <w:pStyle w:val="TOC1"/>
        <w:rPr>
          <w:del w:id="178" w:author="RCC" w:date="2020-09-29T09:45:00Z"/>
          <w:rFonts w:asciiTheme="minorHAnsi" w:eastAsiaTheme="minorEastAsia" w:hAnsiTheme="minorHAnsi" w:cstheme="minorBidi"/>
          <w:b w:val="0"/>
          <w:noProof/>
          <w:szCs w:val="22"/>
          <w:lang w:eastAsia="en-GB"/>
        </w:rPr>
      </w:pPr>
      <w:del w:id="179" w:author="RCC" w:date="2020-09-29T09:45:00Z">
        <w:r w:rsidRPr="0034774D" w:rsidDel="0034774D">
          <w:rPr>
            <w:rPrChange w:id="180" w:author="RCC" w:date="2020-09-29T09:45:00Z">
              <w:rPr>
                <w:rStyle w:val="Hyperlink"/>
                <w:b w:val="0"/>
                <w:noProof/>
              </w:rPr>
            </w:rPrChange>
          </w:rPr>
          <w:delText>3</w:delText>
        </w:r>
        <w:r w:rsidDel="0034774D">
          <w:rPr>
            <w:rFonts w:asciiTheme="minorHAnsi" w:eastAsiaTheme="minorEastAsia" w:hAnsiTheme="minorHAnsi" w:cstheme="minorBidi"/>
            <w:b w:val="0"/>
            <w:noProof/>
            <w:szCs w:val="22"/>
            <w:lang w:eastAsia="en-GB"/>
          </w:rPr>
          <w:tab/>
        </w:r>
        <w:r w:rsidRPr="0034774D" w:rsidDel="0034774D">
          <w:rPr>
            <w:rPrChange w:id="181" w:author="RCC" w:date="2020-09-29T09:45:00Z">
              <w:rPr>
                <w:rStyle w:val="Hyperlink"/>
                <w:b w:val="0"/>
                <w:noProof/>
              </w:rPr>
            </w:rPrChange>
          </w:rPr>
          <w:delText>Acronyms and Definitions</w:delText>
        </w:r>
        <w:r w:rsidDel="0034774D">
          <w:rPr>
            <w:noProof/>
            <w:webHidden/>
          </w:rPr>
          <w:tab/>
          <w:delText>9</w:delText>
        </w:r>
      </w:del>
    </w:p>
    <w:p w:rsidR="00D828CC" w:rsidDel="0034774D" w:rsidRDefault="00D828CC">
      <w:pPr>
        <w:pStyle w:val="TOC2"/>
        <w:rPr>
          <w:del w:id="182" w:author="RCC" w:date="2020-09-29T09:45:00Z"/>
          <w:rFonts w:asciiTheme="minorHAnsi" w:eastAsiaTheme="minorEastAsia" w:hAnsiTheme="minorHAnsi" w:cstheme="minorBidi"/>
          <w:b w:val="0"/>
          <w:noProof/>
          <w:sz w:val="22"/>
          <w:szCs w:val="22"/>
          <w:lang w:eastAsia="en-GB"/>
        </w:rPr>
      </w:pPr>
      <w:del w:id="183" w:author="RCC" w:date="2020-09-29T09:45:00Z">
        <w:r w:rsidRPr="0034774D" w:rsidDel="0034774D">
          <w:rPr>
            <w:rPrChange w:id="184" w:author="RCC" w:date="2020-09-29T09:45:00Z">
              <w:rPr>
                <w:rStyle w:val="Hyperlink"/>
                <w:b w:val="0"/>
                <w:noProof/>
              </w:rPr>
            </w:rPrChange>
          </w:rPr>
          <w:delText>3.1</w:delText>
        </w:r>
        <w:r w:rsidDel="0034774D">
          <w:rPr>
            <w:rFonts w:asciiTheme="minorHAnsi" w:eastAsiaTheme="minorEastAsia" w:hAnsiTheme="minorHAnsi" w:cstheme="minorBidi"/>
            <w:b w:val="0"/>
            <w:noProof/>
            <w:sz w:val="22"/>
            <w:szCs w:val="22"/>
            <w:lang w:eastAsia="en-GB"/>
          </w:rPr>
          <w:tab/>
        </w:r>
        <w:r w:rsidRPr="0034774D" w:rsidDel="0034774D">
          <w:rPr>
            <w:rPrChange w:id="185" w:author="RCC" w:date="2020-09-29T09:45:00Z">
              <w:rPr>
                <w:rStyle w:val="Hyperlink"/>
                <w:b w:val="0"/>
                <w:noProof/>
              </w:rPr>
            </w:rPrChange>
          </w:rPr>
          <w:delText>Acronyms</w:delText>
        </w:r>
        <w:r w:rsidDel="0034774D">
          <w:rPr>
            <w:noProof/>
            <w:webHidden/>
          </w:rPr>
          <w:tab/>
          <w:delText>9</w:delText>
        </w:r>
      </w:del>
    </w:p>
    <w:p w:rsidR="00D828CC" w:rsidDel="0034774D" w:rsidRDefault="00D828CC">
      <w:pPr>
        <w:pStyle w:val="TOC2"/>
        <w:rPr>
          <w:del w:id="186" w:author="RCC" w:date="2020-09-29T09:45:00Z"/>
          <w:rFonts w:asciiTheme="minorHAnsi" w:eastAsiaTheme="minorEastAsia" w:hAnsiTheme="minorHAnsi" w:cstheme="minorBidi"/>
          <w:b w:val="0"/>
          <w:noProof/>
          <w:sz w:val="22"/>
          <w:szCs w:val="22"/>
          <w:lang w:eastAsia="en-GB"/>
        </w:rPr>
      </w:pPr>
      <w:del w:id="187" w:author="RCC" w:date="2020-09-29T09:45:00Z">
        <w:r w:rsidRPr="0034774D" w:rsidDel="0034774D">
          <w:rPr>
            <w:rPrChange w:id="188" w:author="RCC" w:date="2020-09-29T09:45:00Z">
              <w:rPr>
                <w:rStyle w:val="Hyperlink"/>
                <w:b w:val="0"/>
                <w:noProof/>
              </w:rPr>
            </w:rPrChange>
          </w:rPr>
          <w:delText>3.2</w:delText>
        </w:r>
        <w:r w:rsidDel="0034774D">
          <w:rPr>
            <w:rFonts w:asciiTheme="minorHAnsi" w:eastAsiaTheme="minorEastAsia" w:hAnsiTheme="minorHAnsi" w:cstheme="minorBidi"/>
            <w:b w:val="0"/>
            <w:noProof/>
            <w:sz w:val="22"/>
            <w:szCs w:val="22"/>
            <w:lang w:eastAsia="en-GB"/>
          </w:rPr>
          <w:tab/>
        </w:r>
        <w:r w:rsidRPr="0034774D" w:rsidDel="0034774D">
          <w:rPr>
            <w:rPrChange w:id="189" w:author="RCC" w:date="2020-09-29T09:45:00Z">
              <w:rPr>
                <w:rStyle w:val="Hyperlink"/>
                <w:b w:val="0"/>
                <w:noProof/>
              </w:rPr>
            </w:rPrChange>
          </w:rPr>
          <w:delText>Definitions</w:delText>
        </w:r>
        <w:r w:rsidDel="0034774D">
          <w:rPr>
            <w:noProof/>
            <w:webHidden/>
          </w:rPr>
          <w:tab/>
          <w:delText>10</w:delText>
        </w:r>
      </w:del>
    </w:p>
    <w:p w:rsidR="00D828CC" w:rsidDel="0034774D" w:rsidRDefault="00D828CC">
      <w:pPr>
        <w:pStyle w:val="TOC1"/>
        <w:rPr>
          <w:del w:id="190" w:author="RCC" w:date="2020-09-29T09:45:00Z"/>
          <w:rFonts w:asciiTheme="minorHAnsi" w:eastAsiaTheme="minorEastAsia" w:hAnsiTheme="minorHAnsi" w:cstheme="minorBidi"/>
          <w:b w:val="0"/>
          <w:noProof/>
          <w:szCs w:val="22"/>
          <w:lang w:eastAsia="en-GB"/>
        </w:rPr>
      </w:pPr>
      <w:del w:id="191" w:author="RCC" w:date="2020-09-29T09:45:00Z">
        <w:r w:rsidRPr="0034774D" w:rsidDel="0034774D">
          <w:rPr>
            <w:rPrChange w:id="192" w:author="RCC" w:date="2020-09-29T09:45:00Z">
              <w:rPr>
                <w:rStyle w:val="Hyperlink"/>
                <w:b w:val="0"/>
                <w:noProof/>
              </w:rPr>
            </w:rPrChange>
          </w:rPr>
          <w:delText>4</w:delText>
        </w:r>
        <w:r w:rsidDel="0034774D">
          <w:rPr>
            <w:rFonts w:asciiTheme="minorHAnsi" w:eastAsiaTheme="minorEastAsia" w:hAnsiTheme="minorHAnsi" w:cstheme="minorBidi"/>
            <w:b w:val="0"/>
            <w:noProof/>
            <w:szCs w:val="22"/>
            <w:lang w:eastAsia="en-GB"/>
          </w:rPr>
          <w:tab/>
        </w:r>
        <w:r w:rsidRPr="0034774D" w:rsidDel="0034774D">
          <w:rPr>
            <w:rPrChange w:id="193" w:author="RCC" w:date="2020-09-29T09:45:00Z">
              <w:rPr>
                <w:rStyle w:val="Hyperlink"/>
                <w:b w:val="0"/>
                <w:noProof/>
              </w:rPr>
            </w:rPrChange>
          </w:rPr>
          <w:delText>Not Used</w:delText>
        </w:r>
        <w:r w:rsidDel="0034774D">
          <w:rPr>
            <w:noProof/>
            <w:webHidden/>
          </w:rPr>
          <w:tab/>
          <w:delText>10</w:delText>
        </w:r>
      </w:del>
    </w:p>
    <w:p w:rsidR="00D828CC" w:rsidDel="0034774D" w:rsidRDefault="00D828CC">
      <w:pPr>
        <w:pStyle w:val="TOC1"/>
        <w:rPr>
          <w:del w:id="194" w:author="RCC" w:date="2020-09-29T09:45:00Z"/>
          <w:rFonts w:asciiTheme="minorHAnsi" w:eastAsiaTheme="minorEastAsia" w:hAnsiTheme="minorHAnsi" w:cstheme="minorBidi"/>
          <w:b w:val="0"/>
          <w:noProof/>
          <w:szCs w:val="22"/>
          <w:lang w:eastAsia="en-GB"/>
        </w:rPr>
      </w:pPr>
      <w:del w:id="195" w:author="RCC" w:date="2020-09-29T09:45:00Z">
        <w:r w:rsidRPr="0034774D" w:rsidDel="0034774D">
          <w:rPr>
            <w:rPrChange w:id="196" w:author="RCC" w:date="2020-09-29T09:45:00Z">
              <w:rPr>
                <w:rStyle w:val="Hyperlink"/>
                <w:b w:val="0"/>
                <w:noProof/>
              </w:rPr>
            </w:rPrChange>
          </w:rPr>
          <w:delText>5</w:delText>
        </w:r>
        <w:r w:rsidDel="0034774D">
          <w:rPr>
            <w:rFonts w:asciiTheme="minorHAnsi" w:eastAsiaTheme="minorEastAsia" w:hAnsiTheme="minorHAnsi" w:cstheme="minorBidi"/>
            <w:b w:val="0"/>
            <w:noProof/>
            <w:szCs w:val="22"/>
            <w:lang w:eastAsia="en-GB"/>
          </w:rPr>
          <w:tab/>
        </w:r>
        <w:r w:rsidRPr="0034774D" w:rsidDel="0034774D">
          <w:rPr>
            <w:rPrChange w:id="197" w:author="RCC" w:date="2020-09-29T09:45:00Z">
              <w:rPr>
                <w:rStyle w:val="Hyperlink"/>
                <w:b w:val="0"/>
                <w:noProof/>
              </w:rPr>
            </w:rPrChange>
          </w:rPr>
          <w:delText>Interface and Timetable Information</w:delText>
        </w:r>
        <w:r w:rsidDel="0034774D">
          <w:rPr>
            <w:noProof/>
            <w:webHidden/>
          </w:rPr>
          <w:tab/>
          <w:delText>11</w:delText>
        </w:r>
      </w:del>
    </w:p>
    <w:p w:rsidR="00D828CC" w:rsidDel="0034774D" w:rsidRDefault="00D828CC">
      <w:pPr>
        <w:pStyle w:val="TOC2"/>
        <w:rPr>
          <w:del w:id="198" w:author="RCC" w:date="2020-09-29T09:45:00Z"/>
          <w:rFonts w:asciiTheme="minorHAnsi" w:eastAsiaTheme="minorEastAsia" w:hAnsiTheme="minorHAnsi" w:cstheme="minorBidi"/>
          <w:b w:val="0"/>
          <w:noProof/>
          <w:sz w:val="22"/>
          <w:szCs w:val="22"/>
          <w:lang w:eastAsia="en-GB"/>
        </w:rPr>
      </w:pPr>
      <w:del w:id="199" w:author="RCC" w:date="2020-09-29T09:45:00Z">
        <w:r w:rsidRPr="0034774D" w:rsidDel="0034774D">
          <w:rPr>
            <w:rPrChange w:id="200" w:author="RCC" w:date="2020-09-29T09:45:00Z">
              <w:rPr>
                <w:rStyle w:val="Hyperlink"/>
                <w:b w:val="0"/>
                <w:noProof/>
              </w:rPr>
            </w:rPrChange>
          </w:rPr>
          <w:delText>5.1</w:delText>
        </w:r>
        <w:r w:rsidDel="0034774D">
          <w:rPr>
            <w:rFonts w:asciiTheme="minorHAnsi" w:eastAsiaTheme="minorEastAsia" w:hAnsiTheme="minorHAnsi" w:cstheme="minorBidi"/>
            <w:b w:val="0"/>
            <w:noProof/>
            <w:sz w:val="22"/>
            <w:szCs w:val="22"/>
            <w:lang w:eastAsia="en-GB"/>
          </w:rPr>
          <w:tab/>
        </w:r>
        <w:r w:rsidRPr="0034774D" w:rsidDel="0034774D">
          <w:rPr>
            <w:rPrChange w:id="201" w:author="RCC" w:date="2020-09-29T09:45:00Z">
              <w:rPr>
                <w:rStyle w:val="Hyperlink"/>
                <w:b w:val="0"/>
                <w:noProof/>
              </w:rPr>
            </w:rPrChange>
          </w:rPr>
          <w:delText>Trading Disputes Process</w:delText>
        </w:r>
        <w:r w:rsidDel="0034774D">
          <w:rPr>
            <w:noProof/>
            <w:webHidden/>
          </w:rPr>
          <w:tab/>
          <w:delText>11</w:delText>
        </w:r>
      </w:del>
    </w:p>
    <w:p w:rsidR="00D828CC" w:rsidDel="0034774D" w:rsidRDefault="00D828CC">
      <w:pPr>
        <w:pStyle w:val="TOC2"/>
        <w:rPr>
          <w:del w:id="202" w:author="RCC" w:date="2020-09-29T09:45:00Z"/>
          <w:rFonts w:asciiTheme="minorHAnsi" w:eastAsiaTheme="minorEastAsia" w:hAnsiTheme="minorHAnsi" w:cstheme="minorBidi"/>
          <w:b w:val="0"/>
          <w:noProof/>
          <w:sz w:val="22"/>
          <w:szCs w:val="22"/>
          <w:lang w:eastAsia="en-GB"/>
        </w:rPr>
      </w:pPr>
      <w:del w:id="203" w:author="RCC" w:date="2020-09-29T09:45:00Z">
        <w:r w:rsidRPr="0034774D" w:rsidDel="0034774D">
          <w:rPr>
            <w:rPrChange w:id="204" w:author="RCC" w:date="2020-09-29T09:45:00Z">
              <w:rPr>
                <w:rStyle w:val="Hyperlink"/>
                <w:b w:val="0"/>
                <w:noProof/>
              </w:rPr>
            </w:rPrChange>
          </w:rPr>
          <w:delText>5.2</w:delText>
        </w:r>
        <w:r w:rsidDel="0034774D">
          <w:rPr>
            <w:rFonts w:asciiTheme="minorHAnsi" w:eastAsiaTheme="minorEastAsia" w:hAnsiTheme="minorHAnsi" w:cstheme="minorBidi"/>
            <w:b w:val="0"/>
            <w:noProof/>
            <w:sz w:val="22"/>
            <w:szCs w:val="22"/>
            <w:lang w:eastAsia="en-GB"/>
          </w:rPr>
          <w:tab/>
        </w:r>
        <w:r w:rsidRPr="0034774D" w:rsidDel="0034774D">
          <w:rPr>
            <w:rPrChange w:id="205" w:author="RCC" w:date="2020-09-29T09:45:00Z">
              <w:rPr>
                <w:rStyle w:val="Hyperlink"/>
                <w:b w:val="0"/>
                <w:noProof/>
              </w:rPr>
            </w:rPrChange>
          </w:rPr>
          <w:delText>Deferral of Trading Dispute</w:delText>
        </w:r>
        <w:r w:rsidDel="0034774D">
          <w:rPr>
            <w:noProof/>
            <w:webHidden/>
          </w:rPr>
          <w:tab/>
          <w:delText>17</w:delText>
        </w:r>
      </w:del>
    </w:p>
    <w:p w:rsidR="00D828CC" w:rsidDel="0034774D" w:rsidRDefault="00D828CC">
      <w:pPr>
        <w:pStyle w:val="TOC2"/>
        <w:rPr>
          <w:del w:id="206" w:author="RCC" w:date="2020-09-29T09:45:00Z"/>
          <w:rFonts w:asciiTheme="minorHAnsi" w:eastAsiaTheme="minorEastAsia" w:hAnsiTheme="minorHAnsi" w:cstheme="minorBidi"/>
          <w:b w:val="0"/>
          <w:noProof/>
          <w:sz w:val="22"/>
          <w:szCs w:val="22"/>
          <w:lang w:eastAsia="en-GB"/>
        </w:rPr>
      </w:pPr>
      <w:del w:id="207" w:author="RCC" w:date="2020-09-29T09:45:00Z">
        <w:r w:rsidRPr="0034774D" w:rsidDel="0034774D">
          <w:rPr>
            <w:rPrChange w:id="208" w:author="RCC" w:date="2020-09-29T09:45:00Z">
              <w:rPr>
                <w:rStyle w:val="Hyperlink"/>
                <w:b w:val="0"/>
                <w:noProof/>
              </w:rPr>
            </w:rPrChange>
          </w:rPr>
          <w:delText>5.3</w:delText>
        </w:r>
        <w:r w:rsidDel="0034774D">
          <w:rPr>
            <w:rFonts w:asciiTheme="minorHAnsi" w:eastAsiaTheme="minorEastAsia" w:hAnsiTheme="minorHAnsi" w:cstheme="minorBidi"/>
            <w:b w:val="0"/>
            <w:noProof/>
            <w:sz w:val="22"/>
            <w:szCs w:val="22"/>
            <w:lang w:eastAsia="en-GB"/>
          </w:rPr>
          <w:tab/>
        </w:r>
        <w:r w:rsidRPr="0034774D" w:rsidDel="0034774D">
          <w:rPr>
            <w:rPrChange w:id="209" w:author="RCC" w:date="2020-09-29T09:45:00Z">
              <w:rPr>
                <w:rStyle w:val="Hyperlink"/>
                <w:b w:val="0"/>
                <w:noProof/>
              </w:rPr>
            </w:rPrChange>
          </w:rPr>
          <w:delText>Correction of Errors in the next scheduled Settlement Run</w:delText>
        </w:r>
        <w:r w:rsidDel="0034774D">
          <w:rPr>
            <w:noProof/>
            <w:webHidden/>
          </w:rPr>
          <w:tab/>
          <w:delText>18</w:delText>
        </w:r>
      </w:del>
    </w:p>
    <w:p w:rsidR="00D828CC" w:rsidDel="0034774D" w:rsidRDefault="00D828CC">
      <w:pPr>
        <w:pStyle w:val="TOC2"/>
        <w:rPr>
          <w:del w:id="210" w:author="RCC" w:date="2020-09-29T09:45:00Z"/>
          <w:rFonts w:asciiTheme="minorHAnsi" w:eastAsiaTheme="minorEastAsia" w:hAnsiTheme="minorHAnsi" w:cstheme="minorBidi"/>
          <w:b w:val="0"/>
          <w:noProof/>
          <w:sz w:val="22"/>
          <w:szCs w:val="22"/>
          <w:lang w:eastAsia="en-GB"/>
        </w:rPr>
      </w:pPr>
      <w:del w:id="211" w:author="RCC" w:date="2020-09-29T09:45:00Z">
        <w:r w:rsidRPr="0034774D" w:rsidDel="0034774D">
          <w:rPr>
            <w:rPrChange w:id="212" w:author="RCC" w:date="2020-09-29T09:45:00Z">
              <w:rPr>
                <w:rStyle w:val="Hyperlink"/>
                <w:b w:val="0"/>
                <w:noProof/>
              </w:rPr>
            </w:rPrChange>
          </w:rPr>
          <w:delText>5.4</w:delText>
        </w:r>
        <w:r w:rsidDel="0034774D">
          <w:rPr>
            <w:rFonts w:asciiTheme="minorHAnsi" w:eastAsiaTheme="minorEastAsia" w:hAnsiTheme="minorHAnsi" w:cstheme="minorBidi"/>
            <w:b w:val="0"/>
            <w:noProof/>
            <w:sz w:val="22"/>
            <w:szCs w:val="22"/>
            <w:lang w:eastAsia="en-GB"/>
          </w:rPr>
          <w:tab/>
        </w:r>
        <w:r w:rsidRPr="0034774D" w:rsidDel="0034774D">
          <w:rPr>
            <w:rPrChange w:id="213" w:author="RCC" w:date="2020-09-29T09:45:00Z">
              <w:rPr>
                <w:rStyle w:val="Hyperlink"/>
                <w:b w:val="0"/>
                <w:noProof/>
              </w:rPr>
            </w:rPrChange>
          </w:rPr>
          <w:delText>Performing a Post-Final Settlement Run</w:delText>
        </w:r>
        <w:r w:rsidDel="0034774D">
          <w:rPr>
            <w:noProof/>
            <w:webHidden/>
          </w:rPr>
          <w:tab/>
          <w:delText>19</w:delText>
        </w:r>
      </w:del>
    </w:p>
    <w:p w:rsidR="00D828CC" w:rsidDel="0034774D" w:rsidRDefault="00D828CC">
      <w:pPr>
        <w:pStyle w:val="TOC2"/>
        <w:rPr>
          <w:del w:id="214" w:author="RCC" w:date="2020-09-29T09:45:00Z"/>
          <w:rFonts w:asciiTheme="minorHAnsi" w:eastAsiaTheme="minorEastAsia" w:hAnsiTheme="minorHAnsi" w:cstheme="minorBidi"/>
          <w:b w:val="0"/>
          <w:noProof/>
          <w:sz w:val="22"/>
          <w:szCs w:val="22"/>
          <w:lang w:eastAsia="en-GB"/>
        </w:rPr>
      </w:pPr>
      <w:del w:id="215" w:author="RCC" w:date="2020-09-29T09:45:00Z">
        <w:r w:rsidRPr="0034774D" w:rsidDel="0034774D">
          <w:rPr>
            <w:rPrChange w:id="216" w:author="RCC" w:date="2020-09-29T09:45:00Z">
              <w:rPr>
                <w:rStyle w:val="Hyperlink"/>
                <w:b w:val="0"/>
                <w:noProof/>
              </w:rPr>
            </w:rPrChange>
          </w:rPr>
          <w:delText>5.5</w:delText>
        </w:r>
        <w:r w:rsidDel="0034774D">
          <w:rPr>
            <w:rFonts w:asciiTheme="minorHAnsi" w:eastAsiaTheme="minorEastAsia" w:hAnsiTheme="minorHAnsi" w:cstheme="minorBidi"/>
            <w:b w:val="0"/>
            <w:noProof/>
            <w:sz w:val="22"/>
            <w:szCs w:val="22"/>
            <w:lang w:eastAsia="en-GB"/>
          </w:rPr>
          <w:tab/>
        </w:r>
        <w:r w:rsidRPr="0034774D" w:rsidDel="0034774D">
          <w:rPr>
            <w:rPrChange w:id="217" w:author="RCC" w:date="2020-09-29T09:45:00Z">
              <w:rPr>
                <w:rStyle w:val="Hyperlink"/>
                <w:b w:val="0"/>
                <w:noProof/>
              </w:rPr>
            </w:rPrChange>
          </w:rPr>
          <w:delText>Errors rectified outside of Settlement Runs via an Extra-Settlement Determination</w:delText>
        </w:r>
        <w:r w:rsidDel="0034774D">
          <w:rPr>
            <w:noProof/>
            <w:webHidden/>
          </w:rPr>
          <w:tab/>
          <w:delText>21</w:delText>
        </w:r>
      </w:del>
    </w:p>
    <w:p w:rsidR="00D828CC" w:rsidDel="0034774D" w:rsidRDefault="00D828CC">
      <w:pPr>
        <w:pStyle w:val="TOC1"/>
        <w:rPr>
          <w:del w:id="218" w:author="RCC" w:date="2020-09-29T09:45:00Z"/>
          <w:rFonts w:asciiTheme="minorHAnsi" w:eastAsiaTheme="minorEastAsia" w:hAnsiTheme="minorHAnsi" w:cstheme="minorBidi"/>
          <w:b w:val="0"/>
          <w:noProof/>
          <w:szCs w:val="22"/>
          <w:lang w:eastAsia="en-GB"/>
        </w:rPr>
      </w:pPr>
      <w:del w:id="219" w:author="RCC" w:date="2020-09-29T09:45:00Z">
        <w:r w:rsidRPr="0034774D" w:rsidDel="0034774D">
          <w:rPr>
            <w:rPrChange w:id="220" w:author="RCC" w:date="2020-09-29T09:45:00Z">
              <w:rPr>
                <w:rStyle w:val="Hyperlink"/>
                <w:b w:val="0"/>
                <w:noProof/>
              </w:rPr>
            </w:rPrChange>
          </w:rPr>
          <w:delText>6</w:delText>
        </w:r>
        <w:r w:rsidDel="0034774D">
          <w:rPr>
            <w:rFonts w:asciiTheme="minorHAnsi" w:eastAsiaTheme="minorEastAsia" w:hAnsiTheme="minorHAnsi" w:cstheme="minorBidi"/>
            <w:b w:val="0"/>
            <w:noProof/>
            <w:szCs w:val="22"/>
            <w:lang w:eastAsia="en-GB"/>
          </w:rPr>
          <w:tab/>
        </w:r>
        <w:r w:rsidRPr="0034774D" w:rsidDel="0034774D">
          <w:rPr>
            <w:rPrChange w:id="221" w:author="RCC" w:date="2020-09-29T09:45:00Z">
              <w:rPr>
                <w:rStyle w:val="Hyperlink"/>
                <w:b w:val="0"/>
                <w:noProof/>
              </w:rPr>
            </w:rPrChange>
          </w:rPr>
          <w:delText>Appendices</w:delText>
        </w:r>
        <w:r w:rsidDel="0034774D">
          <w:rPr>
            <w:noProof/>
            <w:webHidden/>
          </w:rPr>
          <w:tab/>
          <w:delText>24</w:delText>
        </w:r>
      </w:del>
    </w:p>
    <w:p w:rsidR="00D828CC" w:rsidDel="0034774D" w:rsidRDefault="00D828CC">
      <w:pPr>
        <w:pStyle w:val="TOC2"/>
        <w:rPr>
          <w:del w:id="222" w:author="RCC" w:date="2020-09-29T09:45:00Z"/>
          <w:rFonts w:asciiTheme="minorHAnsi" w:eastAsiaTheme="minorEastAsia" w:hAnsiTheme="minorHAnsi" w:cstheme="minorBidi"/>
          <w:b w:val="0"/>
          <w:noProof/>
          <w:sz w:val="22"/>
          <w:szCs w:val="22"/>
          <w:lang w:eastAsia="en-GB"/>
        </w:rPr>
      </w:pPr>
      <w:del w:id="223" w:author="RCC" w:date="2020-09-29T09:45:00Z">
        <w:r w:rsidRPr="0034774D" w:rsidDel="0034774D">
          <w:rPr>
            <w:rPrChange w:id="224" w:author="RCC" w:date="2020-09-29T09:45:00Z">
              <w:rPr>
                <w:rStyle w:val="Hyperlink"/>
                <w:b w:val="0"/>
                <w:noProof/>
                <w:spacing w:val="-3"/>
              </w:rPr>
            </w:rPrChange>
          </w:rPr>
          <w:delText>6.1</w:delText>
        </w:r>
        <w:r w:rsidDel="0034774D">
          <w:rPr>
            <w:rFonts w:asciiTheme="minorHAnsi" w:eastAsiaTheme="minorEastAsia" w:hAnsiTheme="minorHAnsi" w:cstheme="minorBidi"/>
            <w:b w:val="0"/>
            <w:noProof/>
            <w:sz w:val="22"/>
            <w:szCs w:val="22"/>
            <w:lang w:eastAsia="en-GB"/>
          </w:rPr>
          <w:tab/>
        </w:r>
        <w:r w:rsidRPr="0034774D" w:rsidDel="0034774D">
          <w:rPr>
            <w:rPrChange w:id="225" w:author="RCC" w:date="2020-09-29T09:45:00Z">
              <w:rPr>
                <w:rStyle w:val="Hyperlink"/>
                <w:b w:val="0"/>
                <w:noProof/>
                <w:spacing w:val="-3"/>
              </w:rPr>
            </w:rPrChange>
          </w:rPr>
          <w:delText>Trading Dispute Raising Form (BSCP11/01)</w:delText>
        </w:r>
        <w:r w:rsidDel="0034774D">
          <w:rPr>
            <w:noProof/>
            <w:webHidden/>
          </w:rPr>
          <w:tab/>
          <w:delText>25</w:delText>
        </w:r>
      </w:del>
    </w:p>
    <w:p w:rsidR="00D828CC" w:rsidDel="0034774D" w:rsidRDefault="00D828CC">
      <w:pPr>
        <w:pStyle w:val="TOC2"/>
        <w:rPr>
          <w:del w:id="226" w:author="RCC" w:date="2020-09-29T09:45:00Z"/>
          <w:rFonts w:asciiTheme="minorHAnsi" w:eastAsiaTheme="minorEastAsia" w:hAnsiTheme="minorHAnsi" w:cstheme="minorBidi"/>
          <w:b w:val="0"/>
          <w:noProof/>
          <w:sz w:val="22"/>
          <w:szCs w:val="22"/>
          <w:lang w:eastAsia="en-GB"/>
        </w:rPr>
      </w:pPr>
      <w:del w:id="227" w:author="RCC" w:date="2020-09-29T09:45:00Z">
        <w:r w:rsidRPr="0034774D" w:rsidDel="0034774D">
          <w:rPr>
            <w:rPrChange w:id="228" w:author="RCC" w:date="2020-09-29T09:45:00Z">
              <w:rPr>
                <w:rStyle w:val="Hyperlink"/>
                <w:b w:val="0"/>
                <w:noProof/>
              </w:rPr>
            </w:rPrChange>
          </w:rPr>
          <w:delText>6.2</w:delText>
        </w:r>
        <w:r w:rsidDel="0034774D">
          <w:rPr>
            <w:rFonts w:asciiTheme="minorHAnsi" w:eastAsiaTheme="minorEastAsia" w:hAnsiTheme="minorHAnsi" w:cstheme="minorBidi"/>
            <w:b w:val="0"/>
            <w:noProof/>
            <w:sz w:val="22"/>
            <w:szCs w:val="22"/>
            <w:lang w:eastAsia="en-GB"/>
          </w:rPr>
          <w:tab/>
        </w:r>
        <w:r w:rsidRPr="0034774D" w:rsidDel="0034774D">
          <w:rPr>
            <w:rPrChange w:id="229" w:author="RCC" w:date="2020-09-29T09:45:00Z">
              <w:rPr>
                <w:rStyle w:val="Hyperlink"/>
                <w:b w:val="0"/>
                <w:noProof/>
              </w:rPr>
            </w:rPrChange>
          </w:rPr>
          <w:delText>This form is no longer used and is intentionally blank</w:delText>
        </w:r>
        <w:r w:rsidDel="0034774D">
          <w:rPr>
            <w:noProof/>
            <w:webHidden/>
          </w:rPr>
          <w:tab/>
          <w:delText>27</w:delText>
        </w:r>
      </w:del>
    </w:p>
    <w:p w:rsidR="00D828CC" w:rsidDel="0034774D" w:rsidRDefault="00D828CC">
      <w:pPr>
        <w:pStyle w:val="TOC2"/>
        <w:rPr>
          <w:del w:id="230" w:author="RCC" w:date="2020-09-29T09:45:00Z"/>
          <w:rFonts w:asciiTheme="minorHAnsi" w:eastAsiaTheme="minorEastAsia" w:hAnsiTheme="minorHAnsi" w:cstheme="minorBidi"/>
          <w:b w:val="0"/>
          <w:noProof/>
          <w:sz w:val="22"/>
          <w:szCs w:val="22"/>
          <w:lang w:eastAsia="en-GB"/>
        </w:rPr>
      </w:pPr>
      <w:del w:id="231" w:author="RCC" w:date="2020-09-29T09:45:00Z">
        <w:r w:rsidRPr="0034774D" w:rsidDel="0034774D">
          <w:rPr>
            <w:rPrChange w:id="232" w:author="RCC" w:date="2020-09-29T09:45:00Z">
              <w:rPr>
                <w:rStyle w:val="Hyperlink"/>
                <w:b w:val="0"/>
                <w:noProof/>
                <w:spacing w:val="-3"/>
              </w:rPr>
            </w:rPrChange>
          </w:rPr>
          <w:delText>6.3</w:delText>
        </w:r>
        <w:r w:rsidDel="0034774D">
          <w:rPr>
            <w:rFonts w:asciiTheme="minorHAnsi" w:eastAsiaTheme="minorEastAsia" w:hAnsiTheme="minorHAnsi" w:cstheme="minorBidi"/>
            <w:b w:val="0"/>
            <w:noProof/>
            <w:sz w:val="22"/>
            <w:szCs w:val="22"/>
            <w:lang w:eastAsia="en-GB"/>
          </w:rPr>
          <w:tab/>
        </w:r>
        <w:r w:rsidRPr="0034774D" w:rsidDel="0034774D">
          <w:rPr>
            <w:rPrChange w:id="233" w:author="RCC" w:date="2020-09-29T09:45:00Z">
              <w:rPr>
                <w:rStyle w:val="Hyperlink"/>
                <w:b w:val="0"/>
                <w:noProof/>
                <w:spacing w:val="-3"/>
              </w:rPr>
            </w:rPrChange>
          </w:rPr>
          <w:delText>Request for Assistance (BSCP11/03)</w:delText>
        </w:r>
        <w:r w:rsidDel="0034774D">
          <w:rPr>
            <w:noProof/>
            <w:webHidden/>
          </w:rPr>
          <w:tab/>
          <w:delText>28</w:delText>
        </w:r>
      </w:del>
    </w:p>
    <w:p w:rsidR="00D828CC" w:rsidDel="0034774D" w:rsidRDefault="00D828CC">
      <w:pPr>
        <w:pStyle w:val="TOC2"/>
        <w:rPr>
          <w:del w:id="234" w:author="RCC" w:date="2020-09-29T09:45:00Z"/>
          <w:rFonts w:asciiTheme="minorHAnsi" w:eastAsiaTheme="minorEastAsia" w:hAnsiTheme="minorHAnsi" w:cstheme="minorBidi"/>
          <w:b w:val="0"/>
          <w:noProof/>
          <w:sz w:val="22"/>
          <w:szCs w:val="22"/>
          <w:lang w:eastAsia="en-GB"/>
        </w:rPr>
      </w:pPr>
      <w:del w:id="235" w:author="RCC" w:date="2020-09-29T09:45:00Z">
        <w:r w:rsidRPr="0034774D" w:rsidDel="0034774D">
          <w:rPr>
            <w:rPrChange w:id="236" w:author="RCC" w:date="2020-09-29T09:45:00Z">
              <w:rPr>
                <w:rStyle w:val="Hyperlink"/>
                <w:b w:val="0"/>
                <w:noProof/>
                <w:spacing w:val="-3"/>
              </w:rPr>
            </w:rPrChange>
          </w:rPr>
          <w:delText>6.4</w:delText>
        </w:r>
        <w:r w:rsidDel="0034774D">
          <w:rPr>
            <w:rFonts w:asciiTheme="minorHAnsi" w:eastAsiaTheme="minorEastAsia" w:hAnsiTheme="minorHAnsi" w:cstheme="minorBidi"/>
            <w:b w:val="0"/>
            <w:noProof/>
            <w:sz w:val="22"/>
            <w:szCs w:val="22"/>
            <w:lang w:eastAsia="en-GB"/>
          </w:rPr>
          <w:tab/>
        </w:r>
        <w:r w:rsidRPr="0034774D" w:rsidDel="0034774D">
          <w:rPr>
            <w:rPrChange w:id="237" w:author="RCC" w:date="2020-09-29T09:45:00Z">
              <w:rPr>
                <w:rStyle w:val="Hyperlink"/>
                <w:b w:val="0"/>
                <w:noProof/>
                <w:spacing w:val="-3"/>
              </w:rPr>
            </w:rPrChange>
          </w:rPr>
          <w:delText>BSCCo Findings Form</w:delText>
        </w:r>
        <w:r w:rsidRPr="0034774D" w:rsidDel="0034774D">
          <w:rPr>
            <w:rPrChange w:id="238" w:author="RCC" w:date="2020-09-29T09:45:00Z">
              <w:rPr>
                <w:rStyle w:val="Hyperlink"/>
                <w:b w:val="0"/>
                <w:noProof/>
              </w:rPr>
            </w:rPrChange>
          </w:rPr>
          <w:delText xml:space="preserve"> (BSCP11/04)</w:delText>
        </w:r>
        <w:r w:rsidDel="0034774D">
          <w:rPr>
            <w:noProof/>
            <w:webHidden/>
          </w:rPr>
          <w:tab/>
          <w:delText>29</w:delText>
        </w:r>
      </w:del>
    </w:p>
    <w:p w:rsidR="00D828CC" w:rsidDel="0034774D" w:rsidRDefault="00D828CC">
      <w:pPr>
        <w:pStyle w:val="TOC2"/>
        <w:rPr>
          <w:del w:id="239" w:author="RCC" w:date="2020-09-29T09:45:00Z"/>
          <w:rFonts w:asciiTheme="minorHAnsi" w:eastAsiaTheme="minorEastAsia" w:hAnsiTheme="minorHAnsi" w:cstheme="minorBidi"/>
          <w:b w:val="0"/>
          <w:noProof/>
          <w:sz w:val="22"/>
          <w:szCs w:val="22"/>
          <w:lang w:eastAsia="en-GB"/>
        </w:rPr>
      </w:pPr>
      <w:del w:id="240" w:author="RCC" w:date="2020-09-29T09:45:00Z">
        <w:r w:rsidRPr="0034774D" w:rsidDel="0034774D">
          <w:rPr>
            <w:rPrChange w:id="241" w:author="RCC" w:date="2020-09-29T09:45:00Z">
              <w:rPr>
                <w:rStyle w:val="Hyperlink"/>
                <w:b w:val="0"/>
                <w:noProof/>
              </w:rPr>
            </w:rPrChange>
          </w:rPr>
          <w:delText>6.5</w:delText>
        </w:r>
        <w:r w:rsidDel="0034774D">
          <w:rPr>
            <w:rFonts w:asciiTheme="minorHAnsi" w:eastAsiaTheme="minorEastAsia" w:hAnsiTheme="minorHAnsi" w:cstheme="minorBidi"/>
            <w:b w:val="0"/>
            <w:noProof/>
            <w:sz w:val="22"/>
            <w:szCs w:val="22"/>
            <w:lang w:eastAsia="en-GB"/>
          </w:rPr>
          <w:tab/>
        </w:r>
        <w:r w:rsidRPr="0034774D" w:rsidDel="0034774D">
          <w:rPr>
            <w:rPrChange w:id="242" w:author="RCC" w:date="2020-09-29T09:45:00Z">
              <w:rPr>
                <w:rStyle w:val="Hyperlink"/>
                <w:b w:val="0"/>
                <w:noProof/>
              </w:rPr>
            </w:rPrChange>
          </w:rPr>
          <w:delText>BSCCo Trading Dispute Closure Form (BSCP11/05)</w:delText>
        </w:r>
        <w:r w:rsidDel="0034774D">
          <w:rPr>
            <w:noProof/>
            <w:webHidden/>
          </w:rPr>
          <w:tab/>
          <w:delText>30</w:delText>
        </w:r>
      </w:del>
    </w:p>
    <w:p w:rsidR="00D828CC" w:rsidDel="0034774D" w:rsidRDefault="00D828CC">
      <w:pPr>
        <w:pStyle w:val="TOC2"/>
        <w:rPr>
          <w:del w:id="243" w:author="RCC" w:date="2020-09-29T09:45:00Z"/>
          <w:rFonts w:asciiTheme="minorHAnsi" w:eastAsiaTheme="minorEastAsia" w:hAnsiTheme="minorHAnsi" w:cstheme="minorBidi"/>
          <w:b w:val="0"/>
          <w:noProof/>
          <w:sz w:val="22"/>
          <w:szCs w:val="22"/>
          <w:lang w:eastAsia="en-GB"/>
        </w:rPr>
      </w:pPr>
      <w:del w:id="244" w:author="RCC" w:date="2020-09-29T09:45:00Z">
        <w:r w:rsidRPr="0034774D" w:rsidDel="0034774D">
          <w:rPr>
            <w:rPrChange w:id="245" w:author="RCC" w:date="2020-09-29T09:45:00Z">
              <w:rPr>
                <w:rStyle w:val="Hyperlink"/>
                <w:b w:val="0"/>
                <w:noProof/>
                <w:spacing w:val="-3"/>
              </w:rPr>
            </w:rPrChange>
          </w:rPr>
          <w:delText>6.6</w:delText>
        </w:r>
        <w:r w:rsidDel="0034774D">
          <w:rPr>
            <w:rFonts w:asciiTheme="minorHAnsi" w:eastAsiaTheme="minorEastAsia" w:hAnsiTheme="minorHAnsi" w:cstheme="minorBidi"/>
            <w:b w:val="0"/>
            <w:noProof/>
            <w:sz w:val="22"/>
            <w:szCs w:val="22"/>
            <w:lang w:eastAsia="en-GB"/>
          </w:rPr>
          <w:tab/>
        </w:r>
        <w:r w:rsidRPr="0034774D" w:rsidDel="0034774D">
          <w:rPr>
            <w:rPrChange w:id="246" w:author="RCC" w:date="2020-09-29T09:45:00Z">
              <w:rPr>
                <w:rStyle w:val="Hyperlink"/>
                <w:b w:val="0"/>
                <w:noProof/>
                <w:spacing w:val="-3"/>
              </w:rPr>
            </w:rPrChange>
          </w:rPr>
          <w:delText>Extra-Settlement Determination Request</w:delText>
        </w:r>
        <w:r w:rsidRPr="0034774D" w:rsidDel="0034774D">
          <w:rPr>
            <w:rPrChange w:id="247" w:author="RCC" w:date="2020-09-29T09:45:00Z">
              <w:rPr>
                <w:rStyle w:val="Hyperlink"/>
                <w:b w:val="0"/>
                <w:noProof/>
              </w:rPr>
            </w:rPrChange>
          </w:rPr>
          <w:delText xml:space="preserve"> (BSCP11/06)</w:delText>
        </w:r>
        <w:r w:rsidDel="0034774D">
          <w:rPr>
            <w:noProof/>
            <w:webHidden/>
          </w:rPr>
          <w:tab/>
          <w:delText>31</w:delText>
        </w:r>
      </w:del>
    </w:p>
    <w:p w:rsidR="00D828CC" w:rsidDel="0034774D" w:rsidRDefault="00D828CC">
      <w:pPr>
        <w:pStyle w:val="TOC2"/>
        <w:rPr>
          <w:del w:id="248" w:author="RCC" w:date="2020-09-29T09:45:00Z"/>
          <w:rFonts w:asciiTheme="minorHAnsi" w:eastAsiaTheme="minorEastAsia" w:hAnsiTheme="minorHAnsi" w:cstheme="minorBidi"/>
          <w:b w:val="0"/>
          <w:noProof/>
          <w:sz w:val="22"/>
          <w:szCs w:val="22"/>
          <w:lang w:eastAsia="en-GB"/>
        </w:rPr>
      </w:pPr>
      <w:del w:id="249" w:author="RCC" w:date="2020-09-29T09:45:00Z">
        <w:r w:rsidRPr="0034774D" w:rsidDel="0034774D">
          <w:rPr>
            <w:rPrChange w:id="250" w:author="RCC" w:date="2020-09-29T09:45:00Z">
              <w:rPr>
                <w:rStyle w:val="Hyperlink"/>
                <w:b w:val="0"/>
                <w:noProof/>
              </w:rPr>
            </w:rPrChange>
          </w:rPr>
          <w:delText>6.7</w:delText>
        </w:r>
        <w:r w:rsidDel="0034774D">
          <w:rPr>
            <w:rFonts w:asciiTheme="minorHAnsi" w:eastAsiaTheme="minorEastAsia" w:hAnsiTheme="minorHAnsi" w:cstheme="minorBidi"/>
            <w:b w:val="0"/>
            <w:noProof/>
            <w:sz w:val="22"/>
            <w:szCs w:val="22"/>
            <w:lang w:eastAsia="en-GB"/>
          </w:rPr>
          <w:tab/>
        </w:r>
        <w:r w:rsidRPr="0034774D" w:rsidDel="0034774D">
          <w:rPr>
            <w:rPrChange w:id="251" w:author="RCC" w:date="2020-09-29T09:45:00Z">
              <w:rPr>
                <w:rStyle w:val="Hyperlink"/>
                <w:b w:val="0"/>
                <w:noProof/>
              </w:rPr>
            </w:rPrChange>
          </w:rPr>
          <w:delText>TDC Trading Dispute Findings (BSCP11/07)</w:delText>
        </w:r>
        <w:r w:rsidDel="0034774D">
          <w:rPr>
            <w:noProof/>
            <w:webHidden/>
          </w:rPr>
          <w:tab/>
          <w:delText>32</w:delText>
        </w:r>
      </w:del>
    </w:p>
    <w:p w:rsidR="00D828CC" w:rsidDel="0034774D" w:rsidRDefault="00D828CC">
      <w:pPr>
        <w:pStyle w:val="TOC2"/>
        <w:rPr>
          <w:del w:id="252" w:author="RCC" w:date="2020-09-29T09:45:00Z"/>
          <w:rFonts w:asciiTheme="minorHAnsi" w:eastAsiaTheme="minorEastAsia" w:hAnsiTheme="minorHAnsi" w:cstheme="minorBidi"/>
          <w:b w:val="0"/>
          <w:noProof/>
          <w:sz w:val="22"/>
          <w:szCs w:val="22"/>
          <w:lang w:eastAsia="en-GB"/>
        </w:rPr>
      </w:pPr>
      <w:del w:id="253" w:author="RCC" w:date="2020-09-29T09:45:00Z">
        <w:r w:rsidRPr="0034774D" w:rsidDel="0034774D">
          <w:rPr>
            <w:rPrChange w:id="254" w:author="RCC" w:date="2020-09-29T09:45:00Z">
              <w:rPr>
                <w:rStyle w:val="Hyperlink"/>
                <w:b w:val="0"/>
                <w:noProof/>
                <w:spacing w:val="-3"/>
              </w:rPr>
            </w:rPrChange>
          </w:rPr>
          <w:delText>6.8</w:delText>
        </w:r>
        <w:r w:rsidDel="0034774D">
          <w:rPr>
            <w:rFonts w:asciiTheme="minorHAnsi" w:eastAsiaTheme="minorEastAsia" w:hAnsiTheme="minorHAnsi" w:cstheme="minorBidi"/>
            <w:b w:val="0"/>
            <w:noProof/>
            <w:sz w:val="22"/>
            <w:szCs w:val="22"/>
            <w:lang w:eastAsia="en-GB"/>
          </w:rPr>
          <w:tab/>
        </w:r>
        <w:r w:rsidRPr="0034774D" w:rsidDel="0034774D">
          <w:rPr>
            <w:rPrChange w:id="255" w:author="RCC" w:date="2020-09-29T09:45:00Z">
              <w:rPr>
                <w:rStyle w:val="Hyperlink"/>
                <w:b w:val="0"/>
                <w:noProof/>
                <w:spacing w:val="-3"/>
              </w:rPr>
            </w:rPrChange>
          </w:rPr>
          <w:delText>TDC Deferral Form (BSCP11/08)</w:delText>
        </w:r>
        <w:r w:rsidDel="0034774D">
          <w:rPr>
            <w:noProof/>
            <w:webHidden/>
          </w:rPr>
          <w:tab/>
          <w:delText>33</w:delText>
        </w:r>
      </w:del>
    </w:p>
    <w:p w:rsidR="00D828CC" w:rsidDel="0034774D" w:rsidRDefault="00D828CC">
      <w:pPr>
        <w:pStyle w:val="TOC2"/>
        <w:rPr>
          <w:del w:id="256" w:author="RCC" w:date="2020-09-29T09:45:00Z"/>
          <w:rFonts w:asciiTheme="minorHAnsi" w:eastAsiaTheme="minorEastAsia" w:hAnsiTheme="minorHAnsi" w:cstheme="minorBidi"/>
          <w:b w:val="0"/>
          <w:noProof/>
          <w:sz w:val="22"/>
          <w:szCs w:val="22"/>
          <w:lang w:eastAsia="en-GB"/>
        </w:rPr>
      </w:pPr>
      <w:del w:id="257" w:author="RCC" w:date="2020-09-29T09:45:00Z">
        <w:r w:rsidRPr="0034774D" w:rsidDel="0034774D">
          <w:rPr>
            <w:rPrChange w:id="258" w:author="RCC" w:date="2020-09-29T09:45:00Z">
              <w:rPr>
                <w:rStyle w:val="Hyperlink"/>
                <w:b w:val="0"/>
                <w:noProof/>
              </w:rPr>
            </w:rPrChange>
          </w:rPr>
          <w:delText>6.9</w:delText>
        </w:r>
        <w:r w:rsidDel="0034774D">
          <w:rPr>
            <w:rFonts w:asciiTheme="minorHAnsi" w:eastAsiaTheme="minorEastAsia" w:hAnsiTheme="minorHAnsi" w:cstheme="minorBidi"/>
            <w:b w:val="0"/>
            <w:noProof/>
            <w:sz w:val="22"/>
            <w:szCs w:val="22"/>
            <w:lang w:eastAsia="en-GB"/>
          </w:rPr>
          <w:tab/>
        </w:r>
        <w:r w:rsidRPr="0034774D" w:rsidDel="0034774D">
          <w:rPr>
            <w:rPrChange w:id="259" w:author="RCC" w:date="2020-09-29T09:45:00Z">
              <w:rPr>
                <w:rStyle w:val="Hyperlink"/>
                <w:b w:val="0"/>
                <w:noProof/>
              </w:rPr>
            </w:rPrChange>
          </w:rPr>
          <w:delText>Trading Dispute Payment Authorisation Form (BSCP11/09)</w:delText>
        </w:r>
        <w:r w:rsidDel="0034774D">
          <w:rPr>
            <w:noProof/>
            <w:webHidden/>
          </w:rPr>
          <w:tab/>
          <w:delText>34</w:delText>
        </w:r>
      </w:del>
    </w:p>
    <w:p w:rsidR="00D828CC" w:rsidDel="0034774D" w:rsidRDefault="00D828CC">
      <w:pPr>
        <w:pStyle w:val="TOC2"/>
        <w:rPr>
          <w:del w:id="260" w:author="RCC" w:date="2020-09-29T09:45:00Z"/>
          <w:rFonts w:asciiTheme="minorHAnsi" w:eastAsiaTheme="minorEastAsia" w:hAnsiTheme="minorHAnsi" w:cstheme="minorBidi"/>
          <w:b w:val="0"/>
          <w:noProof/>
          <w:sz w:val="22"/>
          <w:szCs w:val="22"/>
          <w:lang w:eastAsia="en-GB"/>
        </w:rPr>
      </w:pPr>
      <w:del w:id="261" w:author="RCC" w:date="2020-09-29T09:45:00Z">
        <w:r w:rsidRPr="0034774D" w:rsidDel="0034774D">
          <w:rPr>
            <w:rPrChange w:id="262" w:author="RCC" w:date="2020-09-29T09:45:00Z">
              <w:rPr>
                <w:rStyle w:val="Hyperlink"/>
                <w:b w:val="0"/>
                <w:noProof/>
              </w:rPr>
            </w:rPrChange>
          </w:rPr>
          <w:delText>6.10</w:delText>
        </w:r>
        <w:r w:rsidDel="0034774D">
          <w:rPr>
            <w:rFonts w:asciiTheme="minorHAnsi" w:eastAsiaTheme="minorEastAsia" w:hAnsiTheme="minorHAnsi" w:cstheme="minorBidi"/>
            <w:b w:val="0"/>
            <w:noProof/>
            <w:sz w:val="22"/>
            <w:szCs w:val="22"/>
            <w:lang w:eastAsia="en-GB"/>
          </w:rPr>
          <w:tab/>
        </w:r>
        <w:r w:rsidRPr="0034774D" w:rsidDel="0034774D">
          <w:rPr>
            <w:rPrChange w:id="263" w:author="RCC" w:date="2020-09-29T09:45:00Z">
              <w:rPr>
                <w:rStyle w:val="Hyperlink"/>
                <w:b w:val="0"/>
                <w:noProof/>
              </w:rPr>
            </w:rPrChange>
          </w:rPr>
          <w:delText>Rectification of Trading Disputes</w:delText>
        </w:r>
        <w:r w:rsidDel="0034774D">
          <w:rPr>
            <w:noProof/>
            <w:webHidden/>
          </w:rPr>
          <w:tab/>
          <w:delText>35</w:delText>
        </w:r>
      </w:del>
    </w:p>
    <w:p w:rsidR="00D828CC" w:rsidDel="0034774D" w:rsidRDefault="00D828CC">
      <w:pPr>
        <w:pStyle w:val="TOC2"/>
        <w:rPr>
          <w:del w:id="264" w:author="RCC" w:date="2020-09-29T09:45:00Z"/>
          <w:rFonts w:asciiTheme="minorHAnsi" w:eastAsiaTheme="minorEastAsia" w:hAnsiTheme="minorHAnsi" w:cstheme="minorBidi"/>
          <w:b w:val="0"/>
          <w:noProof/>
          <w:sz w:val="22"/>
          <w:szCs w:val="22"/>
          <w:lang w:eastAsia="en-GB"/>
        </w:rPr>
      </w:pPr>
      <w:del w:id="265" w:author="RCC" w:date="2020-09-29T09:45:00Z">
        <w:r w:rsidRPr="0034774D" w:rsidDel="0034774D">
          <w:rPr>
            <w:rPrChange w:id="266" w:author="RCC" w:date="2020-09-29T09:45:00Z">
              <w:rPr>
                <w:rStyle w:val="Hyperlink"/>
                <w:b w:val="0"/>
                <w:noProof/>
              </w:rPr>
            </w:rPrChange>
          </w:rPr>
          <w:delText>6.11</w:delText>
        </w:r>
        <w:r w:rsidDel="0034774D">
          <w:rPr>
            <w:rFonts w:asciiTheme="minorHAnsi" w:eastAsiaTheme="minorEastAsia" w:hAnsiTheme="minorHAnsi" w:cstheme="minorBidi"/>
            <w:b w:val="0"/>
            <w:noProof/>
            <w:sz w:val="22"/>
            <w:szCs w:val="22"/>
            <w:lang w:eastAsia="en-GB"/>
          </w:rPr>
          <w:tab/>
        </w:r>
        <w:r w:rsidRPr="0034774D" w:rsidDel="0034774D">
          <w:rPr>
            <w:rPrChange w:id="267" w:author="RCC" w:date="2020-09-29T09:45:00Z">
              <w:rPr>
                <w:rStyle w:val="Hyperlink"/>
                <w:b w:val="0"/>
                <w:noProof/>
              </w:rPr>
            </w:rPrChange>
          </w:rPr>
          <w:delText>Extra-Settlement Determinations performed prior to the Final Reconciliation Run</w:delText>
        </w:r>
        <w:r w:rsidDel="0034774D">
          <w:rPr>
            <w:noProof/>
            <w:webHidden/>
          </w:rPr>
          <w:tab/>
          <w:delText>35</w:delText>
        </w:r>
      </w:del>
    </w:p>
    <w:p w:rsidR="00D828CC" w:rsidDel="0034774D" w:rsidRDefault="00D828CC">
      <w:pPr>
        <w:pStyle w:val="TOC2"/>
        <w:rPr>
          <w:del w:id="268" w:author="RCC" w:date="2020-09-29T09:45:00Z"/>
          <w:rFonts w:asciiTheme="minorHAnsi" w:eastAsiaTheme="minorEastAsia" w:hAnsiTheme="minorHAnsi" w:cstheme="minorBidi"/>
          <w:b w:val="0"/>
          <w:noProof/>
          <w:sz w:val="22"/>
          <w:szCs w:val="22"/>
          <w:lang w:eastAsia="en-GB"/>
        </w:rPr>
      </w:pPr>
      <w:del w:id="269" w:author="RCC" w:date="2020-09-29T09:45:00Z">
        <w:r w:rsidRPr="0034774D" w:rsidDel="0034774D">
          <w:rPr>
            <w:rPrChange w:id="270" w:author="RCC" w:date="2020-09-29T09:45:00Z">
              <w:rPr>
                <w:rStyle w:val="Hyperlink"/>
                <w:b w:val="0"/>
                <w:noProof/>
              </w:rPr>
            </w:rPrChange>
          </w:rPr>
          <w:delText>6.12</w:delText>
        </w:r>
        <w:r w:rsidDel="0034774D">
          <w:rPr>
            <w:rFonts w:asciiTheme="minorHAnsi" w:eastAsiaTheme="minorEastAsia" w:hAnsiTheme="minorHAnsi" w:cstheme="minorBidi"/>
            <w:b w:val="0"/>
            <w:noProof/>
            <w:sz w:val="22"/>
            <w:szCs w:val="22"/>
            <w:lang w:eastAsia="en-GB"/>
          </w:rPr>
          <w:tab/>
        </w:r>
        <w:r w:rsidRPr="0034774D" w:rsidDel="0034774D">
          <w:rPr>
            <w:rPrChange w:id="271" w:author="RCC" w:date="2020-09-29T09:45:00Z">
              <w:rPr>
                <w:rStyle w:val="Hyperlink"/>
                <w:b w:val="0"/>
                <w:noProof/>
              </w:rPr>
            </w:rPrChange>
          </w:rPr>
          <w:delText>Recovery of Rectification Costs and other Costs which may be incurred</w:delText>
        </w:r>
        <w:r w:rsidDel="0034774D">
          <w:rPr>
            <w:noProof/>
            <w:webHidden/>
          </w:rPr>
          <w:tab/>
          <w:delText>36</w:delText>
        </w:r>
      </w:del>
    </w:p>
    <w:p w:rsidR="00D828CC" w:rsidDel="0034774D" w:rsidRDefault="00D828CC">
      <w:pPr>
        <w:pStyle w:val="TOC2"/>
        <w:rPr>
          <w:del w:id="272" w:author="RCC" w:date="2020-09-29T09:45:00Z"/>
          <w:rFonts w:asciiTheme="minorHAnsi" w:eastAsiaTheme="minorEastAsia" w:hAnsiTheme="minorHAnsi" w:cstheme="minorBidi"/>
          <w:b w:val="0"/>
          <w:noProof/>
          <w:sz w:val="22"/>
          <w:szCs w:val="22"/>
          <w:lang w:eastAsia="en-GB"/>
        </w:rPr>
      </w:pPr>
      <w:del w:id="273" w:author="RCC" w:date="2020-09-29T09:45:00Z">
        <w:r w:rsidRPr="0034774D" w:rsidDel="0034774D">
          <w:rPr>
            <w:rPrChange w:id="274" w:author="RCC" w:date="2020-09-29T09:45:00Z">
              <w:rPr>
                <w:rStyle w:val="Hyperlink"/>
                <w:b w:val="0"/>
                <w:noProof/>
              </w:rPr>
            </w:rPrChange>
          </w:rPr>
          <w:delText>6.13</w:delText>
        </w:r>
        <w:r w:rsidDel="0034774D">
          <w:rPr>
            <w:rFonts w:asciiTheme="minorHAnsi" w:eastAsiaTheme="minorEastAsia" w:hAnsiTheme="minorHAnsi" w:cstheme="minorBidi"/>
            <w:b w:val="0"/>
            <w:noProof/>
            <w:sz w:val="22"/>
            <w:szCs w:val="22"/>
            <w:lang w:eastAsia="en-GB"/>
          </w:rPr>
          <w:tab/>
        </w:r>
        <w:r w:rsidRPr="0034774D" w:rsidDel="0034774D">
          <w:rPr>
            <w:rPrChange w:id="275" w:author="RCC" w:date="2020-09-29T09:45:00Z">
              <w:rPr>
                <w:rStyle w:val="Hyperlink"/>
                <w:b w:val="0"/>
                <w:noProof/>
              </w:rPr>
            </w:rPrChange>
          </w:rPr>
          <w:delText>Trading Dispute Charge</w:delText>
        </w:r>
        <w:r w:rsidDel="0034774D">
          <w:rPr>
            <w:noProof/>
            <w:webHidden/>
          </w:rPr>
          <w:tab/>
          <w:delText>36</w:delText>
        </w:r>
      </w:del>
    </w:p>
    <w:p w:rsidR="00D828CC" w:rsidDel="0034774D" w:rsidRDefault="00D828CC">
      <w:pPr>
        <w:pStyle w:val="TOC2"/>
        <w:rPr>
          <w:del w:id="276" w:author="RCC" w:date="2020-09-29T09:45:00Z"/>
          <w:rFonts w:asciiTheme="minorHAnsi" w:eastAsiaTheme="minorEastAsia" w:hAnsiTheme="minorHAnsi" w:cstheme="minorBidi"/>
          <w:b w:val="0"/>
          <w:noProof/>
          <w:sz w:val="22"/>
          <w:szCs w:val="22"/>
          <w:lang w:eastAsia="en-GB"/>
        </w:rPr>
      </w:pPr>
      <w:del w:id="277" w:author="RCC" w:date="2020-09-29T09:45:00Z">
        <w:r w:rsidRPr="0034774D" w:rsidDel="0034774D">
          <w:rPr>
            <w:rPrChange w:id="278" w:author="RCC" w:date="2020-09-29T09:45:00Z">
              <w:rPr>
                <w:rStyle w:val="Hyperlink"/>
                <w:b w:val="0"/>
                <w:noProof/>
              </w:rPr>
            </w:rPrChange>
          </w:rPr>
          <w:delText>6.14</w:delText>
        </w:r>
        <w:r w:rsidDel="0034774D">
          <w:rPr>
            <w:rFonts w:asciiTheme="minorHAnsi" w:eastAsiaTheme="minorEastAsia" w:hAnsiTheme="minorHAnsi" w:cstheme="minorBidi"/>
            <w:b w:val="0"/>
            <w:noProof/>
            <w:sz w:val="22"/>
            <w:szCs w:val="22"/>
            <w:lang w:eastAsia="en-GB"/>
          </w:rPr>
          <w:tab/>
        </w:r>
        <w:r w:rsidRPr="0034774D" w:rsidDel="0034774D">
          <w:rPr>
            <w:rPrChange w:id="279" w:author="RCC" w:date="2020-09-29T09:45:00Z">
              <w:rPr>
                <w:rStyle w:val="Hyperlink"/>
                <w:b w:val="0"/>
                <w:noProof/>
              </w:rPr>
            </w:rPrChange>
          </w:rPr>
          <w:delText>Materiality Threshold</w:delText>
        </w:r>
        <w:r w:rsidDel="0034774D">
          <w:rPr>
            <w:noProof/>
            <w:webHidden/>
          </w:rPr>
          <w:tab/>
          <w:delText>36</w:delText>
        </w:r>
      </w:del>
    </w:p>
    <w:p w:rsidR="00D828CC" w:rsidDel="0034774D" w:rsidRDefault="00D828CC">
      <w:pPr>
        <w:pStyle w:val="TOC2"/>
        <w:rPr>
          <w:del w:id="280" w:author="RCC" w:date="2020-09-29T09:45:00Z"/>
          <w:rFonts w:asciiTheme="minorHAnsi" w:eastAsiaTheme="minorEastAsia" w:hAnsiTheme="minorHAnsi" w:cstheme="minorBidi"/>
          <w:b w:val="0"/>
          <w:noProof/>
          <w:sz w:val="22"/>
          <w:szCs w:val="22"/>
          <w:lang w:eastAsia="en-GB"/>
        </w:rPr>
      </w:pPr>
      <w:del w:id="281" w:author="RCC" w:date="2020-09-29T09:45:00Z">
        <w:r w:rsidRPr="0034774D" w:rsidDel="0034774D">
          <w:rPr>
            <w:rPrChange w:id="282" w:author="RCC" w:date="2020-09-29T09:45:00Z">
              <w:rPr>
                <w:rStyle w:val="Hyperlink"/>
                <w:b w:val="0"/>
                <w:noProof/>
              </w:rPr>
            </w:rPrChange>
          </w:rPr>
          <w:delText>6.15</w:delText>
        </w:r>
        <w:r w:rsidDel="0034774D">
          <w:rPr>
            <w:rFonts w:asciiTheme="minorHAnsi" w:eastAsiaTheme="minorEastAsia" w:hAnsiTheme="minorHAnsi" w:cstheme="minorBidi"/>
            <w:b w:val="0"/>
            <w:noProof/>
            <w:sz w:val="22"/>
            <w:szCs w:val="22"/>
            <w:lang w:eastAsia="en-GB"/>
          </w:rPr>
          <w:tab/>
        </w:r>
        <w:r w:rsidRPr="0034774D" w:rsidDel="0034774D">
          <w:rPr>
            <w:rPrChange w:id="283" w:author="RCC" w:date="2020-09-29T09:45:00Z">
              <w:rPr>
                <w:rStyle w:val="Hyperlink"/>
                <w:b w:val="0"/>
                <w:noProof/>
              </w:rPr>
            </w:rPrChange>
          </w:rPr>
          <w:delText>Multiple Raising Parties</w:delText>
        </w:r>
        <w:r w:rsidDel="0034774D">
          <w:rPr>
            <w:noProof/>
            <w:webHidden/>
          </w:rPr>
          <w:tab/>
          <w:delText>36</w:delText>
        </w:r>
      </w:del>
    </w:p>
    <w:p w:rsidR="00D828CC" w:rsidDel="0034774D" w:rsidRDefault="00D828CC">
      <w:pPr>
        <w:pStyle w:val="TOC2"/>
        <w:rPr>
          <w:del w:id="284" w:author="RCC" w:date="2020-09-29T09:45:00Z"/>
          <w:rFonts w:asciiTheme="minorHAnsi" w:eastAsiaTheme="minorEastAsia" w:hAnsiTheme="minorHAnsi" w:cstheme="minorBidi"/>
          <w:b w:val="0"/>
          <w:noProof/>
          <w:sz w:val="22"/>
          <w:szCs w:val="22"/>
          <w:lang w:eastAsia="en-GB"/>
        </w:rPr>
      </w:pPr>
      <w:del w:id="285" w:author="RCC" w:date="2020-09-29T09:45:00Z">
        <w:r w:rsidRPr="0034774D" w:rsidDel="0034774D">
          <w:rPr>
            <w:rPrChange w:id="286" w:author="RCC" w:date="2020-09-29T09:45:00Z">
              <w:rPr>
                <w:rStyle w:val="Hyperlink"/>
                <w:b w:val="0"/>
                <w:noProof/>
              </w:rPr>
            </w:rPrChange>
          </w:rPr>
          <w:delText>6.16</w:delText>
        </w:r>
        <w:r w:rsidDel="0034774D">
          <w:rPr>
            <w:rFonts w:asciiTheme="minorHAnsi" w:eastAsiaTheme="minorEastAsia" w:hAnsiTheme="minorHAnsi" w:cstheme="minorBidi"/>
            <w:b w:val="0"/>
            <w:noProof/>
            <w:sz w:val="22"/>
            <w:szCs w:val="22"/>
            <w:lang w:eastAsia="en-GB"/>
          </w:rPr>
          <w:tab/>
        </w:r>
        <w:r w:rsidRPr="0034774D" w:rsidDel="0034774D">
          <w:rPr>
            <w:rPrChange w:id="287" w:author="RCC" w:date="2020-09-29T09:45:00Z">
              <w:rPr>
                <w:rStyle w:val="Hyperlink"/>
                <w:b w:val="0"/>
                <w:noProof/>
              </w:rPr>
            </w:rPrChange>
          </w:rPr>
          <w:delText>References to the Panel and Arbitration</w:delText>
        </w:r>
        <w:r w:rsidDel="0034774D">
          <w:rPr>
            <w:noProof/>
            <w:webHidden/>
          </w:rPr>
          <w:tab/>
          <w:delText>36</w:delText>
        </w:r>
      </w:del>
    </w:p>
    <w:p w:rsidR="0097452E" w:rsidRDefault="003E192D">
      <w:pPr>
        <w:pStyle w:val="TOC2"/>
        <w:rPr>
          <w:b w:val="0"/>
          <w:spacing w:val="-3"/>
          <w:sz w:val="22"/>
          <w:szCs w:val="22"/>
        </w:rPr>
      </w:pPr>
      <w:r>
        <w:rPr>
          <w:spacing w:val="-3"/>
        </w:rPr>
        <w:fldChar w:fldCharType="end"/>
      </w:r>
    </w:p>
    <w:p w:rsidR="0097452E" w:rsidRDefault="0097452E">
      <w:pPr>
        <w:spacing w:after="240"/>
      </w:pPr>
    </w:p>
    <w:p w:rsidR="0097452E" w:rsidRDefault="003E192D">
      <w:pPr>
        <w:pStyle w:val="Heading1"/>
        <w:numPr>
          <w:ilvl w:val="0"/>
          <w:numId w:val="0"/>
        </w:numPr>
        <w:spacing w:before="0" w:after="240"/>
        <w:ind w:left="720" w:hanging="720"/>
        <w:rPr>
          <w:sz w:val="24"/>
          <w:szCs w:val="24"/>
        </w:rPr>
      </w:pPr>
      <w:bookmarkStart w:id="288" w:name="_Toc114146631"/>
      <w:bookmarkStart w:id="289" w:name="_Toc460566471"/>
      <w:bookmarkStart w:id="290" w:name="_Toc528144299"/>
      <w:bookmarkStart w:id="291" w:name="_Toc534622096"/>
      <w:bookmarkStart w:id="292" w:name="_Toc52265132"/>
      <w:r>
        <w:rPr>
          <w:sz w:val="24"/>
          <w:szCs w:val="24"/>
        </w:rPr>
        <w:lastRenderedPageBreak/>
        <w:t>1</w:t>
      </w:r>
      <w:r>
        <w:rPr>
          <w:sz w:val="24"/>
          <w:szCs w:val="24"/>
        </w:rPr>
        <w:tab/>
        <w:t>Introduction</w:t>
      </w:r>
      <w:bookmarkEnd w:id="288"/>
      <w:bookmarkEnd w:id="289"/>
      <w:bookmarkEnd w:id="290"/>
      <w:bookmarkEnd w:id="291"/>
      <w:bookmarkEnd w:id="292"/>
    </w:p>
    <w:p w:rsidR="0097452E" w:rsidRDefault="0033252E">
      <w:pPr>
        <w:pStyle w:val="Heading2"/>
        <w:keepNext w:val="0"/>
        <w:numPr>
          <w:ilvl w:val="0"/>
          <w:numId w:val="0"/>
        </w:numPr>
        <w:spacing w:before="0" w:after="240"/>
        <w:ind w:left="720" w:hanging="720"/>
        <w:rPr>
          <w:rFonts w:ascii="Times New Roman" w:hAnsi="Times New Roman"/>
        </w:rPr>
      </w:pPr>
      <w:bookmarkStart w:id="293" w:name="_Toc114146632"/>
      <w:bookmarkStart w:id="294" w:name="_Toc460566472"/>
      <w:bookmarkStart w:id="295" w:name="_Toc528144300"/>
      <w:bookmarkStart w:id="296" w:name="_Toc534622097"/>
      <w:bookmarkStart w:id="297" w:name="_Toc52265133"/>
      <w:ins w:id="298" w:author="RCC" w:date="2020-09-28T15:54:00Z">
        <w:r>
          <w:rPr>
            <w:rFonts w:ascii="Times New Roman" w:hAnsi="Times New Roman"/>
          </w:rPr>
          <w:t>[RCC]</w:t>
        </w:r>
      </w:ins>
      <w:r w:rsidR="003E192D">
        <w:rPr>
          <w:rFonts w:ascii="Times New Roman" w:hAnsi="Times New Roman"/>
        </w:rPr>
        <w:t>1.1</w:t>
      </w:r>
      <w:r w:rsidR="003E192D">
        <w:rPr>
          <w:rFonts w:ascii="Times New Roman" w:hAnsi="Times New Roman"/>
        </w:rPr>
        <w:tab/>
        <w:t>Purpose and Scope of the Procedure</w:t>
      </w:r>
      <w:bookmarkEnd w:id="293"/>
      <w:bookmarkEnd w:id="294"/>
      <w:bookmarkEnd w:id="295"/>
      <w:bookmarkEnd w:id="296"/>
      <w:bookmarkEnd w:id="297"/>
    </w:p>
    <w:p w:rsidR="0097452E" w:rsidRDefault="003E192D">
      <w:pPr>
        <w:pStyle w:val="Text"/>
        <w:tabs>
          <w:tab w:val="clear" w:pos="-720"/>
        </w:tabs>
        <w:spacing w:after="240"/>
        <w:ind w:left="709" w:hanging="22"/>
      </w:pPr>
      <w:r>
        <w:t>This BSC Procedure (BSCP) deals with the raising, resolution and rectification of all Trading Disputes, in accordance with Section W of the Balancing and Settlement Code (the Code).  Where practicable, before invoking this procedure, all affected Parties are expected to use all reasonable endeavours to resolve any queries via internal investigation, involving their own Agents or BSC Agents where appropriate, in accordance with the provisions of the Code</w:t>
      </w:r>
      <w:r>
        <w:rPr>
          <w:rStyle w:val="FootnoteReference"/>
          <w:spacing w:val="0"/>
        </w:rPr>
        <w:footnoteReference w:id="1"/>
      </w:r>
      <w:r>
        <w:t>.</w:t>
      </w:r>
    </w:p>
    <w:p w:rsidR="0097452E" w:rsidRDefault="003E192D">
      <w:pPr>
        <w:pStyle w:val="Text"/>
        <w:tabs>
          <w:tab w:val="clear" w:pos="-720"/>
        </w:tabs>
        <w:spacing w:after="240"/>
        <w:ind w:hanging="11"/>
      </w:pPr>
      <w:r>
        <w:t>Where errors are identified in Credit Cover or a Party’s Credit Default status, this procedure, in association with the specific rules contained in Section M of the Code, will apply.</w:t>
      </w:r>
    </w:p>
    <w:p w:rsidR="0097452E" w:rsidDel="00AC386C" w:rsidRDefault="003E192D">
      <w:pPr>
        <w:pStyle w:val="Text"/>
        <w:tabs>
          <w:tab w:val="clear" w:pos="-720"/>
        </w:tabs>
        <w:spacing w:after="240"/>
        <w:ind w:firstLine="0"/>
        <w:rPr>
          <w:del w:id="299" w:author="RCC" w:date="2020-09-28T15:54:00Z"/>
        </w:rPr>
      </w:pPr>
      <w:del w:id="300" w:author="RCC" w:date="2020-09-28T15:54:00Z">
        <w:r w:rsidDel="00AC386C">
          <w:delText xml:space="preserve">This BSC Procedure does </w:delText>
        </w:r>
        <w:r w:rsidDel="00AC386C">
          <w:rPr>
            <w:u w:val="single"/>
          </w:rPr>
          <w:delText>not</w:delText>
        </w:r>
        <w:r w:rsidDel="00AC386C">
          <w:delText xml:space="preserve"> cover the Change of Supplier or Registration process or any other disputes resolved under the Master Registration Agreement (MRA) which do not impact on Settlement Data.</w:delText>
        </w:r>
      </w:del>
    </w:p>
    <w:p w:rsidR="0097452E" w:rsidRDefault="003E192D">
      <w:pPr>
        <w:spacing w:after="240"/>
        <w:ind w:left="720"/>
        <w:jc w:val="both"/>
      </w:pPr>
      <w:r>
        <w:t>Subject to any arbitration proceedings, all Trading Disputes shall be raised and dealt with in accordance with Section W of the Code and this BSC Procedure. No Party may refer a Trading Dispute to arbitration unless the Trading Dispute has been raised, dealt with and decided in accordance with provisions of Section W of the Code and this BSC Procedure.</w:t>
      </w:r>
    </w:p>
    <w:p w:rsidR="0097452E" w:rsidRDefault="0085396E">
      <w:pPr>
        <w:pStyle w:val="Heading2"/>
        <w:keepNext w:val="0"/>
        <w:numPr>
          <w:ilvl w:val="0"/>
          <w:numId w:val="0"/>
        </w:numPr>
        <w:spacing w:before="0" w:after="240"/>
        <w:ind w:left="720" w:hanging="720"/>
        <w:rPr>
          <w:rFonts w:ascii="Times New Roman" w:hAnsi="Times New Roman"/>
        </w:rPr>
      </w:pPr>
      <w:bookmarkStart w:id="301" w:name="_Toc114146633"/>
      <w:bookmarkStart w:id="302" w:name="_Toc460566473"/>
      <w:bookmarkStart w:id="303" w:name="_Toc528144301"/>
      <w:bookmarkStart w:id="304" w:name="_Toc534622098"/>
      <w:bookmarkStart w:id="305" w:name="_Toc52265134"/>
      <w:ins w:id="306" w:author="RCC" w:date="2020-09-28T15:57:00Z">
        <w:r>
          <w:rPr>
            <w:rFonts w:ascii="Times New Roman" w:hAnsi="Times New Roman"/>
          </w:rPr>
          <w:t>[RCC]</w:t>
        </w:r>
      </w:ins>
      <w:r w:rsidR="003E192D">
        <w:rPr>
          <w:rFonts w:ascii="Times New Roman" w:hAnsi="Times New Roman"/>
        </w:rPr>
        <w:t>1.2</w:t>
      </w:r>
      <w:r w:rsidR="003E192D">
        <w:rPr>
          <w:rFonts w:ascii="Times New Roman" w:hAnsi="Times New Roman"/>
        </w:rPr>
        <w:tab/>
        <w:t>Main Users of Procedure and their Responsibilities</w:t>
      </w:r>
      <w:bookmarkEnd w:id="301"/>
      <w:bookmarkEnd w:id="302"/>
      <w:bookmarkEnd w:id="303"/>
      <w:bookmarkEnd w:id="304"/>
      <w:bookmarkEnd w:id="305"/>
    </w:p>
    <w:p w:rsidR="0097452E" w:rsidRDefault="003E192D">
      <w:pPr>
        <w:pStyle w:val="Text"/>
        <w:suppressAutoHyphens w:val="0"/>
        <w:spacing w:after="240"/>
        <w:ind w:left="1440"/>
      </w:pPr>
      <w:r>
        <w:t>This BSCP should be used by:</w:t>
      </w:r>
    </w:p>
    <w:p w:rsidR="0097452E" w:rsidRDefault="003E192D">
      <w:pPr>
        <w:pStyle w:val="Text"/>
        <w:suppressAutoHyphens w:val="0"/>
        <w:spacing w:after="240"/>
        <w:ind w:left="709" w:hanging="22"/>
      </w:pPr>
      <w:r>
        <w:rPr>
          <w:b/>
        </w:rPr>
        <w:t xml:space="preserve">BSC Parties (including the BSCCo) </w:t>
      </w:r>
      <w:r>
        <w:t>to raise and resolve Trading Disputes;</w:t>
      </w:r>
    </w:p>
    <w:p w:rsidR="0097452E" w:rsidRDefault="003E192D">
      <w:pPr>
        <w:pStyle w:val="Text"/>
        <w:suppressAutoHyphens w:val="0"/>
        <w:spacing w:after="240"/>
        <w:ind w:left="709" w:hanging="22"/>
        <w:rPr>
          <w:b/>
        </w:rPr>
      </w:pPr>
      <w:r>
        <w:rPr>
          <w:b/>
        </w:rPr>
        <w:t>Trading Disputes Committee</w:t>
      </w:r>
      <w:r>
        <w:t xml:space="preserve"> to determine matters relating to Trading Disputes;</w:t>
      </w:r>
    </w:p>
    <w:p w:rsidR="0097452E" w:rsidRDefault="003E192D">
      <w:pPr>
        <w:spacing w:after="240"/>
        <w:ind w:left="709"/>
        <w:jc w:val="both"/>
      </w:pPr>
      <w:r>
        <w:rPr>
          <w:b/>
        </w:rPr>
        <w:t>Disputes Secretary (DS)</w:t>
      </w:r>
      <w:r>
        <w:t xml:space="preserve"> to:</w:t>
      </w:r>
    </w:p>
    <w:p w:rsidR="0097452E" w:rsidRDefault="003E192D">
      <w:pPr>
        <w:spacing w:after="240"/>
        <w:ind w:left="1418" w:hanging="709"/>
        <w:jc w:val="both"/>
        <w:rPr>
          <w:noProof/>
        </w:rPr>
      </w:pPr>
      <w:r>
        <w:rPr>
          <w:noProof/>
        </w:rPr>
        <w:t>(a)</w:t>
      </w:r>
      <w:r>
        <w:rPr>
          <w:noProof/>
        </w:rPr>
        <w:tab/>
        <w:t>Administer the process detailed in this BSC Procedure;</w:t>
      </w:r>
    </w:p>
    <w:p w:rsidR="0097452E" w:rsidRDefault="003E192D">
      <w:pPr>
        <w:spacing w:after="240"/>
        <w:ind w:left="1418" w:hanging="709"/>
        <w:jc w:val="both"/>
        <w:rPr>
          <w:noProof/>
        </w:rPr>
      </w:pPr>
      <w:r>
        <w:rPr>
          <w:noProof/>
        </w:rPr>
        <w:t>(b)</w:t>
      </w:r>
      <w:r>
        <w:rPr>
          <w:noProof/>
        </w:rPr>
        <w:tab/>
        <w:t>Facilitate the processing of Trading Disputes and escalation of Trading Disputes to the TDC;</w:t>
      </w:r>
    </w:p>
    <w:p w:rsidR="0097452E" w:rsidRDefault="003E192D">
      <w:pPr>
        <w:spacing w:after="240"/>
        <w:ind w:left="1418" w:hanging="709"/>
        <w:jc w:val="both"/>
        <w:rPr>
          <w:noProof/>
        </w:rPr>
      </w:pPr>
      <w:r>
        <w:rPr>
          <w:noProof/>
        </w:rPr>
        <w:t>(c)</w:t>
      </w:r>
      <w:r>
        <w:rPr>
          <w:noProof/>
        </w:rPr>
        <w:tab/>
        <w:t>Act as secretary to the TDC;</w:t>
      </w:r>
      <w:ins w:id="307" w:author="RCC" w:date="2020-09-28T15:57:00Z">
        <w:r w:rsidR="0085396E">
          <w:rPr>
            <w:noProof/>
          </w:rPr>
          <w:t xml:space="preserve"> and</w:t>
        </w:r>
      </w:ins>
    </w:p>
    <w:p w:rsidR="0097452E" w:rsidRDefault="003E192D">
      <w:pPr>
        <w:spacing w:after="240"/>
        <w:ind w:left="1418" w:hanging="709"/>
        <w:jc w:val="both"/>
        <w:rPr>
          <w:noProof/>
        </w:rPr>
      </w:pPr>
      <w:r>
        <w:rPr>
          <w:noProof/>
        </w:rPr>
        <w:t>(d)</w:t>
      </w:r>
      <w:r>
        <w:rPr>
          <w:noProof/>
        </w:rPr>
        <w:tab/>
        <w:t>Maintain a register of precedents established by the TDC</w:t>
      </w:r>
      <w:ins w:id="308" w:author="RCC" w:date="2020-09-28T15:57:00Z">
        <w:r w:rsidR="0085396E">
          <w:rPr>
            <w:noProof/>
          </w:rPr>
          <w:t>.</w:t>
        </w:r>
      </w:ins>
      <w:del w:id="309" w:author="RCC" w:date="2020-09-28T15:57:00Z">
        <w:r w:rsidDel="0085396E">
          <w:rPr>
            <w:noProof/>
          </w:rPr>
          <w:delText>; and</w:delText>
        </w:r>
      </w:del>
    </w:p>
    <w:p w:rsidR="0097452E" w:rsidDel="0085396E" w:rsidRDefault="003E192D">
      <w:pPr>
        <w:spacing w:after="240"/>
        <w:ind w:left="1418" w:hanging="709"/>
        <w:jc w:val="both"/>
        <w:rPr>
          <w:del w:id="310" w:author="RCC" w:date="2020-09-28T15:57:00Z"/>
          <w:noProof/>
        </w:rPr>
      </w:pPr>
      <w:del w:id="311" w:author="RCC" w:date="2020-09-28T15:57:00Z">
        <w:r w:rsidDel="0085396E">
          <w:rPr>
            <w:noProof/>
          </w:rPr>
          <w:delText>(e)</w:delText>
        </w:r>
        <w:r w:rsidDel="0085396E">
          <w:rPr>
            <w:noProof/>
          </w:rPr>
          <w:tab/>
          <w:delText>Maintain an interface with the MRA disputes process, receiving summary details of all queries that may impact upon Settlement data;</w:delText>
        </w:r>
      </w:del>
    </w:p>
    <w:p w:rsidR="0097452E" w:rsidRDefault="003E192D">
      <w:pPr>
        <w:spacing w:after="240"/>
        <w:ind w:left="720"/>
        <w:jc w:val="both"/>
      </w:pPr>
      <w:r>
        <w:t xml:space="preserve">All Parties (including the BSCCo and its Agents, BSC Parties and their Agents, the National Electricity Transmission System Operator (NETSO) and Distribution System Operators) to assist in the resolution of Trading Disputes and to effect the rectification </w:t>
      </w:r>
      <w:r>
        <w:lastRenderedPageBreak/>
        <w:t>of such Trading Disputes in the next available Settlement or Reconciliation Run or Extra-Settlement Determination if appropriate.</w:t>
      </w:r>
    </w:p>
    <w:p w:rsidR="0097452E" w:rsidRDefault="003E192D">
      <w:pPr>
        <w:pStyle w:val="Heading2"/>
        <w:keepNext w:val="0"/>
        <w:numPr>
          <w:ilvl w:val="0"/>
          <w:numId w:val="0"/>
        </w:numPr>
        <w:spacing w:before="0" w:after="240"/>
        <w:ind w:left="720" w:hanging="720"/>
        <w:rPr>
          <w:rFonts w:ascii="Times New Roman" w:hAnsi="Times New Roman"/>
        </w:rPr>
      </w:pPr>
      <w:bookmarkStart w:id="312" w:name="_Toc114146634"/>
      <w:bookmarkStart w:id="313" w:name="_Toc460566474"/>
      <w:bookmarkStart w:id="314" w:name="_Toc528144302"/>
      <w:bookmarkStart w:id="315" w:name="_Toc534622099"/>
      <w:bookmarkStart w:id="316" w:name="_Toc52265135"/>
      <w:r>
        <w:rPr>
          <w:rFonts w:ascii="Times New Roman" w:hAnsi="Times New Roman"/>
        </w:rPr>
        <w:t>1.3</w:t>
      </w:r>
      <w:r>
        <w:rPr>
          <w:rFonts w:ascii="Times New Roman" w:hAnsi="Times New Roman"/>
        </w:rPr>
        <w:tab/>
        <w:t>Data Retention Requirements for use in Settlement Runs and Extra-Settlement Determinations</w:t>
      </w:r>
      <w:bookmarkEnd w:id="312"/>
      <w:bookmarkEnd w:id="313"/>
      <w:bookmarkEnd w:id="314"/>
      <w:bookmarkEnd w:id="315"/>
      <w:bookmarkEnd w:id="316"/>
    </w:p>
    <w:p w:rsidR="0097452E" w:rsidRDefault="003E192D">
      <w:pPr>
        <w:spacing w:after="240"/>
        <w:ind w:left="720"/>
        <w:jc w:val="both"/>
      </w:pPr>
      <w:r>
        <w:t>BSC Parties and BSC Agents are required by the Section U of the Code to retain Settlement data to support the resolution of Trading Disputes:</w:t>
      </w:r>
    </w:p>
    <w:p w:rsidR="0097452E" w:rsidRDefault="003E192D">
      <w:pPr>
        <w:tabs>
          <w:tab w:val="num" w:pos="1134"/>
        </w:tabs>
        <w:spacing w:after="240"/>
        <w:ind w:left="1134" w:hanging="425"/>
        <w:jc w:val="both"/>
      </w:pPr>
      <w:r>
        <w:t>a.</w:t>
      </w:r>
      <w:r>
        <w:tab/>
        <w:t>up to at least 28 months after the relevant Settlement Day for use in a form in which the data can be requested and used in the carrying out of a Settlement Run or Volume Allocation Run; and</w:t>
      </w:r>
    </w:p>
    <w:p w:rsidR="0097452E" w:rsidRDefault="003E192D">
      <w:pPr>
        <w:tabs>
          <w:tab w:val="num" w:pos="1134"/>
        </w:tabs>
        <w:spacing w:after="240"/>
        <w:ind w:left="1134" w:hanging="425"/>
        <w:jc w:val="both"/>
      </w:pPr>
      <w:r>
        <w:t>b.</w:t>
      </w:r>
      <w:r>
        <w:tab/>
        <w:t>thereafter, until 40 months after the relevant Settlement Day in a form that may be retrieved, if requested, within 10 Working Days, for use in an Extra-Settlement Determination.</w:t>
      </w:r>
    </w:p>
    <w:p w:rsidR="0097452E" w:rsidRDefault="003E192D">
      <w:pPr>
        <w:spacing w:after="240"/>
        <w:ind w:left="709"/>
        <w:jc w:val="both"/>
      </w:pPr>
      <w:r>
        <w:t>In addition, if requested by the Panel, BSC Parties and BSC Agents will be required to retain Settlement data beyond 40 months to support an Extra-Settlement Determination.</w:t>
      </w:r>
    </w:p>
    <w:p w:rsidR="0097452E" w:rsidRDefault="003E192D">
      <w:pPr>
        <w:pStyle w:val="Heading2"/>
        <w:keepNext w:val="0"/>
        <w:numPr>
          <w:ilvl w:val="0"/>
          <w:numId w:val="0"/>
        </w:numPr>
        <w:spacing w:before="0" w:after="240"/>
        <w:ind w:left="720" w:hanging="720"/>
        <w:rPr>
          <w:rFonts w:ascii="Times New Roman" w:hAnsi="Times New Roman"/>
        </w:rPr>
      </w:pPr>
      <w:bookmarkStart w:id="317" w:name="_Toc114146635"/>
      <w:bookmarkStart w:id="318" w:name="_Toc460566475"/>
      <w:bookmarkStart w:id="319" w:name="_Toc528144303"/>
      <w:bookmarkStart w:id="320" w:name="_Toc534622100"/>
      <w:bookmarkStart w:id="321" w:name="_Toc52265136"/>
      <w:r>
        <w:rPr>
          <w:rFonts w:ascii="Times New Roman" w:hAnsi="Times New Roman"/>
        </w:rPr>
        <w:t>1.4</w:t>
      </w:r>
      <w:r>
        <w:rPr>
          <w:rFonts w:ascii="Times New Roman" w:hAnsi="Times New Roman"/>
        </w:rPr>
        <w:tab/>
        <w:t>Information required on a BSCP11/01 Trading Dispute Form</w:t>
      </w:r>
      <w:bookmarkEnd w:id="317"/>
      <w:bookmarkEnd w:id="318"/>
      <w:bookmarkEnd w:id="319"/>
      <w:bookmarkEnd w:id="320"/>
      <w:bookmarkEnd w:id="321"/>
    </w:p>
    <w:p w:rsidR="0097452E" w:rsidRDefault="003E192D">
      <w:pPr>
        <w:spacing w:after="240"/>
        <w:ind w:left="720"/>
        <w:jc w:val="both"/>
      </w:pPr>
      <w:r>
        <w:t>A Trading Dispute will not be accepted or processed by the Disputes Secretary unless BSCP11/01 form is submitted, complete with the following information:</w:t>
      </w:r>
    </w:p>
    <w:p w:rsidR="0097452E" w:rsidRDefault="003E192D">
      <w:pPr>
        <w:numPr>
          <w:ilvl w:val="0"/>
          <w:numId w:val="20"/>
        </w:numPr>
        <w:spacing w:after="240"/>
        <w:ind w:hanging="731"/>
        <w:jc w:val="both"/>
      </w:pPr>
      <w:r>
        <w:t>Raising Party contact details</w:t>
      </w:r>
    </w:p>
    <w:p w:rsidR="0097452E" w:rsidRDefault="003E192D">
      <w:pPr>
        <w:numPr>
          <w:ilvl w:val="0"/>
          <w:numId w:val="20"/>
        </w:numPr>
        <w:spacing w:after="240"/>
        <w:ind w:hanging="731"/>
        <w:jc w:val="both"/>
      </w:pPr>
      <w:r>
        <w:t>All affected Settlement Periods (and Settlement Days) claimed. Where an end-date is not specified on the form, it will be assumed that the alleged Settlement Error is ongoing.  If an end-date is provided but the Settlement Error extends beyond that date the TDC will amend the end-date to cover all affected Settlement Days.</w:t>
      </w:r>
    </w:p>
    <w:p w:rsidR="0097452E" w:rsidRDefault="003E192D">
      <w:pPr>
        <w:numPr>
          <w:ilvl w:val="0"/>
          <w:numId w:val="20"/>
        </w:numPr>
        <w:spacing w:after="240"/>
        <w:ind w:hanging="731"/>
        <w:jc w:val="both"/>
      </w:pPr>
      <w:r>
        <w:t xml:space="preserve">Whether the Raising Party is claiming for exceptional circumstances (as described in </w:t>
      </w:r>
      <w:r w:rsidR="00947782">
        <w:t>section</w:t>
      </w:r>
      <w:r>
        <w:t xml:space="preserve"> 2.2)</w:t>
      </w:r>
    </w:p>
    <w:p w:rsidR="0097452E" w:rsidRDefault="003E192D">
      <w:pPr>
        <w:numPr>
          <w:ilvl w:val="0"/>
          <w:numId w:val="20"/>
        </w:numPr>
        <w:spacing w:after="240"/>
        <w:ind w:hanging="731"/>
        <w:jc w:val="both"/>
      </w:pPr>
      <w:r>
        <w:t>Details of the affected site/BM Unit</w:t>
      </w:r>
    </w:p>
    <w:p w:rsidR="0097452E" w:rsidRDefault="00947782" w:rsidP="0044676F">
      <w:pPr>
        <w:numPr>
          <w:ilvl w:val="0"/>
          <w:numId w:val="20"/>
        </w:numPr>
        <w:spacing w:after="240"/>
        <w:ind w:hanging="731"/>
        <w:jc w:val="both"/>
      </w:pPr>
      <w:r w:rsidRPr="00947782">
        <w:t>A description of the error (refer to the questionnaire in Form BSCP11/01)</w:t>
      </w:r>
    </w:p>
    <w:p w:rsidR="0097452E" w:rsidRDefault="003E192D">
      <w:pPr>
        <w:numPr>
          <w:ilvl w:val="0"/>
          <w:numId w:val="20"/>
        </w:numPr>
        <w:spacing w:after="240"/>
        <w:ind w:hanging="731"/>
        <w:jc w:val="both"/>
      </w:pPr>
      <w:r>
        <w:t>An identified breach of the BSC or Code Subsidiary Document which has led to the alleged Settlement Error</w:t>
      </w:r>
    </w:p>
    <w:p w:rsidR="0097452E" w:rsidRDefault="003E192D">
      <w:pPr>
        <w:spacing w:after="240"/>
        <w:ind w:left="720"/>
        <w:jc w:val="both"/>
      </w:pPr>
      <w:r>
        <w:t>In addition, the BSCP11/01 Trading Dispute Form must be authorised by a Category O authorised person.  Please refer to BSCP38 for details on Authorisations.</w:t>
      </w:r>
      <w:bookmarkStart w:id="322" w:name="_Toc114146636"/>
    </w:p>
    <w:p w:rsidR="0097452E" w:rsidRDefault="0097452E">
      <w:pPr>
        <w:spacing w:after="240"/>
        <w:ind w:left="720"/>
        <w:jc w:val="both"/>
      </w:pPr>
    </w:p>
    <w:p w:rsidR="0097452E" w:rsidRDefault="003E192D">
      <w:pPr>
        <w:pStyle w:val="Heading2"/>
        <w:numPr>
          <w:ilvl w:val="0"/>
          <w:numId w:val="0"/>
        </w:numPr>
        <w:spacing w:before="0" w:after="240"/>
        <w:ind w:left="720" w:hanging="720"/>
        <w:rPr>
          <w:rFonts w:ascii="Times New Roman" w:hAnsi="Times New Roman"/>
        </w:rPr>
      </w:pPr>
      <w:bookmarkStart w:id="323" w:name="_Toc460566476"/>
      <w:bookmarkStart w:id="324" w:name="_Toc528144304"/>
      <w:bookmarkStart w:id="325" w:name="_Toc534622101"/>
      <w:bookmarkStart w:id="326" w:name="_Toc52265137"/>
      <w:r>
        <w:rPr>
          <w:rFonts w:ascii="Times New Roman" w:hAnsi="Times New Roman"/>
        </w:rPr>
        <w:lastRenderedPageBreak/>
        <w:t>1.5</w:t>
      </w:r>
      <w:r>
        <w:rPr>
          <w:rFonts w:ascii="Times New Roman" w:hAnsi="Times New Roman"/>
        </w:rPr>
        <w:tab/>
        <w:t>Balancing and Settlement Code Provision</w:t>
      </w:r>
      <w:bookmarkEnd w:id="322"/>
      <w:bookmarkEnd w:id="323"/>
      <w:bookmarkEnd w:id="324"/>
      <w:bookmarkEnd w:id="325"/>
      <w:bookmarkEnd w:id="326"/>
    </w:p>
    <w:p w:rsidR="0097452E" w:rsidRDefault="003E192D">
      <w:pPr>
        <w:pStyle w:val="Text"/>
        <w:tabs>
          <w:tab w:val="clear" w:pos="-720"/>
        </w:tabs>
        <w:spacing w:after="240"/>
        <w:ind w:left="709" w:firstLine="0"/>
      </w:pPr>
      <w:r>
        <w:t xml:space="preserve">This BSCP must be read in conjunction with the Code and in particular Section W.  This </w:t>
      </w:r>
      <w:r>
        <w:rPr>
          <w:noProof/>
        </w:rPr>
        <w:t>BSCP</w:t>
      </w:r>
      <w:r>
        <w:t xml:space="preserve"> has been produced in accordance with the provisions of the Code.  In the event of an inconsistency between the provisions of this </w:t>
      </w:r>
      <w:r>
        <w:rPr>
          <w:noProof/>
        </w:rPr>
        <w:t>BSCP</w:t>
      </w:r>
      <w:r>
        <w:t xml:space="preserve"> and the Code, the provisions of the Code shall prevail.</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327" w:name="_Toc114146637"/>
      <w:bookmarkStart w:id="328" w:name="_Toc460566477"/>
      <w:bookmarkStart w:id="329" w:name="_Toc528144305"/>
      <w:bookmarkStart w:id="330" w:name="_Toc534622102"/>
      <w:bookmarkStart w:id="331" w:name="_Toc52265138"/>
      <w:r>
        <w:rPr>
          <w:rFonts w:ascii="Times New Roman" w:hAnsi="Times New Roman"/>
        </w:rPr>
        <w:t>1.6</w:t>
      </w:r>
      <w:r>
        <w:rPr>
          <w:rFonts w:ascii="Times New Roman" w:hAnsi="Times New Roman"/>
        </w:rPr>
        <w:tab/>
        <w:t xml:space="preserve">Associated </w:t>
      </w:r>
      <w:r>
        <w:rPr>
          <w:rFonts w:ascii="Times New Roman" w:hAnsi="Times New Roman"/>
          <w:noProof/>
        </w:rPr>
        <w:t>BSC Procedure</w:t>
      </w:r>
      <w:r>
        <w:rPr>
          <w:rFonts w:ascii="Times New Roman" w:hAnsi="Times New Roman"/>
        </w:rPr>
        <w:t>s</w:t>
      </w:r>
      <w:bookmarkEnd w:id="327"/>
      <w:bookmarkEnd w:id="328"/>
      <w:bookmarkEnd w:id="329"/>
      <w:bookmarkEnd w:id="330"/>
      <w:bookmarkEnd w:id="331"/>
    </w:p>
    <w:p w:rsidR="0097452E" w:rsidRDefault="003E192D">
      <w:pPr>
        <w:pStyle w:val="Text"/>
        <w:tabs>
          <w:tab w:val="clear" w:pos="-720"/>
        </w:tabs>
        <w:spacing w:after="240"/>
        <w:ind w:left="709" w:firstLine="11"/>
      </w:pPr>
      <w:r>
        <w:t xml:space="preserve">The main </w:t>
      </w:r>
      <w:r>
        <w:rPr>
          <w:noProof/>
        </w:rPr>
        <w:t>BSCPs</w:t>
      </w:r>
      <w:r>
        <w:t xml:space="preserve"> that interface with this BSCP are detailed below.  This list is not exhaustive as the investigation and processing of a Trading Dispute may necessitate reference to a range of </w:t>
      </w:r>
      <w:r>
        <w:rPr>
          <w:noProof/>
        </w:rPr>
        <w:t>BSCPs</w:t>
      </w:r>
      <w:r>
        <w: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4"/>
        <w:gridCol w:w="4536"/>
      </w:tblGrid>
      <w:tr w:rsidR="0097452E">
        <w:tc>
          <w:tcPr>
            <w:tcW w:w="1644" w:type="dxa"/>
            <w:tcMar>
              <w:top w:w="85" w:type="dxa"/>
              <w:left w:w="85" w:type="dxa"/>
              <w:bottom w:w="85" w:type="dxa"/>
              <w:right w:w="85" w:type="dxa"/>
            </w:tcMar>
          </w:tcPr>
          <w:p w:rsidR="0097452E" w:rsidRDefault="003E192D">
            <w:pPr>
              <w:pStyle w:val="Text"/>
              <w:tabs>
                <w:tab w:val="clear" w:pos="-720"/>
              </w:tabs>
              <w:spacing w:after="0" w:line="240" w:lineRule="auto"/>
              <w:ind w:left="0" w:firstLine="0"/>
            </w:pPr>
            <w:r>
              <w:t>BSCP38</w:t>
            </w:r>
          </w:p>
        </w:tc>
        <w:tc>
          <w:tcPr>
            <w:tcW w:w="4536" w:type="dxa"/>
            <w:tcMar>
              <w:top w:w="85" w:type="dxa"/>
              <w:left w:w="85" w:type="dxa"/>
              <w:bottom w:w="85" w:type="dxa"/>
              <w:right w:w="85" w:type="dxa"/>
            </w:tcMar>
          </w:tcPr>
          <w:p w:rsidR="0097452E" w:rsidRDefault="003E192D">
            <w:pPr>
              <w:pStyle w:val="Text"/>
              <w:tabs>
                <w:tab w:val="clear" w:pos="-720"/>
              </w:tabs>
              <w:spacing w:after="0" w:line="240" w:lineRule="auto"/>
              <w:ind w:left="0" w:firstLine="0"/>
            </w:pPr>
            <w:r>
              <w:t>Authorisations</w:t>
            </w:r>
          </w:p>
        </w:tc>
      </w:tr>
      <w:tr w:rsidR="0097452E">
        <w:tc>
          <w:tcPr>
            <w:tcW w:w="1644" w:type="dxa"/>
            <w:tcMar>
              <w:top w:w="85" w:type="dxa"/>
              <w:left w:w="85" w:type="dxa"/>
              <w:bottom w:w="85" w:type="dxa"/>
              <w:right w:w="85" w:type="dxa"/>
            </w:tcMar>
          </w:tcPr>
          <w:p w:rsidR="0097452E" w:rsidRDefault="003E192D">
            <w:pPr>
              <w:pStyle w:val="Text"/>
              <w:tabs>
                <w:tab w:val="clear" w:pos="-720"/>
              </w:tabs>
              <w:spacing w:after="0" w:line="240" w:lineRule="auto"/>
              <w:ind w:left="0" w:firstLine="0"/>
            </w:pPr>
            <w:r>
              <w:t>BSCP509</w:t>
            </w:r>
          </w:p>
        </w:tc>
        <w:tc>
          <w:tcPr>
            <w:tcW w:w="4536" w:type="dxa"/>
            <w:tcMar>
              <w:top w:w="85" w:type="dxa"/>
              <w:left w:w="85" w:type="dxa"/>
              <w:bottom w:w="85" w:type="dxa"/>
              <w:right w:w="85" w:type="dxa"/>
            </w:tcMar>
          </w:tcPr>
          <w:p w:rsidR="0097452E" w:rsidRDefault="003E192D">
            <w:pPr>
              <w:pStyle w:val="Text"/>
              <w:tabs>
                <w:tab w:val="clear" w:pos="-720"/>
              </w:tabs>
              <w:spacing w:after="0" w:line="240" w:lineRule="auto"/>
              <w:ind w:left="0" w:firstLine="0"/>
            </w:pPr>
            <w:r>
              <w:t>Changes to Market Domain Data</w:t>
            </w:r>
          </w:p>
        </w:tc>
      </w:tr>
    </w:tbl>
    <w:p w:rsidR="0097452E" w:rsidRDefault="0097452E">
      <w:pPr>
        <w:pStyle w:val="Heading2"/>
        <w:keepNext w:val="0"/>
        <w:numPr>
          <w:ilvl w:val="0"/>
          <w:numId w:val="0"/>
        </w:numPr>
        <w:spacing w:before="0" w:after="240"/>
        <w:jc w:val="both"/>
        <w:rPr>
          <w:rFonts w:ascii="Times New Roman" w:hAnsi="Times New Roman"/>
          <w:b w:val="0"/>
        </w:rPr>
      </w:pPr>
      <w:bookmarkStart w:id="332" w:name="_Toc460566478"/>
    </w:p>
    <w:p w:rsidR="0097452E" w:rsidRDefault="003E192D">
      <w:pPr>
        <w:pStyle w:val="Heading2"/>
        <w:keepNext w:val="0"/>
        <w:numPr>
          <w:ilvl w:val="0"/>
          <w:numId w:val="0"/>
        </w:numPr>
        <w:spacing w:before="0" w:after="240"/>
        <w:ind w:left="720" w:hanging="720"/>
        <w:jc w:val="both"/>
      </w:pPr>
      <w:bookmarkStart w:id="333" w:name="_Toc528144306"/>
      <w:bookmarkStart w:id="334" w:name="_Toc534622103"/>
      <w:bookmarkStart w:id="335" w:name="_Toc52265139"/>
      <w:r>
        <w:rPr>
          <w:rFonts w:ascii="Times New Roman" w:hAnsi="Times New Roman"/>
        </w:rPr>
        <w:t>1.7</w:t>
      </w:r>
      <w:r>
        <w:rPr>
          <w:rFonts w:ascii="Times New Roman" w:hAnsi="Times New Roman"/>
        </w:rPr>
        <w:tab/>
        <w:t>EMR Requirements</w:t>
      </w:r>
      <w:bookmarkEnd w:id="332"/>
      <w:bookmarkEnd w:id="333"/>
      <w:bookmarkEnd w:id="334"/>
      <w:bookmarkEnd w:id="335"/>
    </w:p>
    <w:p w:rsidR="0097452E" w:rsidRDefault="003E192D">
      <w:pPr>
        <w:spacing w:after="240"/>
        <w:ind w:left="720"/>
        <w:jc w:val="both"/>
      </w:pPr>
      <w:r>
        <w:t>Where BSCCo becomes aware of any matters which would or might reasonably be expected to give rise to a Trading Dispute, then it shall notify the CfD Counterparty and the CM Settlement Body, in accordance with 5.1, of:</w:t>
      </w:r>
    </w:p>
    <w:p w:rsidR="0097452E" w:rsidRDefault="003E192D">
      <w:pPr>
        <w:numPr>
          <w:ilvl w:val="0"/>
          <w:numId w:val="20"/>
        </w:numPr>
        <w:spacing w:after="240"/>
        <w:ind w:hanging="731"/>
        <w:jc w:val="both"/>
      </w:pPr>
      <w:r>
        <w:t>The MSID relating to the applicable SVA or CVA Metering System (if known); and</w:t>
      </w:r>
    </w:p>
    <w:p w:rsidR="0097452E" w:rsidRDefault="003E192D">
      <w:pPr>
        <w:numPr>
          <w:ilvl w:val="0"/>
          <w:numId w:val="20"/>
        </w:numPr>
        <w:spacing w:after="240"/>
        <w:ind w:hanging="731"/>
        <w:jc w:val="both"/>
      </w:pPr>
      <w:r>
        <w:t>The nature of the non-compliance.</w:t>
      </w:r>
    </w:p>
    <w:p w:rsidR="0065312B" w:rsidRDefault="0065312B" w:rsidP="0065312B">
      <w:pPr>
        <w:pStyle w:val="Heading2"/>
        <w:keepNext w:val="0"/>
        <w:numPr>
          <w:ilvl w:val="0"/>
          <w:numId w:val="0"/>
        </w:numPr>
        <w:spacing w:before="0" w:after="240"/>
        <w:ind w:left="720" w:hanging="720"/>
        <w:jc w:val="both"/>
      </w:pPr>
      <w:bookmarkStart w:id="336" w:name="_Toc498335816"/>
      <w:bookmarkStart w:id="337" w:name="_Toc52265140"/>
      <w:bookmarkStart w:id="338" w:name="_Toc114146638"/>
      <w:bookmarkStart w:id="339" w:name="_Toc460566479"/>
      <w:bookmarkStart w:id="340" w:name="_Toc528144307"/>
      <w:bookmarkStart w:id="341" w:name="_Toc534622104"/>
      <w:bookmarkStart w:id="342" w:name="_Toc374791423"/>
      <w:r>
        <w:rPr>
          <w:rFonts w:ascii="Times New Roman" w:hAnsi="Times New Roman"/>
        </w:rPr>
        <w:t>1.8</w:t>
      </w:r>
      <w:r>
        <w:rPr>
          <w:rFonts w:ascii="Times New Roman" w:hAnsi="Times New Roman"/>
        </w:rPr>
        <w:tab/>
        <w:t>Claims relating to the application of Non BM Unit ABSVD</w:t>
      </w:r>
      <w:bookmarkEnd w:id="336"/>
      <w:bookmarkEnd w:id="337"/>
      <w:r>
        <w:rPr>
          <w:rFonts w:ascii="Times New Roman" w:hAnsi="Times New Roman"/>
        </w:rPr>
        <w:t xml:space="preserve"> </w:t>
      </w:r>
    </w:p>
    <w:p w:rsidR="0065312B" w:rsidRDefault="0065312B" w:rsidP="0065312B">
      <w:pPr>
        <w:spacing w:after="240"/>
        <w:ind w:left="720"/>
        <w:jc w:val="both"/>
      </w:pPr>
      <w:r w:rsidRPr="004D6364">
        <w:t xml:space="preserve">It is recognised that the confidentiality requirements relating to Non BM Unit ABSVD may make it difficult for BSC Parties to know whether Non BM Unit ABSVD applied to their Energy Account was calculated correctly. Where a BSC Party is concerned that there may be an issue in relation to Non BM Unit ABSVD which would or might reasonably be expected to give rise to a Trading Dispute, they may notify BSCCo. Where BSCCo becomes aware (through this route, or otherwise) of any matters  in relation to Non BM Unit ABSVD which would or might reasonably be expected to give rise to a Trading Dispute, the Disputes Secretary will investigate the alleged Settlement Error </w:t>
      </w:r>
      <w:r>
        <w:t>and will</w:t>
      </w:r>
      <w:r w:rsidRPr="00CD4B90">
        <w:t xml:space="preserve"> </w:t>
      </w:r>
      <w:r>
        <w:t>either:</w:t>
      </w:r>
    </w:p>
    <w:p w:rsidR="0065312B" w:rsidRDefault="0065312B" w:rsidP="006441A7">
      <w:pPr>
        <w:numPr>
          <w:ilvl w:val="0"/>
          <w:numId w:val="20"/>
        </w:numPr>
        <w:spacing w:after="240"/>
        <w:ind w:hanging="731"/>
        <w:jc w:val="both"/>
      </w:pPr>
      <w:r>
        <w:t xml:space="preserve">Complete the BSCP11/01 Trading Dispute form on behalf of the Party; or </w:t>
      </w:r>
    </w:p>
    <w:p w:rsidR="0065312B" w:rsidRDefault="0065312B" w:rsidP="006441A7">
      <w:pPr>
        <w:pStyle w:val="ListParagraph"/>
        <w:numPr>
          <w:ilvl w:val="0"/>
          <w:numId w:val="36"/>
        </w:numPr>
        <w:spacing w:after="240"/>
        <w:ind w:left="1440" w:hanging="731"/>
        <w:jc w:val="both"/>
      </w:pPr>
      <w:r>
        <w:t>Inform the Party that there is no Settlement Error to resolve.</w:t>
      </w:r>
    </w:p>
    <w:p w:rsidR="0097452E" w:rsidRDefault="003E192D" w:rsidP="00C4507F">
      <w:pPr>
        <w:pStyle w:val="Heading1"/>
        <w:keepNext w:val="0"/>
        <w:numPr>
          <w:ilvl w:val="0"/>
          <w:numId w:val="0"/>
        </w:numPr>
        <w:spacing w:before="0" w:after="240"/>
        <w:ind w:left="851" w:hanging="851"/>
        <w:jc w:val="both"/>
        <w:rPr>
          <w:sz w:val="24"/>
          <w:szCs w:val="24"/>
        </w:rPr>
      </w:pPr>
      <w:bookmarkStart w:id="343" w:name="_Toc52265141"/>
      <w:r>
        <w:rPr>
          <w:sz w:val="24"/>
          <w:szCs w:val="24"/>
        </w:rPr>
        <w:lastRenderedPageBreak/>
        <w:t>2</w:t>
      </w:r>
      <w:r>
        <w:rPr>
          <w:sz w:val="24"/>
          <w:szCs w:val="24"/>
        </w:rPr>
        <w:tab/>
        <w:t>Timeliness Criteria</w:t>
      </w:r>
      <w:bookmarkEnd w:id="338"/>
      <w:bookmarkEnd w:id="339"/>
      <w:bookmarkEnd w:id="340"/>
      <w:bookmarkEnd w:id="341"/>
      <w:bookmarkEnd w:id="343"/>
    </w:p>
    <w:p w:rsidR="0097452E" w:rsidRDefault="003E192D">
      <w:pPr>
        <w:pStyle w:val="Heading2"/>
        <w:keepNext w:val="0"/>
        <w:numPr>
          <w:ilvl w:val="0"/>
          <w:numId w:val="0"/>
        </w:numPr>
        <w:spacing w:before="0" w:after="240"/>
        <w:ind w:left="851" w:hanging="851"/>
        <w:jc w:val="both"/>
        <w:rPr>
          <w:rFonts w:ascii="Times New Roman" w:hAnsi="Times New Roman"/>
        </w:rPr>
      </w:pPr>
      <w:bookmarkStart w:id="344" w:name="_Toc114146639"/>
      <w:bookmarkStart w:id="345" w:name="_Toc460566480"/>
      <w:bookmarkStart w:id="346" w:name="_Toc528144308"/>
      <w:bookmarkStart w:id="347" w:name="_Toc534622105"/>
      <w:bookmarkStart w:id="348" w:name="_Toc52265142"/>
      <w:r>
        <w:rPr>
          <w:rFonts w:ascii="Times New Roman" w:hAnsi="Times New Roman"/>
        </w:rPr>
        <w:t>2.1</w:t>
      </w:r>
      <w:r>
        <w:rPr>
          <w:rFonts w:ascii="Times New Roman" w:hAnsi="Times New Roman"/>
        </w:rPr>
        <w:tab/>
        <w:t>Dispute Deadline</w:t>
      </w:r>
      <w:bookmarkEnd w:id="344"/>
      <w:bookmarkEnd w:id="345"/>
      <w:bookmarkEnd w:id="346"/>
      <w:bookmarkEnd w:id="347"/>
      <w:bookmarkEnd w:id="348"/>
    </w:p>
    <w:p w:rsidR="0097452E" w:rsidRDefault="003E192D">
      <w:pPr>
        <w:spacing w:after="240"/>
        <w:ind w:left="720"/>
        <w:jc w:val="both"/>
      </w:pPr>
      <w:r>
        <w:t>Subject to section W1.2.6 of the Code, the Dispute Deadline in relation to an affected Settlement Period is:</w:t>
      </w:r>
    </w:p>
    <w:tbl>
      <w:tblPr>
        <w:tblW w:w="8248"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3"/>
        <w:gridCol w:w="4255"/>
      </w:tblGrid>
      <w:tr w:rsidR="0097452E">
        <w:trPr>
          <w:cantSplit/>
          <w:tblHeader/>
        </w:trPr>
        <w:tc>
          <w:tcPr>
            <w:tcW w:w="3993" w:type="dxa"/>
            <w:tcMar>
              <w:top w:w="85" w:type="dxa"/>
              <w:left w:w="85" w:type="dxa"/>
              <w:bottom w:w="85" w:type="dxa"/>
              <w:right w:w="85" w:type="dxa"/>
            </w:tcMar>
          </w:tcPr>
          <w:p w:rsidR="0097452E" w:rsidRDefault="003E192D">
            <w:pPr>
              <w:tabs>
                <w:tab w:val="left" w:pos="567"/>
              </w:tabs>
              <w:spacing w:line="280" w:lineRule="exact"/>
              <w:jc w:val="center"/>
              <w:rPr>
                <w:rFonts w:eastAsia="Times"/>
                <w:b/>
                <w:sz w:val="22"/>
                <w:szCs w:val="22"/>
              </w:rPr>
            </w:pPr>
            <w:r>
              <w:rPr>
                <w:rFonts w:eastAsia="Times"/>
                <w:b/>
                <w:sz w:val="22"/>
                <w:szCs w:val="22"/>
              </w:rPr>
              <w:t>Trading Dispute Type</w:t>
            </w:r>
          </w:p>
        </w:tc>
        <w:tc>
          <w:tcPr>
            <w:tcW w:w="4255" w:type="dxa"/>
            <w:tcMar>
              <w:top w:w="85" w:type="dxa"/>
              <w:left w:w="85" w:type="dxa"/>
              <w:bottom w:w="85" w:type="dxa"/>
              <w:right w:w="85" w:type="dxa"/>
            </w:tcMar>
          </w:tcPr>
          <w:p w:rsidR="0097452E" w:rsidRDefault="003E192D">
            <w:pPr>
              <w:tabs>
                <w:tab w:val="left" w:pos="567"/>
              </w:tabs>
              <w:spacing w:line="280" w:lineRule="exact"/>
              <w:jc w:val="center"/>
              <w:rPr>
                <w:rFonts w:eastAsia="Times"/>
                <w:b/>
                <w:sz w:val="22"/>
                <w:szCs w:val="22"/>
              </w:rPr>
            </w:pPr>
            <w:r>
              <w:rPr>
                <w:rFonts w:eastAsia="Times"/>
                <w:b/>
                <w:sz w:val="22"/>
                <w:szCs w:val="22"/>
              </w:rPr>
              <w:t>Dispute Deadline</w:t>
            </w:r>
          </w:p>
        </w:tc>
      </w:tr>
      <w:tr w:rsidR="0097452E">
        <w:trPr>
          <w:cantSplit/>
        </w:trPr>
        <w:tc>
          <w:tcPr>
            <w:tcW w:w="3993"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General Dispute Deadline</w:t>
            </w:r>
          </w:p>
        </w:tc>
        <w:tc>
          <w:tcPr>
            <w:tcW w:w="4255"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20</w:t>
            </w:r>
            <w:r>
              <w:rPr>
                <w:rFonts w:eastAsia="Times"/>
                <w:sz w:val="22"/>
                <w:szCs w:val="22"/>
                <w:vertAlign w:val="superscript"/>
              </w:rPr>
              <w:t>th</w:t>
            </w:r>
            <w:r>
              <w:rPr>
                <w:rFonts w:eastAsia="Times"/>
                <w:sz w:val="22"/>
                <w:szCs w:val="22"/>
              </w:rPr>
              <w:t xml:space="preserve"> Working Day following the day on which the relevant Settlement Run was carried out.</w:t>
            </w:r>
          </w:p>
        </w:tc>
      </w:tr>
      <w:tr w:rsidR="0097452E">
        <w:trPr>
          <w:cantSplit/>
        </w:trPr>
        <w:tc>
          <w:tcPr>
            <w:tcW w:w="3993"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 xml:space="preserve">Trading Dispute relating to SVA Half Hourly data and processes (SVA Half Hourly Dispute) </w:t>
            </w:r>
          </w:p>
        </w:tc>
        <w:tc>
          <w:tcPr>
            <w:tcW w:w="4255" w:type="dxa"/>
            <w:tcMar>
              <w:top w:w="85" w:type="dxa"/>
              <w:left w:w="85" w:type="dxa"/>
              <w:bottom w:w="85" w:type="dxa"/>
              <w:right w:w="85" w:type="dxa"/>
            </w:tcMar>
          </w:tcPr>
          <w:p w:rsidR="0097452E" w:rsidRDefault="003E192D">
            <w:pPr>
              <w:rPr>
                <w:rFonts w:eastAsia="Times"/>
                <w:sz w:val="22"/>
                <w:szCs w:val="22"/>
              </w:rPr>
            </w:pPr>
            <w:r>
              <w:rPr>
                <w:rFonts w:eastAsia="Times"/>
                <w:sz w:val="22"/>
                <w:szCs w:val="22"/>
              </w:rPr>
              <w:t>70</w:t>
            </w:r>
            <w:r>
              <w:rPr>
                <w:rFonts w:eastAsia="Times"/>
                <w:sz w:val="22"/>
                <w:szCs w:val="22"/>
                <w:vertAlign w:val="superscript"/>
              </w:rPr>
              <w:t>th</w:t>
            </w:r>
            <w:r>
              <w:rPr>
                <w:rFonts w:eastAsia="Times"/>
                <w:sz w:val="22"/>
                <w:szCs w:val="22"/>
              </w:rPr>
              <w:t xml:space="preserve"> Working Day following the carrying out of the Final Reconciliation Run (RF)</w:t>
            </w:r>
            <w:r>
              <w:rPr>
                <w:rStyle w:val="FootnoteReference"/>
                <w:rFonts w:eastAsia="Times"/>
                <w:sz w:val="22"/>
                <w:szCs w:val="22"/>
              </w:rPr>
              <w:footnoteReference w:id="2"/>
            </w:r>
            <w:r>
              <w:rPr>
                <w:rFonts w:eastAsia="Times"/>
                <w:sz w:val="22"/>
                <w:szCs w:val="22"/>
              </w:rPr>
              <w:t>.</w:t>
            </w:r>
          </w:p>
        </w:tc>
      </w:tr>
      <w:tr w:rsidR="0097452E">
        <w:trPr>
          <w:cantSplit/>
        </w:trPr>
        <w:tc>
          <w:tcPr>
            <w:tcW w:w="3993"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 xml:space="preserve">Trading Dispute relating to SVA Non Half Hourly data and processes  (SVA Non Half Hourly Dispute) </w:t>
            </w:r>
          </w:p>
        </w:tc>
        <w:tc>
          <w:tcPr>
            <w:tcW w:w="4255"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70</w:t>
            </w:r>
            <w:r>
              <w:rPr>
                <w:rFonts w:eastAsia="Times"/>
                <w:sz w:val="22"/>
                <w:szCs w:val="22"/>
                <w:vertAlign w:val="superscript"/>
              </w:rPr>
              <w:t>th</w:t>
            </w:r>
            <w:r>
              <w:rPr>
                <w:rFonts w:eastAsia="Times"/>
                <w:sz w:val="22"/>
                <w:szCs w:val="22"/>
              </w:rPr>
              <w:t xml:space="preserve"> Working Day following the carrying out of the Final Reconciliation Run (RF).</w:t>
            </w:r>
          </w:p>
        </w:tc>
      </w:tr>
      <w:tr w:rsidR="0097452E">
        <w:trPr>
          <w:cantSplit/>
        </w:trPr>
        <w:tc>
          <w:tcPr>
            <w:tcW w:w="3993"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Trading Dispute concerning data relating to profile coefficient.</w:t>
            </w:r>
          </w:p>
        </w:tc>
        <w:tc>
          <w:tcPr>
            <w:tcW w:w="4255"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3</w:t>
            </w:r>
            <w:r>
              <w:rPr>
                <w:rFonts w:eastAsia="Times"/>
                <w:sz w:val="22"/>
                <w:szCs w:val="22"/>
                <w:vertAlign w:val="superscript"/>
              </w:rPr>
              <w:t>rd</w:t>
            </w:r>
            <w:r>
              <w:rPr>
                <w:rFonts w:eastAsia="Times"/>
                <w:sz w:val="22"/>
                <w:szCs w:val="22"/>
              </w:rPr>
              <w:t xml:space="preserve"> Working Day following the Settlement Day in which the affected Settlement Period(s) occurred.</w:t>
            </w:r>
          </w:p>
        </w:tc>
      </w:tr>
      <w:tr w:rsidR="0097452E">
        <w:trPr>
          <w:cantSplit/>
        </w:trPr>
        <w:tc>
          <w:tcPr>
            <w:tcW w:w="3993"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Trading Dispute relating to Market Domain Data.</w:t>
            </w:r>
          </w:p>
        </w:tc>
        <w:tc>
          <w:tcPr>
            <w:tcW w:w="4255" w:type="dxa"/>
            <w:tcMar>
              <w:top w:w="85" w:type="dxa"/>
              <w:left w:w="85" w:type="dxa"/>
              <w:bottom w:w="85" w:type="dxa"/>
              <w:right w:w="85" w:type="dxa"/>
            </w:tcMar>
          </w:tcPr>
          <w:p w:rsidR="0097452E" w:rsidRDefault="003E192D">
            <w:pPr>
              <w:tabs>
                <w:tab w:val="left" w:pos="567"/>
              </w:tabs>
              <w:rPr>
                <w:rFonts w:eastAsia="Times"/>
                <w:sz w:val="22"/>
                <w:szCs w:val="22"/>
              </w:rPr>
            </w:pPr>
            <w:r>
              <w:rPr>
                <w:rFonts w:eastAsia="Times"/>
                <w:sz w:val="22"/>
                <w:szCs w:val="22"/>
              </w:rPr>
              <w:t>2</w:t>
            </w:r>
            <w:r>
              <w:rPr>
                <w:rFonts w:eastAsia="Times"/>
                <w:sz w:val="22"/>
                <w:szCs w:val="22"/>
                <w:vertAlign w:val="superscript"/>
              </w:rPr>
              <w:t>nd</w:t>
            </w:r>
            <w:r>
              <w:rPr>
                <w:rFonts w:eastAsia="Times"/>
                <w:sz w:val="22"/>
                <w:szCs w:val="22"/>
              </w:rPr>
              <w:t xml:space="preserve"> Working Day following the Settlement Day in which the affected Settlement Period(s) occurred.</w:t>
            </w:r>
          </w:p>
        </w:tc>
      </w:tr>
    </w:tbl>
    <w:p w:rsidR="0097452E" w:rsidRDefault="003E192D">
      <w:pPr>
        <w:spacing w:before="240" w:after="240"/>
        <w:ind w:left="720"/>
        <w:jc w:val="both"/>
      </w:pPr>
      <w:r>
        <w:t>For the avoidance of doubt, subject to a determination of the Panel or an arbitration body in accordance with section W, the TDC will not consider whether a Settlement Error has occurred in respect of any affected Settlement Period which it does not consider has satisfied the relevant Dispute Deadline.</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349" w:name="_Toc114146640"/>
      <w:bookmarkStart w:id="350" w:name="_Toc117394905"/>
      <w:bookmarkStart w:id="351" w:name="_Toc79832854"/>
      <w:bookmarkStart w:id="352" w:name="_Toc79833384"/>
      <w:bookmarkStart w:id="353" w:name="_Toc81186032"/>
      <w:bookmarkStart w:id="354" w:name="_Toc114146641"/>
      <w:bookmarkStart w:id="355" w:name="_Toc460566481"/>
      <w:bookmarkStart w:id="356" w:name="_Toc528144309"/>
      <w:bookmarkStart w:id="357" w:name="_Toc534622106"/>
      <w:bookmarkStart w:id="358" w:name="_Toc52265143"/>
      <w:bookmarkEnd w:id="349"/>
      <w:bookmarkEnd w:id="350"/>
      <w:bookmarkEnd w:id="351"/>
      <w:bookmarkEnd w:id="352"/>
      <w:bookmarkEnd w:id="353"/>
      <w:r>
        <w:rPr>
          <w:rFonts w:ascii="Times New Roman" w:hAnsi="Times New Roman"/>
        </w:rPr>
        <w:t>2.2</w:t>
      </w:r>
      <w:r>
        <w:rPr>
          <w:rFonts w:ascii="Times New Roman" w:hAnsi="Times New Roman"/>
        </w:rPr>
        <w:tab/>
        <w:t>Exceptional circumstances</w:t>
      </w:r>
      <w:bookmarkEnd w:id="354"/>
      <w:bookmarkEnd w:id="355"/>
      <w:bookmarkEnd w:id="356"/>
      <w:bookmarkEnd w:id="357"/>
      <w:bookmarkEnd w:id="358"/>
    </w:p>
    <w:p w:rsidR="0097452E" w:rsidRDefault="003E192D">
      <w:pPr>
        <w:spacing w:after="240"/>
        <w:ind w:left="720"/>
        <w:jc w:val="both"/>
      </w:pPr>
      <w:r>
        <w:t>Subject to section W1.2.6 of the Code, if, in relation to a particular Trading Dispute, the TDC determines that there are exceptional circumstances as a result of which the applicable Dispute Deadline should not apply, it may waive the requirement that the Trading Dispute should be raised within the Dispute Deadline.</w:t>
      </w:r>
    </w:p>
    <w:p w:rsidR="0097452E" w:rsidRDefault="003E192D">
      <w:pPr>
        <w:spacing w:after="240"/>
        <w:ind w:left="720"/>
        <w:jc w:val="both"/>
      </w:pPr>
      <w:r>
        <w:t>If the Raising Party wishes the TDC to consider whether there are exceptional circumstances in accordance with section W3.2.4 it shall attach a statement (together with supporting evidence), when completing Form BSCP11/01, of why it considers that exceptional circumstances exists.</w:t>
      </w:r>
    </w:p>
    <w:p w:rsidR="0097452E" w:rsidRDefault="003E192D">
      <w:pPr>
        <w:spacing w:after="240"/>
        <w:ind w:left="720"/>
        <w:jc w:val="both"/>
      </w:pPr>
      <w:r>
        <w:t>Notwithstanding the above, if the TDC determines that there are exceptional circumstances, the Trading Dispute must still be raised no later than 20 months after the relevant Settlement Day in which the affected Settlement Period occurred or if later, where the alleged Settlement Error is an error in a Post-Final Settlement Run or an Extra-Settlement Determination, in accordance with W1.2.6.</w:t>
      </w:r>
    </w:p>
    <w:p w:rsidR="0097452E" w:rsidRDefault="003E192D">
      <w:pPr>
        <w:pStyle w:val="Heading1"/>
        <w:keepNext w:val="0"/>
        <w:numPr>
          <w:ilvl w:val="0"/>
          <w:numId w:val="0"/>
        </w:numPr>
        <w:spacing w:before="0" w:after="240"/>
        <w:ind w:left="720" w:hanging="720"/>
        <w:rPr>
          <w:sz w:val="24"/>
          <w:szCs w:val="24"/>
        </w:rPr>
      </w:pPr>
      <w:bookmarkStart w:id="359" w:name="_Toc114146642"/>
      <w:bookmarkStart w:id="360" w:name="_Toc460566482"/>
      <w:bookmarkStart w:id="361" w:name="_Toc528144310"/>
      <w:bookmarkStart w:id="362" w:name="_Toc534622107"/>
      <w:bookmarkStart w:id="363" w:name="_Toc52265144"/>
      <w:r>
        <w:rPr>
          <w:sz w:val="24"/>
          <w:szCs w:val="24"/>
        </w:rPr>
        <w:lastRenderedPageBreak/>
        <w:t>3</w:t>
      </w:r>
      <w:r>
        <w:rPr>
          <w:sz w:val="24"/>
          <w:szCs w:val="24"/>
        </w:rPr>
        <w:tab/>
        <w:t>Acronyms and Definitions</w:t>
      </w:r>
      <w:bookmarkEnd w:id="342"/>
      <w:bookmarkEnd w:id="359"/>
      <w:bookmarkEnd w:id="360"/>
      <w:bookmarkEnd w:id="361"/>
      <w:bookmarkEnd w:id="362"/>
      <w:bookmarkEnd w:id="363"/>
    </w:p>
    <w:p w:rsidR="0097452E" w:rsidRDefault="0085396E">
      <w:pPr>
        <w:pStyle w:val="Heading2"/>
        <w:keepNext w:val="0"/>
        <w:numPr>
          <w:ilvl w:val="0"/>
          <w:numId w:val="0"/>
        </w:numPr>
        <w:spacing w:before="0" w:after="240"/>
        <w:ind w:left="720" w:hanging="720"/>
        <w:rPr>
          <w:rFonts w:ascii="Times New Roman" w:hAnsi="Times New Roman"/>
        </w:rPr>
      </w:pPr>
      <w:bookmarkStart w:id="364" w:name="_Toc498246562"/>
      <w:bookmarkStart w:id="365" w:name="_Toc114146643"/>
      <w:bookmarkStart w:id="366" w:name="_Toc460566483"/>
      <w:bookmarkStart w:id="367" w:name="_Toc528144311"/>
      <w:bookmarkStart w:id="368" w:name="_Toc534622108"/>
      <w:bookmarkStart w:id="369" w:name="_Toc52265145"/>
      <w:ins w:id="370" w:author="RCC" w:date="2020-09-28T15:58:00Z">
        <w:r>
          <w:rPr>
            <w:rFonts w:ascii="Times New Roman" w:hAnsi="Times New Roman"/>
          </w:rPr>
          <w:t>[RCC]</w:t>
        </w:r>
      </w:ins>
      <w:r w:rsidR="003E192D">
        <w:rPr>
          <w:rFonts w:ascii="Times New Roman" w:hAnsi="Times New Roman"/>
        </w:rPr>
        <w:t>3.1</w:t>
      </w:r>
      <w:r w:rsidR="003E192D">
        <w:rPr>
          <w:rFonts w:ascii="Times New Roman" w:hAnsi="Times New Roman"/>
        </w:rPr>
        <w:tab/>
        <w:t>Acronyms</w:t>
      </w:r>
      <w:bookmarkEnd w:id="364"/>
      <w:bookmarkEnd w:id="365"/>
      <w:bookmarkEnd w:id="366"/>
      <w:bookmarkEnd w:id="367"/>
      <w:bookmarkEnd w:id="368"/>
      <w:bookmarkEnd w:id="369"/>
    </w:p>
    <w:p w:rsidR="0097452E" w:rsidRDefault="003E192D">
      <w:pPr>
        <w:spacing w:after="240"/>
        <w:ind w:left="720"/>
        <w:jc w:val="both"/>
      </w:pPr>
      <w:r>
        <w:t xml:space="preserve">The terms used in this </w:t>
      </w:r>
      <w:r>
        <w:rPr>
          <w:noProof/>
        </w:rPr>
        <w:t>BSCP</w:t>
      </w:r>
      <w:r>
        <w:t xml:space="preserve"> are defined as follows.</w:t>
      </w:r>
    </w:p>
    <w:tbl>
      <w:tblPr>
        <w:tblW w:w="0" w:type="auto"/>
        <w:tblInd w:w="1134" w:type="dxa"/>
        <w:tblLook w:val="04A0" w:firstRow="1" w:lastRow="0" w:firstColumn="1" w:lastColumn="0" w:noHBand="0" w:noVBand="1"/>
      </w:tblPr>
      <w:tblGrid>
        <w:gridCol w:w="888"/>
        <w:gridCol w:w="5230"/>
      </w:tblGrid>
      <w:tr w:rsidR="0065312B">
        <w:trPr>
          <w:cantSplit/>
        </w:trPr>
        <w:tc>
          <w:tcPr>
            <w:tcW w:w="0" w:type="auto"/>
            <w:tcMar>
              <w:top w:w="57" w:type="dxa"/>
              <w:left w:w="57" w:type="dxa"/>
              <w:bottom w:w="57" w:type="dxa"/>
              <w:right w:w="57" w:type="dxa"/>
            </w:tcMar>
          </w:tcPr>
          <w:p w:rsidR="0065312B" w:rsidRDefault="0065312B">
            <w:pPr>
              <w:jc w:val="both"/>
              <w:rPr>
                <w:rFonts w:eastAsia="Times"/>
                <w:noProof/>
                <w:sz w:val="22"/>
                <w:szCs w:val="22"/>
              </w:rPr>
            </w:pPr>
            <w:r>
              <w:rPr>
                <w:rFonts w:eastAsia="Times"/>
                <w:noProof/>
                <w:sz w:val="22"/>
                <w:szCs w:val="22"/>
              </w:rPr>
              <w:t>ABSVD</w:t>
            </w:r>
          </w:p>
        </w:tc>
        <w:tc>
          <w:tcPr>
            <w:tcW w:w="5230" w:type="dxa"/>
            <w:tcMar>
              <w:top w:w="57" w:type="dxa"/>
              <w:left w:w="57" w:type="dxa"/>
              <w:bottom w:w="57" w:type="dxa"/>
              <w:right w:w="57" w:type="dxa"/>
            </w:tcMar>
          </w:tcPr>
          <w:p w:rsidR="0065312B" w:rsidRDefault="0065312B">
            <w:pPr>
              <w:jc w:val="both"/>
              <w:rPr>
                <w:rFonts w:eastAsia="Times"/>
                <w:noProof/>
                <w:sz w:val="22"/>
                <w:szCs w:val="22"/>
              </w:rPr>
            </w:pPr>
            <w:r>
              <w:rPr>
                <w:rFonts w:eastAsia="Times"/>
                <w:noProof/>
                <w:sz w:val="22"/>
                <w:szCs w:val="22"/>
              </w:rPr>
              <w:t>Applicable Balancing Services Volume Data</w:t>
            </w:r>
          </w:p>
        </w:tc>
      </w:tr>
      <w:tr w:rsidR="0065312B">
        <w:trPr>
          <w:cantSplit/>
        </w:trPr>
        <w:tc>
          <w:tcPr>
            <w:tcW w:w="0" w:type="auto"/>
            <w:tcMar>
              <w:top w:w="57" w:type="dxa"/>
              <w:left w:w="57" w:type="dxa"/>
              <w:bottom w:w="57" w:type="dxa"/>
              <w:right w:w="57" w:type="dxa"/>
            </w:tcMar>
          </w:tcPr>
          <w:p w:rsidR="0065312B" w:rsidRDefault="0065312B">
            <w:pPr>
              <w:jc w:val="both"/>
              <w:rPr>
                <w:rFonts w:eastAsia="Times"/>
                <w:noProof/>
                <w:sz w:val="22"/>
                <w:szCs w:val="22"/>
              </w:rPr>
            </w:pPr>
            <w:r>
              <w:rPr>
                <w:rFonts w:eastAsia="Times"/>
                <w:noProof/>
                <w:sz w:val="22"/>
                <w:szCs w:val="22"/>
              </w:rPr>
              <w:t>BSC</w:t>
            </w:r>
          </w:p>
        </w:tc>
        <w:tc>
          <w:tcPr>
            <w:tcW w:w="5230" w:type="dxa"/>
            <w:tcMar>
              <w:top w:w="57" w:type="dxa"/>
              <w:left w:w="57" w:type="dxa"/>
              <w:bottom w:w="57" w:type="dxa"/>
              <w:right w:w="57" w:type="dxa"/>
            </w:tcMar>
          </w:tcPr>
          <w:p w:rsidR="0065312B" w:rsidRDefault="0065312B">
            <w:pPr>
              <w:jc w:val="both"/>
              <w:rPr>
                <w:rFonts w:eastAsia="Times"/>
                <w:noProof/>
                <w:sz w:val="22"/>
                <w:szCs w:val="22"/>
              </w:rPr>
            </w:pPr>
            <w:r>
              <w:rPr>
                <w:rFonts w:eastAsia="Times"/>
                <w:noProof/>
                <w:sz w:val="22"/>
                <w:szCs w:val="22"/>
              </w:rPr>
              <w:t>Balancing and Settlement Code</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noProof/>
                <w:sz w:val="22"/>
                <w:szCs w:val="22"/>
              </w:rPr>
              <w:t>BSCCo</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Balancing and Settlement Code Company</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CDCA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Central Data Collection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CRA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Central Registration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DS</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Disputes Secretary</w:t>
            </w:r>
            <w:r>
              <w:rPr>
                <w:rStyle w:val="FootnoteReference"/>
                <w:rFonts w:eastAsia="Times"/>
                <w:sz w:val="22"/>
                <w:szCs w:val="22"/>
              </w:rPr>
              <w:footnoteReference w:id="3"/>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ECVAA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Energy Contract Volume Aggregation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ESD</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 xml:space="preserve">Extra-Settlement Determination </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FAA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Funds Administration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MDD</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 xml:space="preserve">Market Domain Data </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MDDM</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Market Domain Data Manager</w:t>
            </w:r>
          </w:p>
        </w:tc>
      </w:tr>
      <w:tr w:rsidR="0065312B" w:rsidDel="0085396E">
        <w:trPr>
          <w:cantSplit/>
          <w:del w:id="371" w:author="RCC" w:date="2020-09-28T15:58:00Z"/>
        </w:trPr>
        <w:tc>
          <w:tcPr>
            <w:tcW w:w="0" w:type="auto"/>
            <w:tcMar>
              <w:top w:w="57" w:type="dxa"/>
              <w:left w:w="57" w:type="dxa"/>
              <w:bottom w:w="57" w:type="dxa"/>
              <w:right w:w="57" w:type="dxa"/>
            </w:tcMar>
          </w:tcPr>
          <w:p w:rsidR="0065312B" w:rsidDel="0085396E" w:rsidRDefault="0065312B">
            <w:pPr>
              <w:jc w:val="both"/>
              <w:rPr>
                <w:del w:id="372" w:author="RCC" w:date="2020-09-28T15:58:00Z"/>
                <w:rFonts w:eastAsia="Times"/>
                <w:sz w:val="22"/>
                <w:szCs w:val="22"/>
              </w:rPr>
            </w:pPr>
            <w:del w:id="373" w:author="RCC" w:date="2020-09-28T15:58:00Z">
              <w:r w:rsidDel="0085396E">
                <w:rPr>
                  <w:rFonts w:eastAsia="Times"/>
                  <w:sz w:val="22"/>
                  <w:szCs w:val="22"/>
                </w:rPr>
                <w:delText>MRA</w:delText>
              </w:r>
            </w:del>
          </w:p>
        </w:tc>
        <w:tc>
          <w:tcPr>
            <w:tcW w:w="5230" w:type="dxa"/>
            <w:tcMar>
              <w:top w:w="57" w:type="dxa"/>
              <w:left w:w="57" w:type="dxa"/>
              <w:bottom w:w="57" w:type="dxa"/>
              <w:right w:w="57" w:type="dxa"/>
            </w:tcMar>
          </w:tcPr>
          <w:p w:rsidR="0065312B" w:rsidDel="0085396E" w:rsidRDefault="0065312B">
            <w:pPr>
              <w:jc w:val="both"/>
              <w:rPr>
                <w:del w:id="374" w:author="RCC" w:date="2020-09-28T15:58:00Z"/>
                <w:rFonts w:eastAsia="Times"/>
                <w:sz w:val="22"/>
                <w:szCs w:val="22"/>
              </w:rPr>
            </w:pPr>
            <w:del w:id="375" w:author="RCC" w:date="2020-09-28T15:58:00Z">
              <w:r w:rsidDel="0085396E">
                <w:rPr>
                  <w:rFonts w:eastAsia="Times"/>
                  <w:sz w:val="22"/>
                  <w:szCs w:val="22"/>
                </w:rPr>
                <w:delText xml:space="preserve">Master Registration Agreement </w:delText>
              </w:r>
            </w:del>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t>NETSO</w:t>
            </w:r>
          </w:p>
        </w:tc>
        <w:tc>
          <w:tcPr>
            <w:tcW w:w="5230" w:type="dxa"/>
            <w:tcMar>
              <w:top w:w="57" w:type="dxa"/>
              <w:left w:w="57" w:type="dxa"/>
              <w:bottom w:w="57" w:type="dxa"/>
              <w:right w:w="57" w:type="dxa"/>
            </w:tcMar>
          </w:tcPr>
          <w:p w:rsidR="0065312B" w:rsidRDefault="0065312B">
            <w:pPr>
              <w:jc w:val="both"/>
              <w:rPr>
                <w:rFonts w:eastAsia="Times"/>
                <w:sz w:val="22"/>
                <w:szCs w:val="22"/>
              </w:rPr>
            </w:pPr>
            <w:r>
              <w:t>National Electricity Transmission System Operator as the holder of the Transmission Licence and any reference to "NETSO", "NGESO", "National Grid Company" or "NGC" in the Code or any Code Subsidiary Document shall have the same meaning.</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PAB</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Performance Assurance Board</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SAA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Settlement Administration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SD</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Settlement Day</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SVAA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Supplier Volume Allocation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TDC</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Trading Disputes Committee</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TLFA</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Transmission Loss Factor Agent</w:t>
            </w:r>
          </w:p>
        </w:tc>
      </w:tr>
      <w:tr w:rsidR="0065312B">
        <w:trPr>
          <w:cantSplit/>
        </w:trPr>
        <w:tc>
          <w:tcPr>
            <w:tcW w:w="0" w:type="auto"/>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WD</w:t>
            </w:r>
          </w:p>
        </w:tc>
        <w:tc>
          <w:tcPr>
            <w:tcW w:w="5230" w:type="dxa"/>
            <w:tcMar>
              <w:top w:w="57" w:type="dxa"/>
              <w:left w:w="57" w:type="dxa"/>
              <w:bottom w:w="57" w:type="dxa"/>
              <w:right w:w="57" w:type="dxa"/>
            </w:tcMar>
          </w:tcPr>
          <w:p w:rsidR="0065312B" w:rsidRDefault="0065312B">
            <w:pPr>
              <w:jc w:val="both"/>
              <w:rPr>
                <w:rFonts w:eastAsia="Times"/>
                <w:sz w:val="22"/>
                <w:szCs w:val="22"/>
              </w:rPr>
            </w:pPr>
            <w:r>
              <w:rPr>
                <w:rFonts w:eastAsia="Times"/>
                <w:sz w:val="22"/>
                <w:szCs w:val="22"/>
              </w:rPr>
              <w:t>Working Day</w:t>
            </w:r>
          </w:p>
        </w:tc>
      </w:tr>
    </w:tbl>
    <w:p w:rsidR="0097452E" w:rsidRDefault="0097452E">
      <w:pPr>
        <w:pStyle w:val="Heading2"/>
        <w:keepNext w:val="0"/>
        <w:numPr>
          <w:ilvl w:val="0"/>
          <w:numId w:val="0"/>
        </w:numPr>
        <w:spacing w:before="0" w:after="240"/>
        <w:rPr>
          <w:rFonts w:ascii="Times New Roman" w:hAnsi="Times New Roman"/>
          <w:b w:val="0"/>
        </w:rPr>
      </w:pPr>
      <w:bookmarkStart w:id="376" w:name="_Toc498246563"/>
      <w:bookmarkStart w:id="377" w:name="_Toc114146644"/>
    </w:p>
    <w:p w:rsidR="0097452E" w:rsidRDefault="0085396E">
      <w:pPr>
        <w:pStyle w:val="Heading2"/>
        <w:keepNext w:val="0"/>
        <w:pageBreakBefore/>
        <w:numPr>
          <w:ilvl w:val="0"/>
          <w:numId w:val="0"/>
        </w:numPr>
        <w:spacing w:before="0" w:after="240"/>
        <w:ind w:left="720" w:hanging="720"/>
        <w:rPr>
          <w:rFonts w:ascii="Times New Roman" w:hAnsi="Times New Roman"/>
        </w:rPr>
      </w:pPr>
      <w:bookmarkStart w:id="378" w:name="_Toc460566484"/>
      <w:bookmarkStart w:id="379" w:name="_Toc528144312"/>
      <w:bookmarkStart w:id="380" w:name="_Toc534622109"/>
      <w:bookmarkStart w:id="381" w:name="_Toc52265146"/>
      <w:ins w:id="382" w:author="RCC" w:date="2020-09-28T15:58:00Z">
        <w:r>
          <w:rPr>
            <w:rFonts w:ascii="Times New Roman" w:hAnsi="Times New Roman"/>
          </w:rPr>
          <w:lastRenderedPageBreak/>
          <w:t>[RCC]</w:t>
        </w:r>
      </w:ins>
      <w:r w:rsidR="003E192D">
        <w:rPr>
          <w:rFonts w:ascii="Times New Roman" w:hAnsi="Times New Roman"/>
        </w:rPr>
        <w:t>3.2</w:t>
      </w:r>
      <w:r w:rsidR="003E192D">
        <w:rPr>
          <w:rFonts w:ascii="Times New Roman" w:hAnsi="Times New Roman"/>
        </w:rPr>
        <w:tab/>
        <w:t>Definitions</w:t>
      </w:r>
      <w:bookmarkEnd w:id="376"/>
      <w:bookmarkEnd w:id="377"/>
      <w:bookmarkEnd w:id="378"/>
      <w:bookmarkEnd w:id="379"/>
      <w:bookmarkEnd w:id="380"/>
      <w:bookmarkEnd w:id="381"/>
    </w:p>
    <w:p w:rsidR="0097452E" w:rsidDel="0085396E" w:rsidRDefault="003E192D">
      <w:pPr>
        <w:pStyle w:val="RightPar1"/>
        <w:tabs>
          <w:tab w:val="clear" w:pos="-720"/>
          <w:tab w:val="clear" w:pos="0"/>
          <w:tab w:val="clear" w:pos="720"/>
        </w:tabs>
        <w:suppressAutoHyphens w:val="0"/>
        <w:spacing w:after="240"/>
        <w:jc w:val="both"/>
        <w:rPr>
          <w:del w:id="383" w:author="RCC" w:date="2020-09-28T15:59:00Z"/>
          <w:rFonts w:ascii="Times New Roman" w:hAnsi="Times New Roman"/>
          <w:lang w:val="en-GB"/>
        </w:rPr>
      </w:pPr>
      <w:del w:id="384" w:author="RCC" w:date="2020-09-28T15:59:00Z">
        <w:r w:rsidDel="0085396E">
          <w:rPr>
            <w:rFonts w:ascii="Times New Roman" w:hAnsi="Times New Roman"/>
            <w:lang w:val="en-GB"/>
          </w:rPr>
          <w:delText>MRA disputes process - the process established to resolve disputes under the Master Registration Agreement.</w:delText>
        </w:r>
      </w:del>
    </w:p>
    <w:p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Raising Party – a Party who raises a Trading Dispute.</w:t>
      </w:r>
    </w:p>
    <w:p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Relevant Timetabled Reconciliation Settlement Run – the Timetabled Reconciliation Settlement Run in which the Settlement Error first occurred in respect of the affected Settlement Period.</w:t>
      </w:r>
    </w:p>
    <w:p w:rsidR="0097452E" w:rsidRDefault="003E192D">
      <w:pPr>
        <w:pStyle w:val="RightPar1"/>
        <w:tabs>
          <w:tab w:val="clear" w:pos="-720"/>
          <w:tab w:val="clear" w:pos="0"/>
          <w:tab w:val="clear" w:pos="720"/>
        </w:tabs>
        <w:suppressAutoHyphens w:val="0"/>
        <w:spacing w:after="240"/>
        <w:jc w:val="both"/>
        <w:rPr>
          <w:rFonts w:ascii="Times New Roman" w:hAnsi="Times New Roman"/>
          <w:lang w:val="en-GB"/>
        </w:rPr>
      </w:pPr>
      <w:r>
        <w:rPr>
          <w:rFonts w:ascii="Times New Roman" w:hAnsi="Times New Roman"/>
          <w:lang w:val="en-GB"/>
        </w:rPr>
        <w:t>For the purposes of this BSCP the term:</w:t>
      </w:r>
    </w:p>
    <w:p w:rsidR="0097452E" w:rsidRDefault="003E192D">
      <w:pPr>
        <w:pStyle w:val="RightPar1"/>
        <w:tabs>
          <w:tab w:val="clear" w:pos="-720"/>
          <w:tab w:val="clear" w:pos="0"/>
          <w:tab w:val="clear" w:pos="720"/>
        </w:tabs>
        <w:suppressAutoHyphens w:val="0"/>
        <w:spacing w:after="240"/>
        <w:ind w:left="1701" w:hanging="981"/>
        <w:jc w:val="both"/>
        <w:rPr>
          <w:rFonts w:ascii="Times New Roman" w:hAnsi="Times New Roman"/>
          <w:lang w:val="en-GB"/>
        </w:rPr>
      </w:pPr>
      <w:r>
        <w:rPr>
          <w:rFonts w:ascii="Times New Roman" w:hAnsi="Times New Roman"/>
          <w:lang w:val="en-GB"/>
        </w:rPr>
        <w:t>(i)</w:t>
      </w:r>
      <w:r>
        <w:rPr>
          <w:rFonts w:ascii="Times New Roman" w:hAnsi="Times New Roman"/>
          <w:lang w:val="en-GB"/>
        </w:rPr>
        <w:tab/>
        <w:t>“relevant Settlement Run” shall have the same meaning given to such term in Section W of the Code; and</w:t>
      </w:r>
    </w:p>
    <w:p w:rsidR="0097452E" w:rsidRDefault="003E192D">
      <w:pPr>
        <w:pStyle w:val="RightPar1"/>
        <w:tabs>
          <w:tab w:val="clear" w:pos="-720"/>
          <w:tab w:val="clear" w:pos="0"/>
          <w:tab w:val="clear" w:pos="720"/>
        </w:tabs>
        <w:suppressAutoHyphens w:val="0"/>
        <w:spacing w:after="240"/>
        <w:ind w:left="1701" w:hanging="981"/>
        <w:jc w:val="both"/>
        <w:rPr>
          <w:rFonts w:ascii="Times New Roman" w:hAnsi="Times New Roman"/>
          <w:lang w:val="en-GB"/>
        </w:rPr>
      </w:pPr>
      <w:r>
        <w:rPr>
          <w:rFonts w:ascii="Times New Roman" w:hAnsi="Times New Roman"/>
          <w:lang w:val="en-GB"/>
        </w:rPr>
        <w:t>(ii)</w:t>
      </w:r>
      <w:r>
        <w:rPr>
          <w:rFonts w:ascii="Times New Roman" w:hAnsi="Times New Roman"/>
          <w:lang w:val="en-GB"/>
        </w:rPr>
        <w:tab/>
        <w:t>“affected” Party shall have the same meaning given to such term in Section W3.1.1 of the Code, provided that the Party or Parties particularly affected by the Trading Dispute shall be treated as such Party or Parties as the Trading Dispute Committee (or before the Committee has considered the matter, BSCCo or the Disputes Secretary) consider to be financially impacted in terms of Trading Charges to a material extent, of £3,000 or greater.</w:t>
      </w:r>
    </w:p>
    <w:p w:rsidR="0097452E" w:rsidRDefault="003E192D">
      <w:pPr>
        <w:spacing w:after="240"/>
        <w:ind w:left="720"/>
        <w:jc w:val="both"/>
      </w:pPr>
      <w:r>
        <w:t>All other terms are as defined in the Code.</w:t>
      </w:r>
    </w:p>
    <w:p w:rsidR="0097452E" w:rsidRDefault="0097452E">
      <w:pPr>
        <w:spacing w:after="240"/>
        <w:ind w:left="720"/>
        <w:jc w:val="both"/>
      </w:pPr>
    </w:p>
    <w:p w:rsidR="0097452E" w:rsidRDefault="003E192D">
      <w:pPr>
        <w:pStyle w:val="Heading1"/>
        <w:keepNext w:val="0"/>
        <w:pageBreakBefore w:val="0"/>
        <w:numPr>
          <w:ilvl w:val="0"/>
          <w:numId w:val="0"/>
        </w:numPr>
        <w:spacing w:before="0" w:after="240"/>
        <w:ind w:left="720" w:hanging="720"/>
        <w:rPr>
          <w:sz w:val="24"/>
          <w:szCs w:val="24"/>
        </w:rPr>
      </w:pPr>
      <w:bookmarkStart w:id="385" w:name="_Toc79832859"/>
      <w:bookmarkStart w:id="386" w:name="_Toc79833389"/>
      <w:bookmarkStart w:id="387" w:name="_Toc81186037"/>
      <w:bookmarkStart w:id="388" w:name="_Toc77414378"/>
      <w:bookmarkStart w:id="389" w:name="_Toc78016052"/>
      <w:bookmarkStart w:id="390" w:name="_Toc79832860"/>
      <w:bookmarkStart w:id="391" w:name="_Toc79833390"/>
      <w:bookmarkStart w:id="392" w:name="_Toc81186038"/>
      <w:bookmarkStart w:id="393" w:name="_Toc77414379"/>
      <w:bookmarkStart w:id="394" w:name="_Toc77471419"/>
      <w:bookmarkStart w:id="395" w:name="_Toc77471912"/>
      <w:bookmarkStart w:id="396" w:name="_Toc77988986"/>
      <w:bookmarkStart w:id="397" w:name="_Toc78016053"/>
      <w:bookmarkStart w:id="398" w:name="_Toc79832861"/>
      <w:bookmarkStart w:id="399" w:name="_Toc79833391"/>
      <w:bookmarkStart w:id="400" w:name="_Toc81186039"/>
      <w:bookmarkStart w:id="401" w:name="_Toc460566485"/>
      <w:bookmarkStart w:id="402" w:name="_Toc528144313"/>
      <w:bookmarkStart w:id="403" w:name="_Toc534622110"/>
      <w:bookmarkStart w:id="404" w:name="_Toc5226514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sz w:val="24"/>
          <w:szCs w:val="24"/>
        </w:rPr>
        <w:t>4</w:t>
      </w:r>
      <w:r>
        <w:rPr>
          <w:sz w:val="24"/>
          <w:szCs w:val="24"/>
        </w:rPr>
        <w:tab/>
        <w:t>Not Used</w:t>
      </w:r>
      <w:bookmarkEnd w:id="401"/>
      <w:bookmarkEnd w:id="402"/>
      <w:bookmarkEnd w:id="403"/>
      <w:bookmarkEnd w:id="404"/>
    </w:p>
    <w:p w:rsidR="0097452E" w:rsidRDefault="0097452E">
      <w:pPr>
        <w:spacing w:after="240"/>
      </w:pPr>
    </w:p>
    <w:p w:rsidR="0097452E" w:rsidRDefault="0097452E">
      <w:pPr>
        <w:suppressAutoHyphens/>
        <w:spacing w:after="240"/>
        <w:rPr>
          <w:spacing w:val="-3"/>
        </w:rPr>
      </w:pPr>
    </w:p>
    <w:p w:rsidR="0097452E" w:rsidRDefault="0097452E">
      <w:pPr>
        <w:suppressAutoHyphens/>
        <w:spacing w:after="240"/>
        <w:jc w:val="center"/>
        <w:rPr>
          <w:spacing w:val="-3"/>
        </w:rPr>
        <w:sectPr w:rsidR="0097452E">
          <w:headerReference w:type="default" r:id="rId11"/>
          <w:footerReference w:type="default" r:id="rId12"/>
          <w:endnotePr>
            <w:numFmt w:val="decimal"/>
          </w:endnotePr>
          <w:pgSz w:w="11909" w:h="16834" w:code="9"/>
          <w:pgMar w:top="1418" w:right="1418" w:bottom="1418" w:left="1418" w:header="709" w:footer="709" w:gutter="0"/>
          <w:cols w:space="720"/>
          <w:noEndnote/>
        </w:sectPr>
      </w:pPr>
    </w:p>
    <w:p w:rsidR="0097452E" w:rsidRDefault="003E192D">
      <w:pPr>
        <w:pStyle w:val="Heading1"/>
        <w:numPr>
          <w:ilvl w:val="0"/>
          <w:numId w:val="0"/>
        </w:numPr>
        <w:spacing w:before="0" w:after="240"/>
        <w:ind w:left="720" w:hanging="720"/>
        <w:rPr>
          <w:sz w:val="24"/>
          <w:szCs w:val="24"/>
        </w:rPr>
      </w:pPr>
      <w:bookmarkStart w:id="410" w:name="_Toc114146652"/>
      <w:bookmarkStart w:id="411" w:name="_Toc460566486"/>
      <w:bookmarkStart w:id="412" w:name="_Toc528144314"/>
      <w:bookmarkStart w:id="413" w:name="_Toc534622111"/>
      <w:bookmarkStart w:id="414" w:name="_Toc52265148"/>
      <w:bookmarkStart w:id="415" w:name="_Toc374791431"/>
      <w:r>
        <w:rPr>
          <w:sz w:val="24"/>
          <w:szCs w:val="24"/>
        </w:rPr>
        <w:lastRenderedPageBreak/>
        <w:t>5</w:t>
      </w:r>
      <w:r>
        <w:rPr>
          <w:sz w:val="24"/>
          <w:szCs w:val="24"/>
        </w:rPr>
        <w:tab/>
        <w:t>Interface and Timetable Information</w:t>
      </w:r>
      <w:bookmarkEnd w:id="410"/>
      <w:bookmarkEnd w:id="411"/>
      <w:bookmarkEnd w:id="412"/>
      <w:bookmarkEnd w:id="413"/>
      <w:bookmarkEnd w:id="414"/>
    </w:p>
    <w:p w:rsidR="0097452E" w:rsidRDefault="003E192D">
      <w:pPr>
        <w:pStyle w:val="Heading2"/>
        <w:keepNext w:val="0"/>
        <w:numPr>
          <w:ilvl w:val="0"/>
          <w:numId w:val="0"/>
        </w:numPr>
        <w:spacing w:before="0" w:after="240"/>
        <w:ind w:left="720" w:hanging="720"/>
        <w:rPr>
          <w:rFonts w:ascii="Times New Roman" w:hAnsi="Times New Roman"/>
        </w:rPr>
      </w:pPr>
      <w:bookmarkStart w:id="416" w:name="_Toc114146653"/>
      <w:bookmarkStart w:id="417" w:name="_Toc460566487"/>
      <w:bookmarkStart w:id="418" w:name="_Toc528144315"/>
      <w:bookmarkStart w:id="419" w:name="_Toc534622112"/>
      <w:bookmarkStart w:id="420" w:name="_Toc52265149"/>
      <w:r>
        <w:rPr>
          <w:rFonts w:ascii="Times New Roman" w:hAnsi="Times New Roman"/>
        </w:rPr>
        <w:t>5.1</w:t>
      </w:r>
      <w:r>
        <w:rPr>
          <w:rFonts w:ascii="Times New Roman" w:hAnsi="Times New Roman"/>
        </w:rPr>
        <w:tab/>
        <w:t>Trading Disputes Process</w:t>
      </w:r>
      <w:bookmarkEnd w:id="416"/>
      <w:bookmarkEnd w:id="417"/>
      <w:bookmarkEnd w:id="418"/>
      <w:bookmarkEnd w:id="419"/>
      <w:bookmarkEnd w:id="420"/>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07"/>
        <w:gridCol w:w="2536"/>
        <w:gridCol w:w="4151"/>
        <w:gridCol w:w="1275"/>
        <w:gridCol w:w="1275"/>
        <w:gridCol w:w="2848"/>
        <w:gridCol w:w="1376"/>
      </w:tblGrid>
      <w:tr w:rsidR="0097452E">
        <w:trPr>
          <w:cantSplit/>
          <w:tblHeader/>
        </w:trPr>
        <w:tc>
          <w:tcPr>
            <w:tcW w:w="250" w:type="pct"/>
          </w:tcPr>
          <w:p w:rsidR="0097452E" w:rsidRDefault="003E192D">
            <w:pPr>
              <w:suppressAutoHyphens/>
              <w:rPr>
                <w:sz w:val="20"/>
              </w:rPr>
            </w:pPr>
            <w:r>
              <w:rPr>
                <w:b/>
                <w:sz w:val="20"/>
              </w:rPr>
              <w:t>REF.</w:t>
            </w:r>
          </w:p>
        </w:tc>
        <w:tc>
          <w:tcPr>
            <w:tcW w:w="895" w:type="pct"/>
          </w:tcPr>
          <w:p w:rsidR="0097452E" w:rsidRDefault="003E192D">
            <w:pPr>
              <w:suppressAutoHyphens/>
              <w:rPr>
                <w:sz w:val="20"/>
              </w:rPr>
            </w:pPr>
            <w:r>
              <w:rPr>
                <w:b/>
                <w:sz w:val="20"/>
              </w:rPr>
              <w:t>WHEN</w:t>
            </w:r>
          </w:p>
        </w:tc>
        <w:tc>
          <w:tcPr>
            <w:tcW w:w="1465" w:type="pct"/>
          </w:tcPr>
          <w:p w:rsidR="0097452E" w:rsidRDefault="003E192D">
            <w:pPr>
              <w:suppressAutoHyphens/>
              <w:rPr>
                <w:sz w:val="20"/>
              </w:rPr>
            </w:pPr>
            <w:r>
              <w:rPr>
                <w:b/>
                <w:sz w:val="20"/>
              </w:rPr>
              <w:t>ACTION</w:t>
            </w:r>
          </w:p>
        </w:tc>
        <w:tc>
          <w:tcPr>
            <w:tcW w:w="450" w:type="pct"/>
          </w:tcPr>
          <w:p w:rsidR="0097452E" w:rsidRDefault="003E192D">
            <w:pPr>
              <w:suppressAutoHyphens/>
              <w:rPr>
                <w:sz w:val="20"/>
              </w:rPr>
            </w:pPr>
            <w:r>
              <w:rPr>
                <w:b/>
                <w:sz w:val="20"/>
              </w:rPr>
              <w:t>FROM</w:t>
            </w:r>
          </w:p>
        </w:tc>
        <w:tc>
          <w:tcPr>
            <w:tcW w:w="450" w:type="pct"/>
          </w:tcPr>
          <w:p w:rsidR="0097452E" w:rsidRDefault="003E192D">
            <w:pPr>
              <w:suppressAutoHyphens/>
              <w:rPr>
                <w:sz w:val="20"/>
              </w:rPr>
            </w:pPr>
            <w:r>
              <w:rPr>
                <w:b/>
                <w:sz w:val="20"/>
              </w:rPr>
              <w:t>TO</w:t>
            </w:r>
          </w:p>
        </w:tc>
        <w:tc>
          <w:tcPr>
            <w:tcW w:w="1005" w:type="pct"/>
          </w:tcPr>
          <w:p w:rsidR="0097452E" w:rsidRDefault="003E192D">
            <w:pPr>
              <w:suppressAutoHyphens/>
              <w:rPr>
                <w:sz w:val="20"/>
              </w:rPr>
            </w:pPr>
            <w:r>
              <w:rPr>
                <w:b/>
                <w:sz w:val="20"/>
              </w:rPr>
              <w:t>INFORMATION REQUIRED</w:t>
            </w:r>
          </w:p>
        </w:tc>
        <w:tc>
          <w:tcPr>
            <w:tcW w:w="486" w:type="pct"/>
          </w:tcPr>
          <w:p w:rsidR="0097452E" w:rsidRDefault="003E192D">
            <w:pPr>
              <w:suppressAutoHyphens/>
              <w:rPr>
                <w:sz w:val="20"/>
              </w:rPr>
            </w:pPr>
            <w:r>
              <w:rPr>
                <w:b/>
                <w:sz w:val="20"/>
              </w:rPr>
              <w:t>METHOD</w:t>
            </w:r>
          </w:p>
        </w:tc>
      </w:tr>
      <w:tr w:rsidR="0097452E">
        <w:trPr>
          <w:cantSplit/>
        </w:trPr>
        <w:tc>
          <w:tcPr>
            <w:tcW w:w="250" w:type="pct"/>
          </w:tcPr>
          <w:p w:rsidR="0097452E" w:rsidRDefault="003E192D">
            <w:pPr>
              <w:suppressAutoHyphens/>
              <w:rPr>
                <w:sz w:val="20"/>
              </w:rPr>
            </w:pPr>
            <w:r>
              <w:rPr>
                <w:sz w:val="20"/>
              </w:rPr>
              <w:t>5.1.1</w:t>
            </w:r>
          </w:p>
        </w:tc>
        <w:tc>
          <w:tcPr>
            <w:tcW w:w="895" w:type="pct"/>
          </w:tcPr>
          <w:p w:rsidR="0097452E" w:rsidRDefault="003E192D">
            <w:pPr>
              <w:suppressAutoHyphens/>
              <w:spacing w:after="120"/>
              <w:rPr>
                <w:sz w:val="20"/>
              </w:rPr>
            </w:pPr>
            <w:r>
              <w:rPr>
                <w:sz w:val="20"/>
              </w:rPr>
              <w:t>As soon as possible, but within the deadlines defined in Section 2.1</w:t>
            </w:r>
          </w:p>
          <w:p w:rsidR="0097452E" w:rsidRDefault="003E192D">
            <w:pPr>
              <w:suppressAutoHyphens/>
              <w:spacing w:after="120"/>
              <w:rPr>
                <w:sz w:val="20"/>
              </w:rPr>
            </w:pPr>
            <w:r>
              <w:rPr>
                <w:sz w:val="20"/>
              </w:rPr>
              <w:t>or:</w:t>
            </w:r>
          </w:p>
          <w:p w:rsidR="0097452E" w:rsidRDefault="003E192D">
            <w:pPr>
              <w:suppressAutoHyphens/>
              <w:spacing w:after="120"/>
              <w:rPr>
                <w:sz w:val="20"/>
              </w:rPr>
            </w:pPr>
            <w:r>
              <w:rPr>
                <w:sz w:val="20"/>
              </w:rPr>
              <w:t>If claiming exceptional circumstances as described in Section 2.2</w:t>
            </w:r>
          </w:p>
        </w:tc>
        <w:tc>
          <w:tcPr>
            <w:tcW w:w="1465" w:type="pct"/>
          </w:tcPr>
          <w:p w:rsidR="0097452E" w:rsidRDefault="003E192D">
            <w:pPr>
              <w:suppressAutoHyphens/>
              <w:rPr>
                <w:sz w:val="20"/>
              </w:rPr>
            </w:pPr>
            <w:r>
              <w:rPr>
                <w:sz w:val="20"/>
              </w:rPr>
              <w:t>Identify alleged Settlement Error and raise a Trading Dispute</w:t>
            </w:r>
            <w:r w:rsidR="0065312B">
              <w:rPr>
                <w:rStyle w:val="FootnoteReference"/>
                <w:sz w:val="20"/>
              </w:rPr>
              <w:footnoteReference w:id="4"/>
            </w:r>
            <w:r>
              <w:rPr>
                <w:sz w:val="20"/>
              </w:rPr>
              <w:t>.</w:t>
            </w:r>
          </w:p>
        </w:tc>
        <w:tc>
          <w:tcPr>
            <w:tcW w:w="450" w:type="pct"/>
          </w:tcPr>
          <w:p w:rsidR="0097452E" w:rsidRDefault="003E192D">
            <w:pPr>
              <w:suppressAutoHyphens/>
              <w:rPr>
                <w:sz w:val="20"/>
              </w:rPr>
            </w:pPr>
            <w:r>
              <w:rPr>
                <w:sz w:val="20"/>
              </w:rPr>
              <w:t>Raising Party (any BSC Party, including BSCCo and the NETSO)</w:t>
            </w:r>
          </w:p>
        </w:tc>
        <w:tc>
          <w:tcPr>
            <w:tcW w:w="450" w:type="pct"/>
          </w:tcPr>
          <w:p w:rsidR="0097452E" w:rsidRDefault="003E192D">
            <w:pPr>
              <w:suppressAutoHyphens/>
              <w:rPr>
                <w:sz w:val="20"/>
              </w:rPr>
            </w:pPr>
            <w:r>
              <w:rPr>
                <w:sz w:val="20"/>
              </w:rPr>
              <w:t>DS</w:t>
            </w:r>
          </w:p>
        </w:tc>
        <w:tc>
          <w:tcPr>
            <w:tcW w:w="1005" w:type="pct"/>
          </w:tcPr>
          <w:p w:rsidR="0097452E" w:rsidRDefault="003E192D">
            <w:pPr>
              <w:suppressAutoHyphens/>
              <w:rPr>
                <w:sz w:val="20"/>
              </w:rPr>
            </w:pPr>
            <w:r>
              <w:rPr>
                <w:sz w:val="20"/>
              </w:rPr>
              <w:t xml:space="preserve">Completed Form BSCP11/01 containing all the information required in accordance with </w:t>
            </w:r>
            <w:r w:rsidR="00947782">
              <w:rPr>
                <w:sz w:val="20"/>
              </w:rPr>
              <w:t>section</w:t>
            </w:r>
            <w:r>
              <w:rPr>
                <w:sz w:val="20"/>
              </w:rPr>
              <w:t xml:space="preserve"> 1.4.</w:t>
            </w:r>
          </w:p>
        </w:tc>
        <w:tc>
          <w:tcPr>
            <w:tcW w:w="486" w:type="pct"/>
          </w:tcPr>
          <w:p w:rsidR="0097452E" w:rsidRDefault="003E192D">
            <w:pPr>
              <w:suppressAutoHyphens/>
              <w:rPr>
                <w:sz w:val="20"/>
              </w:rPr>
            </w:pPr>
            <w:r>
              <w:rPr>
                <w:sz w:val="20"/>
              </w:rPr>
              <w:t xml:space="preserve">Email, fax. </w:t>
            </w:r>
          </w:p>
        </w:tc>
      </w:tr>
      <w:tr w:rsidR="0097452E">
        <w:trPr>
          <w:cantSplit/>
        </w:trPr>
        <w:tc>
          <w:tcPr>
            <w:tcW w:w="250" w:type="pct"/>
          </w:tcPr>
          <w:p w:rsidR="0097452E" w:rsidRDefault="003E192D">
            <w:pPr>
              <w:suppressAutoHyphens/>
              <w:rPr>
                <w:sz w:val="20"/>
              </w:rPr>
            </w:pPr>
            <w:r>
              <w:rPr>
                <w:sz w:val="20"/>
              </w:rPr>
              <w:t>5.1.2</w:t>
            </w:r>
          </w:p>
        </w:tc>
        <w:tc>
          <w:tcPr>
            <w:tcW w:w="895" w:type="pct"/>
          </w:tcPr>
          <w:p w:rsidR="0097452E" w:rsidRDefault="003E192D">
            <w:pPr>
              <w:suppressAutoHyphens/>
              <w:spacing w:after="120"/>
              <w:rPr>
                <w:sz w:val="20"/>
              </w:rPr>
            </w:pPr>
            <w:r>
              <w:rPr>
                <w:sz w:val="20"/>
              </w:rPr>
              <w:t>Within 1 WD of 5.1.1.</w:t>
            </w:r>
          </w:p>
        </w:tc>
        <w:tc>
          <w:tcPr>
            <w:tcW w:w="1465" w:type="pct"/>
          </w:tcPr>
          <w:p w:rsidR="00947782" w:rsidRPr="00947782" w:rsidRDefault="003E192D" w:rsidP="00947782">
            <w:pPr>
              <w:suppressAutoHyphens/>
              <w:rPr>
                <w:sz w:val="20"/>
              </w:rPr>
            </w:pPr>
            <w:r>
              <w:rPr>
                <w:sz w:val="20"/>
              </w:rPr>
              <w:t>Acknowledge Trading Dispute receipt, validate for authorised signature and issue log number.</w:t>
            </w:r>
          </w:p>
          <w:p w:rsidR="00947782" w:rsidRPr="00947782" w:rsidRDefault="00947782" w:rsidP="00947782">
            <w:pPr>
              <w:suppressAutoHyphens/>
              <w:rPr>
                <w:sz w:val="20"/>
              </w:rPr>
            </w:pPr>
          </w:p>
          <w:p w:rsidR="0097452E" w:rsidRDefault="00947782" w:rsidP="00947782">
            <w:pPr>
              <w:suppressAutoHyphens/>
              <w:rPr>
                <w:sz w:val="20"/>
              </w:rPr>
            </w:pPr>
            <w:r w:rsidRPr="00947782">
              <w:rPr>
                <w:sz w:val="20"/>
              </w:rPr>
              <w:t>Forward a copy of the completed Form BSCP11/01 to EMR Settlement Services Provider and indicate log number.</w:t>
            </w:r>
          </w:p>
        </w:tc>
        <w:tc>
          <w:tcPr>
            <w:tcW w:w="450" w:type="pct"/>
          </w:tcPr>
          <w:p w:rsidR="00947782" w:rsidRPr="00947782" w:rsidRDefault="003E192D" w:rsidP="00947782">
            <w:pPr>
              <w:suppressAutoHyphens/>
              <w:rPr>
                <w:sz w:val="20"/>
              </w:rPr>
            </w:pPr>
            <w:r>
              <w:rPr>
                <w:sz w:val="20"/>
              </w:rPr>
              <w:t>DS</w:t>
            </w:r>
          </w:p>
          <w:p w:rsidR="00947782" w:rsidRPr="00947782" w:rsidRDefault="00947782" w:rsidP="00947782">
            <w:pPr>
              <w:suppressAutoHyphens/>
              <w:rPr>
                <w:sz w:val="20"/>
              </w:rPr>
            </w:pPr>
          </w:p>
          <w:p w:rsidR="00947782" w:rsidRPr="00947782" w:rsidRDefault="00947782" w:rsidP="00947782">
            <w:pPr>
              <w:suppressAutoHyphens/>
              <w:rPr>
                <w:sz w:val="20"/>
              </w:rPr>
            </w:pPr>
          </w:p>
          <w:p w:rsidR="0097452E" w:rsidRDefault="00947782" w:rsidP="00947782">
            <w:pPr>
              <w:suppressAutoHyphens/>
              <w:rPr>
                <w:sz w:val="20"/>
              </w:rPr>
            </w:pPr>
            <w:r w:rsidRPr="00947782">
              <w:rPr>
                <w:sz w:val="20"/>
              </w:rPr>
              <w:t>DS</w:t>
            </w:r>
          </w:p>
        </w:tc>
        <w:tc>
          <w:tcPr>
            <w:tcW w:w="450" w:type="pct"/>
          </w:tcPr>
          <w:p w:rsidR="0097452E" w:rsidRDefault="003E192D">
            <w:pPr>
              <w:suppressAutoHyphens/>
              <w:spacing w:after="120"/>
              <w:rPr>
                <w:sz w:val="20"/>
              </w:rPr>
            </w:pPr>
            <w:r>
              <w:rPr>
                <w:sz w:val="20"/>
              </w:rPr>
              <w:t>Raising Party</w:t>
            </w:r>
          </w:p>
          <w:p w:rsidR="00AE0B1C" w:rsidRDefault="00AE0B1C">
            <w:pPr>
              <w:suppressAutoHyphens/>
              <w:spacing w:after="120"/>
              <w:rPr>
                <w:sz w:val="20"/>
              </w:rPr>
            </w:pPr>
          </w:p>
          <w:p w:rsidR="0097452E" w:rsidRDefault="003E192D">
            <w:pPr>
              <w:suppressAutoHyphens/>
              <w:rPr>
                <w:sz w:val="20"/>
              </w:rPr>
            </w:pPr>
            <w:r>
              <w:rPr>
                <w:sz w:val="20"/>
              </w:rPr>
              <w:t>EMR Settlement Services Provider</w:t>
            </w:r>
          </w:p>
        </w:tc>
        <w:tc>
          <w:tcPr>
            <w:tcW w:w="1005" w:type="pct"/>
          </w:tcPr>
          <w:p w:rsidR="00AE0B1C" w:rsidRPr="00AE0B1C" w:rsidRDefault="003E192D" w:rsidP="00AE0B1C">
            <w:pPr>
              <w:suppressAutoHyphens/>
              <w:rPr>
                <w:sz w:val="20"/>
              </w:rPr>
            </w:pPr>
            <w:r>
              <w:rPr>
                <w:sz w:val="20"/>
              </w:rPr>
              <w:t xml:space="preserve">Log number; acknowledgement </w:t>
            </w:r>
          </w:p>
          <w:p w:rsidR="00AE0B1C" w:rsidRPr="00AE0B1C" w:rsidRDefault="00AE0B1C" w:rsidP="00AE0B1C">
            <w:pPr>
              <w:suppressAutoHyphens/>
              <w:rPr>
                <w:sz w:val="20"/>
              </w:rPr>
            </w:pPr>
          </w:p>
          <w:p w:rsidR="00AE0B1C" w:rsidRPr="00AE0B1C" w:rsidRDefault="00AE0B1C" w:rsidP="00AE0B1C">
            <w:pPr>
              <w:suppressAutoHyphens/>
              <w:rPr>
                <w:sz w:val="20"/>
              </w:rPr>
            </w:pPr>
          </w:p>
          <w:p w:rsidR="0097452E" w:rsidRDefault="00AE0B1C" w:rsidP="00AE0B1C">
            <w:pPr>
              <w:suppressAutoHyphens/>
              <w:rPr>
                <w:sz w:val="20"/>
              </w:rPr>
            </w:pPr>
            <w:r w:rsidRPr="00AE0B1C">
              <w:rPr>
                <w:sz w:val="20"/>
              </w:rPr>
              <w:t>Log number; Completed Form BSCP11/01</w:t>
            </w:r>
          </w:p>
        </w:tc>
        <w:tc>
          <w:tcPr>
            <w:tcW w:w="486" w:type="pct"/>
          </w:tcPr>
          <w:p w:rsidR="00AE0B1C" w:rsidRPr="00AE0B1C" w:rsidRDefault="003E192D" w:rsidP="00AE0B1C">
            <w:pPr>
              <w:suppressAutoHyphens/>
              <w:rPr>
                <w:sz w:val="20"/>
              </w:rPr>
            </w:pPr>
            <w:r>
              <w:rPr>
                <w:sz w:val="20"/>
              </w:rPr>
              <w:t>Email, fax.</w:t>
            </w:r>
            <w:r w:rsidR="00AE0B1C">
              <w:t xml:space="preserve"> </w:t>
            </w:r>
          </w:p>
          <w:p w:rsidR="00AE0B1C" w:rsidRPr="00AE0B1C" w:rsidRDefault="00AE0B1C" w:rsidP="00AE0B1C">
            <w:pPr>
              <w:suppressAutoHyphens/>
              <w:rPr>
                <w:sz w:val="20"/>
              </w:rPr>
            </w:pPr>
          </w:p>
          <w:p w:rsidR="00AE0B1C" w:rsidRPr="00AE0B1C" w:rsidRDefault="00AE0B1C" w:rsidP="00AE0B1C">
            <w:pPr>
              <w:suppressAutoHyphens/>
              <w:rPr>
                <w:sz w:val="20"/>
              </w:rPr>
            </w:pPr>
          </w:p>
          <w:p w:rsidR="0097452E" w:rsidRDefault="00AE0B1C" w:rsidP="00AE0B1C">
            <w:pPr>
              <w:suppressAutoHyphens/>
              <w:rPr>
                <w:sz w:val="20"/>
              </w:rPr>
            </w:pPr>
            <w:r w:rsidRPr="00AE0B1C">
              <w:rPr>
                <w:sz w:val="20"/>
              </w:rPr>
              <w:t>Email, fax.</w:t>
            </w:r>
          </w:p>
        </w:tc>
      </w:tr>
      <w:tr w:rsidR="0097452E">
        <w:trPr>
          <w:cantSplit/>
        </w:trPr>
        <w:tc>
          <w:tcPr>
            <w:tcW w:w="250" w:type="pct"/>
          </w:tcPr>
          <w:p w:rsidR="0097452E" w:rsidRDefault="003E192D">
            <w:pPr>
              <w:suppressAutoHyphens/>
              <w:rPr>
                <w:sz w:val="20"/>
              </w:rPr>
            </w:pPr>
            <w:r>
              <w:rPr>
                <w:sz w:val="20"/>
              </w:rPr>
              <w:t>5.1.3</w:t>
            </w:r>
          </w:p>
        </w:tc>
        <w:tc>
          <w:tcPr>
            <w:tcW w:w="895" w:type="pct"/>
          </w:tcPr>
          <w:p w:rsidR="0097452E" w:rsidRDefault="003E192D">
            <w:pPr>
              <w:suppressAutoHyphens/>
              <w:spacing w:after="120"/>
              <w:rPr>
                <w:sz w:val="20"/>
              </w:rPr>
            </w:pPr>
            <w:r>
              <w:rPr>
                <w:sz w:val="20"/>
              </w:rPr>
              <w:t>As soon as possible after 5.1.1.</w:t>
            </w:r>
          </w:p>
        </w:tc>
        <w:tc>
          <w:tcPr>
            <w:tcW w:w="1465" w:type="pct"/>
          </w:tcPr>
          <w:p w:rsidR="0097452E" w:rsidRDefault="003E192D">
            <w:pPr>
              <w:suppressAutoHyphens/>
              <w:spacing w:after="120"/>
              <w:rPr>
                <w:sz w:val="20"/>
              </w:rPr>
            </w:pPr>
            <w:r>
              <w:rPr>
                <w:sz w:val="20"/>
              </w:rPr>
              <w:t>Commence investigation</w:t>
            </w:r>
            <w:r>
              <w:rPr>
                <w:rStyle w:val="FootnoteReference"/>
                <w:sz w:val="20"/>
              </w:rPr>
              <w:footnoteReference w:id="5"/>
            </w:r>
            <w:r>
              <w:rPr>
                <w:sz w:val="20"/>
              </w:rPr>
              <w:t xml:space="preserve">. Where necessary, request additional information from the Raising Party or relevant experts including the BSCCo, BSC Agents and/or the </w:t>
            </w:r>
            <w:bookmarkStart w:id="421" w:name="_Ref248291899"/>
            <w:r>
              <w:rPr>
                <w:sz w:val="20"/>
              </w:rPr>
              <w:t>NETSO</w:t>
            </w:r>
            <w:r>
              <w:rPr>
                <w:rStyle w:val="FootnoteReference"/>
                <w:sz w:val="20"/>
              </w:rPr>
              <w:footnoteReference w:id="6"/>
            </w:r>
            <w:bookmarkEnd w:id="421"/>
            <w:r>
              <w:rPr>
                <w:sz w:val="20"/>
              </w:rPr>
              <w:t>.</w:t>
            </w:r>
          </w:p>
          <w:p w:rsidR="0097452E" w:rsidRDefault="003E192D">
            <w:pPr>
              <w:suppressAutoHyphens/>
              <w:rPr>
                <w:sz w:val="20"/>
              </w:rPr>
            </w:pPr>
            <w:r>
              <w:rPr>
                <w:sz w:val="20"/>
              </w:rPr>
              <w:t>If no additional information is required, proceed to step 5.1.5.</w:t>
            </w:r>
          </w:p>
        </w:tc>
        <w:tc>
          <w:tcPr>
            <w:tcW w:w="450" w:type="pct"/>
          </w:tcPr>
          <w:p w:rsidR="0097452E" w:rsidRDefault="003E192D">
            <w:pPr>
              <w:suppressAutoHyphens/>
              <w:rPr>
                <w:sz w:val="20"/>
              </w:rPr>
            </w:pPr>
            <w:r>
              <w:rPr>
                <w:sz w:val="20"/>
              </w:rPr>
              <w:t>DS</w:t>
            </w:r>
          </w:p>
        </w:tc>
        <w:tc>
          <w:tcPr>
            <w:tcW w:w="450" w:type="pct"/>
          </w:tcPr>
          <w:p w:rsidR="0097452E" w:rsidRDefault="003E192D">
            <w:pPr>
              <w:suppressAutoHyphens/>
              <w:rPr>
                <w:sz w:val="20"/>
              </w:rPr>
            </w:pPr>
            <w:r>
              <w:rPr>
                <w:sz w:val="20"/>
              </w:rPr>
              <w:t>Raising Party, BSCCo, BSC Agents and/or any relevant expert.</w:t>
            </w:r>
          </w:p>
        </w:tc>
        <w:tc>
          <w:tcPr>
            <w:tcW w:w="1005" w:type="pct"/>
          </w:tcPr>
          <w:p w:rsidR="0097452E" w:rsidRDefault="003E192D">
            <w:pPr>
              <w:suppressAutoHyphens/>
              <w:rPr>
                <w:sz w:val="20"/>
              </w:rPr>
            </w:pPr>
            <w:r>
              <w:rPr>
                <w:sz w:val="20"/>
              </w:rPr>
              <w:t>Evidence of Settlement Error (Form BSCP11/01); Request for Assistance (Form BSCP11/03).</w:t>
            </w:r>
          </w:p>
        </w:tc>
        <w:tc>
          <w:tcPr>
            <w:tcW w:w="486" w:type="pct"/>
          </w:tcPr>
          <w:p w:rsidR="0097452E" w:rsidRDefault="003E192D">
            <w:pPr>
              <w:suppressAutoHyphens/>
              <w:rPr>
                <w:sz w:val="20"/>
              </w:rPr>
            </w:pPr>
            <w:r>
              <w:rPr>
                <w:sz w:val="20"/>
              </w:rPr>
              <w:t>Email, fax.</w:t>
            </w:r>
          </w:p>
        </w:tc>
      </w:tr>
      <w:tr w:rsidR="0097452E">
        <w:trPr>
          <w:cantSplit/>
        </w:trPr>
        <w:tc>
          <w:tcPr>
            <w:tcW w:w="250" w:type="pct"/>
          </w:tcPr>
          <w:p w:rsidR="0097452E" w:rsidRDefault="003E192D">
            <w:pPr>
              <w:suppressAutoHyphens/>
              <w:rPr>
                <w:sz w:val="20"/>
              </w:rPr>
            </w:pPr>
            <w:r>
              <w:rPr>
                <w:sz w:val="20"/>
              </w:rPr>
              <w:lastRenderedPageBreak/>
              <w:t>5.1.4</w:t>
            </w:r>
          </w:p>
        </w:tc>
        <w:tc>
          <w:tcPr>
            <w:tcW w:w="895" w:type="pct"/>
          </w:tcPr>
          <w:p w:rsidR="0097452E" w:rsidRDefault="003E192D">
            <w:pPr>
              <w:suppressAutoHyphens/>
              <w:spacing w:after="120"/>
              <w:rPr>
                <w:sz w:val="20"/>
              </w:rPr>
            </w:pPr>
            <w:r>
              <w:rPr>
                <w:sz w:val="20"/>
              </w:rPr>
              <w:t>Within 5 WD of 5.1.3.</w:t>
            </w:r>
          </w:p>
        </w:tc>
        <w:tc>
          <w:tcPr>
            <w:tcW w:w="1465" w:type="pct"/>
          </w:tcPr>
          <w:p w:rsidR="0097452E" w:rsidRDefault="003E192D">
            <w:pPr>
              <w:suppressAutoHyphens/>
              <w:rPr>
                <w:sz w:val="20"/>
              </w:rPr>
            </w:pPr>
            <w:r>
              <w:rPr>
                <w:sz w:val="20"/>
              </w:rPr>
              <w:t>Respond to Request for Assistance providing data and/or information as requested by the DS</w:t>
            </w:r>
            <w:bookmarkStart w:id="422" w:name="_Ref248291701"/>
            <w:r>
              <w:rPr>
                <w:rStyle w:val="FootnoteReference"/>
                <w:sz w:val="20"/>
              </w:rPr>
              <w:footnoteReference w:id="7"/>
            </w:r>
            <w:bookmarkEnd w:id="422"/>
            <w:r>
              <w:rPr>
                <w:sz w:val="20"/>
              </w:rPr>
              <w:t>.</w:t>
            </w:r>
          </w:p>
        </w:tc>
        <w:tc>
          <w:tcPr>
            <w:tcW w:w="450" w:type="pct"/>
          </w:tcPr>
          <w:p w:rsidR="0097452E" w:rsidRDefault="003E192D">
            <w:pPr>
              <w:suppressAutoHyphens/>
              <w:rPr>
                <w:sz w:val="20"/>
              </w:rPr>
            </w:pPr>
            <w:r>
              <w:rPr>
                <w:sz w:val="20"/>
              </w:rPr>
              <w:t>Raising Party, BSCCo, BSC Agents and/or any relevant expert.</w:t>
            </w:r>
          </w:p>
        </w:tc>
        <w:tc>
          <w:tcPr>
            <w:tcW w:w="450" w:type="pct"/>
          </w:tcPr>
          <w:p w:rsidR="0097452E" w:rsidRDefault="003E192D">
            <w:pPr>
              <w:suppressAutoHyphens/>
              <w:rPr>
                <w:sz w:val="20"/>
              </w:rPr>
            </w:pPr>
            <w:r>
              <w:rPr>
                <w:sz w:val="20"/>
              </w:rPr>
              <w:t>DS</w:t>
            </w:r>
          </w:p>
        </w:tc>
        <w:tc>
          <w:tcPr>
            <w:tcW w:w="1005" w:type="pct"/>
          </w:tcPr>
          <w:p w:rsidR="0097452E" w:rsidRDefault="003E192D">
            <w:pPr>
              <w:suppressAutoHyphens/>
              <w:rPr>
                <w:sz w:val="20"/>
              </w:rPr>
            </w:pPr>
            <w:r>
              <w:rPr>
                <w:sz w:val="20"/>
              </w:rPr>
              <w:t>Information as requested and Form BSCP11/03.</w:t>
            </w:r>
          </w:p>
        </w:tc>
        <w:tc>
          <w:tcPr>
            <w:tcW w:w="486" w:type="pct"/>
          </w:tcPr>
          <w:p w:rsidR="0097452E" w:rsidRDefault="003E192D">
            <w:pPr>
              <w:suppressAutoHyphens/>
              <w:rPr>
                <w:sz w:val="20"/>
              </w:rPr>
            </w:pPr>
            <w:r>
              <w:rPr>
                <w:sz w:val="20"/>
              </w:rPr>
              <w:t xml:space="preserve">Email, fax. </w:t>
            </w:r>
          </w:p>
        </w:tc>
      </w:tr>
      <w:tr w:rsidR="0097452E">
        <w:trPr>
          <w:cantSplit/>
        </w:trPr>
        <w:tc>
          <w:tcPr>
            <w:tcW w:w="250" w:type="pct"/>
          </w:tcPr>
          <w:p w:rsidR="0097452E" w:rsidRDefault="003E192D">
            <w:pPr>
              <w:suppressAutoHyphens/>
              <w:jc w:val="both"/>
              <w:rPr>
                <w:sz w:val="20"/>
              </w:rPr>
            </w:pPr>
            <w:r>
              <w:rPr>
                <w:sz w:val="20"/>
              </w:rPr>
              <w:t>5.1.5</w:t>
            </w:r>
          </w:p>
        </w:tc>
        <w:tc>
          <w:tcPr>
            <w:tcW w:w="895" w:type="pct"/>
          </w:tcPr>
          <w:p w:rsidR="0097452E" w:rsidRDefault="003E192D">
            <w:pPr>
              <w:suppressAutoHyphens/>
              <w:spacing w:after="120"/>
              <w:rPr>
                <w:sz w:val="20"/>
              </w:rPr>
            </w:pPr>
            <w:r>
              <w:rPr>
                <w:sz w:val="20"/>
              </w:rPr>
              <w:t>When all relevant information is received.</w:t>
            </w:r>
          </w:p>
        </w:tc>
        <w:tc>
          <w:tcPr>
            <w:tcW w:w="1465" w:type="pct"/>
          </w:tcPr>
          <w:p w:rsidR="0097452E" w:rsidRDefault="003E192D">
            <w:pPr>
              <w:suppressAutoHyphens/>
              <w:spacing w:after="120"/>
              <w:rPr>
                <w:sz w:val="20"/>
              </w:rPr>
            </w:pPr>
            <w:r>
              <w:rPr>
                <w:sz w:val="20"/>
              </w:rPr>
              <w:t>Collate all evidence of Settlement Error and results of analysis (where applicable).</w:t>
            </w:r>
          </w:p>
          <w:p w:rsidR="0097452E" w:rsidRDefault="003E192D">
            <w:pPr>
              <w:suppressAutoHyphens/>
              <w:rPr>
                <w:sz w:val="20"/>
              </w:rPr>
            </w:pPr>
            <w:r>
              <w:rPr>
                <w:sz w:val="20"/>
              </w:rPr>
              <w:t>NOTE: Trading Disputes raised by the BSCCo will be validated by the TDC (in accordance with section W of the Code). Refer to 5.1.15 onwards.</w:t>
            </w:r>
          </w:p>
        </w:tc>
        <w:tc>
          <w:tcPr>
            <w:tcW w:w="450" w:type="pct"/>
          </w:tcPr>
          <w:p w:rsidR="0097452E" w:rsidRDefault="003E192D">
            <w:pPr>
              <w:suppressAutoHyphens/>
              <w:rPr>
                <w:sz w:val="20"/>
              </w:rPr>
            </w:pPr>
            <w:r>
              <w:rPr>
                <w:sz w:val="20"/>
              </w:rPr>
              <w:t>DS</w:t>
            </w:r>
          </w:p>
        </w:tc>
        <w:tc>
          <w:tcPr>
            <w:tcW w:w="450" w:type="pct"/>
          </w:tcPr>
          <w:p w:rsidR="0097452E" w:rsidRDefault="0097452E">
            <w:pPr>
              <w:suppressAutoHyphens/>
              <w:rPr>
                <w:sz w:val="20"/>
              </w:rPr>
            </w:pPr>
          </w:p>
        </w:tc>
        <w:tc>
          <w:tcPr>
            <w:tcW w:w="1005" w:type="pct"/>
          </w:tcPr>
          <w:p w:rsidR="0097452E" w:rsidRDefault="003E192D">
            <w:pPr>
              <w:suppressAutoHyphens/>
              <w:rPr>
                <w:sz w:val="20"/>
              </w:rPr>
            </w:pPr>
            <w:r>
              <w:rPr>
                <w:sz w:val="20"/>
              </w:rPr>
              <w:t>Evidence of Settlement Error and supporting information (Form BSCP11/01). Analysis of Trading Dispute and supporting information (Form BSCP11/03).</w:t>
            </w:r>
          </w:p>
        </w:tc>
        <w:tc>
          <w:tcPr>
            <w:tcW w:w="486" w:type="pct"/>
          </w:tcPr>
          <w:p w:rsidR="0097452E" w:rsidRDefault="003E192D">
            <w:pPr>
              <w:suppressAutoHyphens/>
              <w:rPr>
                <w:sz w:val="20"/>
              </w:rPr>
            </w:pPr>
            <w:r>
              <w:rPr>
                <w:sz w:val="20"/>
              </w:rPr>
              <w:t>Internal Process</w:t>
            </w:r>
          </w:p>
        </w:tc>
      </w:tr>
      <w:tr w:rsidR="0097452E">
        <w:trPr>
          <w:cantSplit/>
        </w:trPr>
        <w:tc>
          <w:tcPr>
            <w:tcW w:w="250" w:type="pct"/>
          </w:tcPr>
          <w:p w:rsidR="0097452E" w:rsidRDefault="003E192D">
            <w:pPr>
              <w:suppressAutoHyphens/>
              <w:jc w:val="both"/>
              <w:rPr>
                <w:sz w:val="20"/>
              </w:rPr>
            </w:pPr>
            <w:r>
              <w:rPr>
                <w:sz w:val="20"/>
              </w:rPr>
              <w:t>5.1.6</w:t>
            </w:r>
          </w:p>
        </w:tc>
        <w:tc>
          <w:tcPr>
            <w:tcW w:w="895" w:type="pct"/>
          </w:tcPr>
          <w:p w:rsidR="0097452E" w:rsidRDefault="003E192D">
            <w:pPr>
              <w:suppressAutoHyphens/>
              <w:spacing w:after="120"/>
              <w:rPr>
                <w:sz w:val="20"/>
              </w:rPr>
            </w:pPr>
            <w:r>
              <w:rPr>
                <w:sz w:val="20"/>
              </w:rPr>
              <w:t>Following 5.1.5.</w:t>
            </w:r>
          </w:p>
        </w:tc>
        <w:tc>
          <w:tcPr>
            <w:tcW w:w="1465" w:type="pct"/>
          </w:tcPr>
          <w:p w:rsidR="0097452E" w:rsidRDefault="003E192D">
            <w:pPr>
              <w:suppressAutoHyphens/>
              <w:spacing w:after="120"/>
              <w:rPr>
                <w:sz w:val="20"/>
              </w:rPr>
            </w:pPr>
            <w:r>
              <w:rPr>
                <w:sz w:val="20"/>
              </w:rPr>
              <w:t>Validate the Trading Dispute.</w:t>
            </w:r>
          </w:p>
          <w:p w:rsidR="0097452E" w:rsidRDefault="003E192D">
            <w:pPr>
              <w:suppressAutoHyphens/>
              <w:spacing w:after="120"/>
              <w:rPr>
                <w:sz w:val="20"/>
              </w:rPr>
            </w:pPr>
            <w:r>
              <w:rPr>
                <w:sz w:val="20"/>
              </w:rPr>
              <w:t>In order to validate the Trading Dispute, the BSCCo shall consider whether:</w:t>
            </w:r>
          </w:p>
          <w:p w:rsidR="0097452E" w:rsidRDefault="003E192D">
            <w:pPr>
              <w:suppressAutoHyphens/>
              <w:spacing w:after="120"/>
              <w:ind w:left="284" w:hanging="284"/>
              <w:rPr>
                <w:sz w:val="20"/>
              </w:rPr>
            </w:pPr>
            <w:r>
              <w:rPr>
                <w:sz w:val="20"/>
              </w:rPr>
              <w:t>a)</w:t>
            </w:r>
            <w:r>
              <w:rPr>
                <w:sz w:val="20"/>
              </w:rPr>
              <w:tab/>
              <w:t>some or all affected Settlement Periods claimed have been raised within the applicable Dispute Deadline</w:t>
            </w:r>
            <w:r w:rsidR="00AE0B1C" w:rsidRPr="00AE0B1C">
              <w:rPr>
                <w:sz w:val="20"/>
              </w:rPr>
              <w:t xml:space="preserve"> or within the timescales described in section 2.2 (where exceptional circumstances have been claimed by the Raising Party)</w:t>
            </w:r>
            <w:r>
              <w:rPr>
                <w:sz w:val="20"/>
              </w:rPr>
              <w:t>;</w:t>
            </w:r>
          </w:p>
          <w:p w:rsidR="0097452E" w:rsidRDefault="003E192D">
            <w:pPr>
              <w:suppressAutoHyphens/>
              <w:spacing w:after="120"/>
              <w:ind w:left="284" w:hanging="284"/>
              <w:rPr>
                <w:sz w:val="20"/>
              </w:rPr>
            </w:pPr>
            <w:r>
              <w:rPr>
                <w:sz w:val="20"/>
              </w:rPr>
              <w:t>b)</w:t>
            </w:r>
            <w:r>
              <w:rPr>
                <w:sz w:val="20"/>
              </w:rPr>
              <w:tab/>
              <w:t>whether a Settlement Error exists; and</w:t>
            </w:r>
          </w:p>
          <w:p w:rsidR="0097452E" w:rsidRDefault="003E192D">
            <w:pPr>
              <w:suppressAutoHyphens/>
              <w:ind w:left="284" w:hanging="284"/>
              <w:rPr>
                <w:sz w:val="20"/>
              </w:rPr>
            </w:pPr>
            <w:r>
              <w:rPr>
                <w:sz w:val="20"/>
              </w:rPr>
              <w:t>c)</w:t>
            </w:r>
            <w:r>
              <w:rPr>
                <w:sz w:val="20"/>
              </w:rPr>
              <w:tab/>
              <w:t>whether the materiality of the Trading Dispute is £3,000 or greater.</w:t>
            </w:r>
          </w:p>
        </w:tc>
        <w:tc>
          <w:tcPr>
            <w:tcW w:w="450" w:type="pct"/>
          </w:tcPr>
          <w:p w:rsidR="0097452E" w:rsidRDefault="003E192D">
            <w:pPr>
              <w:suppressAutoHyphens/>
              <w:rPr>
                <w:sz w:val="20"/>
              </w:rPr>
            </w:pPr>
            <w:r>
              <w:rPr>
                <w:sz w:val="20"/>
              </w:rPr>
              <w:t>DS</w:t>
            </w:r>
          </w:p>
        </w:tc>
        <w:tc>
          <w:tcPr>
            <w:tcW w:w="450" w:type="pct"/>
          </w:tcPr>
          <w:p w:rsidR="0097452E" w:rsidRDefault="0097452E">
            <w:pPr>
              <w:suppressAutoHyphens/>
              <w:rPr>
                <w:sz w:val="20"/>
              </w:rPr>
            </w:pPr>
          </w:p>
        </w:tc>
        <w:tc>
          <w:tcPr>
            <w:tcW w:w="1005" w:type="pct"/>
          </w:tcPr>
          <w:p w:rsidR="0097452E" w:rsidRDefault="003E192D">
            <w:pPr>
              <w:suppressAutoHyphens/>
              <w:rPr>
                <w:sz w:val="20"/>
              </w:rPr>
            </w:pPr>
            <w:r>
              <w:rPr>
                <w:sz w:val="20"/>
              </w:rPr>
              <w:t>Evidence of Settlement Error and supporting information (Form BSCP11/01). Analysis of Trading Dispute and supporting information (Form BSCP11/03).</w:t>
            </w:r>
          </w:p>
        </w:tc>
        <w:tc>
          <w:tcPr>
            <w:tcW w:w="486" w:type="pct"/>
          </w:tcPr>
          <w:p w:rsidR="0097452E" w:rsidRDefault="003E192D">
            <w:pPr>
              <w:suppressAutoHyphens/>
              <w:rPr>
                <w:sz w:val="20"/>
              </w:rPr>
            </w:pPr>
            <w:r>
              <w:rPr>
                <w:sz w:val="20"/>
              </w:rPr>
              <w:t>Internal Process</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5.1.7</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Following 5.1.6.</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Report findings based on the assessment of the Trading Dispute against 5.1.6 a), b) and c) to Raising Party and all affected Parties.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BSCCo Findings Form (Form BSCP11/04)</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 fax.</w:t>
            </w:r>
          </w:p>
        </w:tc>
      </w:tr>
      <w:tr w:rsidR="0097452E">
        <w:trPr>
          <w:cantSplit/>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lastRenderedPageBreak/>
              <w:t>5.1.8</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Within 1</w:t>
            </w:r>
            <w:r w:rsidR="00AE0B1C">
              <w:rPr>
                <w:sz w:val="20"/>
              </w:rPr>
              <w:t>4 days</w:t>
            </w:r>
            <w:r>
              <w:rPr>
                <w:sz w:val="20"/>
              </w:rPr>
              <w:t xml:space="preserve"> following 5.1.7 </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If BSCCo is not satisfied as to any of the matters in 5.1.6 a), b) or c) in relation to affected Settlement Periods then the Trading Dispute shall lapse in relation to those affected Settlement Periods provided that BSCCo has:</w:t>
            </w:r>
          </w:p>
          <w:p w:rsidR="0097452E" w:rsidRDefault="003E192D">
            <w:pPr>
              <w:suppressAutoHyphens/>
              <w:spacing w:after="120"/>
              <w:ind w:left="459" w:hanging="459"/>
              <w:rPr>
                <w:sz w:val="20"/>
              </w:rPr>
            </w:pPr>
            <w:r>
              <w:rPr>
                <w:sz w:val="20"/>
              </w:rPr>
              <w:t>(i)</w:t>
            </w:r>
            <w:r>
              <w:rPr>
                <w:sz w:val="20"/>
              </w:rPr>
              <w:tab/>
              <w:t>notified the Raising Party and  each affected Party and no such Parties have notified  their objection to the BSCCo’s findings within 14 days; and</w:t>
            </w:r>
          </w:p>
          <w:p w:rsidR="0097452E" w:rsidRDefault="003E192D">
            <w:pPr>
              <w:suppressAutoHyphens/>
              <w:spacing w:after="120"/>
              <w:ind w:left="459" w:hanging="459"/>
              <w:rPr>
                <w:sz w:val="20"/>
              </w:rPr>
            </w:pPr>
            <w:r>
              <w:rPr>
                <w:sz w:val="20"/>
              </w:rPr>
              <w:t>(ii)</w:t>
            </w:r>
            <w:r>
              <w:rPr>
                <w:sz w:val="20"/>
              </w:rPr>
              <w:tab/>
              <w:t>published its findings on the BSC Website and no Party has notified BSCCo within 14 days of publication that it considers that it is an affected Party but did not receive notice of the findings.</w:t>
            </w:r>
          </w:p>
          <w:p w:rsidR="0097452E" w:rsidRDefault="003E192D">
            <w:pPr>
              <w:suppressAutoHyphens/>
              <w:rPr>
                <w:sz w:val="20"/>
              </w:rPr>
            </w:pPr>
            <w:r>
              <w:rPr>
                <w:sz w:val="20"/>
              </w:rPr>
              <w:t>NOTE: where no objections to the BSCCo’s findings are received within the prescribed timescales, the findings will be deemed accepted. Where objections to the BSCCo’s findings are received within the prescribed timescales, the Trading Dispute will be escalated to the TDC. Refer to 5.1.13 onwards.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 xml:space="preserve">Raising Party, all affected Parties </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BSCCo Findings Form (Form BSCP11/04)</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 fax.</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5.1.9</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Upon receipt of BSCP11/04 from Raising Party and/or an affected Party or following 5.1.8.</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Where the Trading Dispute is not satisfied as to any of the matters in 5.1.6 a),b) or c) and no objections have been received in accordance with 5.1.8 the Trading Dispute (in relation to the relevant affected Settlement Periods) shall lapse and BSCCo shall close the Dispute. Refer to 5.1.10.</w:t>
            </w:r>
          </w:p>
          <w:p w:rsidR="0097452E" w:rsidRDefault="003E192D">
            <w:pPr>
              <w:suppressAutoHyphens/>
              <w:rPr>
                <w:sz w:val="20"/>
              </w:rPr>
            </w:pPr>
            <w:r>
              <w:rPr>
                <w:sz w:val="20"/>
              </w:rPr>
              <w:t>Where BSCCo is notified of any objections to its finding in accordance with 5.1.8 BSCCo shall inform Raising Party and all affected Parties that the Trading Dispute has been escalated to the TDC.  Refer to 5.1.13 onwards.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BSCCo Findings Form (BSCP11/04), details of all objections</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Email/fax.</w:t>
            </w:r>
          </w:p>
        </w:tc>
      </w:tr>
      <w:tr w:rsidR="0097452E">
        <w:trPr>
          <w:cantSplit/>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lastRenderedPageBreak/>
              <w:t>5.1.10</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Within 5 WD following 5.1.9 (where no objections to the BSCCo’s findings have been received)</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Confirm the Trading Dispute has been closed by completing BSCCo Trading Dispute Closure Form (BSCP11/05). Distribute BSCP11/05 to Raising Party and all affected Parties.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Raising Party, All affected Parties</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BSCCo Trading Dispute Closure Form (BSCP11/05)</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Email/fax.</w:t>
            </w:r>
          </w:p>
        </w:tc>
      </w:tr>
      <w:tr w:rsidR="0097452E">
        <w:trPr>
          <w:cantSplit/>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5.1.11</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At the next meeting of the TDC.</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Communicate BSCCo’s decision to the TDC</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TDC</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Confidential details of Trading Dispute and reasons for the Trading Dispute closure.</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At meeting via confidential closure log.</w:t>
            </w:r>
          </w:p>
        </w:tc>
      </w:tr>
      <w:tr w:rsidR="0097452E">
        <w:trPr>
          <w:cantSplit/>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5.1.12</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Within 5 WD of the TDC meeting</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Communicate details of the Trading Dispute closure to all BSC Parties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Parties, Party Agents and BSC Auditor</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Non-confidential details of Trading Dispute including reason for the Trading Dispute closure,</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BSC Website via TDC Register of Determination.</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5.1.13</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Following 5.1.9 (where the BSCCo considers the Trading Dispute valid or an objection to the BSCCo's findings has been received) at next practicable meeting of the TDC</w:t>
            </w:r>
            <w:r>
              <w:rPr>
                <w:rStyle w:val="FootnoteReference"/>
                <w:sz w:val="20"/>
              </w:rPr>
              <w:footnoteReference w:id="8"/>
            </w:r>
            <w:r>
              <w:rPr>
                <w:sz w:val="20"/>
              </w:rPr>
              <w:t>.</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Where the Trading Dispute was considered to be valid by the BSCCo against 5.1.6 a), b) and c) BSCCo shall prepare and submit a report of its findings and any relevant supporting information in relation to the Trading Dispute to TDC for consideration at the next practicable TDC meeting.</w:t>
            </w:r>
          </w:p>
          <w:p w:rsidR="0097452E" w:rsidRDefault="003E192D">
            <w:pPr>
              <w:suppressAutoHyphens/>
              <w:rPr>
                <w:sz w:val="20"/>
              </w:rPr>
            </w:pPr>
            <w:r>
              <w:rPr>
                <w:sz w:val="20"/>
              </w:rPr>
              <w:t>Present the BSCCo’s findings relating to 5.1.6 a), b) and c).</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TDC</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Evidence of Settlement Error and supporting information.</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At meeting via confidential TDC Paper.</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lastRenderedPageBreak/>
              <w:t>5.1.14</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Following 5.1.9 at next practicable meeting of the TDC.</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TDC considers whether the Trading Dispute was raised in accordance with the applicable Dispute Deadline (or whether it should exercise its discretion under section W of the Code).  In relation to those affected Settlement Periods (if any) for which it determined that the Trading Dispute was raised by the applicable Dispute Deadline, or exercised its discretion in accordance with section W of the Code, consider whether a Settlement Error occurred.</w:t>
            </w:r>
          </w:p>
          <w:p w:rsidR="0097452E" w:rsidRDefault="003E192D">
            <w:pPr>
              <w:suppressAutoHyphens/>
              <w:spacing w:after="120"/>
              <w:rPr>
                <w:sz w:val="20"/>
              </w:rPr>
            </w:pPr>
            <w:r>
              <w:rPr>
                <w:sz w:val="20"/>
              </w:rPr>
              <w:t>If the TDC considers that some or all of the affected Settlement Periods were raised within applicable timescales (or, where appropriate, that discretion should be applied), then in relation to those affected Settlement Periods proceed to 5.1.15.</w:t>
            </w:r>
          </w:p>
          <w:p w:rsidR="0097452E" w:rsidRDefault="003E192D">
            <w:pPr>
              <w:suppressAutoHyphens/>
              <w:spacing w:after="120"/>
              <w:rPr>
                <w:sz w:val="20"/>
              </w:rPr>
            </w:pPr>
            <w:r>
              <w:rPr>
                <w:sz w:val="20"/>
              </w:rPr>
              <w:t>If the TDC considers that some or all of the affected Settlement Periods in the Trading Dispute were not raised in accordance with the applicable Dispute Deadline and that the TDC should not exercise its discretion, issue a determination either rejecting those Settlement Periods or the Trading Dispute as applicable and proceed to 5.1.16.</w:t>
            </w:r>
          </w:p>
          <w:p w:rsidR="0097452E" w:rsidRDefault="003E192D">
            <w:pPr>
              <w:suppressAutoHyphens/>
              <w:rPr>
                <w:sz w:val="20"/>
              </w:rPr>
            </w:pPr>
            <w:r>
              <w:rPr>
                <w:sz w:val="20"/>
              </w:rPr>
              <w:t>Where further information and/or technical assistance is required, the Trading Dispute may be deferred.  Refer to section 5.2 and proceed to 5.1.16.</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TDC</w:t>
            </w:r>
          </w:p>
        </w:tc>
        <w:tc>
          <w:tcPr>
            <w:tcW w:w="450" w:type="pct"/>
            <w:tcBorders>
              <w:top w:val="single" w:sz="6" w:space="0" w:color="auto"/>
              <w:left w:val="single" w:sz="6" w:space="0" w:color="auto"/>
              <w:bottom w:val="single" w:sz="6" w:space="0" w:color="auto"/>
              <w:right w:val="single" w:sz="6" w:space="0" w:color="auto"/>
            </w:tcBorders>
          </w:tcPr>
          <w:p w:rsidR="0097452E" w:rsidRDefault="0097452E">
            <w:pPr>
              <w:suppressAutoHyphens/>
              <w:rPr>
                <w:sz w:val="20"/>
              </w:rPr>
            </w:pP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All relevant data, forms and evidence of Settlement Error.</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Internal Process</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lastRenderedPageBreak/>
              <w:t>5.1.15</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At TDC meeting.</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keepNext/>
              <w:suppressAutoHyphens/>
              <w:spacing w:after="120"/>
              <w:rPr>
                <w:sz w:val="20"/>
              </w:rPr>
            </w:pPr>
            <w:r>
              <w:rPr>
                <w:sz w:val="20"/>
              </w:rPr>
              <w:t>If no Settlement Error has occurred, reject the Trading Dispute and proceed to 5.1.16.</w:t>
            </w:r>
          </w:p>
          <w:p w:rsidR="0097452E" w:rsidRDefault="003E192D">
            <w:pPr>
              <w:keepNext/>
              <w:suppressAutoHyphens/>
              <w:spacing w:after="120"/>
              <w:rPr>
                <w:sz w:val="20"/>
              </w:rPr>
            </w:pPr>
            <w:r>
              <w:rPr>
                <w:sz w:val="20"/>
              </w:rPr>
              <w:t>If a Settlement Error has occurred uphold the Trading Dispute (for all or part of the affected Settlement Periods as appropriate) and, if the materiality of the Trading Dispute is £3,000 or greater, determine a means of rectification (in accordance with Appendix 6.10) and proceed to 5.1.16.</w:t>
            </w:r>
          </w:p>
          <w:p w:rsidR="0097452E" w:rsidRDefault="003E192D">
            <w:pPr>
              <w:keepNext/>
              <w:suppressAutoHyphens/>
              <w:spacing w:after="120"/>
              <w:rPr>
                <w:sz w:val="20"/>
              </w:rPr>
            </w:pPr>
            <w:r>
              <w:rPr>
                <w:sz w:val="20"/>
              </w:rPr>
              <w:t>Where further information and/or technical assistance is required, the Trading Dispute may be deferred.  Refer to Section 5.2 and proceed to 5.1.16.</w:t>
            </w:r>
          </w:p>
          <w:p w:rsidR="0097452E" w:rsidRDefault="003E192D">
            <w:pPr>
              <w:suppressAutoHyphens/>
              <w:rPr>
                <w:sz w:val="20"/>
              </w:rPr>
            </w:pPr>
            <w:r>
              <w:rPr>
                <w:sz w:val="20"/>
              </w:rPr>
              <w:t>A Party may refer the matter to the Panel in accordance with section W of the Code.</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TDC</w:t>
            </w:r>
          </w:p>
        </w:tc>
        <w:tc>
          <w:tcPr>
            <w:tcW w:w="450" w:type="pct"/>
            <w:tcBorders>
              <w:top w:val="single" w:sz="6" w:space="0" w:color="auto"/>
              <w:left w:val="single" w:sz="6" w:space="0" w:color="auto"/>
              <w:bottom w:val="single" w:sz="6" w:space="0" w:color="auto"/>
              <w:right w:val="single" w:sz="6" w:space="0" w:color="auto"/>
            </w:tcBorders>
          </w:tcPr>
          <w:p w:rsidR="0097452E" w:rsidRDefault="0097452E">
            <w:pPr>
              <w:suppressAutoHyphens/>
              <w:rPr>
                <w:sz w:val="20"/>
              </w:rPr>
            </w:pP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All relevant data, forms and evidence of Settlement Error.</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Internal process</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5.1.16</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Within 5 WD of TDC meeting.</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keepNext/>
              <w:suppressAutoHyphens/>
              <w:rPr>
                <w:sz w:val="20"/>
              </w:rPr>
            </w:pPr>
            <w:r>
              <w:rPr>
                <w:sz w:val="20"/>
              </w:rPr>
              <w:t>Complete TDC Finding Form /Deferral Form</w:t>
            </w:r>
            <w:r>
              <w:rPr>
                <w:rStyle w:val="FootnoteReference"/>
                <w:sz w:val="20"/>
              </w:rPr>
              <w:footnoteReference w:id="9"/>
            </w:r>
            <w:r>
              <w:rPr>
                <w:sz w:val="20"/>
              </w:rPr>
              <w:t xml:space="preserve"> (including TDC Chair signature) and distribute to Raising Party, affected Parties and relevant BSC Agents.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Raising Party, affected Parties and relevant BSC Agents.</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TDC Trading Disputes Findings (Form BSCP11/07</w:t>
            </w:r>
            <w:r w:rsidR="00AE0B1C" w:rsidRPr="00AE0B1C">
              <w:rPr>
                <w:sz w:val="20"/>
              </w:rPr>
              <w:t xml:space="preserve"> Part A or B</w:t>
            </w:r>
            <w:r>
              <w:rPr>
                <w:sz w:val="20"/>
              </w:rPr>
              <w:t>)</w:t>
            </w:r>
            <w:r>
              <w:rPr>
                <w:rStyle w:val="FootnoteReference"/>
                <w:sz w:val="20"/>
              </w:rPr>
              <w:footnoteReference w:id="10"/>
            </w:r>
            <w:r>
              <w:rPr>
                <w:sz w:val="20"/>
              </w:rPr>
              <w:t>/Deferral Form (Form BSCP11/08).</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 fax.</w:t>
            </w:r>
          </w:p>
        </w:tc>
      </w:tr>
      <w:tr w:rsidR="0097452E">
        <w:trPr>
          <w:cantSplit/>
          <w:trHeight w:val="701"/>
        </w:trPr>
        <w:tc>
          <w:tcPr>
            <w:tcW w:w="250" w:type="pct"/>
            <w:tcBorders>
              <w:top w:val="single" w:sz="6" w:space="0" w:color="auto"/>
              <w:left w:val="single" w:sz="6" w:space="0" w:color="auto"/>
              <w:bottom w:val="single" w:sz="6" w:space="0" w:color="auto"/>
              <w:right w:val="single" w:sz="6" w:space="0" w:color="auto"/>
            </w:tcBorders>
          </w:tcPr>
          <w:p w:rsidR="0097452E" w:rsidRDefault="003E192D">
            <w:pPr>
              <w:suppressAutoHyphens/>
              <w:jc w:val="both"/>
              <w:rPr>
                <w:sz w:val="20"/>
              </w:rPr>
            </w:pPr>
            <w:r>
              <w:rPr>
                <w:sz w:val="20"/>
              </w:rPr>
              <w:t>5.1.17</w:t>
            </w:r>
          </w:p>
        </w:tc>
        <w:tc>
          <w:tcPr>
            <w:tcW w:w="895" w:type="pct"/>
            <w:tcBorders>
              <w:top w:val="single" w:sz="6" w:space="0" w:color="auto"/>
              <w:left w:val="single" w:sz="6" w:space="0" w:color="auto"/>
              <w:bottom w:val="single" w:sz="6" w:space="0" w:color="auto"/>
              <w:right w:val="single" w:sz="6" w:space="0" w:color="auto"/>
            </w:tcBorders>
          </w:tcPr>
          <w:p w:rsidR="0097452E" w:rsidRDefault="003E192D">
            <w:pPr>
              <w:suppressAutoHyphens/>
              <w:spacing w:after="120"/>
              <w:rPr>
                <w:sz w:val="20"/>
              </w:rPr>
            </w:pPr>
            <w:r>
              <w:rPr>
                <w:sz w:val="20"/>
              </w:rPr>
              <w:t>At same time as 5.1.16.</w:t>
            </w:r>
          </w:p>
        </w:tc>
        <w:tc>
          <w:tcPr>
            <w:tcW w:w="1465" w:type="pct"/>
            <w:tcBorders>
              <w:top w:val="single" w:sz="6" w:space="0" w:color="auto"/>
              <w:left w:val="single" w:sz="6" w:space="0" w:color="auto"/>
              <w:bottom w:val="single" w:sz="6" w:space="0" w:color="auto"/>
              <w:right w:val="single" w:sz="6" w:space="0" w:color="auto"/>
            </w:tcBorders>
          </w:tcPr>
          <w:p w:rsidR="0097452E" w:rsidRDefault="003E192D">
            <w:pPr>
              <w:keepNext/>
              <w:suppressAutoHyphens/>
              <w:rPr>
                <w:sz w:val="20"/>
              </w:rPr>
            </w:pPr>
            <w:r>
              <w:rPr>
                <w:sz w:val="20"/>
              </w:rPr>
              <w:t>Communicate TDC decision to all BSC Parties.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DS</w:t>
            </w:r>
          </w:p>
        </w:tc>
        <w:tc>
          <w:tcPr>
            <w:tcW w:w="450"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Parties, Party Agents and BSC Auditor</w:t>
            </w:r>
          </w:p>
        </w:tc>
        <w:tc>
          <w:tcPr>
            <w:tcW w:w="1005"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Non-confidential details of Trading Dispute.</w:t>
            </w:r>
          </w:p>
        </w:tc>
        <w:tc>
          <w:tcPr>
            <w:tcW w:w="486" w:type="pct"/>
            <w:tcBorders>
              <w:top w:val="single" w:sz="6" w:space="0" w:color="auto"/>
              <w:left w:val="single" w:sz="6" w:space="0" w:color="auto"/>
              <w:bottom w:val="single" w:sz="6" w:space="0" w:color="auto"/>
              <w:right w:val="single" w:sz="6" w:space="0" w:color="auto"/>
            </w:tcBorders>
          </w:tcPr>
          <w:p w:rsidR="0097452E" w:rsidRDefault="003E192D">
            <w:pPr>
              <w:suppressAutoHyphens/>
              <w:rPr>
                <w:sz w:val="20"/>
              </w:rPr>
            </w:pPr>
            <w:r>
              <w:rPr>
                <w:sz w:val="20"/>
              </w:rPr>
              <w:t>Email</w:t>
            </w:r>
          </w:p>
        </w:tc>
      </w:tr>
    </w:tbl>
    <w:p w:rsidR="0097452E" w:rsidRPr="00DF47DE" w:rsidRDefault="0097452E" w:rsidP="00DF47DE">
      <w:pPr>
        <w:pStyle w:val="Heading2"/>
        <w:keepNext w:val="0"/>
        <w:numPr>
          <w:ilvl w:val="0"/>
          <w:numId w:val="0"/>
        </w:numPr>
        <w:spacing w:before="0" w:after="240"/>
        <w:rPr>
          <w:rFonts w:ascii="Times New Roman" w:hAnsi="Times New Roman"/>
          <w:sz w:val="20"/>
        </w:rPr>
      </w:pPr>
      <w:bookmarkStart w:id="423" w:name="_Toc79832872"/>
      <w:bookmarkStart w:id="424" w:name="_Toc79833402"/>
      <w:bookmarkStart w:id="425" w:name="_Toc79832873"/>
      <w:bookmarkStart w:id="426" w:name="_Toc79833403"/>
      <w:bookmarkStart w:id="427" w:name="_Toc75681376"/>
      <w:bookmarkStart w:id="428" w:name="_Toc75686145"/>
      <w:bookmarkStart w:id="429" w:name="_Toc77414396"/>
      <w:bookmarkStart w:id="430" w:name="_Toc77471435"/>
      <w:bookmarkStart w:id="431" w:name="_Toc77471925"/>
      <w:bookmarkStart w:id="432" w:name="_Toc77988999"/>
      <w:bookmarkStart w:id="433" w:name="_Toc78016067"/>
      <w:bookmarkStart w:id="434" w:name="_Toc79832899"/>
      <w:bookmarkStart w:id="435" w:name="_Toc79833429"/>
      <w:bookmarkStart w:id="436" w:name="_Toc75681443"/>
      <w:bookmarkStart w:id="437" w:name="_Toc75686211"/>
      <w:bookmarkStart w:id="438" w:name="_Toc77414463"/>
      <w:bookmarkStart w:id="439" w:name="_Toc77471502"/>
      <w:bookmarkStart w:id="440" w:name="_Toc77471992"/>
      <w:bookmarkStart w:id="441" w:name="_Toc77989066"/>
      <w:bookmarkStart w:id="442" w:name="_Toc78016134"/>
      <w:bookmarkStart w:id="443" w:name="_Toc79832966"/>
      <w:bookmarkStart w:id="444" w:name="_Toc79833496"/>
      <w:bookmarkStart w:id="445" w:name="_Toc75681444"/>
      <w:bookmarkStart w:id="446" w:name="_Toc75686212"/>
      <w:bookmarkStart w:id="447" w:name="_Toc77414464"/>
      <w:bookmarkStart w:id="448" w:name="_Toc77471503"/>
      <w:bookmarkStart w:id="449" w:name="_Toc77471993"/>
      <w:bookmarkStart w:id="450" w:name="_Toc77989067"/>
      <w:bookmarkStart w:id="451" w:name="_Toc78016135"/>
      <w:bookmarkStart w:id="452" w:name="_Toc79832967"/>
      <w:bookmarkStart w:id="453" w:name="_Toc79833497"/>
      <w:bookmarkStart w:id="454" w:name="_Toc75681445"/>
      <w:bookmarkStart w:id="455" w:name="_Toc75686213"/>
      <w:bookmarkStart w:id="456" w:name="_Toc77414465"/>
      <w:bookmarkStart w:id="457" w:name="_Toc77471504"/>
      <w:bookmarkStart w:id="458" w:name="_Toc77471994"/>
      <w:bookmarkStart w:id="459" w:name="_Toc77989068"/>
      <w:bookmarkStart w:id="460" w:name="_Toc78016136"/>
      <w:bookmarkStart w:id="461" w:name="_Toc79832968"/>
      <w:bookmarkStart w:id="462" w:name="_Toc79833498"/>
      <w:bookmarkStart w:id="463" w:name="_Toc75681582"/>
      <w:bookmarkStart w:id="464" w:name="_Toc75686350"/>
      <w:bookmarkStart w:id="465" w:name="_Toc77414602"/>
      <w:bookmarkStart w:id="466" w:name="_Toc77471641"/>
      <w:bookmarkStart w:id="467" w:name="_Toc77472131"/>
      <w:bookmarkStart w:id="468" w:name="_Toc77989205"/>
      <w:bookmarkStart w:id="469" w:name="_Toc78016273"/>
      <w:bookmarkStart w:id="470" w:name="_Toc79833105"/>
      <w:bookmarkStart w:id="471" w:name="_Toc79833635"/>
      <w:bookmarkStart w:id="472" w:name="_Toc75681584"/>
      <w:bookmarkStart w:id="473" w:name="_Toc75686352"/>
      <w:bookmarkStart w:id="474" w:name="_Toc77414604"/>
      <w:bookmarkStart w:id="475" w:name="_Toc77471643"/>
      <w:bookmarkStart w:id="476" w:name="_Toc77472133"/>
      <w:bookmarkStart w:id="477" w:name="_Toc77989207"/>
      <w:bookmarkStart w:id="478" w:name="_Toc78016275"/>
      <w:bookmarkStart w:id="479" w:name="_Toc79833107"/>
      <w:bookmarkStart w:id="480" w:name="_Toc79833637"/>
      <w:bookmarkStart w:id="481" w:name="_Toc374791430"/>
      <w:bookmarkStart w:id="482" w:name="_Toc468703417"/>
      <w:bookmarkEnd w:id="415"/>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97452E" w:rsidRDefault="003E192D">
      <w:pPr>
        <w:pStyle w:val="Heading2"/>
        <w:keepNext w:val="0"/>
        <w:pageBreakBefore/>
        <w:numPr>
          <w:ilvl w:val="0"/>
          <w:numId w:val="0"/>
        </w:numPr>
        <w:spacing w:before="0" w:after="240"/>
        <w:ind w:left="720" w:hanging="720"/>
        <w:rPr>
          <w:rFonts w:ascii="Times New Roman" w:hAnsi="Times New Roman"/>
        </w:rPr>
      </w:pPr>
      <w:bookmarkStart w:id="483" w:name="_Toc114146655"/>
      <w:bookmarkStart w:id="484" w:name="_Toc460566488"/>
      <w:bookmarkStart w:id="485" w:name="_Toc528144316"/>
      <w:bookmarkStart w:id="486" w:name="_Toc534622113"/>
      <w:bookmarkStart w:id="487" w:name="_Toc52265150"/>
      <w:r>
        <w:rPr>
          <w:rFonts w:ascii="Times New Roman" w:hAnsi="Times New Roman"/>
        </w:rPr>
        <w:lastRenderedPageBreak/>
        <w:t>5.2</w:t>
      </w:r>
      <w:r>
        <w:rPr>
          <w:rFonts w:ascii="Times New Roman" w:hAnsi="Times New Roman"/>
        </w:rPr>
        <w:tab/>
        <w:t>Deferral of Trading Dispute</w:t>
      </w:r>
      <w:bookmarkEnd w:id="483"/>
      <w:bookmarkEnd w:id="484"/>
      <w:bookmarkEnd w:id="485"/>
      <w:bookmarkEnd w:id="486"/>
      <w:bookmarkEnd w:id="48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31"/>
        <w:gridCol w:w="2139"/>
        <w:gridCol w:w="3596"/>
        <w:gridCol w:w="1439"/>
        <w:gridCol w:w="1445"/>
        <w:gridCol w:w="3653"/>
        <w:gridCol w:w="1165"/>
      </w:tblGrid>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b/>
                <w:sz w:val="20"/>
              </w:rPr>
            </w:pPr>
            <w:r>
              <w:rPr>
                <w:b/>
                <w:sz w:val="20"/>
              </w:rPr>
              <w:t>REF.</w:t>
            </w:r>
          </w:p>
        </w:tc>
        <w:tc>
          <w:tcPr>
            <w:tcW w:w="755" w:type="pct"/>
            <w:tcBorders>
              <w:top w:val="single" w:sz="6" w:space="0" w:color="auto"/>
              <w:bottom w:val="single" w:sz="6" w:space="0" w:color="auto"/>
            </w:tcBorders>
          </w:tcPr>
          <w:p w:rsidR="0097452E" w:rsidRDefault="003E192D">
            <w:pPr>
              <w:suppressAutoHyphens/>
              <w:rPr>
                <w:b/>
                <w:sz w:val="20"/>
              </w:rPr>
            </w:pPr>
            <w:r>
              <w:rPr>
                <w:b/>
                <w:sz w:val="20"/>
              </w:rPr>
              <w:t>WHEN</w:t>
            </w:r>
          </w:p>
        </w:tc>
        <w:tc>
          <w:tcPr>
            <w:tcW w:w="1269" w:type="pct"/>
            <w:tcBorders>
              <w:top w:val="single" w:sz="6" w:space="0" w:color="auto"/>
              <w:bottom w:val="single" w:sz="6" w:space="0" w:color="auto"/>
            </w:tcBorders>
          </w:tcPr>
          <w:p w:rsidR="0097452E" w:rsidRDefault="003E192D">
            <w:pPr>
              <w:suppressAutoHyphens/>
              <w:rPr>
                <w:b/>
                <w:sz w:val="20"/>
              </w:rPr>
            </w:pPr>
            <w:r>
              <w:rPr>
                <w:b/>
                <w:sz w:val="20"/>
              </w:rPr>
              <w:t>ACTION</w:t>
            </w:r>
          </w:p>
        </w:tc>
        <w:tc>
          <w:tcPr>
            <w:tcW w:w="508" w:type="pct"/>
            <w:tcBorders>
              <w:top w:val="single" w:sz="6" w:space="0" w:color="auto"/>
              <w:bottom w:val="single" w:sz="6" w:space="0" w:color="auto"/>
            </w:tcBorders>
          </w:tcPr>
          <w:p w:rsidR="0097452E" w:rsidRDefault="003E192D">
            <w:pPr>
              <w:suppressAutoHyphens/>
              <w:rPr>
                <w:b/>
                <w:sz w:val="20"/>
              </w:rPr>
            </w:pPr>
            <w:r>
              <w:rPr>
                <w:b/>
                <w:sz w:val="20"/>
              </w:rPr>
              <w:t>FROM</w:t>
            </w:r>
          </w:p>
        </w:tc>
        <w:tc>
          <w:tcPr>
            <w:tcW w:w="510" w:type="pct"/>
            <w:tcBorders>
              <w:top w:val="single" w:sz="6" w:space="0" w:color="auto"/>
              <w:bottom w:val="single" w:sz="6" w:space="0" w:color="auto"/>
            </w:tcBorders>
          </w:tcPr>
          <w:p w:rsidR="0097452E" w:rsidRDefault="003E192D">
            <w:pPr>
              <w:suppressAutoHyphens/>
              <w:rPr>
                <w:b/>
                <w:sz w:val="20"/>
              </w:rPr>
            </w:pPr>
            <w:r>
              <w:rPr>
                <w:b/>
                <w:sz w:val="20"/>
              </w:rPr>
              <w:t>TO</w:t>
            </w:r>
          </w:p>
        </w:tc>
        <w:tc>
          <w:tcPr>
            <w:tcW w:w="1289" w:type="pct"/>
            <w:tcBorders>
              <w:top w:val="single" w:sz="6" w:space="0" w:color="auto"/>
              <w:bottom w:val="single" w:sz="6" w:space="0" w:color="auto"/>
            </w:tcBorders>
          </w:tcPr>
          <w:p w:rsidR="0097452E" w:rsidRDefault="003E192D">
            <w:pPr>
              <w:suppressAutoHyphens/>
              <w:rPr>
                <w:b/>
                <w:sz w:val="20"/>
              </w:rPr>
            </w:pPr>
            <w:r>
              <w:rPr>
                <w:b/>
                <w:sz w:val="20"/>
              </w:rPr>
              <w:t>INFORMATION REQUIRED</w:t>
            </w:r>
          </w:p>
        </w:tc>
        <w:tc>
          <w:tcPr>
            <w:tcW w:w="412" w:type="pct"/>
            <w:tcBorders>
              <w:top w:val="single" w:sz="6" w:space="0" w:color="auto"/>
              <w:bottom w:val="single" w:sz="6" w:space="0" w:color="auto"/>
              <w:right w:val="single" w:sz="6" w:space="0" w:color="auto"/>
            </w:tcBorders>
          </w:tcPr>
          <w:p w:rsidR="0097452E" w:rsidRDefault="003E192D">
            <w:pPr>
              <w:suppressAutoHyphens/>
              <w:rPr>
                <w:b/>
                <w:sz w:val="20"/>
              </w:rPr>
            </w:pPr>
            <w:r>
              <w:rPr>
                <w:b/>
                <w:sz w:val="20"/>
              </w:rPr>
              <w:t>METHOD</w:t>
            </w:r>
          </w:p>
        </w:tc>
      </w:tr>
      <w:tr w:rsidR="0097452E">
        <w:trPr>
          <w:tblHeader/>
        </w:trPr>
        <w:tc>
          <w:tcPr>
            <w:tcW w:w="258" w:type="pct"/>
            <w:tcBorders>
              <w:top w:val="single" w:sz="6" w:space="0" w:color="auto"/>
              <w:left w:val="single" w:sz="6" w:space="0" w:color="auto"/>
              <w:bottom w:val="single" w:sz="6" w:space="0" w:color="auto"/>
            </w:tcBorders>
            <w:tcMar>
              <w:top w:w="113" w:type="dxa"/>
            </w:tcMar>
          </w:tcPr>
          <w:p w:rsidR="0097452E" w:rsidRDefault="003E192D">
            <w:pPr>
              <w:suppressAutoHyphens/>
              <w:rPr>
                <w:sz w:val="20"/>
              </w:rPr>
            </w:pPr>
            <w:r>
              <w:rPr>
                <w:sz w:val="20"/>
              </w:rPr>
              <w:t>5.2.1</w:t>
            </w:r>
          </w:p>
        </w:tc>
        <w:tc>
          <w:tcPr>
            <w:tcW w:w="755" w:type="pct"/>
            <w:tcBorders>
              <w:top w:val="single" w:sz="6" w:space="0" w:color="auto"/>
              <w:bottom w:val="single" w:sz="6" w:space="0" w:color="auto"/>
            </w:tcBorders>
            <w:tcMar>
              <w:top w:w="113" w:type="dxa"/>
            </w:tcMar>
          </w:tcPr>
          <w:p w:rsidR="0097452E" w:rsidRDefault="003E192D">
            <w:pPr>
              <w:suppressAutoHyphens/>
              <w:rPr>
                <w:sz w:val="20"/>
              </w:rPr>
            </w:pPr>
            <w:r>
              <w:rPr>
                <w:sz w:val="20"/>
              </w:rPr>
              <w:t>Within 1 WD of 5.1.16.</w:t>
            </w:r>
          </w:p>
        </w:tc>
        <w:tc>
          <w:tcPr>
            <w:tcW w:w="1269" w:type="pct"/>
            <w:tcBorders>
              <w:top w:val="single" w:sz="6" w:space="0" w:color="auto"/>
              <w:bottom w:val="single" w:sz="6" w:space="0" w:color="auto"/>
            </w:tcBorders>
            <w:tcMar>
              <w:top w:w="113" w:type="dxa"/>
            </w:tcMar>
          </w:tcPr>
          <w:p w:rsidR="0097452E" w:rsidRDefault="003E192D">
            <w:pPr>
              <w:suppressAutoHyphens/>
              <w:spacing w:after="120"/>
              <w:rPr>
                <w:sz w:val="20"/>
              </w:rPr>
            </w:pPr>
            <w:r>
              <w:rPr>
                <w:sz w:val="20"/>
              </w:rPr>
              <w:t>Request additional information</w:t>
            </w:r>
            <w:r>
              <w:rPr>
                <w:sz w:val="20"/>
              </w:rPr>
              <w:fldChar w:fldCharType="begin"/>
            </w:r>
            <w:r>
              <w:rPr>
                <w:sz w:val="20"/>
              </w:rPr>
              <w:instrText xml:space="preserve"> NOTEREF _Ref248291899 \f \h </w:instrText>
            </w:r>
            <w:r>
              <w:rPr>
                <w:sz w:val="20"/>
              </w:rPr>
            </w:r>
            <w:r>
              <w:rPr>
                <w:sz w:val="20"/>
              </w:rPr>
              <w:fldChar w:fldCharType="separate"/>
            </w:r>
            <w:r w:rsidR="00D828CC" w:rsidRPr="00775281">
              <w:rPr>
                <w:rStyle w:val="FootnoteReference"/>
              </w:rPr>
              <w:t>6</w:t>
            </w:r>
            <w:r>
              <w:rPr>
                <w:sz w:val="20"/>
              </w:rPr>
              <w:fldChar w:fldCharType="end"/>
            </w:r>
            <w:r>
              <w:rPr>
                <w:sz w:val="20"/>
                <w:vertAlign w:val="superscript"/>
              </w:rPr>
              <w:t xml:space="preserve"> </w:t>
            </w:r>
            <w:r>
              <w:rPr>
                <w:sz w:val="20"/>
              </w:rPr>
              <w:t>as required by the TDC to aid clarification of the Trading Dispute.</w:t>
            </w:r>
          </w:p>
          <w:p w:rsidR="0097452E" w:rsidRDefault="003E192D">
            <w:pPr>
              <w:suppressAutoHyphens/>
              <w:rPr>
                <w:b/>
                <w:sz w:val="20"/>
              </w:rPr>
            </w:pPr>
            <w:r>
              <w:rPr>
                <w:sz w:val="20"/>
              </w:rPr>
              <w:t>If it is envisaged that Deferral will result in a need for data to be retained beyond the 40 month cut-off, this should be noted on the Request for Assistance Form.</w:t>
            </w:r>
          </w:p>
        </w:tc>
        <w:tc>
          <w:tcPr>
            <w:tcW w:w="508" w:type="pct"/>
            <w:tcBorders>
              <w:top w:val="single" w:sz="6" w:space="0" w:color="auto"/>
              <w:bottom w:val="single" w:sz="6" w:space="0" w:color="auto"/>
            </w:tcBorders>
            <w:tcMar>
              <w:top w:w="113" w:type="dxa"/>
            </w:tcMar>
          </w:tcPr>
          <w:p w:rsidR="0097452E" w:rsidRDefault="003E192D">
            <w:pPr>
              <w:suppressAutoHyphens/>
              <w:rPr>
                <w:b/>
                <w:sz w:val="20"/>
              </w:rPr>
            </w:pPr>
            <w:r>
              <w:rPr>
                <w:sz w:val="20"/>
              </w:rPr>
              <w:t>DS</w:t>
            </w:r>
          </w:p>
        </w:tc>
        <w:tc>
          <w:tcPr>
            <w:tcW w:w="510" w:type="pct"/>
            <w:tcBorders>
              <w:top w:val="single" w:sz="6" w:space="0" w:color="auto"/>
              <w:bottom w:val="single" w:sz="6" w:space="0" w:color="auto"/>
            </w:tcBorders>
            <w:tcMar>
              <w:top w:w="113" w:type="dxa"/>
            </w:tcMar>
          </w:tcPr>
          <w:p w:rsidR="0097452E" w:rsidRDefault="003E192D">
            <w:pPr>
              <w:suppressAutoHyphens/>
              <w:rPr>
                <w:b/>
                <w:sz w:val="20"/>
              </w:rPr>
            </w:pPr>
            <w:r>
              <w:rPr>
                <w:sz w:val="20"/>
              </w:rPr>
              <w:t>Raising Party, BSCCo, BSC Agents and/or any relevant expert.</w:t>
            </w:r>
          </w:p>
        </w:tc>
        <w:tc>
          <w:tcPr>
            <w:tcW w:w="1289" w:type="pct"/>
            <w:tcBorders>
              <w:top w:val="single" w:sz="6" w:space="0" w:color="auto"/>
              <w:bottom w:val="single" w:sz="6" w:space="0" w:color="auto"/>
            </w:tcBorders>
            <w:tcMar>
              <w:top w:w="113" w:type="dxa"/>
            </w:tcMar>
          </w:tcPr>
          <w:p w:rsidR="0097452E" w:rsidRDefault="003E192D">
            <w:pPr>
              <w:suppressAutoHyphens/>
              <w:rPr>
                <w:b/>
                <w:sz w:val="20"/>
              </w:rPr>
            </w:pPr>
            <w:r>
              <w:rPr>
                <w:sz w:val="20"/>
              </w:rPr>
              <w:t>Request for Assistance with any additional information that may assist in identification of the error. (Form BSCP11/03).</w:t>
            </w:r>
          </w:p>
        </w:tc>
        <w:tc>
          <w:tcPr>
            <w:tcW w:w="412" w:type="pct"/>
            <w:tcBorders>
              <w:top w:val="single" w:sz="6" w:space="0" w:color="auto"/>
              <w:bottom w:val="single" w:sz="6" w:space="0" w:color="auto"/>
              <w:right w:val="single" w:sz="6" w:space="0" w:color="auto"/>
            </w:tcBorders>
            <w:tcMar>
              <w:top w:w="113" w:type="dxa"/>
            </w:tcMar>
          </w:tcPr>
          <w:p w:rsidR="0097452E" w:rsidRDefault="003E192D">
            <w:pPr>
              <w:suppressAutoHyphens/>
              <w:rPr>
                <w:b/>
                <w:sz w:val="20"/>
              </w:rPr>
            </w:pPr>
            <w:r>
              <w:rPr>
                <w:sz w:val="20"/>
              </w:rPr>
              <w:t>Email, fax.</w:t>
            </w:r>
          </w:p>
        </w:tc>
      </w:tr>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b/>
                <w:sz w:val="20"/>
              </w:rPr>
            </w:pPr>
            <w:r>
              <w:rPr>
                <w:sz w:val="20"/>
              </w:rPr>
              <w:t>5.2.2</w:t>
            </w:r>
          </w:p>
        </w:tc>
        <w:tc>
          <w:tcPr>
            <w:tcW w:w="755" w:type="pct"/>
            <w:tcBorders>
              <w:top w:val="single" w:sz="6" w:space="0" w:color="auto"/>
              <w:bottom w:val="single" w:sz="6" w:space="0" w:color="auto"/>
            </w:tcBorders>
          </w:tcPr>
          <w:p w:rsidR="0097452E" w:rsidRDefault="003E192D">
            <w:pPr>
              <w:suppressAutoHyphens/>
              <w:rPr>
                <w:b/>
                <w:sz w:val="20"/>
              </w:rPr>
            </w:pPr>
            <w:r>
              <w:rPr>
                <w:sz w:val="20"/>
              </w:rPr>
              <w:t>Within 5 WD of 5.2.1.</w:t>
            </w:r>
          </w:p>
        </w:tc>
        <w:tc>
          <w:tcPr>
            <w:tcW w:w="1269" w:type="pct"/>
            <w:tcBorders>
              <w:top w:val="single" w:sz="6" w:space="0" w:color="auto"/>
              <w:bottom w:val="single" w:sz="6" w:space="0" w:color="auto"/>
            </w:tcBorders>
          </w:tcPr>
          <w:p w:rsidR="0097452E" w:rsidRDefault="003E192D">
            <w:pPr>
              <w:suppressAutoHyphens/>
              <w:rPr>
                <w:sz w:val="20"/>
              </w:rPr>
            </w:pPr>
            <w:r>
              <w:rPr>
                <w:sz w:val="20"/>
              </w:rPr>
              <w:t>Respond to Request for Assistance with evidence.</w:t>
            </w:r>
          </w:p>
        </w:tc>
        <w:tc>
          <w:tcPr>
            <w:tcW w:w="508" w:type="pct"/>
            <w:tcBorders>
              <w:top w:val="single" w:sz="6" w:space="0" w:color="auto"/>
              <w:bottom w:val="single" w:sz="6" w:space="0" w:color="auto"/>
            </w:tcBorders>
          </w:tcPr>
          <w:p w:rsidR="0097452E" w:rsidRDefault="003E192D">
            <w:pPr>
              <w:suppressAutoHyphens/>
              <w:rPr>
                <w:sz w:val="20"/>
              </w:rPr>
            </w:pPr>
            <w:r>
              <w:rPr>
                <w:sz w:val="20"/>
              </w:rPr>
              <w:t>Raising Party, BSCCo, BSC Agents and/or any relevant expert.</w:t>
            </w:r>
          </w:p>
        </w:tc>
        <w:tc>
          <w:tcPr>
            <w:tcW w:w="510" w:type="pct"/>
            <w:tcBorders>
              <w:top w:val="single" w:sz="6" w:space="0" w:color="auto"/>
              <w:bottom w:val="single" w:sz="6" w:space="0" w:color="auto"/>
            </w:tcBorders>
          </w:tcPr>
          <w:p w:rsidR="0097452E" w:rsidRDefault="003E192D">
            <w:pPr>
              <w:suppressAutoHyphens/>
              <w:rPr>
                <w:sz w:val="20"/>
              </w:rPr>
            </w:pPr>
            <w:r>
              <w:rPr>
                <w:sz w:val="20"/>
              </w:rPr>
              <w:t>DS.</w:t>
            </w:r>
          </w:p>
        </w:tc>
        <w:tc>
          <w:tcPr>
            <w:tcW w:w="1289" w:type="pct"/>
            <w:tcBorders>
              <w:top w:val="single" w:sz="6" w:space="0" w:color="auto"/>
              <w:bottom w:val="single" w:sz="6" w:space="0" w:color="auto"/>
            </w:tcBorders>
          </w:tcPr>
          <w:p w:rsidR="0097452E" w:rsidRDefault="003E192D">
            <w:pPr>
              <w:suppressAutoHyphens/>
            </w:pPr>
            <w:r>
              <w:rPr>
                <w:sz w:val="20"/>
              </w:rPr>
              <w:t>Additional information as requested by the DS.</w:t>
            </w:r>
          </w:p>
        </w:tc>
        <w:tc>
          <w:tcPr>
            <w:tcW w:w="412" w:type="pct"/>
            <w:tcBorders>
              <w:top w:val="single" w:sz="6" w:space="0" w:color="auto"/>
              <w:bottom w:val="single" w:sz="6" w:space="0" w:color="auto"/>
              <w:right w:val="single" w:sz="6" w:space="0" w:color="auto"/>
            </w:tcBorders>
          </w:tcPr>
          <w:p w:rsidR="0097452E" w:rsidRDefault="003E192D">
            <w:pPr>
              <w:suppressAutoHyphens/>
              <w:rPr>
                <w:b/>
                <w:sz w:val="20"/>
              </w:rPr>
            </w:pPr>
            <w:r>
              <w:rPr>
                <w:sz w:val="20"/>
              </w:rPr>
              <w:t>Email, fax.</w:t>
            </w:r>
          </w:p>
        </w:tc>
      </w:tr>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sz w:val="20"/>
              </w:rPr>
              <w:t>5.2.3</w:t>
            </w:r>
          </w:p>
        </w:tc>
        <w:tc>
          <w:tcPr>
            <w:tcW w:w="755" w:type="pct"/>
            <w:tcBorders>
              <w:top w:val="single" w:sz="6" w:space="0" w:color="auto"/>
              <w:bottom w:val="single" w:sz="6" w:space="0" w:color="auto"/>
            </w:tcBorders>
          </w:tcPr>
          <w:p w:rsidR="0097452E" w:rsidRDefault="003E192D">
            <w:pPr>
              <w:suppressAutoHyphens/>
              <w:rPr>
                <w:sz w:val="20"/>
              </w:rPr>
            </w:pPr>
            <w:r>
              <w:rPr>
                <w:sz w:val="20"/>
              </w:rPr>
              <w:t>Upon receipt of all additional information required.</w:t>
            </w:r>
          </w:p>
        </w:tc>
        <w:tc>
          <w:tcPr>
            <w:tcW w:w="1269" w:type="pct"/>
            <w:tcBorders>
              <w:top w:val="single" w:sz="6" w:space="0" w:color="auto"/>
              <w:bottom w:val="single" w:sz="6" w:space="0" w:color="auto"/>
            </w:tcBorders>
          </w:tcPr>
          <w:p w:rsidR="0097452E" w:rsidRDefault="003E192D">
            <w:pPr>
              <w:suppressAutoHyphens/>
              <w:spacing w:after="120"/>
              <w:rPr>
                <w:sz w:val="20"/>
              </w:rPr>
            </w:pPr>
            <w:r>
              <w:rPr>
                <w:sz w:val="20"/>
              </w:rPr>
              <w:t>Collate information and prepare to submit Trading Dispute to TDC for consideration at the next practicable TDC meeting.</w:t>
            </w:r>
          </w:p>
          <w:p w:rsidR="0097452E" w:rsidRDefault="003E192D">
            <w:pPr>
              <w:suppressAutoHyphens/>
              <w:rPr>
                <w:sz w:val="20"/>
              </w:rPr>
            </w:pPr>
            <w:r>
              <w:rPr>
                <w:sz w:val="20"/>
              </w:rPr>
              <w:t xml:space="preserve">Refer to steps 5.1.14 onwards for details on all considerations by the TDC subsequent to the submission of additional evidence </w:t>
            </w:r>
          </w:p>
        </w:tc>
        <w:tc>
          <w:tcPr>
            <w:tcW w:w="508" w:type="pct"/>
            <w:tcBorders>
              <w:top w:val="single" w:sz="6" w:space="0" w:color="auto"/>
              <w:bottom w:val="single" w:sz="6" w:space="0" w:color="auto"/>
            </w:tcBorders>
          </w:tcPr>
          <w:p w:rsidR="0097452E" w:rsidRDefault="003E192D">
            <w:pPr>
              <w:suppressAutoHyphens/>
              <w:rPr>
                <w:sz w:val="20"/>
              </w:rPr>
            </w:pPr>
            <w:r>
              <w:rPr>
                <w:sz w:val="20"/>
              </w:rPr>
              <w:t>DS</w:t>
            </w:r>
          </w:p>
        </w:tc>
        <w:tc>
          <w:tcPr>
            <w:tcW w:w="510" w:type="pct"/>
            <w:tcBorders>
              <w:top w:val="single" w:sz="6" w:space="0" w:color="auto"/>
              <w:bottom w:val="single" w:sz="6" w:space="0" w:color="auto"/>
            </w:tcBorders>
          </w:tcPr>
          <w:p w:rsidR="0097452E" w:rsidRDefault="0097452E">
            <w:pPr>
              <w:suppressAutoHyphens/>
              <w:rPr>
                <w:sz w:val="20"/>
              </w:rPr>
            </w:pPr>
          </w:p>
        </w:tc>
        <w:tc>
          <w:tcPr>
            <w:tcW w:w="1289" w:type="pct"/>
            <w:tcBorders>
              <w:top w:val="single" w:sz="6" w:space="0" w:color="auto"/>
              <w:bottom w:val="single" w:sz="6" w:space="0" w:color="auto"/>
            </w:tcBorders>
          </w:tcPr>
          <w:p w:rsidR="0097452E" w:rsidRDefault="003E192D">
            <w:pPr>
              <w:suppressAutoHyphens/>
              <w:rPr>
                <w:sz w:val="20"/>
              </w:rPr>
            </w:pPr>
            <w:r>
              <w:rPr>
                <w:sz w:val="20"/>
              </w:rPr>
              <w:t>All relevant data, forms and evidence of Settlement Error.</w:t>
            </w:r>
          </w:p>
        </w:tc>
        <w:tc>
          <w:tcPr>
            <w:tcW w:w="412" w:type="pct"/>
            <w:tcBorders>
              <w:top w:val="single" w:sz="6" w:space="0" w:color="auto"/>
              <w:bottom w:val="single" w:sz="6" w:space="0" w:color="auto"/>
              <w:right w:val="single" w:sz="6" w:space="0" w:color="auto"/>
            </w:tcBorders>
          </w:tcPr>
          <w:p w:rsidR="0097452E" w:rsidRDefault="003E192D">
            <w:pPr>
              <w:suppressAutoHyphens/>
              <w:rPr>
                <w:sz w:val="20"/>
                <w:highlight w:val="yellow"/>
              </w:rPr>
            </w:pPr>
            <w:r>
              <w:rPr>
                <w:sz w:val="20"/>
              </w:rPr>
              <w:t>Internal process</w:t>
            </w:r>
          </w:p>
        </w:tc>
      </w:tr>
    </w:tbl>
    <w:p w:rsidR="0097452E" w:rsidRPr="00DF47DE" w:rsidRDefault="0097452E" w:rsidP="00DF47DE">
      <w:pPr>
        <w:spacing w:after="240"/>
      </w:pPr>
      <w:bookmarkStart w:id="488" w:name="_Toc77989294"/>
      <w:bookmarkStart w:id="489" w:name="_Toc78016362"/>
      <w:bookmarkStart w:id="490" w:name="_Toc79833195"/>
      <w:bookmarkStart w:id="491" w:name="_Toc79833725"/>
      <w:bookmarkStart w:id="492" w:name="_Toc81186052"/>
      <w:bookmarkEnd w:id="488"/>
      <w:bookmarkEnd w:id="489"/>
      <w:bookmarkEnd w:id="490"/>
      <w:bookmarkEnd w:id="491"/>
      <w:bookmarkEnd w:id="492"/>
    </w:p>
    <w:p w:rsidR="0097452E" w:rsidRPr="00DF47DE" w:rsidRDefault="0097452E" w:rsidP="00DF47DE">
      <w:pPr>
        <w:spacing w:after="240"/>
      </w:pPr>
    </w:p>
    <w:p w:rsidR="0097452E" w:rsidRDefault="003E192D">
      <w:pPr>
        <w:pStyle w:val="Heading2"/>
        <w:keepNext w:val="0"/>
        <w:pageBreakBefore/>
        <w:numPr>
          <w:ilvl w:val="0"/>
          <w:numId w:val="0"/>
        </w:numPr>
        <w:spacing w:before="0" w:after="240"/>
        <w:ind w:left="720" w:hanging="720"/>
        <w:rPr>
          <w:rFonts w:ascii="Times New Roman" w:hAnsi="Times New Roman"/>
        </w:rPr>
      </w:pPr>
      <w:bookmarkStart w:id="493" w:name="_Toc114146656"/>
      <w:bookmarkStart w:id="494" w:name="_Toc460566489"/>
      <w:bookmarkStart w:id="495" w:name="_Toc528144317"/>
      <w:bookmarkStart w:id="496" w:name="_Toc534622114"/>
      <w:bookmarkStart w:id="497" w:name="_Toc52265151"/>
      <w:r>
        <w:rPr>
          <w:rFonts w:ascii="Times New Roman" w:hAnsi="Times New Roman"/>
        </w:rPr>
        <w:lastRenderedPageBreak/>
        <w:t>5.3</w:t>
      </w:r>
      <w:r>
        <w:rPr>
          <w:rFonts w:ascii="Times New Roman" w:hAnsi="Times New Roman"/>
        </w:rPr>
        <w:tab/>
        <w:t>Correction of Errors in the next scheduled Settlement Run</w:t>
      </w:r>
      <w:bookmarkEnd w:id="493"/>
      <w:bookmarkEnd w:id="494"/>
      <w:bookmarkEnd w:id="495"/>
      <w:bookmarkEnd w:id="496"/>
      <w:bookmarkEnd w:id="497"/>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31"/>
        <w:gridCol w:w="2139"/>
        <w:gridCol w:w="3596"/>
        <w:gridCol w:w="1439"/>
        <w:gridCol w:w="1445"/>
        <w:gridCol w:w="3653"/>
        <w:gridCol w:w="1165"/>
      </w:tblGrid>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b/>
                <w:sz w:val="20"/>
              </w:rPr>
            </w:pPr>
            <w:r>
              <w:rPr>
                <w:b/>
                <w:sz w:val="20"/>
              </w:rPr>
              <w:t>REF.</w:t>
            </w:r>
          </w:p>
        </w:tc>
        <w:tc>
          <w:tcPr>
            <w:tcW w:w="755" w:type="pct"/>
            <w:tcBorders>
              <w:top w:val="single" w:sz="6" w:space="0" w:color="auto"/>
              <w:bottom w:val="single" w:sz="6" w:space="0" w:color="auto"/>
            </w:tcBorders>
          </w:tcPr>
          <w:p w:rsidR="0097452E" w:rsidRDefault="003E192D">
            <w:pPr>
              <w:suppressAutoHyphens/>
              <w:rPr>
                <w:b/>
                <w:sz w:val="20"/>
              </w:rPr>
            </w:pPr>
            <w:r>
              <w:rPr>
                <w:b/>
                <w:sz w:val="20"/>
              </w:rPr>
              <w:t>WHEN</w:t>
            </w:r>
          </w:p>
        </w:tc>
        <w:tc>
          <w:tcPr>
            <w:tcW w:w="1269" w:type="pct"/>
            <w:tcBorders>
              <w:top w:val="single" w:sz="6" w:space="0" w:color="auto"/>
              <w:bottom w:val="single" w:sz="6" w:space="0" w:color="auto"/>
            </w:tcBorders>
          </w:tcPr>
          <w:p w:rsidR="0097452E" w:rsidRDefault="003E192D">
            <w:pPr>
              <w:suppressAutoHyphens/>
              <w:rPr>
                <w:b/>
                <w:sz w:val="20"/>
              </w:rPr>
            </w:pPr>
            <w:r>
              <w:rPr>
                <w:b/>
                <w:sz w:val="20"/>
              </w:rPr>
              <w:t>ACTION</w:t>
            </w:r>
          </w:p>
        </w:tc>
        <w:tc>
          <w:tcPr>
            <w:tcW w:w="508" w:type="pct"/>
            <w:tcBorders>
              <w:top w:val="single" w:sz="6" w:space="0" w:color="auto"/>
              <w:bottom w:val="single" w:sz="6" w:space="0" w:color="auto"/>
            </w:tcBorders>
          </w:tcPr>
          <w:p w:rsidR="0097452E" w:rsidRDefault="003E192D">
            <w:pPr>
              <w:suppressAutoHyphens/>
              <w:rPr>
                <w:b/>
                <w:sz w:val="20"/>
              </w:rPr>
            </w:pPr>
            <w:r>
              <w:rPr>
                <w:b/>
                <w:sz w:val="20"/>
              </w:rPr>
              <w:t>FROM</w:t>
            </w:r>
          </w:p>
        </w:tc>
        <w:tc>
          <w:tcPr>
            <w:tcW w:w="510" w:type="pct"/>
            <w:tcBorders>
              <w:top w:val="single" w:sz="6" w:space="0" w:color="auto"/>
              <w:bottom w:val="single" w:sz="6" w:space="0" w:color="auto"/>
            </w:tcBorders>
          </w:tcPr>
          <w:p w:rsidR="0097452E" w:rsidRDefault="003E192D">
            <w:pPr>
              <w:suppressAutoHyphens/>
              <w:rPr>
                <w:b/>
                <w:sz w:val="20"/>
              </w:rPr>
            </w:pPr>
            <w:r>
              <w:rPr>
                <w:b/>
                <w:sz w:val="20"/>
              </w:rPr>
              <w:t>TO</w:t>
            </w:r>
          </w:p>
        </w:tc>
        <w:tc>
          <w:tcPr>
            <w:tcW w:w="1289" w:type="pct"/>
            <w:tcBorders>
              <w:top w:val="single" w:sz="6" w:space="0" w:color="auto"/>
              <w:bottom w:val="single" w:sz="6" w:space="0" w:color="auto"/>
            </w:tcBorders>
          </w:tcPr>
          <w:p w:rsidR="0097452E" w:rsidRDefault="003E192D">
            <w:pPr>
              <w:suppressAutoHyphens/>
              <w:rPr>
                <w:b/>
                <w:sz w:val="20"/>
              </w:rPr>
            </w:pPr>
            <w:r>
              <w:rPr>
                <w:b/>
                <w:sz w:val="20"/>
              </w:rPr>
              <w:t>INFORMATION REQUIRED</w:t>
            </w:r>
          </w:p>
        </w:tc>
        <w:tc>
          <w:tcPr>
            <w:tcW w:w="412" w:type="pct"/>
            <w:tcBorders>
              <w:top w:val="single" w:sz="6" w:space="0" w:color="auto"/>
              <w:bottom w:val="single" w:sz="6" w:space="0" w:color="auto"/>
              <w:right w:val="single" w:sz="6" w:space="0" w:color="auto"/>
            </w:tcBorders>
          </w:tcPr>
          <w:p w:rsidR="0097452E" w:rsidRDefault="003E192D">
            <w:pPr>
              <w:suppressAutoHyphens/>
              <w:rPr>
                <w:b/>
                <w:sz w:val="20"/>
              </w:rPr>
            </w:pPr>
            <w:r>
              <w:rPr>
                <w:b/>
                <w:sz w:val="20"/>
              </w:rPr>
              <w:t>METHOD</w:t>
            </w:r>
          </w:p>
        </w:tc>
      </w:tr>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sz w:val="20"/>
              </w:rPr>
              <w:t>5.3.1</w:t>
            </w:r>
          </w:p>
        </w:tc>
        <w:tc>
          <w:tcPr>
            <w:tcW w:w="755" w:type="pct"/>
            <w:tcBorders>
              <w:top w:val="single" w:sz="6" w:space="0" w:color="auto"/>
              <w:bottom w:val="single" w:sz="6" w:space="0" w:color="auto"/>
            </w:tcBorders>
          </w:tcPr>
          <w:p w:rsidR="0097452E" w:rsidRDefault="003E192D">
            <w:pPr>
              <w:suppressAutoHyphens/>
              <w:rPr>
                <w:sz w:val="20"/>
              </w:rPr>
            </w:pPr>
            <w:r>
              <w:rPr>
                <w:sz w:val="20"/>
              </w:rPr>
              <w:t>Following TDC determination that a Trading Dispute should be corrected in the next practicable Settlement Run.</w:t>
            </w:r>
          </w:p>
        </w:tc>
        <w:tc>
          <w:tcPr>
            <w:tcW w:w="1269" w:type="pct"/>
            <w:tcBorders>
              <w:top w:val="single" w:sz="6" w:space="0" w:color="auto"/>
              <w:bottom w:val="single" w:sz="6" w:space="0" w:color="auto"/>
            </w:tcBorders>
          </w:tcPr>
          <w:p w:rsidR="0097452E" w:rsidRDefault="003E192D">
            <w:pPr>
              <w:suppressAutoHyphens/>
              <w:spacing w:after="120"/>
              <w:rPr>
                <w:sz w:val="20"/>
              </w:rPr>
            </w:pPr>
            <w:r>
              <w:rPr>
                <w:sz w:val="20"/>
              </w:rPr>
              <w:t>Instruct the relevant BSC Agent to adjust settlement in the next practicable Settlement Run, as authorised by the TDC</w:t>
            </w:r>
            <w:r>
              <w:rPr>
                <w:rStyle w:val="FootnoteReference"/>
                <w:sz w:val="20"/>
              </w:rPr>
              <w:footnoteReference w:id="11"/>
            </w:r>
            <w:r>
              <w:rPr>
                <w:sz w:val="20"/>
              </w:rPr>
              <w:t>.</w:t>
            </w:r>
          </w:p>
          <w:p w:rsidR="0097452E" w:rsidRDefault="003E192D">
            <w:pPr>
              <w:suppressAutoHyphens/>
              <w:rPr>
                <w:sz w:val="20"/>
              </w:rPr>
            </w:pPr>
            <w:r>
              <w:rPr>
                <w:sz w:val="20"/>
              </w:rPr>
              <w:t>(Where corrective action by a Party Agent is required for rectification of the error, instruction should be issued by the DS via the relevant Party).</w:t>
            </w:r>
          </w:p>
        </w:tc>
        <w:tc>
          <w:tcPr>
            <w:tcW w:w="508" w:type="pct"/>
            <w:tcBorders>
              <w:top w:val="single" w:sz="6" w:space="0" w:color="auto"/>
              <w:bottom w:val="single" w:sz="6" w:space="0" w:color="auto"/>
            </w:tcBorders>
          </w:tcPr>
          <w:p w:rsidR="0097452E" w:rsidRDefault="003E192D">
            <w:pPr>
              <w:suppressAutoHyphens/>
              <w:rPr>
                <w:sz w:val="20"/>
              </w:rPr>
            </w:pPr>
            <w:r>
              <w:rPr>
                <w:sz w:val="20"/>
              </w:rPr>
              <w:t>DS</w:t>
            </w:r>
          </w:p>
        </w:tc>
        <w:tc>
          <w:tcPr>
            <w:tcW w:w="510" w:type="pct"/>
            <w:tcBorders>
              <w:top w:val="single" w:sz="6" w:space="0" w:color="auto"/>
              <w:bottom w:val="single" w:sz="6" w:space="0" w:color="auto"/>
            </w:tcBorders>
          </w:tcPr>
          <w:p w:rsidR="0097452E" w:rsidRDefault="003E192D">
            <w:pPr>
              <w:suppressAutoHyphens/>
              <w:rPr>
                <w:sz w:val="20"/>
              </w:rPr>
            </w:pPr>
            <w:r>
              <w:rPr>
                <w:sz w:val="20"/>
              </w:rPr>
              <w:t>Relevant BSC Agent (or Party where applicable)</w:t>
            </w:r>
          </w:p>
        </w:tc>
        <w:tc>
          <w:tcPr>
            <w:tcW w:w="1289" w:type="pct"/>
            <w:tcBorders>
              <w:top w:val="single" w:sz="6" w:space="0" w:color="auto"/>
              <w:bottom w:val="single" w:sz="6" w:space="0" w:color="auto"/>
            </w:tcBorders>
          </w:tcPr>
          <w:p w:rsidR="0097452E" w:rsidRDefault="003E192D">
            <w:pPr>
              <w:suppressAutoHyphens/>
              <w:rPr>
                <w:sz w:val="20"/>
              </w:rPr>
            </w:pPr>
            <w:r>
              <w:rPr>
                <w:sz w:val="20"/>
              </w:rPr>
              <w:t>Details of changes as authorised by TDC.</w:t>
            </w:r>
          </w:p>
        </w:tc>
        <w:tc>
          <w:tcPr>
            <w:tcW w:w="412" w:type="pct"/>
            <w:tcBorders>
              <w:top w:val="single" w:sz="6" w:space="0" w:color="auto"/>
              <w:bottom w:val="single" w:sz="6" w:space="0" w:color="auto"/>
              <w:right w:val="single" w:sz="6" w:space="0" w:color="auto"/>
            </w:tcBorders>
          </w:tcPr>
          <w:p w:rsidR="0097452E" w:rsidRDefault="003E192D">
            <w:pPr>
              <w:suppressAutoHyphens/>
              <w:rPr>
                <w:sz w:val="20"/>
              </w:rPr>
            </w:pPr>
            <w:r>
              <w:rPr>
                <w:sz w:val="20"/>
              </w:rPr>
              <w:t>Email, fax.</w:t>
            </w:r>
          </w:p>
        </w:tc>
      </w:tr>
      <w:tr w:rsidR="0097452E">
        <w:trPr>
          <w:tblHeader/>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sz w:val="20"/>
              </w:rPr>
              <w:t>5.3.2</w:t>
            </w:r>
          </w:p>
        </w:tc>
        <w:tc>
          <w:tcPr>
            <w:tcW w:w="755" w:type="pct"/>
            <w:tcBorders>
              <w:top w:val="single" w:sz="6" w:space="0" w:color="auto"/>
              <w:bottom w:val="single" w:sz="6" w:space="0" w:color="auto"/>
            </w:tcBorders>
          </w:tcPr>
          <w:p w:rsidR="0097452E" w:rsidRDefault="003E192D">
            <w:pPr>
              <w:suppressAutoHyphens/>
              <w:rPr>
                <w:sz w:val="20"/>
              </w:rPr>
            </w:pPr>
            <w:r>
              <w:rPr>
                <w:sz w:val="20"/>
              </w:rPr>
              <w:t>As appropriate following 5.3.1</w:t>
            </w:r>
          </w:p>
        </w:tc>
        <w:tc>
          <w:tcPr>
            <w:tcW w:w="1269" w:type="pct"/>
            <w:tcBorders>
              <w:top w:val="single" w:sz="6" w:space="0" w:color="auto"/>
              <w:bottom w:val="single" w:sz="6" w:space="0" w:color="auto"/>
            </w:tcBorders>
          </w:tcPr>
          <w:p w:rsidR="0097452E" w:rsidRDefault="003E192D">
            <w:pPr>
              <w:suppressAutoHyphens/>
              <w:spacing w:after="120"/>
              <w:rPr>
                <w:sz w:val="20"/>
              </w:rPr>
            </w:pPr>
            <w:r>
              <w:rPr>
                <w:sz w:val="20"/>
              </w:rPr>
              <w:t>Confirm that corrective action authorised by the TDC has been implemented and is available for use in the next Settlement Run</w:t>
            </w:r>
            <w:r>
              <w:rPr>
                <w:rStyle w:val="FootnoteReference"/>
                <w:sz w:val="20"/>
              </w:rPr>
              <w:footnoteReference w:id="12"/>
            </w:r>
            <w:r>
              <w:rPr>
                <w:sz w:val="20"/>
              </w:rPr>
              <w:t>.</w:t>
            </w:r>
          </w:p>
          <w:p w:rsidR="0097452E" w:rsidRDefault="003E192D">
            <w:pPr>
              <w:suppressAutoHyphens/>
              <w:rPr>
                <w:sz w:val="20"/>
              </w:rPr>
            </w:pPr>
            <w:r>
              <w:rPr>
                <w:sz w:val="20"/>
              </w:rPr>
              <w:t>(Where corrective action has been implemented by a Party Agent, confirmation that the corrective action is complete should be given to the DS via the relevant Party).</w:t>
            </w:r>
          </w:p>
        </w:tc>
        <w:tc>
          <w:tcPr>
            <w:tcW w:w="508" w:type="pct"/>
            <w:tcBorders>
              <w:top w:val="single" w:sz="6" w:space="0" w:color="auto"/>
              <w:bottom w:val="single" w:sz="6" w:space="0" w:color="auto"/>
            </w:tcBorders>
          </w:tcPr>
          <w:p w:rsidR="0097452E" w:rsidRDefault="003E192D">
            <w:pPr>
              <w:suppressAutoHyphens/>
              <w:rPr>
                <w:sz w:val="20"/>
              </w:rPr>
            </w:pPr>
            <w:r>
              <w:rPr>
                <w:sz w:val="20"/>
              </w:rPr>
              <w:t>Relevant BSC Agent (or Party where applicable)</w:t>
            </w:r>
          </w:p>
        </w:tc>
        <w:tc>
          <w:tcPr>
            <w:tcW w:w="510" w:type="pct"/>
            <w:tcBorders>
              <w:top w:val="single" w:sz="6" w:space="0" w:color="auto"/>
              <w:bottom w:val="single" w:sz="6" w:space="0" w:color="auto"/>
            </w:tcBorders>
          </w:tcPr>
          <w:p w:rsidR="0097452E" w:rsidRDefault="003E192D">
            <w:pPr>
              <w:suppressAutoHyphens/>
              <w:rPr>
                <w:sz w:val="20"/>
              </w:rPr>
            </w:pPr>
            <w:r>
              <w:rPr>
                <w:sz w:val="20"/>
              </w:rPr>
              <w:t>DS</w:t>
            </w:r>
          </w:p>
        </w:tc>
        <w:tc>
          <w:tcPr>
            <w:tcW w:w="1289" w:type="pct"/>
            <w:tcBorders>
              <w:top w:val="single" w:sz="6" w:space="0" w:color="auto"/>
              <w:bottom w:val="single" w:sz="6" w:space="0" w:color="auto"/>
            </w:tcBorders>
          </w:tcPr>
          <w:p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rsidR="0097452E" w:rsidRDefault="003E192D">
            <w:pPr>
              <w:suppressAutoHyphens/>
              <w:rPr>
                <w:sz w:val="20"/>
              </w:rPr>
            </w:pPr>
            <w:r>
              <w:rPr>
                <w:sz w:val="20"/>
              </w:rPr>
              <w:t>Email, fax.</w:t>
            </w:r>
          </w:p>
        </w:tc>
      </w:tr>
    </w:tbl>
    <w:p w:rsidR="0097452E" w:rsidRDefault="0097452E">
      <w:pPr>
        <w:spacing w:after="240"/>
      </w:pPr>
    </w:p>
    <w:p w:rsidR="0097452E" w:rsidRDefault="0097452E">
      <w:pPr>
        <w:spacing w:after="240"/>
      </w:pPr>
    </w:p>
    <w:p w:rsidR="0097452E" w:rsidRDefault="003E192D">
      <w:pPr>
        <w:pStyle w:val="Heading2"/>
        <w:keepNext w:val="0"/>
        <w:pageBreakBefore/>
        <w:numPr>
          <w:ilvl w:val="0"/>
          <w:numId w:val="0"/>
        </w:numPr>
        <w:spacing w:before="0" w:after="240"/>
        <w:ind w:left="720" w:hanging="720"/>
        <w:rPr>
          <w:rFonts w:ascii="Times New Roman" w:hAnsi="Times New Roman"/>
        </w:rPr>
      </w:pPr>
      <w:bookmarkStart w:id="498" w:name="_Toc114146657"/>
      <w:bookmarkStart w:id="499" w:name="_Toc460566490"/>
      <w:bookmarkStart w:id="500" w:name="_Toc528144318"/>
      <w:bookmarkStart w:id="501" w:name="_Toc534622115"/>
      <w:bookmarkStart w:id="502" w:name="_Toc52265152"/>
      <w:r>
        <w:rPr>
          <w:rFonts w:ascii="Times New Roman" w:hAnsi="Times New Roman"/>
        </w:rPr>
        <w:lastRenderedPageBreak/>
        <w:t>5.4</w:t>
      </w:r>
      <w:r>
        <w:rPr>
          <w:rFonts w:ascii="Times New Roman" w:hAnsi="Times New Roman"/>
        </w:rPr>
        <w:tab/>
        <w:t>Performing a Post-Final Settlement Run</w:t>
      </w:r>
      <w:bookmarkEnd w:id="498"/>
      <w:bookmarkEnd w:id="499"/>
      <w:bookmarkEnd w:id="500"/>
      <w:bookmarkEnd w:id="501"/>
      <w:bookmarkEnd w:id="502"/>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32"/>
        <w:gridCol w:w="2191"/>
        <w:gridCol w:w="3506"/>
        <w:gridCol w:w="1460"/>
        <w:gridCol w:w="1459"/>
        <w:gridCol w:w="3653"/>
        <w:gridCol w:w="1167"/>
      </w:tblGrid>
      <w:tr w:rsidR="0097452E">
        <w:trPr>
          <w:cantSplit/>
          <w:tblHeader/>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b/>
                <w:sz w:val="20"/>
              </w:rPr>
              <w:t>REF.</w:t>
            </w:r>
          </w:p>
        </w:tc>
        <w:tc>
          <w:tcPr>
            <w:tcW w:w="773" w:type="pct"/>
            <w:tcBorders>
              <w:top w:val="single" w:sz="6" w:space="0" w:color="auto"/>
              <w:bottom w:val="single" w:sz="6" w:space="0" w:color="auto"/>
            </w:tcBorders>
          </w:tcPr>
          <w:p w:rsidR="0097452E" w:rsidRDefault="003E192D">
            <w:pPr>
              <w:suppressAutoHyphens/>
              <w:rPr>
                <w:sz w:val="20"/>
              </w:rPr>
            </w:pPr>
            <w:r>
              <w:rPr>
                <w:b/>
                <w:sz w:val="20"/>
              </w:rPr>
              <w:t>WHEN</w:t>
            </w:r>
          </w:p>
        </w:tc>
        <w:tc>
          <w:tcPr>
            <w:tcW w:w="1237" w:type="pct"/>
            <w:tcBorders>
              <w:top w:val="single" w:sz="6" w:space="0" w:color="auto"/>
              <w:bottom w:val="single" w:sz="6" w:space="0" w:color="auto"/>
            </w:tcBorders>
          </w:tcPr>
          <w:p w:rsidR="0097452E" w:rsidRDefault="003E192D">
            <w:pPr>
              <w:suppressAutoHyphens/>
              <w:rPr>
                <w:sz w:val="20"/>
              </w:rPr>
            </w:pPr>
            <w:r>
              <w:rPr>
                <w:b/>
                <w:sz w:val="20"/>
              </w:rPr>
              <w:t>ACTION</w:t>
            </w:r>
          </w:p>
        </w:tc>
        <w:tc>
          <w:tcPr>
            <w:tcW w:w="515" w:type="pct"/>
            <w:tcBorders>
              <w:top w:val="single" w:sz="6" w:space="0" w:color="auto"/>
              <w:bottom w:val="single" w:sz="6" w:space="0" w:color="auto"/>
            </w:tcBorders>
          </w:tcPr>
          <w:p w:rsidR="0097452E" w:rsidRDefault="003E192D">
            <w:pPr>
              <w:suppressAutoHyphens/>
              <w:rPr>
                <w:sz w:val="20"/>
              </w:rPr>
            </w:pPr>
            <w:r>
              <w:rPr>
                <w:b/>
                <w:sz w:val="20"/>
              </w:rPr>
              <w:t>FROM</w:t>
            </w:r>
          </w:p>
        </w:tc>
        <w:tc>
          <w:tcPr>
            <w:tcW w:w="515" w:type="pct"/>
            <w:tcBorders>
              <w:top w:val="single" w:sz="6" w:space="0" w:color="auto"/>
              <w:bottom w:val="single" w:sz="6" w:space="0" w:color="auto"/>
            </w:tcBorders>
          </w:tcPr>
          <w:p w:rsidR="0097452E" w:rsidRDefault="003E192D">
            <w:pPr>
              <w:suppressAutoHyphens/>
              <w:rPr>
                <w:sz w:val="20"/>
              </w:rPr>
            </w:pPr>
            <w:r>
              <w:rPr>
                <w:b/>
                <w:sz w:val="20"/>
              </w:rPr>
              <w:t>TO</w:t>
            </w:r>
          </w:p>
        </w:tc>
        <w:tc>
          <w:tcPr>
            <w:tcW w:w="1289" w:type="pct"/>
            <w:tcBorders>
              <w:top w:val="single" w:sz="6" w:space="0" w:color="auto"/>
              <w:bottom w:val="single" w:sz="6" w:space="0" w:color="auto"/>
            </w:tcBorders>
          </w:tcPr>
          <w:p w:rsidR="0097452E" w:rsidRDefault="003E192D">
            <w:pPr>
              <w:suppressAutoHyphens/>
              <w:rPr>
                <w:sz w:val="20"/>
              </w:rPr>
            </w:pPr>
            <w:r>
              <w:rPr>
                <w:b/>
                <w:sz w:val="20"/>
              </w:rPr>
              <w:t>INFORMATION REQUIRED</w:t>
            </w:r>
          </w:p>
        </w:tc>
        <w:tc>
          <w:tcPr>
            <w:tcW w:w="412" w:type="pct"/>
            <w:tcBorders>
              <w:top w:val="single" w:sz="6" w:space="0" w:color="auto"/>
              <w:bottom w:val="single" w:sz="6" w:space="0" w:color="auto"/>
              <w:right w:val="single" w:sz="6" w:space="0" w:color="auto"/>
            </w:tcBorders>
          </w:tcPr>
          <w:p w:rsidR="0097452E" w:rsidRDefault="003E192D">
            <w:pPr>
              <w:suppressAutoHyphens/>
              <w:rPr>
                <w:sz w:val="20"/>
              </w:rPr>
            </w:pPr>
            <w:r>
              <w:rPr>
                <w:b/>
                <w:sz w:val="20"/>
              </w:rPr>
              <w:t>METHOD</w:t>
            </w:r>
          </w:p>
        </w:tc>
      </w:tr>
      <w:tr w:rsidR="0097452E">
        <w:trPr>
          <w:cantSplit/>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sz w:val="20"/>
              </w:rPr>
              <w:t>5.4.1</w:t>
            </w:r>
          </w:p>
        </w:tc>
        <w:tc>
          <w:tcPr>
            <w:tcW w:w="773" w:type="pct"/>
            <w:tcBorders>
              <w:top w:val="single" w:sz="6" w:space="0" w:color="auto"/>
              <w:bottom w:val="single" w:sz="6" w:space="0" w:color="auto"/>
            </w:tcBorders>
          </w:tcPr>
          <w:p w:rsidR="0097452E" w:rsidRDefault="003E192D">
            <w:pPr>
              <w:suppressAutoHyphens/>
              <w:rPr>
                <w:sz w:val="20"/>
              </w:rPr>
            </w:pPr>
            <w:r>
              <w:rPr>
                <w:sz w:val="20"/>
              </w:rPr>
              <w:t>TDC meeting.</w:t>
            </w:r>
          </w:p>
        </w:tc>
        <w:tc>
          <w:tcPr>
            <w:tcW w:w="1237" w:type="pct"/>
            <w:tcBorders>
              <w:top w:val="single" w:sz="6" w:space="0" w:color="auto"/>
              <w:bottom w:val="single" w:sz="6" w:space="0" w:color="auto"/>
            </w:tcBorders>
          </w:tcPr>
          <w:p w:rsidR="0097452E" w:rsidRDefault="003E192D">
            <w:pPr>
              <w:suppressAutoHyphens/>
              <w:rPr>
                <w:sz w:val="20"/>
              </w:rPr>
            </w:pPr>
            <w:r>
              <w:rPr>
                <w:sz w:val="20"/>
              </w:rPr>
              <w:t>TDC determines to rectify a Trading Dispute through the Post-Final Settlement Run</w:t>
            </w:r>
            <w:r>
              <w:rPr>
                <w:rStyle w:val="FootnoteReference"/>
                <w:sz w:val="20"/>
              </w:rPr>
              <w:footnoteReference w:id="13"/>
            </w:r>
            <w:r>
              <w:t xml:space="preserve"> </w:t>
            </w:r>
            <w:r>
              <w:rPr>
                <w:sz w:val="20"/>
              </w:rPr>
              <w:t>in accordance with 6.10.</w:t>
            </w:r>
          </w:p>
        </w:tc>
        <w:tc>
          <w:tcPr>
            <w:tcW w:w="515" w:type="pct"/>
            <w:tcBorders>
              <w:top w:val="single" w:sz="6" w:space="0" w:color="auto"/>
              <w:bottom w:val="single" w:sz="6" w:space="0" w:color="auto"/>
            </w:tcBorders>
          </w:tcPr>
          <w:p w:rsidR="0097452E" w:rsidRDefault="003E192D">
            <w:pPr>
              <w:suppressAutoHyphens/>
              <w:rPr>
                <w:sz w:val="20"/>
              </w:rPr>
            </w:pPr>
            <w:r>
              <w:rPr>
                <w:sz w:val="20"/>
              </w:rPr>
              <w:t>TDC</w:t>
            </w:r>
          </w:p>
        </w:tc>
        <w:tc>
          <w:tcPr>
            <w:tcW w:w="515" w:type="pct"/>
            <w:tcBorders>
              <w:top w:val="single" w:sz="6" w:space="0" w:color="auto"/>
              <w:bottom w:val="single" w:sz="6" w:space="0" w:color="auto"/>
            </w:tcBorders>
          </w:tcPr>
          <w:p w:rsidR="0097452E" w:rsidRDefault="0097452E">
            <w:pPr>
              <w:suppressAutoHyphens/>
              <w:rPr>
                <w:sz w:val="20"/>
              </w:rPr>
            </w:pPr>
          </w:p>
        </w:tc>
        <w:tc>
          <w:tcPr>
            <w:tcW w:w="1289" w:type="pct"/>
            <w:tcBorders>
              <w:top w:val="single" w:sz="6" w:space="0" w:color="auto"/>
              <w:bottom w:val="single" w:sz="6" w:space="0" w:color="auto"/>
            </w:tcBorders>
          </w:tcPr>
          <w:p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rsidR="0097452E" w:rsidRDefault="003E192D">
            <w:pPr>
              <w:suppressAutoHyphens/>
              <w:rPr>
                <w:sz w:val="20"/>
              </w:rPr>
            </w:pPr>
            <w:r>
              <w:rPr>
                <w:sz w:val="20"/>
              </w:rPr>
              <w:t>Internal process</w:t>
            </w:r>
          </w:p>
        </w:tc>
      </w:tr>
      <w:tr w:rsidR="0097452E" w:rsidTr="00DF47DE">
        <w:trPr>
          <w:cantSplit/>
        </w:trPr>
        <w:tc>
          <w:tcPr>
            <w:tcW w:w="258" w:type="pct"/>
            <w:tcBorders>
              <w:top w:val="single" w:sz="6" w:space="0" w:color="auto"/>
              <w:left w:val="single" w:sz="6" w:space="0" w:color="auto"/>
              <w:bottom w:val="nil"/>
            </w:tcBorders>
          </w:tcPr>
          <w:p w:rsidR="0097452E" w:rsidRDefault="003E192D">
            <w:pPr>
              <w:suppressAutoHyphens/>
              <w:rPr>
                <w:sz w:val="20"/>
              </w:rPr>
            </w:pPr>
            <w:r>
              <w:rPr>
                <w:sz w:val="20"/>
              </w:rPr>
              <w:t>5.4.2</w:t>
            </w:r>
          </w:p>
        </w:tc>
        <w:tc>
          <w:tcPr>
            <w:tcW w:w="773" w:type="pct"/>
            <w:tcBorders>
              <w:top w:val="single" w:sz="6" w:space="0" w:color="auto"/>
              <w:bottom w:val="nil"/>
            </w:tcBorders>
          </w:tcPr>
          <w:p w:rsidR="0097452E" w:rsidRDefault="003E192D">
            <w:pPr>
              <w:suppressAutoHyphens/>
              <w:rPr>
                <w:sz w:val="20"/>
              </w:rPr>
            </w:pPr>
            <w:r>
              <w:rPr>
                <w:sz w:val="20"/>
              </w:rPr>
              <w:t xml:space="preserve">Within 5 WD of the TDC meeting. </w:t>
            </w:r>
          </w:p>
        </w:tc>
        <w:tc>
          <w:tcPr>
            <w:tcW w:w="1237" w:type="pct"/>
            <w:tcBorders>
              <w:top w:val="single" w:sz="6" w:space="0" w:color="auto"/>
              <w:bottom w:val="nil"/>
            </w:tcBorders>
          </w:tcPr>
          <w:p w:rsidR="0097452E" w:rsidRDefault="003E192D">
            <w:pPr>
              <w:suppressAutoHyphens/>
              <w:rPr>
                <w:sz w:val="20"/>
              </w:rPr>
            </w:pPr>
            <w:r>
              <w:rPr>
                <w:sz w:val="20"/>
              </w:rPr>
              <w:t>Inform Raising Party and affected Parties of the TDC decision.</w:t>
            </w:r>
          </w:p>
        </w:tc>
        <w:tc>
          <w:tcPr>
            <w:tcW w:w="515" w:type="pct"/>
            <w:tcBorders>
              <w:top w:val="single" w:sz="6" w:space="0" w:color="auto"/>
              <w:bottom w:val="nil"/>
            </w:tcBorders>
          </w:tcPr>
          <w:p w:rsidR="0097452E" w:rsidRDefault="003E192D">
            <w:pPr>
              <w:suppressAutoHyphens/>
              <w:rPr>
                <w:sz w:val="20"/>
              </w:rPr>
            </w:pPr>
            <w:r>
              <w:rPr>
                <w:sz w:val="20"/>
              </w:rPr>
              <w:t>DS.</w:t>
            </w:r>
          </w:p>
        </w:tc>
        <w:tc>
          <w:tcPr>
            <w:tcW w:w="515" w:type="pct"/>
            <w:tcBorders>
              <w:top w:val="single" w:sz="6" w:space="0" w:color="auto"/>
              <w:bottom w:val="nil"/>
            </w:tcBorders>
          </w:tcPr>
          <w:p w:rsidR="0097452E" w:rsidRDefault="003E192D">
            <w:pPr>
              <w:suppressAutoHyphens/>
              <w:rPr>
                <w:sz w:val="20"/>
              </w:rPr>
            </w:pPr>
            <w:r>
              <w:rPr>
                <w:sz w:val="20"/>
              </w:rPr>
              <w:t>Raising Party and affected Parties.</w:t>
            </w:r>
          </w:p>
        </w:tc>
        <w:tc>
          <w:tcPr>
            <w:tcW w:w="1289" w:type="pct"/>
            <w:tcBorders>
              <w:top w:val="single" w:sz="6" w:space="0" w:color="auto"/>
              <w:bottom w:val="nil"/>
            </w:tcBorders>
          </w:tcPr>
          <w:p w:rsidR="0097452E" w:rsidRDefault="003E192D">
            <w:pPr>
              <w:suppressAutoHyphens/>
              <w:rPr>
                <w:sz w:val="20"/>
              </w:rPr>
            </w:pPr>
            <w:r>
              <w:rPr>
                <w:sz w:val="20"/>
              </w:rPr>
              <w:t>TDC Trading Disputes Findings (Form BSCP11/07</w:t>
            </w:r>
            <w:r w:rsidR="00AE0B1C" w:rsidRPr="00AE0B1C">
              <w:rPr>
                <w:sz w:val="20"/>
              </w:rPr>
              <w:t xml:space="preserve"> Part A or B</w:t>
            </w:r>
            <w:r>
              <w:rPr>
                <w:sz w:val="20"/>
              </w:rPr>
              <w:t>)</w:t>
            </w:r>
          </w:p>
        </w:tc>
        <w:tc>
          <w:tcPr>
            <w:tcW w:w="412" w:type="pct"/>
            <w:tcBorders>
              <w:top w:val="single" w:sz="6" w:space="0" w:color="auto"/>
              <w:bottom w:val="nil"/>
              <w:right w:val="single" w:sz="6" w:space="0" w:color="auto"/>
            </w:tcBorders>
          </w:tcPr>
          <w:p w:rsidR="0097452E" w:rsidRDefault="003E192D">
            <w:pPr>
              <w:suppressAutoHyphens/>
              <w:rPr>
                <w:sz w:val="20"/>
              </w:rPr>
            </w:pPr>
            <w:r>
              <w:rPr>
                <w:sz w:val="20"/>
              </w:rPr>
              <w:t>Email, fax.</w:t>
            </w:r>
          </w:p>
        </w:tc>
      </w:tr>
      <w:tr w:rsidR="0097452E" w:rsidTr="00DF47DE">
        <w:trPr>
          <w:cantSplit/>
        </w:trPr>
        <w:tc>
          <w:tcPr>
            <w:tcW w:w="258" w:type="pct"/>
            <w:tcBorders>
              <w:top w:val="nil"/>
              <w:left w:val="single" w:sz="6" w:space="0" w:color="auto"/>
              <w:bottom w:val="nil"/>
            </w:tcBorders>
          </w:tcPr>
          <w:p w:rsidR="0097452E" w:rsidRDefault="0097452E">
            <w:pPr>
              <w:suppressAutoHyphens/>
              <w:rPr>
                <w:sz w:val="20"/>
              </w:rPr>
            </w:pPr>
          </w:p>
        </w:tc>
        <w:tc>
          <w:tcPr>
            <w:tcW w:w="773" w:type="pct"/>
            <w:tcBorders>
              <w:top w:val="nil"/>
              <w:bottom w:val="nil"/>
            </w:tcBorders>
          </w:tcPr>
          <w:p w:rsidR="0097452E" w:rsidRDefault="0097452E">
            <w:pPr>
              <w:suppressAutoHyphens/>
              <w:rPr>
                <w:sz w:val="20"/>
              </w:rPr>
            </w:pPr>
          </w:p>
        </w:tc>
        <w:tc>
          <w:tcPr>
            <w:tcW w:w="1237" w:type="pct"/>
            <w:tcBorders>
              <w:top w:val="nil"/>
              <w:bottom w:val="nil"/>
            </w:tcBorders>
          </w:tcPr>
          <w:p w:rsidR="0097452E" w:rsidRDefault="003E192D">
            <w:pPr>
              <w:suppressAutoHyphens/>
              <w:rPr>
                <w:sz w:val="20"/>
              </w:rPr>
            </w:pPr>
            <w:r>
              <w:rPr>
                <w:sz w:val="20"/>
              </w:rPr>
              <w:t>Advise all Trading Parties that a Post-Final Settlement Run is to be carried out within window agreed by Panel.</w:t>
            </w:r>
          </w:p>
        </w:tc>
        <w:tc>
          <w:tcPr>
            <w:tcW w:w="515" w:type="pct"/>
            <w:tcBorders>
              <w:top w:val="nil"/>
              <w:bottom w:val="nil"/>
            </w:tcBorders>
          </w:tcPr>
          <w:p w:rsidR="0097452E" w:rsidRDefault="003E192D">
            <w:pPr>
              <w:suppressAutoHyphens/>
              <w:rPr>
                <w:sz w:val="20"/>
              </w:rPr>
            </w:pPr>
            <w:r>
              <w:rPr>
                <w:sz w:val="20"/>
              </w:rPr>
              <w:t>DS.</w:t>
            </w:r>
          </w:p>
        </w:tc>
        <w:tc>
          <w:tcPr>
            <w:tcW w:w="515" w:type="pct"/>
            <w:tcBorders>
              <w:top w:val="nil"/>
              <w:bottom w:val="nil"/>
            </w:tcBorders>
          </w:tcPr>
          <w:p w:rsidR="0097452E" w:rsidRDefault="003E192D">
            <w:pPr>
              <w:suppressAutoHyphens/>
              <w:rPr>
                <w:sz w:val="20"/>
              </w:rPr>
            </w:pPr>
            <w:r>
              <w:rPr>
                <w:sz w:val="20"/>
              </w:rPr>
              <w:t>All BSC Agents, BSC Parties and BSC Auditor.</w:t>
            </w:r>
          </w:p>
        </w:tc>
        <w:tc>
          <w:tcPr>
            <w:tcW w:w="1289" w:type="pct"/>
            <w:tcBorders>
              <w:top w:val="nil"/>
              <w:bottom w:val="nil"/>
            </w:tcBorders>
          </w:tcPr>
          <w:p w:rsidR="0097452E" w:rsidRDefault="003E192D">
            <w:pPr>
              <w:suppressAutoHyphens/>
              <w:rPr>
                <w:sz w:val="20"/>
              </w:rPr>
            </w:pPr>
            <w:r>
              <w:rPr>
                <w:sz w:val="20"/>
              </w:rPr>
              <w:t>Reason for Post-Final Settlement Run (i.e. non-confidential details of the Trading Dispute) and impacted Settlement Day(s).</w:t>
            </w:r>
          </w:p>
        </w:tc>
        <w:tc>
          <w:tcPr>
            <w:tcW w:w="412" w:type="pct"/>
            <w:tcBorders>
              <w:top w:val="nil"/>
              <w:bottom w:val="nil"/>
              <w:right w:val="single" w:sz="6" w:space="0" w:color="auto"/>
            </w:tcBorders>
          </w:tcPr>
          <w:p w:rsidR="0097452E" w:rsidRDefault="003E192D">
            <w:pPr>
              <w:suppressAutoHyphens/>
              <w:rPr>
                <w:sz w:val="20"/>
              </w:rPr>
            </w:pPr>
            <w:r>
              <w:rPr>
                <w:sz w:val="20"/>
              </w:rPr>
              <w:t>Email, fax.</w:t>
            </w:r>
          </w:p>
        </w:tc>
      </w:tr>
      <w:tr w:rsidR="0097452E">
        <w:trPr>
          <w:cantSplit/>
        </w:trPr>
        <w:tc>
          <w:tcPr>
            <w:tcW w:w="258" w:type="pct"/>
            <w:tcBorders>
              <w:top w:val="nil"/>
              <w:left w:val="single" w:sz="6" w:space="0" w:color="auto"/>
              <w:bottom w:val="single" w:sz="4" w:space="0" w:color="auto"/>
            </w:tcBorders>
          </w:tcPr>
          <w:p w:rsidR="0097452E" w:rsidRDefault="0097452E">
            <w:pPr>
              <w:suppressAutoHyphens/>
              <w:rPr>
                <w:sz w:val="20"/>
              </w:rPr>
            </w:pPr>
          </w:p>
        </w:tc>
        <w:tc>
          <w:tcPr>
            <w:tcW w:w="773" w:type="pct"/>
            <w:tcBorders>
              <w:top w:val="nil"/>
              <w:bottom w:val="single" w:sz="4" w:space="0" w:color="auto"/>
            </w:tcBorders>
          </w:tcPr>
          <w:p w:rsidR="0097452E" w:rsidRDefault="0097452E">
            <w:pPr>
              <w:suppressAutoHyphens/>
              <w:rPr>
                <w:sz w:val="20"/>
              </w:rPr>
            </w:pPr>
          </w:p>
        </w:tc>
        <w:tc>
          <w:tcPr>
            <w:tcW w:w="1237" w:type="pct"/>
            <w:tcBorders>
              <w:top w:val="nil"/>
              <w:bottom w:val="single" w:sz="4" w:space="0" w:color="auto"/>
            </w:tcBorders>
          </w:tcPr>
          <w:p w:rsidR="0097452E" w:rsidRDefault="003E192D">
            <w:pPr>
              <w:suppressAutoHyphens/>
              <w:rPr>
                <w:sz w:val="20"/>
              </w:rPr>
            </w:pPr>
            <w:r>
              <w:rPr>
                <w:sz w:val="20"/>
              </w:rPr>
              <w:t>Confirm data amendments and Post-Final Settlement Run details.</w:t>
            </w:r>
          </w:p>
        </w:tc>
        <w:tc>
          <w:tcPr>
            <w:tcW w:w="515" w:type="pct"/>
            <w:tcBorders>
              <w:top w:val="nil"/>
              <w:bottom w:val="single" w:sz="4" w:space="0" w:color="auto"/>
            </w:tcBorders>
          </w:tcPr>
          <w:p w:rsidR="0097452E" w:rsidRDefault="003E192D">
            <w:pPr>
              <w:suppressAutoHyphens/>
              <w:rPr>
                <w:sz w:val="20"/>
              </w:rPr>
            </w:pPr>
            <w:r>
              <w:rPr>
                <w:sz w:val="20"/>
              </w:rPr>
              <w:t>DS.</w:t>
            </w:r>
          </w:p>
        </w:tc>
        <w:tc>
          <w:tcPr>
            <w:tcW w:w="515" w:type="pct"/>
            <w:tcBorders>
              <w:top w:val="nil"/>
              <w:bottom w:val="single" w:sz="4" w:space="0" w:color="auto"/>
            </w:tcBorders>
          </w:tcPr>
          <w:p w:rsidR="0097452E" w:rsidRDefault="003E192D">
            <w:pPr>
              <w:suppressAutoHyphens/>
              <w:rPr>
                <w:sz w:val="20"/>
              </w:rPr>
            </w:pPr>
            <w:r>
              <w:rPr>
                <w:sz w:val="20"/>
              </w:rPr>
              <w:t>BSC Agents and relevant Parties.</w:t>
            </w:r>
            <w:r>
              <w:rPr>
                <w:rStyle w:val="FootnoteReference"/>
                <w:sz w:val="20"/>
              </w:rPr>
              <w:footnoteReference w:id="14"/>
            </w:r>
          </w:p>
        </w:tc>
        <w:tc>
          <w:tcPr>
            <w:tcW w:w="1289" w:type="pct"/>
            <w:tcBorders>
              <w:top w:val="nil"/>
              <w:bottom w:val="single" w:sz="4" w:space="0" w:color="auto"/>
            </w:tcBorders>
          </w:tcPr>
          <w:p w:rsidR="0097452E" w:rsidRDefault="003E192D">
            <w:pPr>
              <w:suppressAutoHyphens/>
              <w:rPr>
                <w:sz w:val="20"/>
              </w:rPr>
            </w:pPr>
            <w:r>
              <w:rPr>
                <w:sz w:val="20"/>
              </w:rPr>
              <w:t>Details of authorised data amendments and Settlement Day(s) to be included in Post-Final Settlement Run.</w:t>
            </w:r>
          </w:p>
        </w:tc>
        <w:tc>
          <w:tcPr>
            <w:tcW w:w="412" w:type="pct"/>
            <w:tcBorders>
              <w:top w:val="nil"/>
              <w:bottom w:val="single" w:sz="4" w:space="0" w:color="auto"/>
              <w:right w:val="single" w:sz="6" w:space="0" w:color="auto"/>
            </w:tcBorders>
          </w:tcPr>
          <w:p w:rsidR="0097452E" w:rsidRDefault="003E192D">
            <w:pPr>
              <w:suppressAutoHyphens/>
              <w:rPr>
                <w:sz w:val="20"/>
              </w:rPr>
            </w:pPr>
            <w:r>
              <w:rPr>
                <w:sz w:val="20"/>
              </w:rPr>
              <w:t>Email, fax.</w:t>
            </w:r>
          </w:p>
        </w:tc>
      </w:tr>
      <w:tr w:rsidR="0097452E">
        <w:trPr>
          <w:cantSplit/>
        </w:trPr>
        <w:tc>
          <w:tcPr>
            <w:tcW w:w="258" w:type="pct"/>
            <w:tcBorders>
              <w:top w:val="single" w:sz="4" w:space="0" w:color="auto"/>
              <w:left w:val="single" w:sz="4" w:space="0" w:color="auto"/>
              <w:bottom w:val="single" w:sz="4" w:space="0" w:color="auto"/>
            </w:tcBorders>
          </w:tcPr>
          <w:p w:rsidR="0097452E" w:rsidRDefault="003E192D">
            <w:pPr>
              <w:suppressAutoHyphens/>
              <w:rPr>
                <w:sz w:val="20"/>
              </w:rPr>
            </w:pPr>
            <w:r>
              <w:rPr>
                <w:sz w:val="20"/>
              </w:rPr>
              <w:t>5.4.3</w:t>
            </w:r>
          </w:p>
        </w:tc>
        <w:tc>
          <w:tcPr>
            <w:tcW w:w="773" w:type="pct"/>
            <w:tcBorders>
              <w:top w:val="single" w:sz="4" w:space="0" w:color="auto"/>
              <w:bottom w:val="single" w:sz="4" w:space="0" w:color="auto"/>
            </w:tcBorders>
          </w:tcPr>
          <w:p w:rsidR="0097452E" w:rsidRDefault="003E192D">
            <w:pPr>
              <w:suppressAutoHyphens/>
              <w:rPr>
                <w:sz w:val="20"/>
              </w:rPr>
            </w:pPr>
            <w:r>
              <w:rPr>
                <w:sz w:val="20"/>
              </w:rPr>
              <w:t>Within 5 WD of 5.4.2.</w:t>
            </w:r>
          </w:p>
        </w:tc>
        <w:tc>
          <w:tcPr>
            <w:tcW w:w="1237" w:type="pct"/>
            <w:tcBorders>
              <w:top w:val="single" w:sz="4" w:space="0" w:color="auto"/>
              <w:bottom w:val="single" w:sz="4" w:space="0" w:color="auto"/>
            </w:tcBorders>
          </w:tcPr>
          <w:p w:rsidR="0097452E" w:rsidRDefault="003E192D">
            <w:pPr>
              <w:suppressAutoHyphens/>
              <w:rPr>
                <w:sz w:val="20"/>
              </w:rPr>
            </w:pPr>
            <w:r>
              <w:rPr>
                <w:sz w:val="20"/>
              </w:rPr>
              <w:t>Instruct relevant agents to take such steps as are necessary to give the TDC determination effect.</w:t>
            </w:r>
            <w:r>
              <w:rPr>
                <w:rStyle w:val="FootnoteReference"/>
                <w:sz w:val="20"/>
              </w:rPr>
              <w:t xml:space="preserve"> </w:t>
            </w:r>
          </w:p>
        </w:tc>
        <w:tc>
          <w:tcPr>
            <w:tcW w:w="515" w:type="pct"/>
            <w:tcBorders>
              <w:top w:val="single" w:sz="4" w:space="0" w:color="auto"/>
              <w:bottom w:val="single" w:sz="4" w:space="0" w:color="auto"/>
            </w:tcBorders>
          </w:tcPr>
          <w:p w:rsidR="0097452E" w:rsidRDefault="003E192D">
            <w:pPr>
              <w:suppressAutoHyphens/>
              <w:rPr>
                <w:sz w:val="20"/>
              </w:rPr>
            </w:pPr>
            <w:r>
              <w:rPr>
                <w:sz w:val="20"/>
              </w:rPr>
              <w:t>Raising Party and/or affected Parties.</w:t>
            </w:r>
            <w:r>
              <w:rPr>
                <w:rStyle w:val="FootnoteReference"/>
                <w:sz w:val="20"/>
              </w:rPr>
              <w:footnoteReference w:id="15"/>
            </w:r>
          </w:p>
        </w:tc>
        <w:tc>
          <w:tcPr>
            <w:tcW w:w="515" w:type="pct"/>
            <w:tcBorders>
              <w:top w:val="single" w:sz="4" w:space="0" w:color="auto"/>
              <w:bottom w:val="single" w:sz="4" w:space="0" w:color="auto"/>
            </w:tcBorders>
          </w:tcPr>
          <w:p w:rsidR="0097452E" w:rsidRDefault="003E192D">
            <w:pPr>
              <w:suppressAutoHyphens/>
              <w:rPr>
                <w:sz w:val="20"/>
              </w:rPr>
            </w:pPr>
            <w:r>
              <w:rPr>
                <w:sz w:val="20"/>
              </w:rPr>
              <w:t>Relevant agent(s).</w:t>
            </w:r>
            <w:r>
              <w:rPr>
                <w:rStyle w:val="FootnoteReference"/>
                <w:sz w:val="20"/>
              </w:rPr>
              <w:footnoteReference w:id="16"/>
            </w:r>
          </w:p>
        </w:tc>
        <w:tc>
          <w:tcPr>
            <w:tcW w:w="1289" w:type="pct"/>
            <w:tcBorders>
              <w:top w:val="single" w:sz="4" w:space="0" w:color="auto"/>
              <w:bottom w:val="single" w:sz="4" w:space="0" w:color="auto"/>
            </w:tcBorders>
          </w:tcPr>
          <w:p w:rsidR="0097452E" w:rsidRDefault="003E192D">
            <w:pPr>
              <w:suppressAutoHyphens/>
              <w:rPr>
                <w:sz w:val="20"/>
              </w:rPr>
            </w:pPr>
            <w:r>
              <w:rPr>
                <w:sz w:val="20"/>
              </w:rPr>
              <w:t>Details of all replacement data and Settlement Day(s) to be included in Post-Final Settlement Run.</w:t>
            </w:r>
            <w:r>
              <w:rPr>
                <w:rStyle w:val="FootnoteReference"/>
                <w:sz w:val="20"/>
              </w:rPr>
              <w:footnoteReference w:id="17"/>
            </w:r>
          </w:p>
        </w:tc>
        <w:tc>
          <w:tcPr>
            <w:tcW w:w="412" w:type="pct"/>
            <w:tcBorders>
              <w:top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trPr>
        <w:tc>
          <w:tcPr>
            <w:tcW w:w="258" w:type="pct"/>
            <w:tcBorders>
              <w:top w:val="single" w:sz="4" w:space="0" w:color="auto"/>
              <w:left w:val="single" w:sz="4" w:space="0" w:color="auto"/>
              <w:bottom w:val="single" w:sz="4" w:space="0" w:color="auto"/>
            </w:tcBorders>
          </w:tcPr>
          <w:p w:rsidR="0097452E" w:rsidRDefault="003E192D">
            <w:pPr>
              <w:suppressAutoHyphens/>
              <w:rPr>
                <w:sz w:val="20"/>
              </w:rPr>
            </w:pPr>
            <w:r>
              <w:rPr>
                <w:sz w:val="20"/>
              </w:rPr>
              <w:t>5.4.4</w:t>
            </w:r>
          </w:p>
        </w:tc>
        <w:tc>
          <w:tcPr>
            <w:tcW w:w="773" w:type="pct"/>
            <w:tcBorders>
              <w:top w:val="single" w:sz="4" w:space="0" w:color="auto"/>
              <w:bottom w:val="single" w:sz="4" w:space="0" w:color="auto"/>
            </w:tcBorders>
          </w:tcPr>
          <w:p w:rsidR="0097452E" w:rsidRDefault="003E192D">
            <w:pPr>
              <w:suppressAutoHyphens/>
              <w:rPr>
                <w:sz w:val="20"/>
              </w:rPr>
            </w:pPr>
            <w:r>
              <w:rPr>
                <w:sz w:val="20"/>
              </w:rPr>
              <w:t>Within 20 WD of 5.4.2 or 5 WD prior to Post-Final Settlement Run schedule day, whichever is sooner.</w:t>
            </w:r>
          </w:p>
        </w:tc>
        <w:tc>
          <w:tcPr>
            <w:tcW w:w="1237" w:type="pct"/>
            <w:tcBorders>
              <w:top w:val="single" w:sz="4" w:space="0" w:color="auto"/>
              <w:bottom w:val="single" w:sz="4" w:space="0" w:color="auto"/>
            </w:tcBorders>
          </w:tcPr>
          <w:p w:rsidR="0097452E" w:rsidRDefault="003E192D">
            <w:pPr>
              <w:suppressAutoHyphens/>
              <w:rPr>
                <w:sz w:val="20"/>
              </w:rPr>
            </w:pPr>
            <w:r>
              <w:rPr>
                <w:sz w:val="20"/>
              </w:rPr>
              <w:t>Confirm that corrective action authorised by the TDC has been implemented and the relevant Post-Final Settlement Run(s) has been scheduled.</w:t>
            </w:r>
          </w:p>
        </w:tc>
        <w:tc>
          <w:tcPr>
            <w:tcW w:w="515" w:type="pct"/>
            <w:tcBorders>
              <w:top w:val="single" w:sz="4" w:space="0" w:color="auto"/>
              <w:bottom w:val="single" w:sz="4" w:space="0" w:color="auto"/>
            </w:tcBorders>
          </w:tcPr>
          <w:p w:rsidR="0097452E" w:rsidRDefault="003E192D">
            <w:pPr>
              <w:suppressAutoHyphens/>
              <w:rPr>
                <w:sz w:val="20"/>
              </w:rPr>
            </w:pPr>
            <w:r>
              <w:rPr>
                <w:sz w:val="20"/>
              </w:rPr>
              <w:t>Raising Party and/or affected Parties.</w:t>
            </w:r>
          </w:p>
        </w:tc>
        <w:tc>
          <w:tcPr>
            <w:tcW w:w="515" w:type="pct"/>
            <w:tcBorders>
              <w:top w:val="single" w:sz="4" w:space="0" w:color="auto"/>
              <w:bottom w:val="single" w:sz="4" w:space="0" w:color="auto"/>
            </w:tcBorders>
          </w:tcPr>
          <w:p w:rsidR="0097452E" w:rsidRDefault="003E192D">
            <w:pPr>
              <w:suppressAutoHyphens/>
              <w:rPr>
                <w:sz w:val="20"/>
              </w:rPr>
            </w:pPr>
            <w:r>
              <w:rPr>
                <w:sz w:val="20"/>
              </w:rPr>
              <w:t>DS.</w:t>
            </w:r>
          </w:p>
        </w:tc>
        <w:tc>
          <w:tcPr>
            <w:tcW w:w="1289" w:type="pct"/>
            <w:tcBorders>
              <w:top w:val="single" w:sz="4" w:space="0" w:color="auto"/>
              <w:bottom w:val="single" w:sz="4" w:space="0" w:color="auto"/>
            </w:tcBorders>
          </w:tcPr>
          <w:p w:rsidR="0097452E" w:rsidRDefault="003E192D">
            <w:pPr>
              <w:suppressAutoHyphens/>
              <w:rPr>
                <w:sz w:val="20"/>
              </w:rPr>
            </w:pPr>
            <w:r>
              <w:rPr>
                <w:sz w:val="20"/>
              </w:rPr>
              <w:t>Confirmation of implementation</w:t>
            </w:r>
          </w:p>
        </w:tc>
        <w:tc>
          <w:tcPr>
            <w:tcW w:w="412" w:type="pct"/>
            <w:tcBorders>
              <w:top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trPr>
        <w:tc>
          <w:tcPr>
            <w:tcW w:w="258" w:type="pct"/>
            <w:tcBorders>
              <w:top w:val="single" w:sz="6" w:space="0" w:color="auto"/>
              <w:left w:val="single" w:sz="6" w:space="0" w:color="auto"/>
              <w:bottom w:val="single" w:sz="6" w:space="0" w:color="auto"/>
            </w:tcBorders>
          </w:tcPr>
          <w:p w:rsidR="0097452E" w:rsidRDefault="003E192D">
            <w:pPr>
              <w:suppressAutoHyphens/>
              <w:rPr>
                <w:sz w:val="20"/>
              </w:rPr>
            </w:pPr>
            <w:r>
              <w:rPr>
                <w:sz w:val="20"/>
              </w:rPr>
              <w:lastRenderedPageBreak/>
              <w:t>5.4.5</w:t>
            </w:r>
          </w:p>
        </w:tc>
        <w:tc>
          <w:tcPr>
            <w:tcW w:w="773" w:type="pct"/>
            <w:tcBorders>
              <w:top w:val="single" w:sz="6" w:space="0" w:color="auto"/>
              <w:bottom w:val="single" w:sz="6" w:space="0" w:color="auto"/>
            </w:tcBorders>
          </w:tcPr>
          <w:p w:rsidR="0097452E" w:rsidRDefault="003E192D">
            <w:pPr>
              <w:suppressAutoHyphens/>
              <w:rPr>
                <w:sz w:val="20"/>
              </w:rPr>
            </w:pPr>
            <w:r>
              <w:rPr>
                <w:sz w:val="20"/>
              </w:rPr>
              <w:t>Scheduled Post-Final Settlement Run date.</w:t>
            </w:r>
          </w:p>
        </w:tc>
        <w:tc>
          <w:tcPr>
            <w:tcW w:w="1237" w:type="pct"/>
            <w:tcBorders>
              <w:top w:val="single" w:sz="6" w:space="0" w:color="auto"/>
              <w:bottom w:val="single" w:sz="6" w:space="0" w:color="auto"/>
            </w:tcBorders>
          </w:tcPr>
          <w:p w:rsidR="0097452E" w:rsidRDefault="003E192D">
            <w:pPr>
              <w:suppressAutoHyphens/>
              <w:rPr>
                <w:sz w:val="20"/>
              </w:rPr>
            </w:pPr>
            <w:r>
              <w:rPr>
                <w:sz w:val="20"/>
              </w:rPr>
              <w:t>Perform Post-Final Settlement Run in accordance with the TDC requirements.</w:t>
            </w:r>
          </w:p>
        </w:tc>
        <w:tc>
          <w:tcPr>
            <w:tcW w:w="515" w:type="pct"/>
            <w:tcBorders>
              <w:top w:val="single" w:sz="6" w:space="0" w:color="auto"/>
              <w:bottom w:val="single" w:sz="6" w:space="0" w:color="auto"/>
            </w:tcBorders>
          </w:tcPr>
          <w:p w:rsidR="0097452E" w:rsidRDefault="003E192D">
            <w:pPr>
              <w:suppressAutoHyphens/>
              <w:rPr>
                <w:sz w:val="20"/>
              </w:rPr>
            </w:pPr>
            <w:r>
              <w:rPr>
                <w:sz w:val="20"/>
              </w:rPr>
              <w:t>Relevant agents and relevant Parties</w:t>
            </w:r>
          </w:p>
        </w:tc>
        <w:tc>
          <w:tcPr>
            <w:tcW w:w="515" w:type="pct"/>
            <w:tcBorders>
              <w:top w:val="single" w:sz="6" w:space="0" w:color="auto"/>
              <w:bottom w:val="single" w:sz="6" w:space="0" w:color="auto"/>
            </w:tcBorders>
          </w:tcPr>
          <w:p w:rsidR="0097452E" w:rsidRDefault="0097452E">
            <w:pPr>
              <w:suppressAutoHyphens/>
              <w:rPr>
                <w:sz w:val="20"/>
              </w:rPr>
            </w:pPr>
          </w:p>
        </w:tc>
        <w:tc>
          <w:tcPr>
            <w:tcW w:w="1289" w:type="pct"/>
            <w:tcBorders>
              <w:top w:val="single" w:sz="6" w:space="0" w:color="auto"/>
              <w:bottom w:val="single" w:sz="6" w:space="0" w:color="auto"/>
            </w:tcBorders>
          </w:tcPr>
          <w:p w:rsidR="0097452E" w:rsidRDefault="0097452E">
            <w:pPr>
              <w:suppressAutoHyphens/>
              <w:rPr>
                <w:sz w:val="20"/>
              </w:rPr>
            </w:pPr>
          </w:p>
        </w:tc>
        <w:tc>
          <w:tcPr>
            <w:tcW w:w="412" w:type="pct"/>
            <w:tcBorders>
              <w:top w:val="single" w:sz="6" w:space="0" w:color="auto"/>
              <w:bottom w:val="single" w:sz="6" w:space="0" w:color="auto"/>
              <w:right w:val="single" w:sz="6" w:space="0" w:color="auto"/>
            </w:tcBorders>
          </w:tcPr>
          <w:p w:rsidR="0097452E" w:rsidRDefault="003E192D">
            <w:pPr>
              <w:suppressAutoHyphens/>
              <w:rPr>
                <w:sz w:val="20"/>
              </w:rPr>
            </w:pPr>
            <w:r>
              <w:rPr>
                <w:sz w:val="20"/>
              </w:rPr>
              <w:t>Internal Process</w:t>
            </w:r>
          </w:p>
        </w:tc>
      </w:tr>
    </w:tbl>
    <w:p w:rsidR="0097452E" w:rsidRDefault="0097452E">
      <w:pPr>
        <w:pStyle w:val="Heading2"/>
        <w:keepNext w:val="0"/>
        <w:numPr>
          <w:ilvl w:val="0"/>
          <w:numId w:val="0"/>
        </w:numPr>
        <w:spacing w:before="0" w:after="240"/>
        <w:rPr>
          <w:rFonts w:ascii="Times New Roman" w:hAnsi="Times New Roman"/>
          <w:b w:val="0"/>
        </w:rPr>
      </w:pPr>
    </w:p>
    <w:p w:rsidR="0097452E" w:rsidRDefault="0097452E">
      <w:pPr>
        <w:spacing w:after="240"/>
      </w:pPr>
    </w:p>
    <w:p w:rsidR="0097452E" w:rsidRDefault="003E192D">
      <w:pPr>
        <w:pStyle w:val="Heading2"/>
        <w:keepNext w:val="0"/>
        <w:pageBreakBefore/>
        <w:numPr>
          <w:ilvl w:val="0"/>
          <w:numId w:val="0"/>
        </w:numPr>
        <w:spacing w:before="0" w:after="240"/>
        <w:ind w:left="720" w:hanging="720"/>
        <w:rPr>
          <w:rFonts w:ascii="Times New Roman" w:hAnsi="Times New Roman"/>
        </w:rPr>
      </w:pPr>
      <w:bookmarkStart w:id="503" w:name="_Toc114146658"/>
      <w:bookmarkStart w:id="504" w:name="_Toc460566491"/>
      <w:bookmarkStart w:id="505" w:name="_Toc528144319"/>
      <w:bookmarkStart w:id="506" w:name="_Toc534622116"/>
      <w:bookmarkStart w:id="507" w:name="_Toc52265153"/>
      <w:r>
        <w:rPr>
          <w:rFonts w:ascii="Times New Roman" w:hAnsi="Times New Roman"/>
        </w:rPr>
        <w:lastRenderedPageBreak/>
        <w:t>5.5</w:t>
      </w:r>
      <w:r>
        <w:rPr>
          <w:rFonts w:ascii="Times New Roman" w:hAnsi="Times New Roman"/>
        </w:rPr>
        <w:tab/>
        <w:t>Errors rectified outside of Settlement Runs via an Extra-Settlement Determination</w:t>
      </w:r>
      <w:bookmarkEnd w:id="503"/>
      <w:bookmarkEnd w:id="504"/>
      <w:bookmarkEnd w:id="505"/>
      <w:bookmarkEnd w:id="506"/>
      <w:bookmarkEnd w:id="507"/>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85" w:type="dxa"/>
          <w:left w:w="85" w:type="dxa"/>
          <w:bottom w:w="85" w:type="dxa"/>
          <w:right w:w="85" w:type="dxa"/>
        </w:tblCellMar>
        <w:tblLook w:val="0000" w:firstRow="0" w:lastRow="0" w:firstColumn="0" w:lastColumn="0" w:noHBand="0" w:noVBand="0"/>
      </w:tblPr>
      <w:tblGrid>
        <w:gridCol w:w="731"/>
        <w:gridCol w:w="2190"/>
        <w:gridCol w:w="3505"/>
        <w:gridCol w:w="1462"/>
        <w:gridCol w:w="1462"/>
        <w:gridCol w:w="3653"/>
        <w:gridCol w:w="1165"/>
      </w:tblGrid>
      <w:tr w:rsidR="0097452E">
        <w:trPr>
          <w:cantSplit/>
          <w:tblHeader/>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REF.</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WHEN</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ACTION</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FROM</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TO</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INFORMATION REQUIRED</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b/>
                <w:sz w:val="20"/>
              </w:rPr>
            </w:pPr>
            <w:r>
              <w:rPr>
                <w:b/>
                <w:sz w:val="20"/>
              </w:rPr>
              <w:t>METHOD</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5.5.1</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At TDC meeting following a determination to rectify a Trading Dispute via ESD.</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TDC decide whether or not to perform an ESD calculation.  The TDC may ask for further information and postpone its decision where it deems it necessary.</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TDC</w:t>
            </w:r>
          </w:p>
        </w:tc>
        <w:tc>
          <w:tcPr>
            <w:tcW w:w="516" w:type="pct"/>
            <w:tcBorders>
              <w:top w:val="single" w:sz="4" w:space="0" w:color="auto"/>
              <w:left w:val="single" w:sz="4" w:space="0" w:color="auto"/>
              <w:bottom w:val="single" w:sz="4" w:space="0" w:color="auto"/>
              <w:right w:val="single" w:sz="4" w:space="0" w:color="auto"/>
            </w:tcBorders>
          </w:tcPr>
          <w:p w:rsidR="0097452E" w:rsidRDefault="0097452E">
            <w:pPr>
              <w:suppressAutoHyphens/>
              <w:rPr>
                <w:sz w:val="20"/>
              </w:rPr>
            </w:pP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Where it is envisaged that Parties, Party Agents and BSC Agents will be required to maintain copies of Settlement Data beyond Settlement Day plus 40 months</w:t>
            </w:r>
            <w:r>
              <w:rPr>
                <w:rStyle w:val="FootnoteReference"/>
                <w:sz w:val="20"/>
              </w:rPr>
              <w:footnoteReference w:id="18"/>
            </w:r>
            <w:r>
              <w:rPr>
                <w:sz w:val="20"/>
              </w:rPr>
              <w:t>, the TDC will inform relevant Parties and Agents of such data retention requirements.</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Internal process</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5.5.2</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Within 5 WD of TDC meeting at which the TDC makes a decision.</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spacing w:after="120"/>
              <w:rPr>
                <w:sz w:val="20"/>
              </w:rPr>
            </w:pPr>
            <w:r>
              <w:rPr>
                <w:sz w:val="20"/>
              </w:rPr>
              <w:t>Communicate decision of TDC.</w:t>
            </w:r>
          </w:p>
          <w:bookmarkEnd w:id="481"/>
          <w:bookmarkEnd w:id="482"/>
          <w:p w:rsidR="0097452E" w:rsidRDefault="003E192D">
            <w:pPr>
              <w:suppressAutoHyphens/>
              <w:rPr>
                <w:sz w:val="20"/>
              </w:rPr>
            </w:pPr>
            <w:r>
              <w:rPr>
                <w:sz w:val="20"/>
              </w:rPr>
              <w:t>If the TDC does uphold the recommendation to perform an ESD calculation, proceed to 5.5.3.</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TDC; Raising Party; all relevant BSC Parties; relevant BSC Agents and/or NETSO as appropriate.</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TDC's decision to correct/not correct via ESD.</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5.5.3</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When required.</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TDC requests data required to perform ESD calculation.</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Raising Party; other relevant BSC Parties; BSC Agents and/or NETSO as appropriate.</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Data required to perform ESD calculations.</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lastRenderedPageBreak/>
              <w:t>5.5.4</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Within 10 WD of 5.5.3 or such other period as the TDC may agree.</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Relevant Parties provide data as requested to enable an Extra-Settlement Determination.</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Raising Party, all BSC Parties, relevant BSC Agents and/or NETSO as appropriate, BSC Auditor</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Data required to perform ESD calculations.</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5.5.5</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As soon as practicable after 5.5.4.</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Calculate materiality and advise affected Parties</w:t>
            </w:r>
            <w:r>
              <w:rPr>
                <w:rStyle w:val="FootnoteReference"/>
                <w:sz w:val="20"/>
              </w:rPr>
              <w:footnoteReference w:id="19"/>
            </w:r>
            <w:r>
              <w:rPr>
                <w:sz w:val="20"/>
              </w:rPr>
              <w:t>.</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Relevant Parties</w:t>
            </w:r>
          </w:p>
        </w:tc>
        <w:tc>
          <w:tcPr>
            <w:tcW w:w="1289" w:type="pct"/>
            <w:tcBorders>
              <w:top w:val="single" w:sz="4" w:space="0" w:color="auto"/>
              <w:left w:val="single" w:sz="4" w:space="0" w:color="auto"/>
              <w:bottom w:val="single" w:sz="4" w:space="0" w:color="auto"/>
              <w:right w:val="single" w:sz="4" w:space="0" w:color="auto"/>
            </w:tcBorders>
          </w:tcPr>
          <w:p w:rsidR="0097452E" w:rsidRDefault="0097452E">
            <w:pPr>
              <w:suppressAutoHyphens/>
              <w:rPr>
                <w:sz w:val="20"/>
              </w:rPr>
            </w:pP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5.5.6</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Within 5 WD of 5.5.5 or such other period as the TDC may approve </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Instruct FAA to action Payment Authorisation Form.</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FAA</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Dispute Payment Authorisation Form (Form BSCP11/09) signed by the TDC Chair.</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5.5.7</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As required by the Payment Authorisation Form.</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Implement the instructions in the Payment Authorisation Form and notify relevant Parties and the DS.</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FAA </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Relevant Parties and DS. </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Advice note and copy of Dispute Payment Authorisation Form (Form BSCP11/09).</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Letter, </w:t>
            </w:r>
            <w:r w:rsidR="0098170B">
              <w:rPr>
                <w:sz w:val="20"/>
              </w:rPr>
              <w:t xml:space="preserve">email, </w:t>
            </w:r>
            <w:r>
              <w:rPr>
                <w:sz w:val="20"/>
              </w:rPr>
              <w:t>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5.5.8</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Within 1 WD of 5.5.7</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Confirm that the Payment Authorisation Forms have been actioned.</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FAA </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DS </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Confirmation that the Payment Authorisation Forms have been actioned.</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5.5.9</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Where the ESD has been performed prior to the Final Reconciliation Run, at least 15 WD prior to the next timetabled Reconciliation Settlement Run  being performed</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Advise Parties of the unwinding of the Extra-Settlement Determination and the correction of the Settlement Error at the next timetabled Reconciliation Settlement Run</w:t>
            </w:r>
            <w:r>
              <w:rPr>
                <w:rStyle w:val="FootnoteReference"/>
                <w:sz w:val="20"/>
              </w:rPr>
              <w:footnoteReference w:id="20"/>
            </w:r>
            <w:r>
              <w:rPr>
                <w:sz w:val="20"/>
              </w:rPr>
              <w:t>.</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All BSC Parties, BSC Auditor.</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Confirmation that the Extra-Settlement Determination will be unwound and the Settlement Error corrected in line with the next timetabled Reconciliation Settlement Run.</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lastRenderedPageBreak/>
              <w:t>5.5.10</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At least 10 WD prior to the next timetabled Reconciliation Settlement Run</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Instruct the FAA to action the second Payment Authorisation Form.</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 on behalf of TDC</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FAA</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Trading Dispute Payment Authorisation Form (Form BSCP11/09) signed by the TDC Chairman.</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 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5.5.11</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As required by the Payment Authorisation Form.</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Implement the instructions in the Payment Authorisation Form and notify relevant Parties and the DS.</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FAA</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Relevant Parties and DS.</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Advice note and copy of Trading Dispute Payment Authorisation Form (Form BSCP11/09).</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 xml:space="preserve">Letter, </w:t>
            </w:r>
            <w:r w:rsidR="0098170B">
              <w:rPr>
                <w:sz w:val="20"/>
              </w:rPr>
              <w:t xml:space="preserve">email, </w:t>
            </w:r>
            <w:r>
              <w:rPr>
                <w:sz w:val="20"/>
              </w:rPr>
              <w:t>fax.</w:t>
            </w:r>
          </w:p>
        </w:tc>
      </w:tr>
      <w:tr w:rsidR="0097452E">
        <w:trPr>
          <w:cantSplit/>
          <w:jc w:val="center"/>
        </w:trPr>
        <w:tc>
          <w:tcPr>
            <w:tcW w:w="258"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5.5.12</w:t>
            </w:r>
          </w:p>
        </w:tc>
        <w:tc>
          <w:tcPr>
            <w:tcW w:w="773"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Within 1 WD of 5.5.11</w:t>
            </w:r>
          </w:p>
        </w:tc>
        <w:tc>
          <w:tcPr>
            <w:tcW w:w="1237"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Confirm that the Payment Authorisation Forms have been actioned.</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FAA</w:t>
            </w:r>
          </w:p>
        </w:tc>
        <w:tc>
          <w:tcPr>
            <w:tcW w:w="516"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DS</w:t>
            </w:r>
          </w:p>
        </w:tc>
        <w:tc>
          <w:tcPr>
            <w:tcW w:w="1289"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Confirmation that the Payment Authorisation Forms have been actioned.</w:t>
            </w:r>
          </w:p>
        </w:tc>
        <w:tc>
          <w:tcPr>
            <w:tcW w:w="411" w:type="pct"/>
            <w:tcBorders>
              <w:top w:val="single" w:sz="4" w:space="0" w:color="auto"/>
              <w:left w:val="single" w:sz="4" w:space="0" w:color="auto"/>
              <w:bottom w:val="single" w:sz="4" w:space="0" w:color="auto"/>
              <w:right w:val="single" w:sz="4" w:space="0" w:color="auto"/>
            </w:tcBorders>
          </w:tcPr>
          <w:p w:rsidR="0097452E" w:rsidRDefault="003E192D">
            <w:pPr>
              <w:suppressAutoHyphens/>
              <w:rPr>
                <w:sz w:val="20"/>
              </w:rPr>
            </w:pPr>
            <w:r>
              <w:rPr>
                <w:sz w:val="20"/>
              </w:rPr>
              <w:t>Email.</w:t>
            </w:r>
          </w:p>
        </w:tc>
      </w:tr>
    </w:tbl>
    <w:p w:rsidR="0097452E" w:rsidRDefault="0097452E">
      <w:pPr>
        <w:spacing w:after="240"/>
      </w:pPr>
    </w:p>
    <w:p w:rsidR="0097452E" w:rsidRDefault="0097452E">
      <w:pPr>
        <w:spacing w:after="240"/>
      </w:pPr>
    </w:p>
    <w:p w:rsidR="0097452E" w:rsidRDefault="0097452E">
      <w:pPr>
        <w:spacing w:after="240"/>
        <w:sectPr w:rsidR="0097452E">
          <w:headerReference w:type="even" r:id="rId13"/>
          <w:headerReference w:type="default" r:id="rId14"/>
          <w:footerReference w:type="default" r:id="rId15"/>
          <w:headerReference w:type="first" r:id="rId16"/>
          <w:endnotePr>
            <w:numFmt w:val="decimal"/>
          </w:endnotePr>
          <w:pgSz w:w="16834" w:h="11909" w:orient="landscape" w:code="9"/>
          <w:pgMar w:top="1418" w:right="1418" w:bottom="1418" w:left="1418" w:header="709" w:footer="709" w:gutter="0"/>
          <w:cols w:space="720"/>
        </w:sectPr>
      </w:pPr>
    </w:p>
    <w:p w:rsidR="0097452E" w:rsidRDefault="003E192D">
      <w:pPr>
        <w:pStyle w:val="Heading1"/>
        <w:numPr>
          <w:ilvl w:val="0"/>
          <w:numId w:val="0"/>
        </w:numPr>
        <w:spacing w:before="0" w:after="240"/>
        <w:ind w:left="720" w:hanging="720"/>
        <w:rPr>
          <w:szCs w:val="28"/>
        </w:rPr>
      </w:pPr>
      <w:bookmarkStart w:id="513" w:name="_Toc114146659"/>
      <w:bookmarkStart w:id="514" w:name="_Toc460566492"/>
      <w:bookmarkStart w:id="515" w:name="_Toc528144320"/>
      <w:bookmarkStart w:id="516" w:name="_Toc534622117"/>
      <w:bookmarkStart w:id="517" w:name="_Toc52265154"/>
      <w:r>
        <w:rPr>
          <w:szCs w:val="28"/>
        </w:rPr>
        <w:lastRenderedPageBreak/>
        <w:t>6</w:t>
      </w:r>
      <w:r>
        <w:rPr>
          <w:szCs w:val="28"/>
        </w:rPr>
        <w:tab/>
        <w:t>Appendices</w:t>
      </w:r>
      <w:bookmarkEnd w:id="513"/>
      <w:bookmarkEnd w:id="514"/>
      <w:bookmarkEnd w:id="515"/>
      <w:bookmarkEnd w:id="516"/>
      <w:bookmarkEnd w:id="517"/>
    </w:p>
    <w:p w:rsidR="0097452E" w:rsidRDefault="003E192D">
      <w:pPr>
        <w:spacing w:after="240"/>
        <w:ind w:left="720" w:hanging="720"/>
      </w:pPr>
      <w:r>
        <w:t>The following forms are in this BSCP:</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4"/>
        <w:gridCol w:w="6746"/>
      </w:tblGrid>
      <w:tr w:rsidR="0097452E">
        <w:tc>
          <w:tcPr>
            <w:tcW w:w="1644"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BSCP11/01</w:t>
            </w:r>
          </w:p>
        </w:tc>
        <w:tc>
          <w:tcPr>
            <w:tcW w:w="6746" w:type="dxa"/>
            <w:tcMar>
              <w:top w:w="85" w:type="dxa"/>
              <w:left w:w="85" w:type="dxa"/>
              <w:bottom w:w="85" w:type="dxa"/>
              <w:right w:w="85" w:type="dxa"/>
            </w:tcMar>
          </w:tcPr>
          <w:p w:rsidR="0097452E" w:rsidRDefault="003E192D">
            <w:pPr>
              <w:tabs>
                <w:tab w:val="clear" w:pos="567"/>
              </w:tabs>
              <w:spacing w:after="0" w:line="240" w:lineRule="auto"/>
              <w:rPr>
                <w:rFonts w:eastAsia="Times New Roman"/>
                <w:spacing w:val="-3"/>
              </w:rPr>
            </w:pPr>
            <w:r>
              <w:rPr>
                <w:spacing w:val="-3"/>
              </w:rPr>
              <w:t>Trading Dispute Raising Form</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BSCP11/03</w:t>
            </w:r>
          </w:p>
        </w:tc>
        <w:tc>
          <w:tcPr>
            <w:tcW w:w="6746" w:type="dxa"/>
            <w:tcMar>
              <w:top w:w="85" w:type="dxa"/>
              <w:left w:w="85" w:type="dxa"/>
              <w:bottom w:w="85" w:type="dxa"/>
              <w:right w:w="85" w:type="dxa"/>
            </w:tcMar>
          </w:tcPr>
          <w:p w:rsidR="0097452E" w:rsidRDefault="003E192D">
            <w:pPr>
              <w:spacing w:after="0" w:line="240" w:lineRule="auto"/>
              <w:rPr>
                <w:spacing w:val="-3"/>
              </w:rPr>
            </w:pPr>
            <w:r>
              <w:rPr>
                <w:spacing w:val="-3"/>
              </w:rPr>
              <w:t>Request for Assistance</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BSCP11/04</w:t>
            </w:r>
          </w:p>
        </w:tc>
        <w:tc>
          <w:tcPr>
            <w:tcW w:w="6746" w:type="dxa"/>
            <w:tcMar>
              <w:top w:w="85" w:type="dxa"/>
              <w:left w:w="85" w:type="dxa"/>
              <w:bottom w:w="85" w:type="dxa"/>
              <w:right w:w="85" w:type="dxa"/>
            </w:tcMar>
          </w:tcPr>
          <w:p w:rsidR="0097452E" w:rsidRDefault="003E192D">
            <w:pPr>
              <w:tabs>
                <w:tab w:val="clear" w:pos="567"/>
              </w:tabs>
              <w:spacing w:after="0" w:line="240" w:lineRule="auto"/>
            </w:pPr>
            <w:r>
              <w:rPr>
                <w:spacing w:val="-3"/>
              </w:rPr>
              <w:t>BSCCo Findings Form</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pPr>
            <w:r>
              <w:rPr>
                <w:spacing w:val="-3"/>
              </w:rPr>
              <w:t>BSCP11</w:t>
            </w:r>
            <w:r>
              <w:t>/05</w:t>
            </w:r>
          </w:p>
        </w:tc>
        <w:tc>
          <w:tcPr>
            <w:tcW w:w="6746" w:type="dxa"/>
            <w:tcMar>
              <w:top w:w="85" w:type="dxa"/>
              <w:left w:w="85" w:type="dxa"/>
              <w:bottom w:w="85" w:type="dxa"/>
              <w:right w:w="85" w:type="dxa"/>
            </w:tcMar>
          </w:tcPr>
          <w:p w:rsidR="0097452E" w:rsidRDefault="003E192D">
            <w:pPr>
              <w:tabs>
                <w:tab w:val="clear" w:pos="567"/>
              </w:tabs>
              <w:spacing w:after="0" w:line="240" w:lineRule="auto"/>
            </w:pPr>
            <w:r>
              <w:t>Trading Dispute Closure Form</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BSCP11/06</w:t>
            </w:r>
          </w:p>
        </w:tc>
        <w:tc>
          <w:tcPr>
            <w:tcW w:w="6746" w:type="dxa"/>
            <w:tcMar>
              <w:top w:w="85" w:type="dxa"/>
              <w:left w:w="85" w:type="dxa"/>
              <w:bottom w:w="85" w:type="dxa"/>
              <w:right w:w="85" w:type="dxa"/>
            </w:tcMar>
          </w:tcPr>
          <w:p w:rsidR="0097452E" w:rsidRDefault="003E192D">
            <w:pPr>
              <w:tabs>
                <w:tab w:val="clear" w:pos="567"/>
              </w:tabs>
              <w:spacing w:after="0" w:line="240" w:lineRule="auto"/>
            </w:pPr>
            <w:r>
              <w:rPr>
                <w:spacing w:val="-3"/>
              </w:rPr>
              <w:t>Extra-Settlement Determination Request</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pPr>
            <w:r>
              <w:rPr>
                <w:spacing w:val="-3"/>
              </w:rPr>
              <w:t>BSCP11</w:t>
            </w:r>
            <w:r>
              <w:t>/07</w:t>
            </w:r>
          </w:p>
        </w:tc>
        <w:tc>
          <w:tcPr>
            <w:tcW w:w="6746" w:type="dxa"/>
            <w:tcMar>
              <w:top w:w="85" w:type="dxa"/>
              <w:left w:w="85" w:type="dxa"/>
              <w:bottom w:w="85" w:type="dxa"/>
              <w:right w:w="85" w:type="dxa"/>
            </w:tcMar>
          </w:tcPr>
          <w:p w:rsidR="0097452E" w:rsidRDefault="003E192D">
            <w:pPr>
              <w:tabs>
                <w:tab w:val="clear" w:pos="567"/>
              </w:tabs>
              <w:spacing w:after="0" w:line="240" w:lineRule="auto"/>
            </w:pPr>
            <w:r>
              <w:t xml:space="preserve">TDC </w:t>
            </w:r>
            <w:r>
              <w:rPr>
                <w:spacing w:val="-3"/>
              </w:rPr>
              <w:t>Trading</w:t>
            </w:r>
            <w:r>
              <w:t xml:space="preserve"> Disputes Findings</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BSCP11/08</w:t>
            </w:r>
          </w:p>
        </w:tc>
        <w:tc>
          <w:tcPr>
            <w:tcW w:w="6746" w:type="dxa"/>
            <w:tcMar>
              <w:top w:w="85" w:type="dxa"/>
              <w:left w:w="85" w:type="dxa"/>
              <w:bottom w:w="85" w:type="dxa"/>
              <w:right w:w="85" w:type="dxa"/>
            </w:tcMar>
          </w:tcPr>
          <w:p w:rsidR="0097452E" w:rsidRDefault="003E192D">
            <w:pPr>
              <w:tabs>
                <w:tab w:val="clear" w:pos="567"/>
              </w:tabs>
              <w:spacing w:after="0" w:line="240" w:lineRule="auto"/>
              <w:rPr>
                <w:spacing w:val="-3"/>
              </w:rPr>
            </w:pPr>
            <w:r>
              <w:rPr>
                <w:spacing w:val="-3"/>
              </w:rPr>
              <w:t>TDC Deferral Form</w:t>
            </w:r>
          </w:p>
        </w:tc>
      </w:tr>
      <w:tr w:rsidR="0097452E">
        <w:tc>
          <w:tcPr>
            <w:tcW w:w="1644" w:type="dxa"/>
            <w:tcMar>
              <w:top w:w="85" w:type="dxa"/>
              <w:left w:w="85" w:type="dxa"/>
              <w:bottom w:w="85" w:type="dxa"/>
              <w:right w:w="85" w:type="dxa"/>
            </w:tcMar>
          </w:tcPr>
          <w:p w:rsidR="0097452E" w:rsidRDefault="003E192D">
            <w:pPr>
              <w:tabs>
                <w:tab w:val="clear" w:pos="567"/>
              </w:tabs>
              <w:spacing w:after="0" w:line="240" w:lineRule="auto"/>
            </w:pPr>
            <w:r>
              <w:rPr>
                <w:spacing w:val="-3"/>
              </w:rPr>
              <w:t>BSCP11</w:t>
            </w:r>
            <w:r>
              <w:t>/09</w:t>
            </w:r>
          </w:p>
        </w:tc>
        <w:tc>
          <w:tcPr>
            <w:tcW w:w="6746" w:type="dxa"/>
            <w:tcMar>
              <w:top w:w="85" w:type="dxa"/>
              <w:left w:w="85" w:type="dxa"/>
              <w:bottom w:w="85" w:type="dxa"/>
              <w:right w:w="85" w:type="dxa"/>
            </w:tcMar>
          </w:tcPr>
          <w:p w:rsidR="0097452E" w:rsidRDefault="003E192D">
            <w:pPr>
              <w:tabs>
                <w:tab w:val="clear" w:pos="567"/>
              </w:tabs>
              <w:spacing w:after="0" w:line="240" w:lineRule="auto"/>
            </w:pPr>
            <w:r>
              <w:t>Trading Dispute Payment Authorisation Form</w:t>
            </w:r>
          </w:p>
        </w:tc>
      </w:tr>
    </w:tbl>
    <w:p w:rsidR="0097452E" w:rsidRDefault="0097452E">
      <w:pPr>
        <w:spacing w:after="240"/>
      </w:pPr>
    </w:p>
    <w:p w:rsidR="0097452E" w:rsidRDefault="003E192D">
      <w:pPr>
        <w:spacing w:after="240"/>
      </w:pPr>
      <w:r>
        <w:t>For contact details please refer to the BSC Website.</w:t>
      </w:r>
    </w:p>
    <w:p w:rsidR="0097452E" w:rsidRDefault="0097452E">
      <w:pPr>
        <w:spacing w:after="240"/>
      </w:pPr>
    </w:p>
    <w:p w:rsidR="0097452E" w:rsidRDefault="003E192D">
      <w:pPr>
        <w:pStyle w:val="Heading2"/>
        <w:keepNext w:val="0"/>
        <w:pageBreakBefore/>
        <w:numPr>
          <w:ilvl w:val="0"/>
          <w:numId w:val="0"/>
        </w:numPr>
        <w:spacing w:before="0"/>
        <w:rPr>
          <w:rFonts w:ascii="Times New Roman" w:hAnsi="Times New Roman"/>
          <w:spacing w:val="-3"/>
        </w:rPr>
      </w:pPr>
      <w:bookmarkStart w:id="518" w:name="_Toc460566493"/>
      <w:bookmarkStart w:id="519" w:name="_Toc528144321"/>
      <w:bookmarkStart w:id="520" w:name="_Toc534622118"/>
      <w:bookmarkStart w:id="521" w:name="_Toc52265155"/>
      <w:r>
        <w:rPr>
          <w:rFonts w:ascii="Times New Roman" w:hAnsi="Times New Roman"/>
          <w:spacing w:val="-3"/>
        </w:rPr>
        <w:lastRenderedPageBreak/>
        <w:t>6.1</w:t>
      </w:r>
      <w:r>
        <w:rPr>
          <w:rFonts w:ascii="Times New Roman" w:hAnsi="Times New Roman"/>
          <w:spacing w:val="-3"/>
        </w:rPr>
        <w:tab/>
        <w:t>Trading Dispute Raising Form (BSCP11/01)</w:t>
      </w:r>
      <w:bookmarkEnd w:id="518"/>
      <w:bookmarkEnd w:id="519"/>
      <w:bookmarkEnd w:id="520"/>
      <w:bookmarkEnd w:id="521"/>
    </w:p>
    <w:p w:rsidR="0084426F" w:rsidRDefault="0084426F" w:rsidP="0084426F">
      <w:pPr>
        <w:rPr>
          <w:b/>
          <w:szCs w:val="24"/>
        </w:rPr>
      </w:pPr>
    </w:p>
    <w:p w:rsidR="0084426F" w:rsidRDefault="0084426F" w:rsidP="0084426F">
      <w:pPr>
        <w:ind w:right="991"/>
        <w:jc w:val="center"/>
        <w:rPr>
          <w:b/>
          <w:sz w:val="28"/>
        </w:rPr>
      </w:pPr>
      <w:r>
        <w:rPr>
          <w:noProof/>
          <w:sz w:val="20"/>
          <w:lang w:eastAsia="en-GB"/>
        </w:rPr>
        <mc:AlternateContent>
          <mc:Choice Requires="wps">
            <w:drawing>
              <wp:anchor distT="0" distB="0" distL="114300" distR="114300" simplePos="0" relativeHeight="251649024" behindDoc="1" locked="0" layoutInCell="0" allowOverlap="1" wp14:anchorId="446F22FF" wp14:editId="769E581E">
                <wp:simplePos x="0" y="0"/>
                <wp:positionH relativeFrom="column">
                  <wp:posOffset>61595</wp:posOffset>
                </wp:positionH>
                <wp:positionV relativeFrom="paragraph">
                  <wp:posOffset>34925</wp:posOffset>
                </wp:positionV>
                <wp:extent cx="5885815" cy="8220075"/>
                <wp:effectExtent l="0" t="0" r="19685" b="28575"/>
                <wp:wrapNone/>
                <wp:docPr id="6"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8220075"/>
                        </a:xfrm>
                        <a:prstGeom prst="rect">
                          <a:avLst/>
                        </a:prstGeom>
                        <a:solidFill>
                          <a:srgbClr val="FFFFFF"/>
                        </a:solidFill>
                        <a:ln w="9525">
                          <a:solidFill>
                            <a:srgbClr val="000000"/>
                          </a:solidFill>
                          <a:miter lim="800000"/>
                          <a:headEnd/>
                          <a:tailEnd/>
                        </a:ln>
                      </wps:spPr>
                      <wps:txbx>
                        <w:txbxContent>
                          <w:p w:rsidR="00AC386C" w:rsidRDefault="00AC386C" w:rsidP="0084426F">
                            <w:pPr>
                              <w:pStyle w:val="ListParagraph"/>
                              <w:numPr>
                                <w:ilvl w:val="0"/>
                                <w:numId w:val="34"/>
                              </w:numPr>
                              <w:spacing w:line="273" w:lineRule="exact"/>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F22FF" id="Rectangle 1108" o:spid="_x0000_s1026" style="position:absolute;left:0;text-align:left;margin-left:4.85pt;margin-top:2.75pt;width:463.45pt;height:64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" o:allowincell="f">
                <v:textbox inset="1pt,1pt,1pt,1pt">
                  <w:txbxContent>
                    <w:p w:rsidR="00AC386C" w:rsidRDefault="00AC386C" w:rsidP="0084426F">
                      <w:pPr>
                        <w:pStyle w:val="ListParagraph"/>
                        <w:numPr>
                          <w:ilvl w:val="0"/>
                          <w:numId w:val="34"/>
                        </w:numPr>
                        <w:spacing w:line="273" w:lineRule="exact"/>
                      </w:pPr>
                      <w:r>
                        <w:t xml:space="preserve">  </w:t>
                      </w:r>
                    </w:p>
                  </w:txbxContent>
                </v:textbox>
              </v:rect>
            </w:pict>
          </mc:Fallback>
        </mc:AlternateContent>
      </w:r>
      <w:r>
        <w:rPr>
          <w:noProof/>
          <w:szCs w:val="24"/>
          <w:lang w:eastAsia="en-GB"/>
        </w:rPr>
        <mc:AlternateContent>
          <mc:Choice Requires="wps">
            <w:drawing>
              <wp:anchor distT="0" distB="0" distL="114300" distR="114300" simplePos="0" relativeHeight="251654144" behindDoc="0" locked="0" layoutInCell="0" allowOverlap="1" wp14:anchorId="33A75BAE" wp14:editId="3674E187">
                <wp:simplePos x="0" y="0"/>
                <wp:positionH relativeFrom="column">
                  <wp:posOffset>188595</wp:posOffset>
                </wp:positionH>
                <wp:positionV relativeFrom="paragraph">
                  <wp:posOffset>33020</wp:posOffset>
                </wp:positionV>
                <wp:extent cx="680720" cy="267335"/>
                <wp:effectExtent l="0" t="0" r="24130" b="18415"/>
                <wp:wrapNone/>
                <wp:docPr id="1" name="Rectangle 1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267335"/>
                        </a:xfrm>
                        <a:prstGeom prst="rect">
                          <a:avLst/>
                        </a:prstGeom>
                        <a:solidFill>
                          <a:srgbClr val="FFFFFF"/>
                        </a:solidFill>
                        <a:ln w="12700">
                          <a:solidFill>
                            <a:srgbClr val="000000"/>
                          </a:solidFill>
                          <a:miter lim="800000"/>
                          <a:headEnd/>
                          <a:tailEnd/>
                        </a:ln>
                      </wps:spPr>
                      <wps:txbx>
                        <w:txbxContent>
                          <w:p w:rsidR="00AC386C" w:rsidRDefault="00AC386C" w:rsidP="0084426F">
                            <w:pPr>
                              <w:rPr>
                                <w:b/>
                                <w:sz w:val="20"/>
                              </w:rPr>
                            </w:pPr>
                            <w:r>
                              <w:rPr>
                                <w:b/>
                                <w:sz w:val="20"/>
                              </w:rPr>
                              <w:t>BSCP11/01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75BAE" id="Rectangle 1111" o:spid="_x0000_s1027" style="position:absolute;left:0;text-align:left;margin-left:14.85pt;margin-top:2.6pt;width:53.6pt;height:2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" o:allowincell="f" strokeweight="1pt">
                <v:textbox inset="1pt,1pt,1pt,1pt">
                  <w:txbxContent>
                    <w:p w:rsidR="00AC386C" w:rsidRDefault="00AC386C" w:rsidP="0084426F">
                      <w:pPr>
                        <w:rPr>
                          <w:b/>
                          <w:sz w:val="20"/>
                        </w:rPr>
                      </w:pPr>
                      <w:r>
                        <w:rPr>
                          <w:b/>
                          <w:sz w:val="20"/>
                        </w:rPr>
                        <w:t>BSCP11/01</w:t>
                      </w:r>
                    </w:p>
                  </w:txbxContent>
                </v:textbox>
              </v:rect>
            </w:pict>
          </mc:Fallback>
        </mc:AlternateContent>
      </w:r>
      <w:r>
        <w:rPr>
          <w:b/>
          <w:sz w:val="28"/>
        </w:rPr>
        <w:t xml:space="preserve">                   </w:t>
      </w:r>
    </w:p>
    <w:p w:rsidR="0084426F" w:rsidRDefault="0084426F" w:rsidP="0084426F">
      <w:pPr>
        <w:ind w:right="991"/>
        <w:jc w:val="center"/>
        <w:rPr>
          <w:b/>
          <w:sz w:val="28"/>
        </w:rPr>
      </w:pPr>
      <w:r>
        <w:rPr>
          <w:b/>
          <w:sz w:val="28"/>
        </w:rPr>
        <w:t xml:space="preserve">        Trading Dispute Raising Form</w:t>
      </w:r>
    </w:p>
    <w:p w:rsidR="0084426F" w:rsidRDefault="0084426F" w:rsidP="0084426F">
      <w:pPr>
        <w:tabs>
          <w:tab w:val="right" w:pos="9000"/>
        </w:tabs>
        <w:spacing w:before="120"/>
        <w:ind w:left="284"/>
        <w:rPr>
          <w:i/>
          <w:sz w:val="20"/>
        </w:rPr>
      </w:pPr>
      <w:r>
        <w:rPr>
          <w:i/>
          <w:sz w:val="20"/>
        </w:rPr>
        <w:t>(Form completed by Raising Party)</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 xml:space="preserve">Trading Dispute Raised By </w:t>
      </w:r>
      <w:r>
        <w:rPr>
          <w:i/>
          <w:sz w:val="20"/>
        </w:rPr>
        <w:t>(name)</w:t>
      </w:r>
      <w:r>
        <w:rPr>
          <w:sz w:val="20"/>
        </w:rPr>
        <w:t>: ______________________  Date Raised: ___/____/_____</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Company Name / Party ID / Role: ___________________________________________________________</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Address: _______________________________________________________________________________</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Telephone: __________________ Fax: ____________________ Email: ____________________________</w:t>
      </w:r>
    </w:p>
    <w:p w:rsidR="0084426F" w:rsidRDefault="0084426F" w:rsidP="0084426F">
      <w:pPr>
        <w:tabs>
          <w:tab w:val="right" w:pos="9000"/>
        </w:tabs>
        <w:ind w:left="284"/>
        <w:rPr>
          <w:sz w:val="20"/>
        </w:rPr>
      </w:pPr>
      <w:r>
        <w:rPr>
          <w:noProof/>
          <w:sz w:val="20"/>
          <w:lang w:eastAsia="en-GB"/>
        </w:rPr>
        <mc:AlternateContent>
          <mc:Choice Requires="wps">
            <w:drawing>
              <wp:anchor distT="0" distB="0" distL="114300" distR="114300" simplePos="0" relativeHeight="251656192" behindDoc="0" locked="0" layoutInCell="0" allowOverlap="1" wp14:anchorId="3CFCBE2D" wp14:editId="47189EC9">
                <wp:simplePos x="0" y="0"/>
                <wp:positionH relativeFrom="column">
                  <wp:posOffset>0</wp:posOffset>
                </wp:positionH>
                <wp:positionV relativeFrom="paragraph">
                  <wp:posOffset>41275</wp:posOffset>
                </wp:positionV>
                <wp:extent cx="5859145" cy="635"/>
                <wp:effectExtent l="9525" t="12700" r="17780" b="15240"/>
                <wp:wrapNone/>
                <wp:docPr id="8" name="Line 1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145"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4AE2C" id="Line 11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5pt" to="461.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" o:allowincell="f" strokeweight="1.5pt">
                <v:stroke startarrowlength="short" endarrowlength="short"/>
              </v:line>
            </w:pict>
          </mc:Fallback>
        </mc:AlternateContent>
      </w:r>
    </w:p>
    <w:p w:rsidR="0084426F" w:rsidRPr="00DB57EA" w:rsidRDefault="0084426F" w:rsidP="0084426F">
      <w:pPr>
        <w:tabs>
          <w:tab w:val="right" w:pos="9000"/>
        </w:tabs>
        <w:ind w:left="284"/>
        <w:rPr>
          <w:b/>
          <w:i/>
          <w:sz w:val="20"/>
        </w:rPr>
      </w:pPr>
      <w:r w:rsidRPr="00DB57EA">
        <w:rPr>
          <w:b/>
          <w:i/>
          <w:sz w:val="20"/>
        </w:rPr>
        <w:t>(This section must be signed by a Category O Authorised Person)</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Authorised By: ________________________________      Signature: ______________________________</w:t>
      </w:r>
    </w:p>
    <w:p w:rsidR="0084426F" w:rsidRDefault="0084426F" w:rsidP="0084426F">
      <w:pPr>
        <w:tabs>
          <w:tab w:val="right" w:pos="9000"/>
        </w:tabs>
        <w:ind w:left="284"/>
        <w:rPr>
          <w:sz w:val="20"/>
        </w:rPr>
      </w:pPr>
    </w:p>
    <w:p w:rsidR="0084426F" w:rsidRDefault="0084426F" w:rsidP="0084426F">
      <w:pPr>
        <w:tabs>
          <w:tab w:val="right" w:pos="9000"/>
        </w:tabs>
        <w:ind w:left="284"/>
        <w:rPr>
          <w:sz w:val="20"/>
        </w:rPr>
      </w:pPr>
      <w:r>
        <w:rPr>
          <w:sz w:val="20"/>
        </w:rPr>
        <w:t xml:space="preserve">                                                                                                 </w:t>
      </w:r>
      <w:r>
        <w:rPr>
          <w:noProof/>
          <w:sz w:val="20"/>
          <w:lang w:eastAsia="en-GB"/>
        </w:rPr>
        <mc:AlternateContent>
          <mc:Choice Requires="wps">
            <w:drawing>
              <wp:anchor distT="0" distB="0" distL="114300" distR="114300" simplePos="0" relativeHeight="251660288" behindDoc="0" locked="0" layoutInCell="0" allowOverlap="1" wp14:anchorId="16906814" wp14:editId="3CF57FB0">
                <wp:simplePos x="0" y="0"/>
                <wp:positionH relativeFrom="column">
                  <wp:posOffset>0</wp:posOffset>
                </wp:positionH>
                <wp:positionV relativeFrom="paragraph">
                  <wp:posOffset>41275</wp:posOffset>
                </wp:positionV>
                <wp:extent cx="5859145" cy="635"/>
                <wp:effectExtent l="9525" t="12700" r="17780" b="15240"/>
                <wp:wrapNone/>
                <wp:docPr id="18"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145"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D5399" id="Line 11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5pt" to="461.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" o:allowincell="f" strokeweight="1.5pt">
                <v:stroke startarrowlength="short" endarrowlength="short"/>
              </v:line>
            </w:pict>
          </mc:Fallback>
        </mc:AlternateContent>
      </w:r>
    </w:p>
    <w:p w:rsidR="0084426F" w:rsidRDefault="0084426F" w:rsidP="0084426F">
      <w:pPr>
        <w:tabs>
          <w:tab w:val="right" w:pos="9000"/>
        </w:tabs>
        <w:ind w:left="284"/>
        <w:rPr>
          <w:b/>
          <w:sz w:val="20"/>
        </w:rPr>
      </w:pPr>
      <w:r>
        <w:rPr>
          <w:b/>
          <w:sz w:val="20"/>
        </w:rPr>
        <w:t>Please complete the following sections.</w:t>
      </w:r>
    </w:p>
    <w:p w:rsidR="0084426F" w:rsidRDefault="0084426F" w:rsidP="0084426F">
      <w:pPr>
        <w:tabs>
          <w:tab w:val="right" w:pos="9000"/>
        </w:tabs>
        <w:ind w:left="284"/>
        <w:rPr>
          <w:b/>
          <w:sz w:val="20"/>
        </w:rPr>
      </w:pPr>
    </w:p>
    <w:p w:rsidR="0084426F" w:rsidRPr="00DB57EA" w:rsidRDefault="0084426F" w:rsidP="0084426F">
      <w:pPr>
        <w:pStyle w:val="ListParagraph"/>
        <w:numPr>
          <w:ilvl w:val="0"/>
          <w:numId w:val="34"/>
        </w:numPr>
        <w:spacing w:line="273" w:lineRule="exact"/>
        <w:rPr>
          <w:sz w:val="20"/>
        </w:rPr>
      </w:pPr>
      <w:r w:rsidRPr="00DB57EA">
        <w:rPr>
          <w:sz w:val="20"/>
        </w:rPr>
        <w:t>This Trading Dispute is</w:t>
      </w:r>
      <w:r>
        <w:rPr>
          <w:sz w:val="20"/>
        </w:rPr>
        <w:t xml:space="preserve"> raised due to an error with </w:t>
      </w:r>
      <w:r w:rsidRPr="00DB57EA">
        <w:rPr>
          <w:sz w:val="20"/>
        </w:rPr>
        <w:t>(delete as appropriate): SVA Half Hourly Metering System(s)</w:t>
      </w:r>
      <w:r>
        <w:rPr>
          <w:sz w:val="20"/>
        </w:rPr>
        <w:t xml:space="preserve"> / </w:t>
      </w:r>
      <w:r w:rsidRPr="00DB57EA">
        <w:rPr>
          <w:sz w:val="20"/>
        </w:rPr>
        <w:t>SVA Non Half Hourly Metering System(s)</w:t>
      </w:r>
      <w:r>
        <w:rPr>
          <w:sz w:val="20"/>
        </w:rPr>
        <w:t xml:space="preserve"> / </w:t>
      </w:r>
      <w:r w:rsidRPr="00DB57EA">
        <w:rPr>
          <w:sz w:val="20"/>
        </w:rPr>
        <w:t>CVA Metering System(s)</w:t>
      </w:r>
      <w:r>
        <w:rPr>
          <w:sz w:val="20"/>
        </w:rPr>
        <w:t xml:space="preserve"> / </w:t>
      </w:r>
      <w:r w:rsidRPr="00DB57EA">
        <w:rPr>
          <w:sz w:val="20"/>
        </w:rPr>
        <w:t>Profile Coefficients</w:t>
      </w:r>
      <w:r>
        <w:rPr>
          <w:sz w:val="20"/>
        </w:rPr>
        <w:t xml:space="preserve"> / </w:t>
      </w:r>
      <w:r w:rsidRPr="00DB57EA">
        <w:rPr>
          <w:sz w:val="20"/>
        </w:rPr>
        <w:t>Market Domain Data</w:t>
      </w:r>
      <w:r>
        <w:rPr>
          <w:sz w:val="20"/>
        </w:rPr>
        <w:t xml:space="preserve"> / </w:t>
      </w:r>
      <w:r w:rsidRPr="00DB57EA">
        <w:rPr>
          <w:sz w:val="20"/>
        </w:rPr>
        <w:t>Post Final Settlement Run</w:t>
      </w:r>
      <w:r>
        <w:rPr>
          <w:sz w:val="20"/>
        </w:rPr>
        <w:t xml:space="preserve"> / </w:t>
      </w:r>
      <w:r w:rsidRPr="00DB57EA">
        <w:rPr>
          <w:sz w:val="20"/>
        </w:rPr>
        <w:t>System Prices</w:t>
      </w:r>
    </w:p>
    <w:p w:rsidR="0084426F" w:rsidRDefault="0084426F" w:rsidP="0084426F">
      <w:pPr>
        <w:pStyle w:val="ListParagraph"/>
        <w:spacing w:line="273" w:lineRule="exact"/>
        <w:rPr>
          <w:sz w:val="20"/>
        </w:rPr>
      </w:pPr>
    </w:p>
    <w:p w:rsidR="0084426F" w:rsidRPr="00DB57EA" w:rsidRDefault="0084426F" w:rsidP="0084426F">
      <w:pPr>
        <w:pStyle w:val="ListParagraph"/>
        <w:numPr>
          <w:ilvl w:val="0"/>
          <w:numId w:val="34"/>
        </w:numPr>
        <w:spacing w:line="273" w:lineRule="exact"/>
        <w:rPr>
          <w:sz w:val="20"/>
        </w:rPr>
      </w:pPr>
      <w:r>
        <w:rPr>
          <w:sz w:val="20"/>
        </w:rPr>
        <w:t>If none of the options above apply, please indicate what the error is: __________________</w:t>
      </w:r>
      <w:r w:rsidRPr="00DB57EA">
        <w:rPr>
          <w:sz w:val="20"/>
        </w:rPr>
        <w:t xml:space="preserve"> </w:t>
      </w:r>
    </w:p>
    <w:p w:rsidR="0084426F" w:rsidRPr="00DB57EA" w:rsidRDefault="0084426F" w:rsidP="0084426F">
      <w:pPr>
        <w:spacing w:line="273" w:lineRule="exact"/>
        <w:rPr>
          <w:sz w:val="20"/>
        </w:rPr>
      </w:pPr>
    </w:p>
    <w:p w:rsidR="0084426F" w:rsidRPr="00DB57EA" w:rsidRDefault="0084426F" w:rsidP="0084426F">
      <w:pPr>
        <w:pStyle w:val="ListParagraph"/>
        <w:numPr>
          <w:ilvl w:val="0"/>
          <w:numId w:val="34"/>
        </w:numPr>
        <w:spacing w:line="273" w:lineRule="exact"/>
        <w:rPr>
          <w:sz w:val="20"/>
        </w:rPr>
      </w:pPr>
      <w:r w:rsidRPr="0082394B">
        <w:rPr>
          <w:sz w:val="20"/>
        </w:rPr>
        <w:t>Is there a request for the TDC to con</w:t>
      </w:r>
      <w:r>
        <w:rPr>
          <w:sz w:val="20"/>
        </w:rPr>
        <w:t>sider exceptional circumstances</w:t>
      </w:r>
      <w:r>
        <w:rPr>
          <w:rStyle w:val="FootnoteReference"/>
          <w:sz w:val="20"/>
        </w:rPr>
        <w:footnoteReference w:id="21"/>
      </w:r>
      <w:r w:rsidRPr="0082394B">
        <w:rPr>
          <w:sz w:val="20"/>
        </w:rPr>
        <w:t>? YES/NO (delete as appropriate).</w:t>
      </w:r>
    </w:p>
    <w:p w:rsidR="0084426F" w:rsidRDefault="0084426F" w:rsidP="0084426F">
      <w:pPr>
        <w:tabs>
          <w:tab w:val="right" w:pos="9000"/>
        </w:tabs>
        <w:ind w:left="284"/>
        <w:rPr>
          <w:i/>
          <w:sz w:val="20"/>
        </w:rPr>
      </w:pPr>
    </w:p>
    <w:p w:rsidR="0084426F" w:rsidRDefault="0084426F" w:rsidP="0084426F">
      <w:pPr>
        <w:pStyle w:val="ListParagraph"/>
        <w:numPr>
          <w:ilvl w:val="0"/>
          <w:numId w:val="34"/>
        </w:numPr>
        <w:tabs>
          <w:tab w:val="right" w:pos="9000"/>
        </w:tabs>
        <w:rPr>
          <w:sz w:val="20"/>
        </w:rPr>
      </w:pPr>
      <w:r w:rsidRPr="00DB57EA">
        <w:rPr>
          <w:sz w:val="20"/>
        </w:rPr>
        <w:t>MSID / BM Unit / ECVN or MVRN Authorisation ID / Other IDs:</w:t>
      </w:r>
      <w:r>
        <w:rPr>
          <w:sz w:val="20"/>
        </w:rPr>
        <w:t xml:space="preserve"> </w:t>
      </w:r>
      <w:r w:rsidRPr="00BB6E77">
        <w:rPr>
          <w:sz w:val="20"/>
        </w:rPr>
        <w:t>_________________</w:t>
      </w:r>
      <w:r>
        <w:rPr>
          <w:sz w:val="20"/>
        </w:rPr>
        <w:t>______</w:t>
      </w:r>
      <w:r w:rsidRPr="00BB6E77">
        <w:rPr>
          <w:sz w:val="20"/>
        </w:rPr>
        <w:t>___</w:t>
      </w:r>
      <w:r>
        <w:rPr>
          <w:sz w:val="20"/>
        </w:rPr>
        <w:t xml:space="preserve">  </w:t>
      </w:r>
    </w:p>
    <w:p w:rsidR="0084426F" w:rsidRDefault="0084426F" w:rsidP="0084426F">
      <w:pPr>
        <w:tabs>
          <w:tab w:val="right" w:pos="9000"/>
        </w:tabs>
        <w:ind w:left="284"/>
        <w:rPr>
          <w:sz w:val="20"/>
        </w:rPr>
      </w:pPr>
    </w:p>
    <w:p w:rsidR="0084426F" w:rsidRPr="00DB57EA" w:rsidRDefault="0084426F" w:rsidP="0084426F">
      <w:pPr>
        <w:pStyle w:val="ListParagraph"/>
        <w:numPr>
          <w:ilvl w:val="0"/>
          <w:numId w:val="34"/>
        </w:numPr>
        <w:tabs>
          <w:tab w:val="right" w:leader="underscore" w:pos="9000"/>
        </w:tabs>
        <w:rPr>
          <w:sz w:val="20"/>
        </w:rPr>
      </w:pPr>
      <w:r w:rsidRPr="00DB57EA">
        <w:rPr>
          <w:spacing w:val="-3"/>
          <w:sz w:val="20"/>
        </w:rPr>
        <w:t>BSC Section or Code Subsidiary Document which has been breached:</w:t>
      </w:r>
      <w:r w:rsidRPr="00DB57EA">
        <w:rPr>
          <w:spacing w:val="-3"/>
          <w:sz w:val="20"/>
        </w:rPr>
        <w:tab/>
      </w:r>
    </w:p>
    <w:p w:rsidR="0084426F" w:rsidRDefault="0084426F" w:rsidP="0084426F">
      <w:pPr>
        <w:tabs>
          <w:tab w:val="right" w:pos="9000"/>
        </w:tabs>
        <w:rPr>
          <w:sz w:val="20"/>
        </w:rPr>
      </w:pPr>
    </w:p>
    <w:p w:rsidR="0084426F" w:rsidRPr="00DB57EA" w:rsidRDefault="0084426F" w:rsidP="0084426F">
      <w:pPr>
        <w:pStyle w:val="ListParagraph"/>
        <w:numPr>
          <w:ilvl w:val="0"/>
          <w:numId w:val="34"/>
        </w:numPr>
        <w:tabs>
          <w:tab w:val="right" w:pos="9000"/>
        </w:tabs>
        <w:rPr>
          <w:sz w:val="20"/>
        </w:rPr>
      </w:pPr>
      <w:r w:rsidRPr="00DB57EA">
        <w:rPr>
          <w:sz w:val="20"/>
        </w:rPr>
        <w:t>GSP Group ID: _____________________________</w:t>
      </w:r>
    </w:p>
    <w:p w:rsidR="0084426F" w:rsidRDefault="0084426F" w:rsidP="0084426F">
      <w:pPr>
        <w:tabs>
          <w:tab w:val="right" w:pos="9000"/>
        </w:tabs>
        <w:ind w:left="284"/>
        <w:rPr>
          <w:sz w:val="20"/>
        </w:rPr>
      </w:pPr>
    </w:p>
    <w:p w:rsidR="0084426F" w:rsidRPr="00DB57EA" w:rsidRDefault="0084426F" w:rsidP="0084426F">
      <w:pPr>
        <w:pStyle w:val="ListParagraph"/>
        <w:numPr>
          <w:ilvl w:val="0"/>
          <w:numId w:val="34"/>
        </w:numPr>
        <w:tabs>
          <w:tab w:val="right" w:pos="9000"/>
        </w:tabs>
        <w:rPr>
          <w:sz w:val="20"/>
        </w:rPr>
      </w:pPr>
      <w:r w:rsidRPr="00DB57EA">
        <w:rPr>
          <w:sz w:val="20"/>
        </w:rPr>
        <w:t>Site Name and Address: ________________________________________________</w:t>
      </w:r>
    </w:p>
    <w:p w:rsidR="0084426F" w:rsidRDefault="0084426F" w:rsidP="0084426F">
      <w:pPr>
        <w:tabs>
          <w:tab w:val="right" w:pos="9000"/>
        </w:tabs>
        <w:ind w:left="284"/>
        <w:rPr>
          <w:sz w:val="20"/>
        </w:rPr>
      </w:pPr>
    </w:p>
    <w:p w:rsidR="0084426F" w:rsidRPr="00DB57EA" w:rsidRDefault="0084426F" w:rsidP="0084426F">
      <w:pPr>
        <w:pStyle w:val="ListParagraph"/>
        <w:numPr>
          <w:ilvl w:val="0"/>
          <w:numId w:val="34"/>
        </w:numPr>
        <w:tabs>
          <w:tab w:val="right" w:pos="9000"/>
        </w:tabs>
        <w:rPr>
          <w:sz w:val="20"/>
        </w:rPr>
      </w:pPr>
      <w:r w:rsidRPr="00DB57EA">
        <w:rPr>
          <w:sz w:val="20"/>
        </w:rPr>
        <w:t>Other affected Parties (if known): ____________________________________________</w:t>
      </w:r>
    </w:p>
    <w:p w:rsidR="0084426F" w:rsidRDefault="0084426F" w:rsidP="0084426F">
      <w:pPr>
        <w:tabs>
          <w:tab w:val="right" w:pos="9000"/>
        </w:tabs>
        <w:ind w:left="284"/>
        <w:rPr>
          <w:sz w:val="20"/>
        </w:rPr>
      </w:pPr>
    </w:p>
    <w:p w:rsidR="0084426F" w:rsidRPr="00DB57EA" w:rsidRDefault="0084426F" w:rsidP="0084426F">
      <w:pPr>
        <w:pStyle w:val="ListParagraph"/>
        <w:numPr>
          <w:ilvl w:val="0"/>
          <w:numId w:val="34"/>
        </w:numPr>
        <w:tabs>
          <w:tab w:val="right" w:pos="9000"/>
        </w:tabs>
        <w:rPr>
          <w:sz w:val="20"/>
        </w:rPr>
      </w:pPr>
      <w:r w:rsidRPr="00DB57EA">
        <w:rPr>
          <w:sz w:val="20"/>
        </w:rPr>
        <w:t xml:space="preserve">Associated Trading Dispute number(s): ______________________________     </w:t>
      </w:r>
    </w:p>
    <w:p w:rsidR="0084426F" w:rsidRDefault="0084426F" w:rsidP="0084426F">
      <w:pPr>
        <w:pStyle w:val="ListParagraph"/>
        <w:tabs>
          <w:tab w:val="right" w:pos="9000"/>
        </w:tabs>
        <w:rPr>
          <w:sz w:val="20"/>
          <w:u w:val="single"/>
        </w:rPr>
      </w:pPr>
    </w:p>
    <w:p w:rsidR="0084426F" w:rsidRPr="00DB57EA" w:rsidRDefault="0084426F" w:rsidP="0084426F">
      <w:pPr>
        <w:pStyle w:val="ListParagraph"/>
        <w:numPr>
          <w:ilvl w:val="0"/>
          <w:numId w:val="34"/>
        </w:numPr>
        <w:tabs>
          <w:tab w:val="right" w:pos="9000"/>
        </w:tabs>
        <w:rPr>
          <w:sz w:val="20"/>
        </w:rPr>
      </w:pPr>
      <w:r w:rsidRPr="00DB57EA">
        <w:rPr>
          <w:sz w:val="20"/>
        </w:rPr>
        <w:t>Party Agent details:</w:t>
      </w:r>
    </w:p>
    <w:p w:rsidR="0084426F" w:rsidRDefault="0084426F" w:rsidP="0084426F">
      <w:pPr>
        <w:tabs>
          <w:tab w:val="right" w:pos="9000"/>
        </w:tabs>
        <w:rPr>
          <w:sz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1369"/>
        <w:gridCol w:w="2127"/>
        <w:gridCol w:w="2268"/>
      </w:tblGrid>
      <w:tr w:rsidR="0084426F" w:rsidTr="0044676F">
        <w:tc>
          <w:tcPr>
            <w:tcW w:w="2033" w:type="dxa"/>
            <w:tcBorders>
              <w:top w:val="single" w:sz="4" w:space="0" w:color="auto"/>
              <w:left w:val="single" w:sz="4" w:space="0" w:color="auto"/>
              <w:bottom w:val="single" w:sz="4" w:space="0" w:color="auto"/>
              <w:right w:val="single" w:sz="4" w:space="0" w:color="auto"/>
            </w:tcBorders>
            <w:hideMark/>
          </w:tcPr>
          <w:p w:rsidR="0084426F" w:rsidRDefault="0084426F" w:rsidP="0044676F">
            <w:pPr>
              <w:tabs>
                <w:tab w:val="left" w:pos="567"/>
                <w:tab w:val="right" w:pos="9000"/>
              </w:tabs>
              <w:spacing w:after="80"/>
              <w:rPr>
                <w:rFonts w:eastAsia="Times"/>
                <w:sz w:val="20"/>
              </w:rPr>
            </w:pPr>
            <w:r>
              <w:rPr>
                <w:rFonts w:eastAsia="Times"/>
                <w:sz w:val="20"/>
              </w:rPr>
              <w:t>Agent</w:t>
            </w:r>
          </w:p>
        </w:tc>
        <w:tc>
          <w:tcPr>
            <w:tcW w:w="1369" w:type="dxa"/>
            <w:tcBorders>
              <w:top w:val="single" w:sz="4" w:space="0" w:color="auto"/>
              <w:left w:val="single" w:sz="4" w:space="0" w:color="auto"/>
              <w:bottom w:val="single" w:sz="4" w:space="0" w:color="auto"/>
              <w:right w:val="single" w:sz="4" w:space="0" w:color="auto"/>
            </w:tcBorders>
            <w:hideMark/>
          </w:tcPr>
          <w:p w:rsidR="0084426F" w:rsidRDefault="0084426F" w:rsidP="0044676F">
            <w:pPr>
              <w:tabs>
                <w:tab w:val="left" w:pos="567"/>
                <w:tab w:val="right" w:pos="9000"/>
              </w:tabs>
              <w:spacing w:after="80"/>
              <w:rPr>
                <w:rFonts w:eastAsia="Times"/>
                <w:sz w:val="20"/>
              </w:rPr>
            </w:pPr>
            <w:r>
              <w:rPr>
                <w:rFonts w:eastAsia="Times"/>
                <w:sz w:val="20"/>
              </w:rPr>
              <w:t>Role</w:t>
            </w:r>
          </w:p>
        </w:tc>
        <w:tc>
          <w:tcPr>
            <w:tcW w:w="2127" w:type="dxa"/>
            <w:tcBorders>
              <w:top w:val="single" w:sz="4" w:space="0" w:color="auto"/>
              <w:left w:val="single" w:sz="4" w:space="0" w:color="auto"/>
              <w:bottom w:val="single" w:sz="4" w:space="0" w:color="auto"/>
              <w:right w:val="single" w:sz="4" w:space="0" w:color="auto"/>
            </w:tcBorders>
            <w:hideMark/>
          </w:tcPr>
          <w:p w:rsidR="0084426F" w:rsidRDefault="0084426F" w:rsidP="0044676F">
            <w:pPr>
              <w:tabs>
                <w:tab w:val="left" w:pos="567"/>
                <w:tab w:val="right" w:pos="9000"/>
              </w:tabs>
              <w:spacing w:after="80"/>
              <w:rPr>
                <w:rFonts w:eastAsia="Times"/>
                <w:sz w:val="20"/>
              </w:rPr>
            </w:pPr>
            <w:r>
              <w:rPr>
                <w:rFonts w:eastAsia="Times"/>
                <w:sz w:val="20"/>
              </w:rPr>
              <w:t>Appointment Start Date</w:t>
            </w:r>
          </w:p>
        </w:tc>
        <w:tc>
          <w:tcPr>
            <w:tcW w:w="2268" w:type="dxa"/>
            <w:tcBorders>
              <w:top w:val="single" w:sz="4" w:space="0" w:color="auto"/>
              <w:left w:val="single" w:sz="4" w:space="0" w:color="auto"/>
              <w:bottom w:val="single" w:sz="4" w:space="0" w:color="auto"/>
              <w:right w:val="single" w:sz="4" w:space="0" w:color="auto"/>
            </w:tcBorders>
            <w:hideMark/>
          </w:tcPr>
          <w:p w:rsidR="0084426F" w:rsidRDefault="0084426F" w:rsidP="0044676F">
            <w:pPr>
              <w:tabs>
                <w:tab w:val="left" w:pos="567"/>
                <w:tab w:val="right" w:pos="9000"/>
              </w:tabs>
              <w:spacing w:after="80"/>
              <w:rPr>
                <w:rFonts w:eastAsia="Times"/>
                <w:sz w:val="20"/>
              </w:rPr>
            </w:pPr>
            <w:r>
              <w:rPr>
                <w:rFonts w:eastAsia="Times"/>
                <w:sz w:val="20"/>
              </w:rPr>
              <w:t>Appointment End Date</w:t>
            </w:r>
          </w:p>
        </w:tc>
      </w:tr>
      <w:tr w:rsidR="0084426F" w:rsidTr="0044676F">
        <w:tc>
          <w:tcPr>
            <w:tcW w:w="2033"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r>
      <w:tr w:rsidR="0084426F" w:rsidTr="0044676F">
        <w:tc>
          <w:tcPr>
            <w:tcW w:w="2033"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r>
      <w:tr w:rsidR="0084426F" w:rsidTr="0044676F">
        <w:tc>
          <w:tcPr>
            <w:tcW w:w="2033"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r>
      <w:tr w:rsidR="0084426F" w:rsidTr="0044676F">
        <w:tc>
          <w:tcPr>
            <w:tcW w:w="2033"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1369"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127"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c>
          <w:tcPr>
            <w:tcW w:w="2268" w:type="dxa"/>
            <w:tcBorders>
              <w:top w:val="single" w:sz="4" w:space="0" w:color="auto"/>
              <w:left w:val="single" w:sz="4" w:space="0" w:color="auto"/>
              <w:bottom w:val="single" w:sz="4" w:space="0" w:color="auto"/>
              <w:right w:val="single" w:sz="4" w:space="0" w:color="auto"/>
            </w:tcBorders>
          </w:tcPr>
          <w:p w:rsidR="0084426F" w:rsidRDefault="0084426F" w:rsidP="0044676F">
            <w:pPr>
              <w:tabs>
                <w:tab w:val="left" w:pos="567"/>
                <w:tab w:val="right" w:pos="9000"/>
              </w:tabs>
              <w:spacing w:after="80"/>
              <w:rPr>
                <w:rFonts w:eastAsia="Times"/>
                <w:sz w:val="20"/>
              </w:rPr>
            </w:pPr>
          </w:p>
        </w:tc>
      </w:tr>
    </w:tbl>
    <w:p w:rsidR="0084426F" w:rsidRDefault="0084426F" w:rsidP="0084426F">
      <w:pPr>
        <w:tabs>
          <w:tab w:val="right" w:pos="9000"/>
        </w:tabs>
        <w:ind w:left="284"/>
        <w:rPr>
          <w:b/>
          <w:sz w:val="20"/>
        </w:rPr>
      </w:pPr>
    </w:p>
    <w:p w:rsidR="0084426F" w:rsidRDefault="0084426F" w:rsidP="0044676F">
      <w:pPr>
        <w:tabs>
          <w:tab w:val="right" w:pos="9000"/>
        </w:tabs>
        <w:rPr>
          <w:b/>
          <w:sz w:val="20"/>
        </w:rPr>
      </w:pPr>
    </w:p>
    <w:p w:rsidR="0084426F" w:rsidRDefault="0084426F" w:rsidP="0084426F">
      <w:pPr>
        <w:tabs>
          <w:tab w:val="right" w:pos="9000"/>
        </w:tabs>
        <w:jc w:val="center"/>
        <w:rPr>
          <w:b/>
          <w:sz w:val="20"/>
        </w:rPr>
      </w:pPr>
      <w:r w:rsidRPr="00DB57EA">
        <w:rPr>
          <w:b/>
          <w:sz w:val="20"/>
        </w:rPr>
        <w:t xml:space="preserve">Please complete </w:t>
      </w:r>
      <w:r>
        <w:rPr>
          <w:b/>
          <w:sz w:val="20"/>
        </w:rPr>
        <w:t>the questionnaire on the next page</w:t>
      </w:r>
    </w:p>
    <w:p w:rsidR="0084426F" w:rsidRPr="0044676F" w:rsidRDefault="0084426F" w:rsidP="0044676F">
      <w:pPr>
        <w:rPr>
          <w:b/>
          <w:szCs w:val="24"/>
        </w:rPr>
      </w:pPr>
      <w:r>
        <w:rPr>
          <w:noProof/>
          <w:sz w:val="20"/>
          <w:lang w:eastAsia="en-GB"/>
        </w:rPr>
        <w:lastRenderedPageBreak/>
        <mc:AlternateContent>
          <mc:Choice Requires="wps">
            <w:drawing>
              <wp:anchor distT="0" distB="0" distL="114300" distR="114300" simplePos="0" relativeHeight="251662336" behindDoc="1" locked="0" layoutInCell="0" allowOverlap="1" wp14:anchorId="31305429" wp14:editId="26197ED7">
                <wp:simplePos x="0" y="0"/>
                <wp:positionH relativeFrom="column">
                  <wp:posOffset>4445</wp:posOffset>
                </wp:positionH>
                <wp:positionV relativeFrom="paragraph">
                  <wp:posOffset>-90805</wp:posOffset>
                </wp:positionV>
                <wp:extent cx="5885815" cy="8191500"/>
                <wp:effectExtent l="0" t="0" r="19685" b="19050"/>
                <wp:wrapNone/>
                <wp:docPr id="50"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8191500"/>
                        </a:xfrm>
                        <a:prstGeom prst="rect">
                          <a:avLst/>
                        </a:prstGeom>
                        <a:solidFill>
                          <a:srgbClr val="FFFFFF"/>
                        </a:solidFill>
                        <a:ln w="9525">
                          <a:solidFill>
                            <a:srgbClr val="000000"/>
                          </a:solidFill>
                          <a:miter lim="800000"/>
                          <a:headEnd/>
                          <a:tailEnd/>
                        </a:ln>
                      </wps:spPr>
                      <wps:txbx>
                        <w:txbxContent>
                          <w:p w:rsidR="00AC386C" w:rsidRDefault="00AC386C" w:rsidP="0084426F">
                            <w:pPr>
                              <w:spacing w:line="273" w:lineRule="exact"/>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05429" id="_x0000_s1028" style="position:absolute;margin-left:.35pt;margin-top:-7.15pt;width:463.45pt;height: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" o:allowincell="f">
                <v:textbox inset="1pt,1pt,1pt,1pt">
                  <w:txbxContent>
                    <w:p w:rsidR="00AC386C" w:rsidRDefault="00AC386C" w:rsidP="0084426F">
                      <w:pPr>
                        <w:spacing w:line="273" w:lineRule="exact"/>
                      </w:pPr>
                      <w:r>
                        <w:t xml:space="preserve">  </w:t>
                      </w:r>
                    </w:p>
                  </w:txbxContent>
                </v:textbox>
              </v:rect>
            </w:pict>
          </mc:Fallback>
        </mc:AlternateContent>
      </w:r>
      <w:r>
        <w:rPr>
          <w:b/>
          <w:sz w:val="20"/>
        </w:rPr>
        <w:t xml:space="preserve">  </w:t>
      </w:r>
      <w:r w:rsidRPr="00DB57EA">
        <w:rPr>
          <w:b/>
          <w:sz w:val="20"/>
        </w:rPr>
        <w:t xml:space="preserve">Who identified the error and how was it identified? </w:t>
      </w:r>
    </w:p>
    <w:tbl>
      <w:tblPr>
        <w:tblStyle w:val="TableGrid"/>
        <w:tblW w:w="0" w:type="auto"/>
        <w:tblInd w:w="250" w:type="dxa"/>
        <w:tblLook w:val="04A0" w:firstRow="1" w:lastRow="0" w:firstColumn="1" w:lastColumn="0" w:noHBand="0" w:noVBand="1"/>
      </w:tblPr>
      <w:tblGrid>
        <w:gridCol w:w="9021"/>
      </w:tblGrid>
      <w:tr w:rsidR="0084426F" w:rsidTr="0044676F">
        <w:trPr>
          <w:trHeight w:val="1587"/>
        </w:trPr>
        <w:tc>
          <w:tcPr>
            <w:tcW w:w="9021" w:type="dxa"/>
          </w:tcPr>
          <w:p w:rsidR="0084426F" w:rsidRDefault="0084426F" w:rsidP="0044676F">
            <w:pPr>
              <w:tabs>
                <w:tab w:val="right" w:pos="9000"/>
              </w:tabs>
              <w:spacing w:before="120"/>
              <w:rPr>
                <w:sz w:val="20"/>
              </w:rPr>
            </w:pPr>
          </w:p>
        </w:tc>
      </w:tr>
    </w:tbl>
    <w:p w:rsidR="0084426F" w:rsidRPr="00DB57EA" w:rsidRDefault="0084426F" w:rsidP="0084426F">
      <w:pPr>
        <w:tabs>
          <w:tab w:val="right" w:pos="9000"/>
        </w:tabs>
        <w:spacing w:before="120"/>
        <w:rPr>
          <w:b/>
          <w:sz w:val="20"/>
        </w:rPr>
      </w:pPr>
      <w:r>
        <w:rPr>
          <w:b/>
          <w:sz w:val="20"/>
        </w:rPr>
        <w:t xml:space="preserve">  </w:t>
      </w:r>
      <w:r w:rsidRPr="00DB57EA">
        <w:rPr>
          <w:b/>
          <w:sz w:val="20"/>
        </w:rPr>
        <w:t>What caused the error to occur?</w:t>
      </w:r>
    </w:p>
    <w:tbl>
      <w:tblPr>
        <w:tblStyle w:val="TableGrid"/>
        <w:tblW w:w="0" w:type="auto"/>
        <w:tblInd w:w="250" w:type="dxa"/>
        <w:tblLook w:val="04A0" w:firstRow="1" w:lastRow="0" w:firstColumn="1" w:lastColumn="0" w:noHBand="0" w:noVBand="1"/>
      </w:tblPr>
      <w:tblGrid>
        <w:gridCol w:w="9021"/>
      </w:tblGrid>
      <w:tr w:rsidR="0084426F" w:rsidTr="0044676F">
        <w:trPr>
          <w:trHeight w:val="1587"/>
        </w:trPr>
        <w:tc>
          <w:tcPr>
            <w:tcW w:w="9021" w:type="dxa"/>
          </w:tcPr>
          <w:p w:rsidR="0084426F" w:rsidRDefault="0084426F" w:rsidP="0044676F">
            <w:pPr>
              <w:tabs>
                <w:tab w:val="right" w:pos="9000"/>
              </w:tabs>
              <w:spacing w:before="120"/>
              <w:rPr>
                <w:sz w:val="20"/>
              </w:rPr>
            </w:pPr>
          </w:p>
        </w:tc>
      </w:tr>
    </w:tbl>
    <w:p w:rsidR="0084426F" w:rsidRDefault="0084426F" w:rsidP="0084426F">
      <w:pPr>
        <w:tabs>
          <w:tab w:val="right" w:pos="9000"/>
        </w:tabs>
        <w:spacing w:before="120"/>
        <w:rPr>
          <w:b/>
          <w:sz w:val="20"/>
        </w:rPr>
      </w:pPr>
      <w:r>
        <w:rPr>
          <w:b/>
          <w:sz w:val="20"/>
        </w:rPr>
        <w:t xml:space="preserve">  </w:t>
      </w:r>
      <w:r w:rsidRPr="00470E9C">
        <w:rPr>
          <w:b/>
          <w:sz w:val="20"/>
        </w:rPr>
        <w:t>What actions have been taken so far to correct the error?</w:t>
      </w:r>
    </w:p>
    <w:tbl>
      <w:tblPr>
        <w:tblStyle w:val="TableGrid"/>
        <w:tblW w:w="0" w:type="auto"/>
        <w:tblInd w:w="250" w:type="dxa"/>
        <w:tblLook w:val="04A0" w:firstRow="1" w:lastRow="0" w:firstColumn="1" w:lastColumn="0" w:noHBand="0" w:noVBand="1"/>
      </w:tblPr>
      <w:tblGrid>
        <w:gridCol w:w="9021"/>
      </w:tblGrid>
      <w:tr w:rsidR="0084426F" w:rsidTr="0044676F">
        <w:trPr>
          <w:trHeight w:val="1587"/>
        </w:trPr>
        <w:tc>
          <w:tcPr>
            <w:tcW w:w="9021" w:type="dxa"/>
          </w:tcPr>
          <w:p w:rsidR="0084426F" w:rsidRDefault="0084426F" w:rsidP="0044676F">
            <w:pPr>
              <w:tabs>
                <w:tab w:val="right" w:pos="9000"/>
              </w:tabs>
              <w:spacing w:before="120"/>
              <w:rPr>
                <w:sz w:val="20"/>
              </w:rPr>
            </w:pPr>
          </w:p>
        </w:tc>
      </w:tr>
    </w:tbl>
    <w:p w:rsidR="0084426F" w:rsidRDefault="0084426F" w:rsidP="0084426F">
      <w:pPr>
        <w:tabs>
          <w:tab w:val="right" w:pos="9000"/>
        </w:tabs>
        <w:spacing w:before="120"/>
        <w:rPr>
          <w:b/>
          <w:sz w:val="20"/>
        </w:rPr>
      </w:pPr>
      <w:r>
        <w:rPr>
          <w:b/>
          <w:sz w:val="20"/>
        </w:rPr>
        <w:t xml:space="preserve">   If any correction has been</w:t>
      </w:r>
      <w:r w:rsidRPr="00470E9C">
        <w:rPr>
          <w:b/>
          <w:sz w:val="20"/>
        </w:rPr>
        <w:t xml:space="preserve"> mad</w:t>
      </w:r>
      <w:r>
        <w:rPr>
          <w:b/>
          <w:sz w:val="20"/>
        </w:rPr>
        <w:t>e in the fluid period (SF – RF), s</w:t>
      </w:r>
      <w:r w:rsidRPr="00470E9C">
        <w:rPr>
          <w:b/>
          <w:sz w:val="20"/>
        </w:rPr>
        <w:t xml:space="preserve">pecify the range of Settlement Days and </w:t>
      </w:r>
      <w:r>
        <w:rPr>
          <w:b/>
          <w:sz w:val="20"/>
        </w:rPr>
        <w:t xml:space="preserve"> </w:t>
      </w:r>
    </w:p>
    <w:p w:rsidR="0084426F" w:rsidRDefault="0084426F" w:rsidP="0084426F">
      <w:pPr>
        <w:tabs>
          <w:tab w:val="right" w:pos="9000"/>
        </w:tabs>
        <w:spacing w:before="120"/>
        <w:rPr>
          <w:b/>
          <w:sz w:val="20"/>
        </w:rPr>
      </w:pPr>
      <w:r>
        <w:rPr>
          <w:b/>
          <w:sz w:val="20"/>
        </w:rPr>
        <w:t xml:space="preserve">  </w:t>
      </w:r>
      <w:r w:rsidRPr="00470E9C">
        <w:rPr>
          <w:b/>
          <w:sz w:val="20"/>
        </w:rPr>
        <w:t>Settlement Periods already corrected.</w:t>
      </w:r>
    </w:p>
    <w:tbl>
      <w:tblPr>
        <w:tblStyle w:val="TableGrid"/>
        <w:tblW w:w="0" w:type="auto"/>
        <w:tblInd w:w="250" w:type="dxa"/>
        <w:tblLook w:val="04A0" w:firstRow="1" w:lastRow="0" w:firstColumn="1" w:lastColumn="0" w:noHBand="0" w:noVBand="1"/>
      </w:tblPr>
      <w:tblGrid>
        <w:gridCol w:w="4510"/>
        <w:gridCol w:w="4511"/>
      </w:tblGrid>
      <w:tr w:rsidR="0084426F" w:rsidTr="0044676F">
        <w:trPr>
          <w:trHeight w:val="113"/>
        </w:trPr>
        <w:tc>
          <w:tcPr>
            <w:tcW w:w="4510" w:type="dxa"/>
          </w:tcPr>
          <w:p w:rsidR="0084426F" w:rsidRDefault="0084426F" w:rsidP="0044676F">
            <w:pPr>
              <w:tabs>
                <w:tab w:val="right" w:pos="9000"/>
              </w:tabs>
              <w:spacing w:before="120"/>
              <w:rPr>
                <w:sz w:val="20"/>
              </w:rPr>
            </w:pPr>
            <w:r>
              <w:rPr>
                <w:sz w:val="20"/>
              </w:rPr>
              <w:t>From:</w:t>
            </w:r>
          </w:p>
        </w:tc>
        <w:tc>
          <w:tcPr>
            <w:tcW w:w="4511" w:type="dxa"/>
          </w:tcPr>
          <w:p w:rsidR="0084426F" w:rsidRDefault="0084426F" w:rsidP="0044676F">
            <w:pPr>
              <w:tabs>
                <w:tab w:val="right" w:pos="9000"/>
              </w:tabs>
              <w:spacing w:before="120"/>
              <w:rPr>
                <w:sz w:val="20"/>
              </w:rPr>
            </w:pPr>
            <w:r>
              <w:rPr>
                <w:sz w:val="20"/>
              </w:rPr>
              <w:t>To:</w:t>
            </w:r>
          </w:p>
        </w:tc>
      </w:tr>
      <w:tr w:rsidR="0084426F" w:rsidTr="0044676F">
        <w:trPr>
          <w:trHeight w:val="557"/>
        </w:trPr>
        <w:tc>
          <w:tcPr>
            <w:tcW w:w="4510" w:type="dxa"/>
          </w:tcPr>
          <w:p w:rsidR="0084426F" w:rsidRDefault="0084426F" w:rsidP="0044676F">
            <w:pPr>
              <w:tabs>
                <w:tab w:val="right" w:pos="9000"/>
              </w:tabs>
              <w:spacing w:before="120"/>
              <w:rPr>
                <w:sz w:val="20"/>
              </w:rPr>
            </w:pPr>
            <w:r>
              <w:rPr>
                <w:sz w:val="20"/>
              </w:rPr>
              <w:t>____/____/____ Settlement Period ____</w:t>
            </w:r>
          </w:p>
        </w:tc>
        <w:tc>
          <w:tcPr>
            <w:tcW w:w="4511" w:type="dxa"/>
          </w:tcPr>
          <w:p w:rsidR="0084426F" w:rsidRDefault="0084426F" w:rsidP="0044676F">
            <w:pPr>
              <w:tabs>
                <w:tab w:val="right" w:pos="9000"/>
              </w:tabs>
              <w:spacing w:before="120"/>
              <w:rPr>
                <w:sz w:val="20"/>
              </w:rPr>
            </w:pPr>
            <w:r>
              <w:rPr>
                <w:sz w:val="20"/>
              </w:rPr>
              <w:t>____/____/____ Settlement Period ____</w:t>
            </w:r>
          </w:p>
        </w:tc>
      </w:tr>
    </w:tbl>
    <w:p w:rsidR="0084426F" w:rsidRPr="00AE4D4F" w:rsidRDefault="0084426F" w:rsidP="0084426F">
      <w:pPr>
        <w:tabs>
          <w:tab w:val="right" w:pos="9000"/>
        </w:tabs>
        <w:spacing w:before="120"/>
        <w:rPr>
          <w:b/>
          <w:sz w:val="20"/>
        </w:rPr>
      </w:pPr>
      <w:r>
        <w:rPr>
          <w:b/>
          <w:sz w:val="20"/>
        </w:rPr>
        <w:t xml:space="preserve">  S</w:t>
      </w:r>
      <w:r w:rsidRPr="00470E9C">
        <w:rPr>
          <w:b/>
          <w:sz w:val="20"/>
        </w:rPr>
        <w:t xml:space="preserve">pecify the range of Settlement Days and Settlement Periods </w:t>
      </w:r>
      <w:r>
        <w:rPr>
          <w:b/>
          <w:sz w:val="20"/>
        </w:rPr>
        <w:t>which remain uncorrected</w:t>
      </w:r>
      <w:r>
        <w:rPr>
          <w:rStyle w:val="FootnoteReference"/>
          <w:b/>
          <w:sz w:val="20"/>
        </w:rPr>
        <w:footnoteReference w:id="22"/>
      </w:r>
      <w:r w:rsidRPr="00470E9C">
        <w:rPr>
          <w:b/>
          <w:sz w:val="20"/>
        </w:rPr>
        <w:t>.</w:t>
      </w:r>
    </w:p>
    <w:tbl>
      <w:tblPr>
        <w:tblStyle w:val="TableGrid"/>
        <w:tblW w:w="0" w:type="auto"/>
        <w:tblInd w:w="250" w:type="dxa"/>
        <w:tblLook w:val="04A0" w:firstRow="1" w:lastRow="0" w:firstColumn="1" w:lastColumn="0" w:noHBand="0" w:noVBand="1"/>
      </w:tblPr>
      <w:tblGrid>
        <w:gridCol w:w="4510"/>
        <w:gridCol w:w="4511"/>
      </w:tblGrid>
      <w:tr w:rsidR="0084426F" w:rsidTr="0044676F">
        <w:trPr>
          <w:trHeight w:val="170"/>
        </w:trPr>
        <w:tc>
          <w:tcPr>
            <w:tcW w:w="4510" w:type="dxa"/>
          </w:tcPr>
          <w:p w:rsidR="0084426F" w:rsidRDefault="0084426F" w:rsidP="0044676F">
            <w:pPr>
              <w:tabs>
                <w:tab w:val="right" w:pos="9000"/>
              </w:tabs>
              <w:spacing w:before="120"/>
              <w:rPr>
                <w:sz w:val="20"/>
              </w:rPr>
            </w:pPr>
            <w:r>
              <w:rPr>
                <w:sz w:val="20"/>
              </w:rPr>
              <w:t>From:</w:t>
            </w:r>
          </w:p>
        </w:tc>
        <w:tc>
          <w:tcPr>
            <w:tcW w:w="4511" w:type="dxa"/>
          </w:tcPr>
          <w:p w:rsidR="0084426F" w:rsidRDefault="0084426F" w:rsidP="0044676F">
            <w:pPr>
              <w:tabs>
                <w:tab w:val="right" w:pos="9000"/>
              </w:tabs>
              <w:spacing w:before="120"/>
              <w:rPr>
                <w:sz w:val="20"/>
              </w:rPr>
            </w:pPr>
            <w:r>
              <w:rPr>
                <w:sz w:val="20"/>
              </w:rPr>
              <w:t>To:</w:t>
            </w:r>
          </w:p>
        </w:tc>
      </w:tr>
      <w:tr w:rsidR="0084426F" w:rsidTr="0044676F">
        <w:trPr>
          <w:trHeight w:val="557"/>
        </w:trPr>
        <w:tc>
          <w:tcPr>
            <w:tcW w:w="4510" w:type="dxa"/>
          </w:tcPr>
          <w:p w:rsidR="0084426F" w:rsidRDefault="0084426F" w:rsidP="0044676F">
            <w:pPr>
              <w:tabs>
                <w:tab w:val="right" w:pos="9000"/>
              </w:tabs>
              <w:spacing w:before="120"/>
              <w:rPr>
                <w:sz w:val="20"/>
              </w:rPr>
            </w:pPr>
            <w:r>
              <w:rPr>
                <w:sz w:val="20"/>
              </w:rPr>
              <w:t>____/____/____ Settlement Period ____</w:t>
            </w:r>
          </w:p>
        </w:tc>
        <w:tc>
          <w:tcPr>
            <w:tcW w:w="4511" w:type="dxa"/>
          </w:tcPr>
          <w:p w:rsidR="0084426F" w:rsidRDefault="0084426F" w:rsidP="0044676F">
            <w:pPr>
              <w:tabs>
                <w:tab w:val="right" w:pos="9000"/>
              </w:tabs>
              <w:spacing w:before="120"/>
              <w:rPr>
                <w:sz w:val="20"/>
              </w:rPr>
            </w:pPr>
            <w:r>
              <w:rPr>
                <w:sz w:val="20"/>
              </w:rPr>
              <w:t>____/____/____ Settlement Period ____</w:t>
            </w:r>
          </w:p>
        </w:tc>
      </w:tr>
    </w:tbl>
    <w:p w:rsidR="0084426F" w:rsidRPr="00DB57EA" w:rsidRDefault="0084426F" w:rsidP="0084426F">
      <w:pPr>
        <w:tabs>
          <w:tab w:val="right" w:pos="9000"/>
        </w:tabs>
        <w:spacing w:before="120"/>
        <w:rPr>
          <w:b/>
          <w:sz w:val="20"/>
        </w:rPr>
      </w:pPr>
    </w:p>
    <w:p w:rsidR="0084426F" w:rsidRDefault="0084426F" w:rsidP="0084426F">
      <w:pPr>
        <w:tabs>
          <w:tab w:val="right" w:pos="9000"/>
        </w:tabs>
        <w:rPr>
          <w:b/>
          <w:sz w:val="20"/>
        </w:rPr>
      </w:pPr>
      <w:r>
        <w:rPr>
          <w:b/>
          <w:sz w:val="20"/>
        </w:rPr>
        <w:t xml:space="preserve">  In addition to answering the questions above, please provide:</w:t>
      </w:r>
    </w:p>
    <w:p w:rsidR="0084426F" w:rsidRDefault="0084426F" w:rsidP="0084426F">
      <w:pPr>
        <w:tabs>
          <w:tab w:val="right" w:pos="9000"/>
        </w:tabs>
        <w:rPr>
          <w:b/>
          <w:sz w:val="20"/>
        </w:rPr>
      </w:pPr>
    </w:p>
    <w:p w:rsidR="0084426F" w:rsidRPr="0044676F" w:rsidRDefault="0084426F" w:rsidP="0044676F">
      <w:pPr>
        <w:pStyle w:val="ListParagraph"/>
        <w:numPr>
          <w:ilvl w:val="0"/>
          <w:numId w:val="34"/>
        </w:numPr>
        <w:tabs>
          <w:tab w:val="right" w:pos="9000"/>
        </w:tabs>
        <w:rPr>
          <w:sz w:val="20"/>
        </w:rPr>
      </w:pPr>
      <w:r w:rsidRPr="0044676F">
        <w:rPr>
          <w:sz w:val="20"/>
        </w:rPr>
        <w:t>The uncorrected data;</w:t>
      </w:r>
    </w:p>
    <w:p w:rsidR="0084426F" w:rsidRDefault="0084426F" w:rsidP="0084426F">
      <w:pPr>
        <w:pStyle w:val="ListParagraph"/>
        <w:tabs>
          <w:tab w:val="right" w:pos="9000"/>
        </w:tabs>
        <w:rPr>
          <w:sz w:val="20"/>
        </w:rPr>
      </w:pPr>
    </w:p>
    <w:p w:rsidR="0084426F" w:rsidRDefault="0084426F" w:rsidP="0044676F">
      <w:pPr>
        <w:pStyle w:val="ListParagraph"/>
        <w:numPr>
          <w:ilvl w:val="0"/>
          <w:numId w:val="34"/>
        </w:numPr>
        <w:tabs>
          <w:tab w:val="right" w:pos="9000"/>
        </w:tabs>
        <w:rPr>
          <w:sz w:val="20"/>
        </w:rPr>
      </w:pPr>
      <w:r>
        <w:rPr>
          <w:sz w:val="20"/>
        </w:rPr>
        <w:t xml:space="preserve">The proposed replacement data; </w:t>
      </w:r>
    </w:p>
    <w:p w:rsidR="0084426F" w:rsidRPr="00DB57EA" w:rsidRDefault="0084426F" w:rsidP="0084426F">
      <w:pPr>
        <w:pStyle w:val="ListParagraph"/>
        <w:rPr>
          <w:sz w:val="20"/>
        </w:rPr>
      </w:pPr>
    </w:p>
    <w:p w:rsidR="0084426F" w:rsidRPr="00DB57EA" w:rsidRDefault="0084426F" w:rsidP="0044676F">
      <w:pPr>
        <w:pStyle w:val="ListParagraph"/>
        <w:numPr>
          <w:ilvl w:val="0"/>
          <w:numId w:val="34"/>
        </w:numPr>
        <w:tabs>
          <w:tab w:val="right" w:pos="9000"/>
        </w:tabs>
        <w:rPr>
          <w:sz w:val="20"/>
        </w:rPr>
      </w:pPr>
      <w:r>
        <w:rPr>
          <w:sz w:val="20"/>
        </w:rPr>
        <w:t>A statement explaining why</w:t>
      </w:r>
      <w:r w:rsidRPr="00A14A0A">
        <w:rPr>
          <w:sz w:val="20"/>
        </w:rPr>
        <w:t xml:space="preserve"> </w:t>
      </w:r>
      <w:r>
        <w:rPr>
          <w:sz w:val="20"/>
        </w:rPr>
        <w:t>(together with supporting evidence)</w:t>
      </w:r>
      <w:r w:rsidRPr="00A14A0A">
        <w:rPr>
          <w:sz w:val="20"/>
        </w:rPr>
        <w:t xml:space="preserve"> exceptional</w:t>
      </w:r>
      <w:r>
        <w:rPr>
          <w:sz w:val="20"/>
        </w:rPr>
        <w:t xml:space="preserve"> </w:t>
      </w:r>
      <w:r w:rsidRPr="00DB57EA">
        <w:rPr>
          <w:sz w:val="20"/>
        </w:rPr>
        <w:t>circumstances exist</w:t>
      </w:r>
      <w:r>
        <w:rPr>
          <w:sz w:val="20"/>
        </w:rPr>
        <w:t xml:space="preserve"> if you have answered ‘Yes’ to c); and</w:t>
      </w:r>
    </w:p>
    <w:p w:rsidR="0084426F" w:rsidRPr="00DB57EA" w:rsidRDefault="0084426F" w:rsidP="0084426F">
      <w:pPr>
        <w:pStyle w:val="ListParagraph"/>
        <w:rPr>
          <w:sz w:val="20"/>
        </w:rPr>
      </w:pPr>
    </w:p>
    <w:p w:rsidR="0084426F" w:rsidRDefault="0084426F" w:rsidP="0044676F">
      <w:pPr>
        <w:pStyle w:val="ListParagraph"/>
        <w:numPr>
          <w:ilvl w:val="0"/>
          <w:numId w:val="34"/>
        </w:numPr>
        <w:tabs>
          <w:tab w:val="right" w:pos="9000"/>
        </w:tabs>
        <w:rPr>
          <w:sz w:val="20"/>
        </w:rPr>
      </w:pPr>
      <w:r>
        <w:rPr>
          <w:sz w:val="20"/>
        </w:rPr>
        <w:t xml:space="preserve">Commissioning records for Metering Equipment installed (where applicable). </w:t>
      </w:r>
    </w:p>
    <w:p w:rsidR="0084426F" w:rsidRDefault="0084426F" w:rsidP="0084426F">
      <w:pPr>
        <w:tabs>
          <w:tab w:val="right" w:pos="9000"/>
        </w:tabs>
        <w:spacing w:before="120"/>
        <w:jc w:val="center"/>
        <w:rPr>
          <w:b/>
          <w:sz w:val="20"/>
        </w:rPr>
      </w:pPr>
    </w:p>
    <w:p w:rsidR="0084426F" w:rsidRDefault="0084426F" w:rsidP="0084426F">
      <w:pPr>
        <w:tabs>
          <w:tab w:val="right" w:pos="9000"/>
        </w:tabs>
        <w:spacing w:before="120"/>
        <w:jc w:val="center"/>
        <w:rPr>
          <w:b/>
          <w:noProof/>
          <w:sz w:val="20"/>
        </w:rPr>
      </w:pPr>
      <w:r>
        <w:rPr>
          <w:b/>
          <w:sz w:val="20"/>
        </w:rPr>
        <w:t xml:space="preserve">Please return completed form to </w:t>
      </w:r>
      <w:r w:rsidRPr="00DB57EA">
        <w:rPr>
          <w:b/>
          <w:sz w:val="20"/>
          <w:u w:val="single"/>
        </w:rPr>
        <w:t>disputes@elexon.co.uk</w:t>
      </w:r>
    </w:p>
    <w:p w:rsidR="0097452E" w:rsidRDefault="0097452E"/>
    <w:p w:rsidR="0097452E" w:rsidRDefault="003E192D" w:rsidP="00043AF8">
      <w:pPr>
        <w:pStyle w:val="Heading2"/>
        <w:keepNext w:val="0"/>
        <w:numPr>
          <w:ilvl w:val="0"/>
          <w:numId w:val="0"/>
        </w:numPr>
      </w:pPr>
      <w:bookmarkStart w:id="522" w:name="_Toc114146661"/>
      <w:bookmarkStart w:id="523" w:name="_Toc460566494"/>
      <w:bookmarkStart w:id="524" w:name="_Toc528144322"/>
      <w:bookmarkStart w:id="525" w:name="_Toc534622119"/>
      <w:bookmarkStart w:id="526" w:name="_Toc52265156"/>
      <w:r>
        <w:lastRenderedPageBreak/>
        <w:t>6.2</w:t>
      </w:r>
      <w:r>
        <w:tab/>
      </w:r>
      <w:bookmarkEnd w:id="522"/>
      <w:bookmarkEnd w:id="523"/>
      <w:bookmarkEnd w:id="524"/>
      <w:bookmarkEnd w:id="525"/>
      <w:r w:rsidR="0084426F" w:rsidRPr="0084426F">
        <w:t>This form is no longer used and is intentionally blank</w:t>
      </w:r>
      <w:bookmarkEnd w:id="526"/>
    </w:p>
    <w:p w:rsidR="0097452E" w:rsidRDefault="003E192D">
      <w:pPr>
        <w:pStyle w:val="Heading2"/>
        <w:keepNext w:val="0"/>
        <w:pageBreakBefore/>
        <w:numPr>
          <w:ilvl w:val="0"/>
          <w:numId w:val="0"/>
        </w:numPr>
        <w:spacing w:before="0" w:after="120"/>
        <w:ind w:left="720" w:hanging="720"/>
        <w:rPr>
          <w:rFonts w:ascii="Times New Roman" w:hAnsi="Times New Roman"/>
          <w:spacing w:val="-3"/>
        </w:rPr>
      </w:pPr>
      <w:bookmarkStart w:id="527" w:name="_Toc114146662"/>
      <w:bookmarkStart w:id="528" w:name="_Toc460566495"/>
      <w:bookmarkStart w:id="529" w:name="_Toc528144323"/>
      <w:bookmarkStart w:id="530" w:name="_Toc534622120"/>
      <w:bookmarkStart w:id="531" w:name="_Toc52265157"/>
      <w:r>
        <w:rPr>
          <w:rFonts w:ascii="Times New Roman" w:hAnsi="Times New Roman"/>
          <w:spacing w:val="-3"/>
        </w:rPr>
        <w:lastRenderedPageBreak/>
        <w:t>6.3</w:t>
      </w:r>
      <w:r>
        <w:rPr>
          <w:rFonts w:ascii="Times New Roman" w:hAnsi="Times New Roman"/>
          <w:spacing w:val="-3"/>
        </w:rPr>
        <w:tab/>
        <w:t>Request for Assistance (BSCP11/03)</w:t>
      </w:r>
      <w:bookmarkEnd w:id="527"/>
      <w:bookmarkEnd w:id="528"/>
      <w:bookmarkEnd w:id="529"/>
      <w:bookmarkEnd w:id="530"/>
      <w:bookmarkEnd w:id="531"/>
    </w:p>
    <w:p w:rsidR="0097452E" w:rsidRDefault="003E192D">
      <w:r>
        <w:rPr>
          <w:noProof/>
          <w:sz w:val="20"/>
          <w:lang w:eastAsia="en-GB"/>
        </w:rPr>
        <mc:AlternateContent>
          <mc:Choice Requires="wps">
            <w:drawing>
              <wp:anchor distT="0" distB="0" distL="114300" distR="114300" simplePos="0" relativeHeight="251627520" behindDoc="0" locked="0" layoutInCell="0" allowOverlap="1" wp14:anchorId="2A12FB19" wp14:editId="3537B14B">
                <wp:simplePos x="0" y="0"/>
                <wp:positionH relativeFrom="column">
                  <wp:posOffset>0</wp:posOffset>
                </wp:positionH>
                <wp:positionV relativeFrom="paragraph">
                  <wp:posOffset>168910</wp:posOffset>
                </wp:positionV>
                <wp:extent cx="737235" cy="267335"/>
                <wp:effectExtent l="9525" t="6985" r="15240" b="11430"/>
                <wp:wrapNone/>
                <wp:docPr id="35" name="Rectangle 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rsidR="00AC386C" w:rsidRDefault="00AC386C">
                            <w:pPr>
                              <w:rPr>
                                <w:b/>
                                <w:sz w:val="20"/>
                              </w:rPr>
                            </w:pPr>
                            <w:r>
                              <w:rPr>
                                <w:b/>
                                <w:sz w:val="20"/>
                              </w:rPr>
                              <w:t>BSCP11/03</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2FB19" id="Rectangle 910" o:spid="_x0000_s1029" style="position:absolute;margin-left:0;margin-top:13.3pt;width:58.05pt;height:21.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" o:allowincell="f" strokeweight="1pt">
                <v:textbox inset="1pt,1pt,1pt,1pt">
                  <w:txbxContent>
                    <w:p w:rsidR="00AC386C" w:rsidRDefault="00AC386C">
                      <w:pPr>
                        <w:rPr>
                          <w:b/>
                          <w:sz w:val="20"/>
                        </w:rPr>
                      </w:pPr>
                      <w:r>
                        <w:rPr>
                          <w:b/>
                          <w:sz w:val="20"/>
                        </w:rPr>
                        <w:t>BSCP11/03</w:t>
                      </w:r>
                    </w:p>
                  </w:txbxContent>
                </v:textbox>
              </v:rect>
            </w:pict>
          </mc:Fallback>
        </mc:AlternateContent>
      </w:r>
      <w:r>
        <w:rPr>
          <w:noProof/>
          <w:sz w:val="20"/>
          <w:lang w:eastAsia="en-GB"/>
        </w:rPr>
        <mc:AlternateContent>
          <mc:Choice Requires="wps">
            <w:drawing>
              <wp:anchor distT="0" distB="0" distL="114300" distR="114300" simplePos="0" relativeHeight="251623424" behindDoc="1" locked="0" layoutInCell="0" allowOverlap="1" wp14:anchorId="34996177" wp14:editId="7B3CD630">
                <wp:simplePos x="0" y="0"/>
                <wp:positionH relativeFrom="column">
                  <wp:posOffset>-105410</wp:posOffset>
                </wp:positionH>
                <wp:positionV relativeFrom="paragraph">
                  <wp:posOffset>135890</wp:posOffset>
                </wp:positionV>
                <wp:extent cx="5792470" cy="7718425"/>
                <wp:effectExtent l="8890" t="12065" r="8890" b="13335"/>
                <wp:wrapNone/>
                <wp:docPr id="34" name="Rectangle 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2470" cy="7718425"/>
                        </a:xfrm>
                        <a:prstGeom prst="rect">
                          <a:avLst/>
                        </a:prstGeom>
                        <a:solidFill>
                          <a:srgbClr val="FFFFFF"/>
                        </a:solidFill>
                        <a:ln w="9525">
                          <a:solidFill>
                            <a:srgbClr val="000000"/>
                          </a:solidFill>
                          <a:miter lim="800000"/>
                          <a:headEnd/>
                          <a:tailEnd/>
                        </a:ln>
                      </wps:spPr>
                      <wps:txbx>
                        <w:txbxContent>
                          <w:p w:rsidR="00AC386C" w:rsidRDefault="00AC386C"/>
                          <w:p w:rsidR="00AC386C" w:rsidRDefault="00AC386C"/>
                          <w:p w:rsidR="00AC386C" w:rsidRDefault="00AC386C">
                            <w:pPr>
                              <w:pStyle w:val="EndnoteText"/>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96177" id="Rectangle 908" o:spid="_x0000_s1030" style="position:absolute;margin-left:-8.3pt;margin-top:10.7pt;width:456.1pt;height:60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" o:allowincell="f">
                <v:textbox inset="1pt,1pt,1pt,1pt">
                  <w:txbxContent>
                    <w:p w:rsidR="00AC386C" w:rsidRDefault="00AC386C"/>
                    <w:p w:rsidR="00AC386C" w:rsidRDefault="00AC386C"/>
                    <w:p w:rsidR="00AC386C" w:rsidRDefault="00AC386C">
                      <w:pPr>
                        <w:pStyle w:val="EndnoteText"/>
                      </w:pPr>
                    </w:p>
                  </w:txbxContent>
                </v:textbox>
              </v:rect>
            </w:pict>
          </mc:Fallback>
        </mc:AlternateContent>
      </w:r>
    </w:p>
    <w:p w:rsidR="0097452E" w:rsidRDefault="003E192D">
      <w:pPr>
        <w:jc w:val="center"/>
        <w:rPr>
          <w:b/>
          <w:sz w:val="28"/>
        </w:rPr>
      </w:pPr>
      <w:r>
        <w:rPr>
          <w:noProof/>
          <w:sz w:val="20"/>
          <w:lang w:eastAsia="en-GB"/>
        </w:rPr>
        <mc:AlternateContent>
          <mc:Choice Requires="wps">
            <w:drawing>
              <wp:anchor distT="0" distB="0" distL="114300" distR="114300" simplePos="0" relativeHeight="251624448" behindDoc="0" locked="0" layoutInCell="0" allowOverlap="1" wp14:anchorId="67F1E5F9" wp14:editId="46106915">
                <wp:simplePos x="0" y="0"/>
                <wp:positionH relativeFrom="column">
                  <wp:posOffset>4297680</wp:posOffset>
                </wp:positionH>
                <wp:positionV relativeFrom="paragraph">
                  <wp:posOffset>49530</wp:posOffset>
                </wp:positionV>
                <wp:extent cx="1283335" cy="194310"/>
                <wp:effectExtent l="11430" t="11430" r="10160" b="13335"/>
                <wp:wrapNone/>
                <wp:docPr id="33" name="Rectangle 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194310"/>
                        </a:xfrm>
                        <a:prstGeom prst="rect">
                          <a:avLst/>
                        </a:prstGeom>
                        <a:solidFill>
                          <a:srgbClr val="FFFFFF"/>
                        </a:solidFill>
                        <a:ln w="9525">
                          <a:solidFill>
                            <a:srgbClr val="000000"/>
                          </a:solidFill>
                          <a:miter lim="800000"/>
                          <a:headEnd/>
                          <a:tailEnd/>
                        </a:ln>
                      </wps:spPr>
                      <wps:txbx>
                        <w:txbxContent>
                          <w:p w:rsidR="00AC386C" w:rsidRDefault="00AC386C">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1E5F9" id="Rectangle 909" o:spid="_x0000_s1031" style="position:absolute;left:0;text-align:left;margin-left:338.4pt;margin-top:3.9pt;width:101.05pt;height:15.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" o:allowincell="f">
                <v:textbox inset="1pt,1pt,1pt,1pt">
                  <w:txbxContent>
                    <w:p w:rsidR="00AC386C" w:rsidRDefault="00AC386C">
                      <w:pPr>
                        <w:rPr>
                          <w:sz w:val="20"/>
                        </w:rPr>
                      </w:pPr>
                      <w:r>
                        <w:rPr>
                          <w:sz w:val="20"/>
                        </w:rPr>
                        <w:t>Dispute Number</w:t>
                      </w:r>
                    </w:p>
                  </w:txbxContent>
                </v:textbox>
              </v:rect>
            </w:pict>
          </mc:Fallback>
        </mc:AlternateContent>
      </w:r>
    </w:p>
    <w:p w:rsidR="0097452E" w:rsidRDefault="003E192D">
      <w:pPr>
        <w:jc w:val="center"/>
        <w:rPr>
          <w:b/>
          <w:sz w:val="28"/>
        </w:rPr>
      </w:pPr>
      <w:r>
        <w:rPr>
          <w:noProof/>
          <w:sz w:val="20"/>
          <w:lang w:eastAsia="en-GB"/>
        </w:rPr>
        <mc:AlternateContent>
          <mc:Choice Requires="wps">
            <w:drawing>
              <wp:anchor distT="0" distB="0" distL="114300" distR="114300" simplePos="0" relativeHeight="251631616" behindDoc="0" locked="0" layoutInCell="0" allowOverlap="1" wp14:anchorId="7E9C2C7B" wp14:editId="4863736D">
                <wp:simplePos x="0" y="0"/>
                <wp:positionH relativeFrom="column">
                  <wp:posOffset>4297680</wp:posOffset>
                </wp:positionH>
                <wp:positionV relativeFrom="paragraph">
                  <wp:posOffset>13335</wp:posOffset>
                </wp:positionV>
                <wp:extent cx="1283335" cy="372745"/>
                <wp:effectExtent l="11430" t="13335" r="10160" b="13970"/>
                <wp:wrapNone/>
                <wp:docPr id="32" name="Rectangle 9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372745"/>
                        </a:xfrm>
                        <a:prstGeom prst="rect">
                          <a:avLst/>
                        </a:prstGeom>
                        <a:solidFill>
                          <a:srgbClr val="FFFFFF"/>
                        </a:solidFill>
                        <a:ln w="9525">
                          <a:solidFill>
                            <a:srgbClr val="000000"/>
                          </a:solidFill>
                          <a:miter lim="800000"/>
                          <a:headEnd/>
                          <a:tailEnd/>
                        </a:ln>
                      </wps:spPr>
                      <wps:txbx>
                        <w:txbxContent>
                          <w:p w:rsidR="00AC386C" w:rsidRDefault="00AC386C">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C2C7B" id="Rectangle 912" o:spid="_x0000_s1032" style="position:absolute;left:0;text-align:left;margin-left:338.4pt;margin-top:1.05pt;width:101.05pt;height:29.3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" o:allowincell="f">
                <v:textbox inset="1pt,1pt,1pt,1pt">
                  <w:txbxContent>
                    <w:p w:rsidR="00AC386C" w:rsidRDefault="00AC386C">
                      <w:pPr>
                        <w:rPr>
                          <w:sz w:val="20"/>
                        </w:rPr>
                      </w:pPr>
                    </w:p>
                  </w:txbxContent>
                </v:textbox>
              </v:rect>
            </w:pict>
          </mc:Fallback>
        </mc:AlternateContent>
      </w:r>
      <w:r>
        <w:rPr>
          <w:b/>
          <w:sz w:val="28"/>
        </w:rPr>
        <w:t>Request for Assistance</w:t>
      </w:r>
    </w:p>
    <w:p w:rsidR="0097452E" w:rsidRDefault="003E192D">
      <w:pPr>
        <w:rPr>
          <w:i/>
          <w:sz w:val="20"/>
        </w:rPr>
      </w:pPr>
      <w:r>
        <w:rPr>
          <w:i/>
          <w:sz w:val="20"/>
        </w:rPr>
        <w:t>(Form completed by DS)</w:t>
      </w:r>
    </w:p>
    <w:p w:rsidR="0097452E" w:rsidRDefault="0097452E">
      <w:pPr>
        <w:rPr>
          <w:sz w:val="20"/>
        </w:rPr>
      </w:pPr>
    </w:p>
    <w:p w:rsidR="0097452E" w:rsidRDefault="003E192D">
      <w:pPr>
        <w:tabs>
          <w:tab w:val="right" w:pos="9000"/>
        </w:tabs>
        <w:rPr>
          <w:sz w:val="20"/>
        </w:rPr>
      </w:pPr>
      <w:r>
        <w:rPr>
          <w:sz w:val="20"/>
        </w:rPr>
        <w:t>To: ___________________________________________________________   Date: ______/_____/_____</w:t>
      </w:r>
    </w:p>
    <w:p w:rsidR="0097452E" w:rsidRDefault="0097452E">
      <w:pPr>
        <w:tabs>
          <w:tab w:val="right" w:pos="9000"/>
        </w:tabs>
        <w:rPr>
          <w:sz w:val="20"/>
        </w:rPr>
      </w:pPr>
    </w:p>
    <w:p w:rsidR="0097452E" w:rsidRDefault="003E192D">
      <w:pPr>
        <w:tabs>
          <w:tab w:val="right" w:pos="9000"/>
        </w:tabs>
        <w:rPr>
          <w:sz w:val="20"/>
        </w:rPr>
      </w:pPr>
      <w:r>
        <w:rPr>
          <w:sz w:val="20"/>
        </w:rPr>
        <w:t>Company Name: ________________________________________________________________________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sz w:val="20"/>
        </w:rPr>
        <w:t>Address: ______________________________________________________________________________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sz w:val="20"/>
        </w:rPr>
        <w:t xml:space="preserve">Telephone: ___________________________________ Fax: _____________________________________ </w:t>
      </w:r>
    </w:p>
    <w:p w:rsidR="0097452E" w:rsidRDefault="0097452E">
      <w:pPr>
        <w:tabs>
          <w:tab w:val="right" w:pos="9000"/>
        </w:tabs>
        <w:rPr>
          <w:sz w:val="20"/>
        </w:rPr>
      </w:pPr>
    </w:p>
    <w:p w:rsidR="0097452E" w:rsidRDefault="003E192D">
      <w:pPr>
        <w:tabs>
          <w:tab w:val="right" w:pos="9000"/>
        </w:tabs>
        <w:rPr>
          <w:sz w:val="20"/>
        </w:rPr>
      </w:pPr>
      <w:r>
        <w:rPr>
          <w:sz w:val="20"/>
        </w:rPr>
        <w:t>Email: ________________________________________________________________________________</w:t>
      </w:r>
    </w:p>
    <w:p w:rsidR="0097452E" w:rsidRDefault="003E192D">
      <w:pPr>
        <w:rPr>
          <w:sz w:val="20"/>
        </w:rPr>
      </w:pPr>
      <w:r>
        <w:rPr>
          <w:noProof/>
          <w:sz w:val="20"/>
          <w:lang w:eastAsia="en-GB"/>
        </w:rPr>
        <mc:AlternateContent>
          <mc:Choice Requires="wps">
            <w:drawing>
              <wp:anchor distT="0" distB="0" distL="114300" distR="114300" simplePos="0" relativeHeight="251629568" behindDoc="0" locked="0" layoutInCell="0" allowOverlap="1" wp14:anchorId="2A500978" wp14:editId="5B881782">
                <wp:simplePos x="0" y="0"/>
                <wp:positionH relativeFrom="column">
                  <wp:posOffset>-91440</wp:posOffset>
                </wp:positionH>
                <wp:positionV relativeFrom="paragraph">
                  <wp:posOffset>57150</wp:posOffset>
                </wp:positionV>
                <wp:extent cx="5792470" cy="635"/>
                <wp:effectExtent l="13335" t="9525" r="13970" b="18415"/>
                <wp:wrapNone/>
                <wp:docPr id="31"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268F0" id="Line 911" o:spid="_x0000_s1026" style="position:absolute;flip: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5pt" to="448.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" o:allowincell="f" strokeweight="1.5pt">
                <v:stroke startarrowlength="short" endarrowlength="short"/>
              </v:line>
            </w:pict>
          </mc:Fallback>
        </mc:AlternateContent>
      </w:r>
    </w:p>
    <w:p w:rsidR="0097452E" w:rsidRPr="00DF47DE" w:rsidRDefault="003E192D">
      <w:pPr>
        <w:spacing w:line="-273" w:lineRule="auto"/>
        <w:jc w:val="both"/>
        <w:rPr>
          <w:b/>
          <w:sz w:val="20"/>
        </w:rPr>
      </w:pPr>
      <w:r w:rsidRPr="00DF47DE">
        <w:rPr>
          <w:b/>
          <w:sz w:val="20"/>
          <w:u w:val="single"/>
        </w:rPr>
        <w:t>TRADING DISPUTE DETAILS:</w:t>
      </w:r>
    </w:p>
    <w:p w:rsidR="0097452E" w:rsidRDefault="0097452E">
      <w:pPr>
        <w:spacing w:line="280" w:lineRule="exact"/>
        <w:jc w:val="both"/>
        <w:rPr>
          <w:sz w:val="20"/>
        </w:rPr>
      </w:pPr>
    </w:p>
    <w:p w:rsidR="0097452E" w:rsidRDefault="003E192D">
      <w:pPr>
        <w:spacing w:line="280" w:lineRule="exact"/>
        <w:rPr>
          <w:sz w:val="20"/>
        </w:rPr>
      </w:pPr>
      <w:r>
        <w:rPr>
          <w:sz w:val="20"/>
        </w:rPr>
        <w:t>Disputed Period: From____/____/____ Settlement Period ____  To____/____/____ Settlement Period ___</w:t>
      </w:r>
    </w:p>
    <w:p w:rsidR="0097452E" w:rsidRDefault="0097452E">
      <w:pPr>
        <w:spacing w:line="280" w:lineRule="exact"/>
        <w:rPr>
          <w:sz w:val="20"/>
        </w:rPr>
      </w:pPr>
    </w:p>
    <w:p w:rsidR="0097452E" w:rsidRDefault="003E192D">
      <w:pPr>
        <w:spacing w:line="280" w:lineRule="exact"/>
        <w:jc w:val="both"/>
        <w:rPr>
          <w:sz w:val="20"/>
        </w:rPr>
      </w:pPr>
      <w:r>
        <w:rPr>
          <w:sz w:val="20"/>
        </w:rPr>
        <w:t>BM Unit / MSID / ECVN or MVRN Authorisation ID / Other IDs: __________________________________</w:t>
      </w:r>
    </w:p>
    <w:p w:rsidR="0097452E" w:rsidRDefault="0097452E">
      <w:pPr>
        <w:spacing w:line="280" w:lineRule="exact"/>
        <w:jc w:val="both"/>
        <w:rPr>
          <w:sz w:val="20"/>
        </w:rPr>
      </w:pPr>
    </w:p>
    <w:p w:rsidR="0097452E" w:rsidRDefault="003E192D">
      <w:pPr>
        <w:spacing w:line="280" w:lineRule="exact"/>
        <w:jc w:val="both"/>
        <w:rPr>
          <w:sz w:val="20"/>
        </w:rPr>
      </w:pPr>
      <w:r>
        <w:rPr>
          <w:sz w:val="20"/>
        </w:rPr>
        <w:t>________________________________________________________________________________________</w:t>
      </w:r>
    </w:p>
    <w:p w:rsidR="0097452E" w:rsidRDefault="0097452E">
      <w:pPr>
        <w:spacing w:line="280" w:lineRule="exact"/>
        <w:jc w:val="both"/>
        <w:rPr>
          <w:sz w:val="20"/>
        </w:rPr>
      </w:pPr>
    </w:p>
    <w:p w:rsidR="0097452E" w:rsidRDefault="003E192D">
      <w:pPr>
        <w:spacing w:line="280" w:lineRule="exact"/>
        <w:jc w:val="both"/>
        <w:rPr>
          <w:sz w:val="20"/>
        </w:rPr>
      </w:pPr>
      <w:r>
        <w:rPr>
          <w:sz w:val="20"/>
        </w:rPr>
        <w:t>Site name:_______________________________________________________________________________</w:t>
      </w:r>
    </w:p>
    <w:p w:rsidR="0097452E" w:rsidRDefault="003E192D">
      <w:pPr>
        <w:spacing w:line="-273" w:lineRule="auto"/>
        <w:jc w:val="both"/>
        <w:rPr>
          <w:sz w:val="20"/>
        </w:rPr>
      </w:pPr>
      <w:r>
        <w:rPr>
          <w:noProof/>
          <w:sz w:val="20"/>
          <w:u w:val="single"/>
          <w:lang w:eastAsia="en-GB"/>
        </w:rPr>
        <mc:AlternateContent>
          <mc:Choice Requires="wps">
            <w:drawing>
              <wp:anchor distT="0" distB="0" distL="114300" distR="114300" simplePos="0" relativeHeight="251633664" behindDoc="0" locked="0" layoutInCell="0" allowOverlap="1" wp14:anchorId="0EFACB0B" wp14:editId="464C1F4A">
                <wp:simplePos x="0" y="0"/>
                <wp:positionH relativeFrom="column">
                  <wp:posOffset>-91440</wp:posOffset>
                </wp:positionH>
                <wp:positionV relativeFrom="paragraph">
                  <wp:posOffset>100330</wp:posOffset>
                </wp:positionV>
                <wp:extent cx="5792470" cy="6350"/>
                <wp:effectExtent l="13335" t="14605" r="13970" b="17145"/>
                <wp:wrapNone/>
                <wp:docPr id="30" name="Line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0"/>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28135" id="Line 91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7.9pt" to="448.9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" o:allowincell="f" strokeweight="1.5pt">
                <v:stroke startarrowlength="short" endarrowlength="short"/>
              </v:line>
            </w:pict>
          </mc:Fallback>
        </mc:AlternateContent>
      </w:r>
    </w:p>
    <w:p w:rsidR="00F26B0C" w:rsidRDefault="003E192D">
      <w:pPr>
        <w:spacing w:before="120" w:after="40"/>
        <w:rPr>
          <w:sz w:val="20"/>
        </w:rPr>
      </w:pPr>
      <w:r>
        <w:rPr>
          <w:sz w:val="20"/>
        </w:rPr>
        <w:t xml:space="preserve">Description of Trading Dispute / assistance required: </w:t>
      </w:r>
    </w:p>
    <w:p w:rsidR="0097452E" w:rsidRDefault="0097452E">
      <w:pPr>
        <w:spacing w:before="120" w:after="40"/>
        <w:rPr>
          <w:sz w:val="20"/>
        </w:rPr>
      </w:pPr>
    </w:p>
    <w:p w:rsidR="0097452E" w:rsidRDefault="003E192D">
      <w:pPr>
        <w:spacing w:before="120" w:after="40"/>
        <w:jc w:val="both"/>
        <w:rPr>
          <w:sz w:val="20"/>
          <w:u w:val="single"/>
        </w:rPr>
      </w:pPr>
      <w:r>
        <w:rPr>
          <w:sz w:val="20"/>
        </w:rPr>
        <w:t>_____________________________________________________________________________________</w:t>
      </w:r>
    </w:p>
    <w:p w:rsidR="0097452E" w:rsidRDefault="003E192D">
      <w:pPr>
        <w:spacing w:before="120" w:after="40"/>
        <w:jc w:val="both"/>
        <w:rPr>
          <w:sz w:val="20"/>
          <w:u w:val="single"/>
        </w:rPr>
      </w:pPr>
      <w:r>
        <w:rPr>
          <w:sz w:val="20"/>
        </w:rPr>
        <w:t>_____________________________________________________________________________________</w:t>
      </w:r>
    </w:p>
    <w:p w:rsidR="00F26B0C" w:rsidRDefault="00F26B0C" w:rsidP="00F26B0C">
      <w:pPr>
        <w:spacing w:before="120" w:after="40"/>
        <w:jc w:val="both"/>
        <w:rPr>
          <w:sz w:val="20"/>
          <w:u w:val="single"/>
        </w:rPr>
      </w:pPr>
      <w:r>
        <w:rPr>
          <w:sz w:val="20"/>
        </w:rPr>
        <w:t>_____________________________________________________________________________________</w:t>
      </w:r>
    </w:p>
    <w:p w:rsidR="00F26B0C" w:rsidRDefault="00F26B0C" w:rsidP="00F26B0C">
      <w:pPr>
        <w:spacing w:before="120" w:after="40"/>
        <w:jc w:val="both"/>
        <w:rPr>
          <w:sz w:val="20"/>
          <w:u w:val="single"/>
        </w:rPr>
      </w:pPr>
      <w:r>
        <w:rPr>
          <w:sz w:val="20"/>
        </w:rPr>
        <w:t>_____________________________________________________________________________________</w:t>
      </w:r>
    </w:p>
    <w:p w:rsidR="00F26B0C" w:rsidRDefault="00F26B0C">
      <w:pPr>
        <w:spacing w:before="120" w:after="240"/>
        <w:jc w:val="both"/>
        <w:rPr>
          <w:sz w:val="20"/>
        </w:rPr>
      </w:pPr>
    </w:p>
    <w:p w:rsidR="00F26B0C" w:rsidRDefault="00F26B0C">
      <w:pPr>
        <w:spacing w:before="120" w:after="240"/>
        <w:jc w:val="both"/>
        <w:rPr>
          <w:sz w:val="20"/>
        </w:rPr>
      </w:pPr>
    </w:p>
    <w:p w:rsidR="00F26B0C" w:rsidRDefault="00F26B0C">
      <w:pPr>
        <w:spacing w:before="120" w:after="240"/>
        <w:jc w:val="both"/>
        <w:rPr>
          <w:sz w:val="20"/>
        </w:rPr>
      </w:pPr>
    </w:p>
    <w:p w:rsidR="00F26B0C" w:rsidRDefault="00F26B0C">
      <w:pPr>
        <w:spacing w:before="120" w:after="240"/>
        <w:jc w:val="both"/>
        <w:rPr>
          <w:sz w:val="20"/>
        </w:rPr>
      </w:pPr>
    </w:p>
    <w:p w:rsidR="00F26B0C" w:rsidRDefault="00F26B0C">
      <w:pPr>
        <w:spacing w:before="120" w:after="240"/>
        <w:jc w:val="both"/>
        <w:rPr>
          <w:sz w:val="20"/>
        </w:rPr>
      </w:pPr>
    </w:p>
    <w:p w:rsidR="0097452E" w:rsidRDefault="003E192D">
      <w:pPr>
        <w:spacing w:before="120" w:after="240"/>
        <w:jc w:val="both"/>
        <w:rPr>
          <w:sz w:val="20"/>
        </w:rPr>
      </w:pPr>
      <w:r>
        <w:rPr>
          <w:sz w:val="20"/>
        </w:rPr>
        <w:t>Respond By Date: _____/_____/_____</w:t>
      </w:r>
    </w:p>
    <w:p w:rsidR="0097452E" w:rsidRDefault="0097452E">
      <w:pPr>
        <w:rPr>
          <w:sz w:val="20"/>
        </w:rPr>
      </w:pPr>
    </w:p>
    <w:p w:rsidR="0097452E" w:rsidRDefault="003E192D">
      <w:pPr>
        <w:pStyle w:val="Heading2"/>
        <w:keepNext w:val="0"/>
        <w:pageBreakBefore/>
        <w:numPr>
          <w:ilvl w:val="0"/>
          <w:numId w:val="0"/>
        </w:numPr>
        <w:spacing w:before="0" w:after="240"/>
        <w:ind w:left="851" w:hanging="851"/>
        <w:rPr>
          <w:rFonts w:ascii="Times New Roman" w:hAnsi="Times New Roman"/>
        </w:rPr>
      </w:pPr>
      <w:bookmarkStart w:id="532" w:name="_Toc114146663"/>
      <w:bookmarkStart w:id="533" w:name="_Toc460566496"/>
      <w:bookmarkStart w:id="534" w:name="_Toc528144324"/>
      <w:bookmarkStart w:id="535" w:name="_Toc534622121"/>
      <w:bookmarkStart w:id="536" w:name="_Toc52265158"/>
      <w:r>
        <w:rPr>
          <w:rFonts w:ascii="Times New Roman" w:hAnsi="Times New Roman"/>
          <w:spacing w:val="-3"/>
        </w:rPr>
        <w:lastRenderedPageBreak/>
        <w:t>6.4</w:t>
      </w:r>
      <w:r>
        <w:rPr>
          <w:rFonts w:ascii="Times New Roman" w:hAnsi="Times New Roman"/>
          <w:spacing w:val="-3"/>
        </w:rPr>
        <w:tab/>
        <w:t>BSCCo Findings Form</w:t>
      </w:r>
      <w:r>
        <w:rPr>
          <w:rFonts w:ascii="Times New Roman" w:hAnsi="Times New Roman"/>
        </w:rPr>
        <w:t xml:space="preserve"> (BSCP11/04)</w:t>
      </w:r>
      <w:bookmarkEnd w:id="532"/>
      <w:bookmarkEnd w:id="533"/>
      <w:bookmarkEnd w:id="534"/>
      <w:bookmarkEnd w:id="535"/>
      <w:bookmarkEnd w:id="536"/>
    </w:p>
    <w:p w:rsidR="0097452E" w:rsidRPr="00DF47DE" w:rsidRDefault="003E192D">
      <w:pPr>
        <w:jc w:val="center"/>
        <w:rPr>
          <w:sz w:val="28"/>
        </w:rPr>
      </w:pPr>
      <w:r>
        <w:rPr>
          <w:noProof/>
          <w:sz w:val="20"/>
          <w:lang w:eastAsia="en-GB"/>
        </w:rPr>
        <mc:AlternateContent>
          <mc:Choice Requires="wps">
            <w:drawing>
              <wp:anchor distT="0" distB="0" distL="114300" distR="114300" simplePos="0" relativeHeight="251635712" behindDoc="1" locked="0" layoutInCell="1" allowOverlap="1" wp14:anchorId="6B5F4182" wp14:editId="40610A1E">
                <wp:simplePos x="0" y="0"/>
                <wp:positionH relativeFrom="column">
                  <wp:posOffset>-177165</wp:posOffset>
                </wp:positionH>
                <wp:positionV relativeFrom="paragraph">
                  <wp:posOffset>28575</wp:posOffset>
                </wp:positionV>
                <wp:extent cx="5943600" cy="8286115"/>
                <wp:effectExtent l="13335" t="9525" r="5715" b="10160"/>
                <wp:wrapNone/>
                <wp:docPr id="27" name="Rectangle 9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86115"/>
                        </a:xfrm>
                        <a:prstGeom prst="rect">
                          <a:avLst/>
                        </a:prstGeom>
                        <a:solidFill>
                          <a:srgbClr val="FFFFFF"/>
                        </a:solidFill>
                        <a:ln w="9525">
                          <a:solidFill>
                            <a:srgbClr val="000000"/>
                          </a:solidFill>
                          <a:miter lim="800000"/>
                          <a:headEnd/>
                          <a:tailEnd/>
                        </a:ln>
                      </wps:spPr>
                      <wps:txbx>
                        <w:txbxContent>
                          <w:p w:rsidR="00AC386C" w:rsidRDefault="00AC386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F4182" id="Rectangle 916" o:spid="_x0000_s1033" style="position:absolute;left:0;text-align:left;margin-left:-13.95pt;margin-top:2.25pt;width:468pt;height:65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">
                <v:textbox inset="1pt,1pt,1pt,1pt">
                  <w:txbxContent>
                    <w:p w:rsidR="00AC386C" w:rsidRDefault="00AC386C"/>
                  </w:txbxContent>
                </v:textbox>
              </v:rect>
            </w:pict>
          </mc:Fallback>
        </mc:AlternateContent>
      </w:r>
      <w:r>
        <w:rPr>
          <w:noProof/>
          <w:sz w:val="20"/>
          <w:lang w:eastAsia="en-GB"/>
        </w:rPr>
        <mc:AlternateContent>
          <mc:Choice Requires="wps">
            <w:drawing>
              <wp:anchor distT="0" distB="0" distL="114300" distR="114300" simplePos="0" relativeHeight="251637760" behindDoc="0" locked="0" layoutInCell="0" allowOverlap="1" wp14:anchorId="65CDFE55" wp14:editId="2AA2F020">
                <wp:simplePos x="0" y="0"/>
                <wp:positionH relativeFrom="column">
                  <wp:posOffset>0</wp:posOffset>
                </wp:positionH>
                <wp:positionV relativeFrom="paragraph">
                  <wp:posOffset>93980</wp:posOffset>
                </wp:positionV>
                <wp:extent cx="737235" cy="267335"/>
                <wp:effectExtent l="9525" t="8255" r="15240" b="10160"/>
                <wp:wrapNone/>
                <wp:docPr id="26" name="Rectangle 9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rsidR="00AC386C" w:rsidRDefault="00AC386C">
                            <w:pPr>
                              <w:rPr>
                                <w:b/>
                                <w:sz w:val="20"/>
                              </w:rPr>
                            </w:pPr>
                            <w:r>
                              <w:rPr>
                                <w:b/>
                                <w:sz w:val="20"/>
                              </w:rPr>
                              <w:t>BSCP11/04</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DFE55" id="Rectangle 917" o:spid="_x0000_s1034" style="position:absolute;left:0;text-align:left;margin-left:0;margin-top:7.4pt;width:58.05pt;height:21.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" o:allowincell="f" strokeweight="1pt">
                <v:textbox inset="1pt,1pt,1pt,1pt">
                  <w:txbxContent>
                    <w:p w:rsidR="00AC386C" w:rsidRDefault="00AC386C">
                      <w:pPr>
                        <w:rPr>
                          <w:b/>
                          <w:sz w:val="20"/>
                        </w:rPr>
                      </w:pPr>
                      <w:r>
                        <w:rPr>
                          <w:b/>
                          <w:sz w:val="20"/>
                        </w:rPr>
                        <w:t>BSCP11/04</w:t>
                      </w:r>
                    </w:p>
                  </w:txbxContent>
                </v:textbox>
              </v:rect>
            </w:pict>
          </mc:Fallback>
        </mc:AlternateContent>
      </w:r>
      <w:r>
        <w:rPr>
          <w:noProof/>
          <w:sz w:val="20"/>
          <w:lang w:eastAsia="en-GB"/>
        </w:rPr>
        <mc:AlternateContent>
          <mc:Choice Requires="wps">
            <w:drawing>
              <wp:anchor distT="0" distB="0" distL="114300" distR="114300" simplePos="0" relativeHeight="251639808" behindDoc="0" locked="0" layoutInCell="0" allowOverlap="1" wp14:anchorId="47E2CF05" wp14:editId="632CD306">
                <wp:simplePos x="0" y="0"/>
                <wp:positionH relativeFrom="column">
                  <wp:posOffset>4297680</wp:posOffset>
                </wp:positionH>
                <wp:positionV relativeFrom="paragraph">
                  <wp:posOffset>269875</wp:posOffset>
                </wp:positionV>
                <wp:extent cx="1283335" cy="372745"/>
                <wp:effectExtent l="11430" t="12700" r="10160" b="5080"/>
                <wp:wrapNone/>
                <wp:docPr id="25" name="Rectangl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372745"/>
                        </a:xfrm>
                        <a:prstGeom prst="rect">
                          <a:avLst/>
                        </a:prstGeom>
                        <a:solidFill>
                          <a:srgbClr val="FFFFFF"/>
                        </a:solidFill>
                        <a:ln w="9525">
                          <a:solidFill>
                            <a:srgbClr val="000000"/>
                          </a:solidFill>
                          <a:miter lim="800000"/>
                          <a:headEnd/>
                          <a:tailEnd/>
                        </a:ln>
                      </wps:spPr>
                      <wps:txbx>
                        <w:txbxContent>
                          <w:p w:rsidR="00AC386C" w:rsidRDefault="00AC386C">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2CF05" id="Rectangle 920" o:spid="_x0000_s1035" style="position:absolute;left:0;text-align:left;margin-left:338.4pt;margin-top:21.25pt;width:101.05pt;height:29.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" o:allowincell="f">
                <v:textbox inset="1pt,1pt,1pt,1pt">
                  <w:txbxContent>
                    <w:p w:rsidR="00AC386C" w:rsidRDefault="00AC386C">
                      <w:pPr>
                        <w:rPr>
                          <w:sz w:val="20"/>
                        </w:rPr>
                      </w:pPr>
                    </w:p>
                  </w:txbxContent>
                </v:textbox>
              </v:rect>
            </w:pict>
          </mc:Fallback>
        </mc:AlternateContent>
      </w:r>
      <w:r>
        <w:rPr>
          <w:noProof/>
          <w:sz w:val="20"/>
          <w:lang w:eastAsia="en-GB"/>
        </w:rPr>
        <mc:AlternateContent>
          <mc:Choice Requires="wps">
            <w:drawing>
              <wp:anchor distT="0" distB="0" distL="114300" distR="114300" simplePos="0" relativeHeight="251641856" behindDoc="0" locked="0" layoutInCell="0" allowOverlap="1" wp14:anchorId="49A86FB6" wp14:editId="5DD26D7C">
                <wp:simplePos x="0" y="0"/>
                <wp:positionH relativeFrom="column">
                  <wp:posOffset>4297680</wp:posOffset>
                </wp:positionH>
                <wp:positionV relativeFrom="paragraph">
                  <wp:posOffset>75565</wp:posOffset>
                </wp:positionV>
                <wp:extent cx="1283335" cy="194310"/>
                <wp:effectExtent l="11430" t="8890" r="10160" b="6350"/>
                <wp:wrapNone/>
                <wp:docPr id="24" name="Rectangle 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194310"/>
                        </a:xfrm>
                        <a:prstGeom prst="rect">
                          <a:avLst/>
                        </a:prstGeom>
                        <a:solidFill>
                          <a:srgbClr val="FFFFFF"/>
                        </a:solidFill>
                        <a:ln w="9525">
                          <a:solidFill>
                            <a:srgbClr val="000000"/>
                          </a:solidFill>
                          <a:miter lim="800000"/>
                          <a:headEnd/>
                          <a:tailEnd/>
                        </a:ln>
                      </wps:spPr>
                      <wps:txbx>
                        <w:txbxContent>
                          <w:p w:rsidR="00AC386C" w:rsidRDefault="00AC386C">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86FB6" id="Rectangle 921" o:spid="_x0000_s1036" style="position:absolute;left:0;text-align:left;margin-left:338.4pt;margin-top:5.95pt;width:101.05pt;height:15.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" o:allowincell="f">
                <v:textbox inset="1pt,1pt,1pt,1pt">
                  <w:txbxContent>
                    <w:p w:rsidR="00AC386C" w:rsidRDefault="00AC386C">
                      <w:pPr>
                        <w:rPr>
                          <w:sz w:val="20"/>
                        </w:rPr>
                      </w:pPr>
                      <w:r>
                        <w:rPr>
                          <w:sz w:val="20"/>
                        </w:rPr>
                        <w:t>Dispute Number</w:t>
                      </w:r>
                    </w:p>
                  </w:txbxContent>
                </v:textbox>
              </v:rect>
            </w:pict>
          </mc:Fallback>
        </mc:AlternateContent>
      </w:r>
    </w:p>
    <w:p w:rsidR="0097452E" w:rsidRPr="00DF47DE" w:rsidRDefault="0097452E">
      <w:pPr>
        <w:jc w:val="center"/>
        <w:rPr>
          <w:sz w:val="28"/>
        </w:rPr>
      </w:pPr>
    </w:p>
    <w:p w:rsidR="0097452E" w:rsidRDefault="003E192D">
      <w:pPr>
        <w:jc w:val="center"/>
        <w:rPr>
          <w:b/>
          <w:sz w:val="28"/>
        </w:rPr>
      </w:pPr>
      <w:r>
        <w:rPr>
          <w:b/>
          <w:sz w:val="28"/>
        </w:rPr>
        <w:t>BSCCo Findings Form</w:t>
      </w:r>
    </w:p>
    <w:p w:rsidR="0097452E" w:rsidRDefault="003E192D">
      <w:pPr>
        <w:rPr>
          <w:i/>
          <w:sz w:val="20"/>
        </w:rPr>
      </w:pPr>
      <w:r>
        <w:rPr>
          <w:i/>
          <w:sz w:val="20"/>
        </w:rPr>
        <w:t>(Form completed by DS)</w:t>
      </w:r>
    </w:p>
    <w:p w:rsidR="0097452E" w:rsidRDefault="0097452E">
      <w:pPr>
        <w:rPr>
          <w:sz w:val="20"/>
        </w:rPr>
      </w:pPr>
    </w:p>
    <w:p w:rsidR="0097452E" w:rsidRDefault="003E192D">
      <w:pPr>
        <w:tabs>
          <w:tab w:val="right" w:pos="9000"/>
        </w:tabs>
        <w:rPr>
          <w:sz w:val="20"/>
        </w:rPr>
      </w:pPr>
      <w:r>
        <w:rPr>
          <w:sz w:val="20"/>
        </w:rPr>
        <w:t>To: ____________________________________________________________     Date: _____/_____/_____</w:t>
      </w:r>
    </w:p>
    <w:p w:rsidR="0097452E" w:rsidRDefault="0097452E">
      <w:pPr>
        <w:tabs>
          <w:tab w:val="right" w:pos="9000"/>
        </w:tabs>
        <w:rPr>
          <w:sz w:val="20"/>
        </w:rPr>
      </w:pPr>
    </w:p>
    <w:p w:rsidR="0097452E" w:rsidRDefault="003E192D">
      <w:pPr>
        <w:tabs>
          <w:tab w:val="right" w:pos="9000"/>
        </w:tabs>
        <w:rPr>
          <w:sz w:val="20"/>
        </w:rPr>
      </w:pPr>
      <w:r>
        <w:rPr>
          <w:sz w:val="20"/>
        </w:rPr>
        <w:t>Company Name: ________________________________________________________________________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sz w:val="20"/>
        </w:rPr>
        <w:t>Address: _____________________________________________________________________________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sz w:val="20"/>
        </w:rPr>
        <w:t>Telephone: _____________________ Fax: _____________________ Email: _________________________</w:t>
      </w:r>
    </w:p>
    <w:p w:rsidR="0097452E" w:rsidRDefault="003E192D">
      <w:pPr>
        <w:tabs>
          <w:tab w:val="right" w:pos="9000"/>
        </w:tabs>
        <w:rPr>
          <w:sz w:val="20"/>
          <w:u w:val="single"/>
        </w:rPr>
      </w:pPr>
      <w:r>
        <w:rPr>
          <w:sz w:val="20"/>
          <w:u w:val="single"/>
        </w:rPr>
        <w:tab/>
      </w:r>
    </w:p>
    <w:p w:rsidR="0097452E" w:rsidRDefault="003E192D">
      <w:pPr>
        <w:spacing w:line="273" w:lineRule="exact"/>
        <w:jc w:val="both"/>
        <w:rPr>
          <w:sz w:val="20"/>
        </w:rPr>
      </w:pPr>
      <w:r>
        <w:rPr>
          <w:sz w:val="20"/>
          <w:u w:val="single"/>
        </w:rPr>
        <w:t>TRADING DISPUTE DETAILS:</w:t>
      </w:r>
    </w:p>
    <w:p w:rsidR="0097452E" w:rsidRDefault="0097452E">
      <w:pPr>
        <w:spacing w:line="-273" w:lineRule="auto"/>
        <w:jc w:val="both"/>
        <w:rPr>
          <w:sz w:val="20"/>
        </w:rPr>
      </w:pPr>
    </w:p>
    <w:p w:rsidR="0097452E" w:rsidRDefault="003E192D">
      <w:pPr>
        <w:spacing w:line="-273" w:lineRule="auto"/>
        <w:jc w:val="both"/>
        <w:rPr>
          <w:sz w:val="20"/>
        </w:rPr>
      </w:pPr>
      <w:r>
        <w:rPr>
          <w:sz w:val="20"/>
        </w:rPr>
        <w:t>Disputed Period: From ____/____/____ Settlement Period ____  To ____/____/____ Settlement Period ____</w:t>
      </w:r>
    </w:p>
    <w:p w:rsidR="0097452E" w:rsidRDefault="003E192D">
      <w:pPr>
        <w:tabs>
          <w:tab w:val="right" w:pos="9071"/>
        </w:tabs>
        <w:spacing w:line="240" w:lineRule="exact"/>
        <w:jc w:val="both"/>
        <w:rPr>
          <w:sz w:val="20"/>
          <w:u w:val="single"/>
        </w:rPr>
      </w:pPr>
      <w:r>
        <w:rPr>
          <w:sz w:val="20"/>
          <w:u w:val="single"/>
        </w:rPr>
        <w:tab/>
      </w:r>
    </w:p>
    <w:p w:rsidR="0097452E" w:rsidRDefault="0097452E">
      <w:pPr>
        <w:spacing w:line="-273" w:lineRule="auto"/>
        <w:jc w:val="both"/>
        <w:rPr>
          <w:sz w:val="20"/>
        </w:rPr>
      </w:pPr>
    </w:p>
    <w:p w:rsidR="0097452E" w:rsidRDefault="003E192D">
      <w:pPr>
        <w:spacing w:line="273" w:lineRule="exact"/>
        <w:jc w:val="both"/>
        <w:rPr>
          <w:sz w:val="20"/>
        </w:rPr>
      </w:pPr>
      <w:r>
        <w:rPr>
          <w:sz w:val="20"/>
        </w:rPr>
        <w:t xml:space="preserve">Summary of DS Response / Description: </w:t>
      </w:r>
      <w:r>
        <w:rPr>
          <w:i/>
          <w:sz w:val="20"/>
        </w:rPr>
        <w:t>(where appropriate, evidence should be attached)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6"/>
        <w:gridCol w:w="2813"/>
      </w:tblGrid>
      <w:tr w:rsidR="0097452E">
        <w:trPr>
          <w:trHeight w:val="284"/>
          <w:jc w:val="center"/>
        </w:trPr>
        <w:tc>
          <w:tcPr>
            <w:tcW w:w="5976" w:type="dxa"/>
          </w:tcPr>
          <w:p w:rsidR="0097452E" w:rsidRDefault="003E192D">
            <w:pPr>
              <w:spacing w:line="240" w:lineRule="exact"/>
              <w:jc w:val="center"/>
              <w:rPr>
                <w:rFonts w:eastAsia="Times"/>
                <w:b/>
                <w:sz w:val="20"/>
              </w:rPr>
            </w:pPr>
            <w:r>
              <w:rPr>
                <w:rFonts w:eastAsia="Times"/>
                <w:b/>
                <w:sz w:val="20"/>
              </w:rPr>
              <w:t>Check</w:t>
            </w:r>
          </w:p>
        </w:tc>
        <w:tc>
          <w:tcPr>
            <w:tcW w:w="2813" w:type="dxa"/>
          </w:tcPr>
          <w:p w:rsidR="0097452E" w:rsidRDefault="003E192D">
            <w:pPr>
              <w:spacing w:line="240" w:lineRule="exact"/>
              <w:jc w:val="center"/>
              <w:rPr>
                <w:rFonts w:eastAsia="Times"/>
                <w:b/>
                <w:sz w:val="20"/>
              </w:rPr>
            </w:pPr>
            <w:r>
              <w:rPr>
                <w:rFonts w:eastAsia="Times"/>
                <w:b/>
                <w:sz w:val="20"/>
              </w:rPr>
              <w:t xml:space="preserve">Valid? </w:t>
            </w:r>
            <w:r>
              <w:rPr>
                <w:rFonts w:eastAsia="Times"/>
                <w:sz w:val="20"/>
              </w:rPr>
              <w:t>(delete as appropriate)</w:t>
            </w:r>
          </w:p>
        </w:tc>
      </w:tr>
      <w:tr w:rsidR="0097452E">
        <w:trPr>
          <w:trHeight w:val="284"/>
          <w:jc w:val="center"/>
        </w:trPr>
        <w:tc>
          <w:tcPr>
            <w:tcW w:w="5976" w:type="dxa"/>
          </w:tcPr>
          <w:p w:rsidR="0097452E" w:rsidRDefault="003E192D" w:rsidP="0049769B">
            <w:pPr>
              <w:spacing w:line="240" w:lineRule="exact"/>
              <w:ind w:left="284" w:hanging="284"/>
              <w:jc w:val="both"/>
              <w:rPr>
                <w:rFonts w:eastAsia="Times"/>
                <w:sz w:val="20"/>
              </w:rPr>
            </w:pPr>
            <w:r>
              <w:rPr>
                <w:rFonts w:eastAsia="Times"/>
                <w:sz w:val="20"/>
              </w:rPr>
              <w:t>a)</w:t>
            </w:r>
            <w:r>
              <w:rPr>
                <w:rFonts w:eastAsia="Times"/>
                <w:sz w:val="20"/>
              </w:rPr>
              <w:tab/>
            </w:r>
            <w:r w:rsidR="0049769B" w:rsidRPr="0049769B">
              <w:rPr>
                <w:rFonts w:eastAsia="Times"/>
                <w:sz w:val="20"/>
              </w:rPr>
              <w:t xml:space="preserve">Some or all </w:t>
            </w:r>
            <w:r>
              <w:rPr>
                <w:rFonts w:eastAsia="Times"/>
                <w:sz w:val="20"/>
              </w:rPr>
              <w:t>affected Settlement Periods claimed have been raised within the applicable Trading Dispute Deadline</w:t>
            </w:r>
            <w:r w:rsidR="0049769B" w:rsidRPr="0049769B">
              <w:rPr>
                <w:rFonts w:eastAsia="Times"/>
                <w:sz w:val="20"/>
              </w:rPr>
              <w:t xml:space="preserve"> or within the timescales described in BSCP11 section 2.2 (where exceptional circumstances have been claimed by the Raising Party)</w:t>
            </w:r>
          </w:p>
        </w:tc>
        <w:tc>
          <w:tcPr>
            <w:tcW w:w="2813" w:type="dxa"/>
          </w:tcPr>
          <w:p w:rsidR="0097452E" w:rsidRDefault="003E192D">
            <w:pPr>
              <w:spacing w:line="240" w:lineRule="exact"/>
              <w:jc w:val="center"/>
              <w:rPr>
                <w:rFonts w:eastAsia="Times"/>
                <w:sz w:val="20"/>
              </w:rPr>
            </w:pPr>
            <w:r>
              <w:rPr>
                <w:rFonts w:eastAsia="Times"/>
                <w:sz w:val="20"/>
              </w:rPr>
              <w:t>YES/NO</w:t>
            </w:r>
          </w:p>
        </w:tc>
      </w:tr>
      <w:tr w:rsidR="0097452E">
        <w:trPr>
          <w:trHeight w:val="284"/>
          <w:jc w:val="center"/>
        </w:trPr>
        <w:tc>
          <w:tcPr>
            <w:tcW w:w="5976" w:type="dxa"/>
          </w:tcPr>
          <w:p w:rsidR="0097452E" w:rsidRDefault="003E192D">
            <w:pPr>
              <w:spacing w:line="240" w:lineRule="exact"/>
              <w:ind w:left="284" w:hanging="284"/>
              <w:jc w:val="both"/>
              <w:rPr>
                <w:rFonts w:eastAsia="Times"/>
                <w:sz w:val="20"/>
              </w:rPr>
            </w:pPr>
            <w:r>
              <w:rPr>
                <w:rFonts w:eastAsia="Times"/>
                <w:sz w:val="20"/>
              </w:rPr>
              <w:t>b)</w:t>
            </w:r>
            <w:r>
              <w:rPr>
                <w:rFonts w:eastAsia="Times"/>
                <w:sz w:val="20"/>
              </w:rPr>
              <w:tab/>
              <w:t xml:space="preserve">A Settlement Error exists </w:t>
            </w:r>
          </w:p>
        </w:tc>
        <w:tc>
          <w:tcPr>
            <w:tcW w:w="2813" w:type="dxa"/>
          </w:tcPr>
          <w:p w:rsidR="0097452E" w:rsidRDefault="003E192D">
            <w:pPr>
              <w:spacing w:line="240" w:lineRule="exact"/>
              <w:jc w:val="center"/>
              <w:rPr>
                <w:rFonts w:eastAsia="Times"/>
                <w:sz w:val="20"/>
              </w:rPr>
            </w:pPr>
            <w:r>
              <w:rPr>
                <w:rFonts w:eastAsia="Times"/>
                <w:sz w:val="20"/>
              </w:rPr>
              <w:t>YES/NO</w:t>
            </w:r>
          </w:p>
        </w:tc>
      </w:tr>
      <w:tr w:rsidR="0097452E">
        <w:trPr>
          <w:trHeight w:val="284"/>
          <w:jc w:val="center"/>
        </w:trPr>
        <w:tc>
          <w:tcPr>
            <w:tcW w:w="5976" w:type="dxa"/>
          </w:tcPr>
          <w:p w:rsidR="0097452E" w:rsidRDefault="003E192D">
            <w:pPr>
              <w:spacing w:line="240" w:lineRule="exact"/>
              <w:ind w:left="284" w:hanging="284"/>
              <w:jc w:val="both"/>
              <w:rPr>
                <w:rFonts w:eastAsia="Times"/>
                <w:sz w:val="20"/>
              </w:rPr>
            </w:pPr>
            <w:r>
              <w:rPr>
                <w:rFonts w:eastAsia="Times"/>
                <w:sz w:val="20"/>
              </w:rPr>
              <w:t>c)</w:t>
            </w:r>
            <w:r>
              <w:rPr>
                <w:rFonts w:eastAsia="Times"/>
                <w:sz w:val="20"/>
              </w:rPr>
              <w:tab/>
              <w:t>The materiality of the Trading Dispute is £3,000 or greater.</w:t>
            </w:r>
          </w:p>
        </w:tc>
        <w:tc>
          <w:tcPr>
            <w:tcW w:w="2813" w:type="dxa"/>
          </w:tcPr>
          <w:p w:rsidR="0097452E" w:rsidRDefault="003E192D">
            <w:pPr>
              <w:spacing w:line="240" w:lineRule="exact"/>
              <w:jc w:val="center"/>
              <w:rPr>
                <w:rFonts w:eastAsia="Times"/>
                <w:sz w:val="20"/>
              </w:rPr>
            </w:pPr>
            <w:r>
              <w:rPr>
                <w:rFonts w:eastAsia="Times"/>
                <w:sz w:val="20"/>
              </w:rPr>
              <w:t>YES/NO</w:t>
            </w:r>
          </w:p>
        </w:tc>
      </w:tr>
    </w:tbl>
    <w:p w:rsidR="0097452E" w:rsidRDefault="003E192D">
      <w:pPr>
        <w:spacing w:before="120" w:after="40"/>
        <w:jc w:val="both"/>
        <w:rPr>
          <w:sz w:val="20"/>
        </w:rPr>
      </w:pPr>
      <w:r>
        <w:rPr>
          <w:sz w:val="20"/>
        </w:rPr>
        <w:t>Delete as appropriate:</w:t>
      </w:r>
    </w:p>
    <w:p w:rsidR="0097452E" w:rsidRDefault="003E192D">
      <w:pPr>
        <w:spacing w:before="120" w:after="40"/>
        <w:ind w:left="567" w:right="284" w:hanging="567"/>
        <w:jc w:val="both"/>
        <w:rPr>
          <w:sz w:val="20"/>
        </w:rPr>
      </w:pPr>
      <w:r>
        <w:rPr>
          <w:sz w:val="20"/>
        </w:rPr>
        <w:t>i)</w:t>
      </w:r>
      <w:r>
        <w:rPr>
          <w:sz w:val="20"/>
        </w:rPr>
        <w:tab/>
        <w:t xml:space="preserve">The Trading Dispute is considered valid against checks a), b) and c) above. The Trading Dispute will be presented to the TDC for </w:t>
      </w:r>
      <w:r w:rsidR="0049769B" w:rsidRPr="0049769B">
        <w:rPr>
          <w:sz w:val="20"/>
        </w:rPr>
        <w:t>consideration</w:t>
      </w:r>
      <w:r>
        <w:rPr>
          <w:sz w:val="20"/>
        </w:rPr>
        <w:t>.  Subject to TDC approval, the BSCCo will instruct rectification of the error.</w:t>
      </w:r>
    </w:p>
    <w:p w:rsidR="0097452E" w:rsidRDefault="003E192D">
      <w:pPr>
        <w:spacing w:before="120" w:after="40"/>
        <w:ind w:left="567" w:right="284" w:hanging="567"/>
        <w:jc w:val="both"/>
        <w:rPr>
          <w:sz w:val="20"/>
        </w:rPr>
      </w:pPr>
      <w:r>
        <w:rPr>
          <w:sz w:val="20"/>
        </w:rPr>
        <w:t>ii)</w:t>
      </w:r>
      <w:r>
        <w:rPr>
          <w:sz w:val="20"/>
        </w:rPr>
        <w:tab/>
        <w:t>The Trading Dispute is considered invalid against one or more of checks a), b) and c) above and has been closed. If objections to this finding are received from the Raising Party or any affected Party within 1</w:t>
      </w:r>
      <w:r w:rsidR="0049769B">
        <w:rPr>
          <w:sz w:val="20"/>
        </w:rPr>
        <w:t>4</w:t>
      </w:r>
      <w:r w:rsidR="00043AF8">
        <w:rPr>
          <w:sz w:val="20"/>
        </w:rPr>
        <w:t xml:space="preserve"> </w:t>
      </w:r>
      <w:r w:rsidR="0049769B">
        <w:rPr>
          <w:sz w:val="20"/>
        </w:rPr>
        <w:t>d</w:t>
      </w:r>
      <w:r>
        <w:rPr>
          <w:sz w:val="20"/>
        </w:rPr>
        <w:t>ays of receipt of this form, it will be escalated to and determined by the TDC.</w:t>
      </w:r>
    </w:p>
    <w:p w:rsidR="0097452E" w:rsidRDefault="003E192D">
      <w:pPr>
        <w:spacing w:before="120" w:after="40"/>
        <w:ind w:left="567" w:right="284" w:hanging="567"/>
        <w:jc w:val="both"/>
        <w:rPr>
          <w:sz w:val="20"/>
        </w:rPr>
      </w:pPr>
      <w:r>
        <w:rPr>
          <w:sz w:val="20"/>
        </w:rPr>
        <w:t>iii)</w:t>
      </w:r>
      <w:r>
        <w:rPr>
          <w:sz w:val="20"/>
        </w:rPr>
        <w:tab/>
        <w:t xml:space="preserve">The </w:t>
      </w:r>
      <w:r w:rsidR="0049769B">
        <w:rPr>
          <w:sz w:val="20"/>
        </w:rPr>
        <w:t>BSCCo</w:t>
      </w:r>
      <w:r>
        <w:rPr>
          <w:sz w:val="20"/>
        </w:rPr>
        <w:t xml:space="preserve"> </w:t>
      </w:r>
      <w:r w:rsidR="0049769B" w:rsidRPr="0049769B">
        <w:rPr>
          <w:sz w:val="20"/>
        </w:rPr>
        <w:t xml:space="preserve">considered the Trading Dispute invalid against one or more of checks a), b) and c) above and will </w:t>
      </w:r>
      <w:r>
        <w:rPr>
          <w:sz w:val="20"/>
        </w:rPr>
        <w:t>escalate</w:t>
      </w:r>
      <w:r w:rsidR="0049769B">
        <w:rPr>
          <w:sz w:val="20"/>
        </w:rPr>
        <w:t xml:space="preserve"> it</w:t>
      </w:r>
      <w:r>
        <w:rPr>
          <w:sz w:val="20"/>
        </w:rPr>
        <w:t xml:space="preserve"> to the TDC.</w:t>
      </w:r>
    </w:p>
    <w:p w:rsidR="0097452E" w:rsidRDefault="003E192D">
      <w:pPr>
        <w:spacing w:line="273" w:lineRule="exact"/>
        <w:jc w:val="both"/>
        <w:rPr>
          <w:sz w:val="20"/>
        </w:rPr>
      </w:pPr>
      <w:r>
        <w:rPr>
          <w:sz w:val="20"/>
        </w:rPr>
        <w:t>Contact Name: ___________________________________ Signature: ____________________________</w:t>
      </w:r>
    </w:p>
    <w:p w:rsidR="0097452E" w:rsidRDefault="003E192D">
      <w:pPr>
        <w:tabs>
          <w:tab w:val="right" w:pos="9071"/>
        </w:tabs>
        <w:spacing w:line="273" w:lineRule="exact"/>
        <w:jc w:val="both"/>
        <w:rPr>
          <w:sz w:val="20"/>
          <w:u w:val="single"/>
        </w:rPr>
      </w:pPr>
      <w:r>
        <w:rPr>
          <w:sz w:val="20"/>
          <w:u w:val="single"/>
        </w:rPr>
        <w:tab/>
      </w:r>
    </w:p>
    <w:p w:rsidR="0097452E" w:rsidRDefault="003E192D">
      <w:pPr>
        <w:spacing w:line="273" w:lineRule="exact"/>
        <w:ind w:right="238"/>
        <w:jc w:val="both"/>
        <w:rPr>
          <w:b/>
          <w:sz w:val="20"/>
        </w:rPr>
      </w:pPr>
      <w:r>
        <w:rPr>
          <w:b/>
          <w:i/>
          <w:sz w:val="20"/>
        </w:rPr>
        <w:t xml:space="preserve">(Section to be completed by the Recipient only if the Recipient objects to the BSCCo’s findings. Details of the Recipient’s objections should be provided and attached to the form) </w:t>
      </w:r>
    </w:p>
    <w:p w:rsidR="0097452E" w:rsidRDefault="003E192D">
      <w:pPr>
        <w:spacing w:after="120"/>
        <w:ind w:right="238"/>
        <w:rPr>
          <w:sz w:val="20"/>
        </w:rPr>
      </w:pPr>
      <w:r>
        <w:rPr>
          <w:sz w:val="20"/>
        </w:rPr>
        <w:t>I acknowledge receipt of the above analysis and confirm that the undersigned objects to one or more of the BSCCo’s findings.  The undersigned acknowledges that a Trading Dispute in respect of the relevant matters will be referred to the TDC for determination.</w:t>
      </w:r>
    </w:p>
    <w:p w:rsidR="0097452E" w:rsidRDefault="003E192D">
      <w:pPr>
        <w:spacing w:line="273" w:lineRule="exact"/>
        <w:ind w:right="238"/>
        <w:jc w:val="both"/>
        <w:rPr>
          <w:sz w:val="20"/>
        </w:rPr>
      </w:pPr>
      <w:r>
        <w:rPr>
          <w:sz w:val="20"/>
        </w:rPr>
        <w:t>Signed on behalf of:</w:t>
      </w:r>
    </w:p>
    <w:p w:rsidR="0097452E" w:rsidRDefault="003E192D">
      <w:pPr>
        <w:spacing w:after="120"/>
        <w:ind w:right="238"/>
        <w:rPr>
          <w:sz w:val="20"/>
        </w:rPr>
      </w:pPr>
      <w:r>
        <w:rPr>
          <w:sz w:val="20"/>
        </w:rPr>
        <w:t>Company: ______________________________________ Name: _______________________________</w:t>
      </w:r>
    </w:p>
    <w:p w:rsidR="0097452E" w:rsidRDefault="003E192D">
      <w:pPr>
        <w:spacing w:line="280" w:lineRule="exact"/>
        <w:ind w:right="238"/>
        <w:rPr>
          <w:sz w:val="20"/>
        </w:rPr>
      </w:pPr>
      <w:r>
        <w:rPr>
          <w:sz w:val="20"/>
        </w:rPr>
        <w:t>Authorised Signature: ____________________________ Date: _____/_____/_____</w:t>
      </w:r>
    </w:p>
    <w:p w:rsidR="0097452E" w:rsidRDefault="003E192D">
      <w:pPr>
        <w:spacing w:before="240"/>
        <w:ind w:right="238"/>
        <w:jc w:val="center"/>
        <w:rPr>
          <w:sz w:val="20"/>
        </w:rPr>
      </w:pPr>
      <w:r>
        <w:rPr>
          <w:b/>
          <w:sz w:val="20"/>
        </w:rPr>
        <w:t xml:space="preserve">Please return completed form to </w:t>
      </w:r>
      <w:r w:rsidR="0049769B" w:rsidRPr="0049769B">
        <w:rPr>
          <w:b/>
          <w:sz w:val="20"/>
        </w:rPr>
        <w:t>disputes@elexon.co.uk</w:t>
      </w:r>
      <w:bookmarkStart w:id="537" w:name="_Toc79833204"/>
      <w:bookmarkStart w:id="538" w:name="_Toc79833205"/>
      <w:bookmarkEnd w:id="537"/>
      <w:bookmarkEnd w:id="538"/>
    </w:p>
    <w:p w:rsidR="0097452E" w:rsidRDefault="003E192D">
      <w:pPr>
        <w:pStyle w:val="Heading2"/>
        <w:keepNext w:val="0"/>
        <w:pageBreakBefore/>
        <w:numPr>
          <w:ilvl w:val="0"/>
          <w:numId w:val="0"/>
        </w:numPr>
        <w:spacing w:before="0" w:after="120"/>
        <w:ind w:left="720" w:hanging="720"/>
        <w:rPr>
          <w:rFonts w:ascii="Times New Roman" w:hAnsi="Times New Roman"/>
        </w:rPr>
      </w:pPr>
      <w:bookmarkStart w:id="539" w:name="_Toc75681679"/>
      <w:bookmarkStart w:id="540" w:name="_Toc75686447"/>
      <w:bookmarkStart w:id="541" w:name="_Toc77414699"/>
      <w:bookmarkStart w:id="542" w:name="_Toc77471738"/>
      <w:bookmarkStart w:id="543" w:name="_Toc77472228"/>
      <w:bookmarkStart w:id="544" w:name="_Toc77989304"/>
      <w:bookmarkStart w:id="545" w:name="_Toc78016372"/>
      <w:bookmarkStart w:id="546" w:name="_Toc79833207"/>
      <w:bookmarkStart w:id="547" w:name="_Toc79833735"/>
      <w:bookmarkStart w:id="548" w:name="_Toc81186062"/>
      <w:bookmarkStart w:id="549" w:name="_Toc75681680"/>
      <w:bookmarkStart w:id="550" w:name="_Toc75686448"/>
      <w:bookmarkStart w:id="551" w:name="_Toc77414700"/>
      <w:bookmarkStart w:id="552" w:name="_Toc77471739"/>
      <w:bookmarkStart w:id="553" w:name="_Toc77472229"/>
      <w:bookmarkStart w:id="554" w:name="_Toc77989305"/>
      <w:bookmarkStart w:id="555" w:name="_Toc78016373"/>
      <w:bookmarkStart w:id="556" w:name="_Toc79833208"/>
      <w:bookmarkStart w:id="557" w:name="_Toc79833736"/>
      <w:bookmarkStart w:id="558" w:name="_Toc81186063"/>
      <w:bookmarkStart w:id="559" w:name="_Toc75681682"/>
      <w:bookmarkStart w:id="560" w:name="_Toc75686450"/>
      <w:bookmarkStart w:id="561" w:name="_Toc77414702"/>
      <w:bookmarkStart w:id="562" w:name="_Toc77471741"/>
      <w:bookmarkStart w:id="563" w:name="_Toc77472231"/>
      <w:bookmarkStart w:id="564" w:name="_Toc77989307"/>
      <w:bookmarkStart w:id="565" w:name="_Toc78016375"/>
      <w:bookmarkStart w:id="566" w:name="_Toc79833210"/>
      <w:bookmarkStart w:id="567" w:name="_Toc79833738"/>
      <w:bookmarkStart w:id="568" w:name="_Toc81186065"/>
      <w:bookmarkStart w:id="569" w:name="_Toc75681685"/>
      <w:bookmarkStart w:id="570" w:name="_Toc75686453"/>
      <w:bookmarkStart w:id="571" w:name="_Toc77414705"/>
      <w:bookmarkStart w:id="572" w:name="_Toc77471744"/>
      <w:bookmarkStart w:id="573" w:name="_Toc77472234"/>
      <w:bookmarkStart w:id="574" w:name="_Toc77989310"/>
      <w:bookmarkStart w:id="575" w:name="_Toc78016378"/>
      <w:bookmarkStart w:id="576" w:name="_Toc79833213"/>
      <w:bookmarkStart w:id="577" w:name="_Toc79833741"/>
      <w:bookmarkStart w:id="578" w:name="_Toc81186068"/>
      <w:bookmarkStart w:id="579" w:name="_Toc75681687"/>
      <w:bookmarkStart w:id="580" w:name="_Toc75686455"/>
      <w:bookmarkStart w:id="581" w:name="_Toc77414707"/>
      <w:bookmarkStart w:id="582" w:name="_Toc77471746"/>
      <w:bookmarkStart w:id="583" w:name="_Toc77472236"/>
      <w:bookmarkStart w:id="584" w:name="_Toc77989312"/>
      <w:bookmarkStart w:id="585" w:name="_Toc78016380"/>
      <w:bookmarkStart w:id="586" w:name="_Toc79833215"/>
      <w:bookmarkStart w:id="587" w:name="_Toc79833743"/>
      <w:bookmarkStart w:id="588" w:name="_Toc81186070"/>
      <w:bookmarkStart w:id="589" w:name="_Toc75681689"/>
      <w:bookmarkStart w:id="590" w:name="_Toc75686457"/>
      <w:bookmarkStart w:id="591" w:name="_Toc77414709"/>
      <w:bookmarkStart w:id="592" w:name="_Toc77471748"/>
      <w:bookmarkStart w:id="593" w:name="_Toc77472238"/>
      <w:bookmarkStart w:id="594" w:name="_Toc77989314"/>
      <w:bookmarkStart w:id="595" w:name="_Toc78016382"/>
      <w:bookmarkStart w:id="596" w:name="_Toc79833217"/>
      <w:bookmarkStart w:id="597" w:name="_Toc79833745"/>
      <w:bookmarkStart w:id="598" w:name="_Toc81186072"/>
      <w:bookmarkStart w:id="599" w:name="_Toc75681691"/>
      <w:bookmarkStart w:id="600" w:name="_Toc75686459"/>
      <w:bookmarkStart w:id="601" w:name="_Toc77414711"/>
      <w:bookmarkStart w:id="602" w:name="_Toc77471750"/>
      <w:bookmarkStart w:id="603" w:name="_Toc77472240"/>
      <w:bookmarkStart w:id="604" w:name="_Toc77989316"/>
      <w:bookmarkStart w:id="605" w:name="_Toc78016384"/>
      <w:bookmarkStart w:id="606" w:name="_Toc79833219"/>
      <w:bookmarkStart w:id="607" w:name="_Toc79833747"/>
      <w:bookmarkStart w:id="608" w:name="_Toc81186074"/>
      <w:bookmarkStart w:id="609" w:name="_Toc75681693"/>
      <w:bookmarkStart w:id="610" w:name="_Toc75686461"/>
      <w:bookmarkStart w:id="611" w:name="_Toc77414713"/>
      <w:bookmarkStart w:id="612" w:name="_Toc77471752"/>
      <w:bookmarkStart w:id="613" w:name="_Toc77472242"/>
      <w:bookmarkStart w:id="614" w:name="_Toc77989318"/>
      <w:bookmarkStart w:id="615" w:name="_Toc78016386"/>
      <w:bookmarkStart w:id="616" w:name="_Toc79833221"/>
      <w:bookmarkStart w:id="617" w:name="_Toc79833749"/>
      <w:bookmarkStart w:id="618" w:name="_Toc81186076"/>
      <w:bookmarkStart w:id="619" w:name="_Toc75681699"/>
      <w:bookmarkStart w:id="620" w:name="_Toc75686467"/>
      <w:bookmarkStart w:id="621" w:name="_Toc77414719"/>
      <w:bookmarkStart w:id="622" w:name="_Toc77471758"/>
      <w:bookmarkStart w:id="623" w:name="_Toc77472248"/>
      <w:bookmarkStart w:id="624" w:name="_Toc77989324"/>
      <w:bookmarkStart w:id="625" w:name="_Toc78016392"/>
      <w:bookmarkStart w:id="626" w:name="_Toc79833227"/>
      <w:bookmarkStart w:id="627" w:name="_Toc79833755"/>
      <w:bookmarkStart w:id="628" w:name="_Toc81186082"/>
      <w:bookmarkStart w:id="629" w:name="_Toc75681701"/>
      <w:bookmarkStart w:id="630" w:name="_Toc75686469"/>
      <w:bookmarkStart w:id="631" w:name="_Toc77414721"/>
      <w:bookmarkStart w:id="632" w:name="_Toc77471760"/>
      <w:bookmarkStart w:id="633" w:name="_Toc77472250"/>
      <w:bookmarkStart w:id="634" w:name="_Toc77989326"/>
      <w:bookmarkStart w:id="635" w:name="_Toc78016394"/>
      <w:bookmarkStart w:id="636" w:name="_Toc79833229"/>
      <w:bookmarkStart w:id="637" w:name="_Toc79833757"/>
      <w:bookmarkStart w:id="638" w:name="_Toc81186084"/>
      <w:bookmarkStart w:id="639" w:name="_Toc75681702"/>
      <w:bookmarkStart w:id="640" w:name="_Toc75686470"/>
      <w:bookmarkStart w:id="641" w:name="_Toc77414722"/>
      <w:bookmarkStart w:id="642" w:name="_Toc77471761"/>
      <w:bookmarkStart w:id="643" w:name="_Toc77472251"/>
      <w:bookmarkStart w:id="644" w:name="_Toc77989327"/>
      <w:bookmarkStart w:id="645" w:name="_Toc78016395"/>
      <w:bookmarkStart w:id="646" w:name="_Toc79833230"/>
      <w:bookmarkStart w:id="647" w:name="_Toc79833758"/>
      <w:bookmarkStart w:id="648" w:name="_Toc81186085"/>
      <w:bookmarkStart w:id="649" w:name="_Toc75681704"/>
      <w:bookmarkStart w:id="650" w:name="_Toc75686472"/>
      <w:bookmarkStart w:id="651" w:name="_Toc77414724"/>
      <w:bookmarkStart w:id="652" w:name="_Toc77471763"/>
      <w:bookmarkStart w:id="653" w:name="_Toc77472253"/>
      <w:bookmarkStart w:id="654" w:name="_Toc77989329"/>
      <w:bookmarkStart w:id="655" w:name="_Toc78016397"/>
      <w:bookmarkStart w:id="656" w:name="_Toc79833232"/>
      <w:bookmarkStart w:id="657" w:name="_Toc79833760"/>
      <w:bookmarkStart w:id="658" w:name="_Toc81186087"/>
      <w:bookmarkStart w:id="659" w:name="_Toc75681711"/>
      <w:bookmarkStart w:id="660" w:name="_Toc75686479"/>
      <w:bookmarkStart w:id="661" w:name="_Toc77414731"/>
      <w:bookmarkStart w:id="662" w:name="_Toc77471770"/>
      <w:bookmarkStart w:id="663" w:name="_Toc77472260"/>
      <w:bookmarkStart w:id="664" w:name="_Toc77989336"/>
      <w:bookmarkStart w:id="665" w:name="_Toc78016404"/>
      <w:bookmarkStart w:id="666" w:name="_Toc79833239"/>
      <w:bookmarkStart w:id="667" w:name="_Toc79833767"/>
      <w:bookmarkStart w:id="668" w:name="_Toc81186094"/>
      <w:bookmarkStart w:id="669" w:name="_Toc75681713"/>
      <w:bookmarkStart w:id="670" w:name="_Toc75686481"/>
      <w:bookmarkStart w:id="671" w:name="_Toc77414733"/>
      <w:bookmarkStart w:id="672" w:name="_Toc77471772"/>
      <w:bookmarkStart w:id="673" w:name="_Toc77472262"/>
      <w:bookmarkStart w:id="674" w:name="_Toc77989338"/>
      <w:bookmarkStart w:id="675" w:name="_Toc78016406"/>
      <w:bookmarkStart w:id="676" w:name="_Toc79833241"/>
      <w:bookmarkStart w:id="677" w:name="_Toc79833769"/>
      <w:bookmarkStart w:id="678" w:name="_Toc81186096"/>
      <w:bookmarkStart w:id="679" w:name="_Toc75681714"/>
      <w:bookmarkStart w:id="680" w:name="_Toc75686482"/>
      <w:bookmarkStart w:id="681" w:name="_Toc77414734"/>
      <w:bookmarkStart w:id="682" w:name="_Toc77471773"/>
      <w:bookmarkStart w:id="683" w:name="_Toc77472263"/>
      <w:bookmarkStart w:id="684" w:name="_Toc77989339"/>
      <w:bookmarkStart w:id="685" w:name="_Toc78016407"/>
      <w:bookmarkStart w:id="686" w:name="_Toc79833242"/>
      <w:bookmarkStart w:id="687" w:name="_Toc79833770"/>
      <w:bookmarkStart w:id="688" w:name="_Toc81186097"/>
      <w:bookmarkStart w:id="689" w:name="_Toc75681716"/>
      <w:bookmarkStart w:id="690" w:name="_Toc75686484"/>
      <w:bookmarkStart w:id="691" w:name="_Toc77414736"/>
      <w:bookmarkStart w:id="692" w:name="_Toc77471775"/>
      <w:bookmarkStart w:id="693" w:name="_Toc77472265"/>
      <w:bookmarkStart w:id="694" w:name="_Toc77989341"/>
      <w:bookmarkStart w:id="695" w:name="_Toc78016409"/>
      <w:bookmarkStart w:id="696" w:name="_Toc79833244"/>
      <w:bookmarkStart w:id="697" w:name="_Toc79833772"/>
      <w:bookmarkStart w:id="698" w:name="_Toc81186099"/>
      <w:bookmarkStart w:id="699" w:name="_Toc75681718"/>
      <w:bookmarkStart w:id="700" w:name="_Toc75686486"/>
      <w:bookmarkStart w:id="701" w:name="_Toc77414738"/>
      <w:bookmarkStart w:id="702" w:name="_Toc77471777"/>
      <w:bookmarkStart w:id="703" w:name="_Toc77472267"/>
      <w:bookmarkStart w:id="704" w:name="_Toc77989343"/>
      <w:bookmarkStart w:id="705" w:name="_Toc78016411"/>
      <w:bookmarkStart w:id="706" w:name="_Toc79833246"/>
      <w:bookmarkStart w:id="707" w:name="_Toc79833774"/>
      <w:bookmarkStart w:id="708" w:name="_Toc81186101"/>
      <w:bookmarkStart w:id="709" w:name="_Toc75681719"/>
      <w:bookmarkStart w:id="710" w:name="_Toc75686487"/>
      <w:bookmarkStart w:id="711" w:name="_Toc77414739"/>
      <w:bookmarkStart w:id="712" w:name="_Toc77471778"/>
      <w:bookmarkStart w:id="713" w:name="_Toc77472268"/>
      <w:bookmarkStart w:id="714" w:name="_Toc77989344"/>
      <w:bookmarkStart w:id="715" w:name="_Toc78016412"/>
      <w:bookmarkStart w:id="716" w:name="_Toc79833247"/>
      <w:bookmarkStart w:id="717" w:name="_Toc79833775"/>
      <w:bookmarkStart w:id="718" w:name="_Toc81186102"/>
      <w:bookmarkStart w:id="719" w:name="_Toc75681721"/>
      <w:bookmarkStart w:id="720" w:name="_Toc75686489"/>
      <w:bookmarkStart w:id="721" w:name="_Toc77414741"/>
      <w:bookmarkStart w:id="722" w:name="_Toc77471780"/>
      <w:bookmarkStart w:id="723" w:name="_Toc77472270"/>
      <w:bookmarkStart w:id="724" w:name="_Toc77989346"/>
      <w:bookmarkStart w:id="725" w:name="_Toc78016414"/>
      <w:bookmarkStart w:id="726" w:name="_Toc79833249"/>
      <w:bookmarkStart w:id="727" w:name="_Toc79833777"/>
      <w:bookmarkStart w:id="728" w:name="_Toc81186104"/>
      <w:bookmarkStart w:id="729" w:name="_Toc75681724"/>
      <w:bookmarkStart w:id="730" w:name="_Toc75686492"/>
      <w:bookmarkStart w:id="731" w:name="_Toc77414744"/>
      <w:bookmarkStart w:id="732" w:name="_Toc77471783"/>
      <w:bookmarkStart w:id="733" w:name="_Toc77472273"/>
      <w:bookmarkStart w:id="734" w:name="_Toc77989349"/>
      <w:bookmarkStart w:id="735" w:name="_Toc78016417"/>
      <w:bookmarkStart w:id="736" w:name="_Toc79833252"/>
      <w:bookmarkStart w:id="737" w:name="_Toc79833780"/>
      <w:bookmarkStart w:id="738" w:name="_Toc81186107"/>
      <w:bookmarkStart w:id="739" w:name="_Toc75681726"/>
      <w:bookmarkStart w:id="740" w:name="_Toc75686494"/>
      <w:bookmarkStart w:id="741" w:name="_Toc77414746"/>
      <w:bookmarkStart w:id="742" w:name="_Toc77471785"/>
      <w:bookmarkStart w:id="743" w:name="_Toc77472275"/>
      <w:bookmarkStart w:id="744" w:name="_Toc77989351"/>
      <w:bookmarkStart w:id="745" w:name="_Toc78016419"/>
      <w:bookmarkStart w:id="746" w:name="_Toc79833254"/>
      <w:bookmarkStart w:id="747" w:name="_Toc79833782"/>
      <w:bookmarkStart w:id="748" w:name="_Toc81186109"/>
      <w:bookmarkStart w:id="749" w:name="_Toc75681728"/>
      <w:bookmarkStart w:id="750" w:name="_Toc75686496"/>
      <w:bookmarkStart w:id="751" w:name="_Toc77414748"/>
      <w:bookmarkStart w:id="752" w:name="_Toc77471787"/>
      <w:bookmarkStart w:id="753" w:name="_Toc77472277"/>
      <w:bookmarkStart w:id="754" w:name="_Toc77989353"/>
      <w:bookmarkStart w:id="755" w:name="_Toc78016421"/>
      <w:bookmarkStart w:id="756" w:name="_Toc79833256"/>
      <w:bookmarkStart w:id="757" w:name="_Toc79833784"/>
      <w:bookmarkStart w:id="758" w:name="_Toc81186111"/>
      <w:bookmarkStart w:id="759" w:name="_Toc75681730"/>
      <w:bookmarkStart w:id="760" w:name="_Toc75686498"/>
      <w:bookmarkStart w:id="761" w:name="_Toc77414750"/>
      <w:bookmarkStart w:id="762" w:name="_Toc77471789"/>
      <w:bookmarkStart w:id="763" w:name="_Toc77472279"/>
      <w:bookmarkStart w:id="764" w:name="_Toc77989355"/>
      <w:bookmarkStart w:id="765" w:name="_Toc78016423"/>
      <w:bookmarkStart w:id="766" w:name="_Toc79833258"/>
      <w:bookmarkStart w:id="767" w:name="_Toc79833786"/>
      <w:bookmarkStart w:id="768" w:name="_Toc81186113"/>
      <w:bookmarkStart w:id="769" w:name="_Toc75681732"/>
      <w:bookmarkStart w:id="770" w:name="_Toc75686500"/>
      <w:bookmarkStart w:id="771" w:name="_Toc77414752"/>
      <w:bookmarkStart w:id="772" w:name="_Toc77471791"/>
      <w:bookmarkStart w:id="773" w:name="_Toc77472281"/>
      <w:bookmarkStart w:id="774" w:name="_Toc77989357"/>
      <w:bookmarkStart w:id="775" w:name="_Toc78016425"/>
      <w:bookmarkStart w:id="776" w:name="_Toc79833260"/>
      <w:bookmarkStart w:id="777" w:name="_Toc79833788"/>
      <w:bookmarkStart w:id="778" w:name="_Toc81186115"/>
      <w:bookmarkStart w:id="779" w:name="_Toc75681733"/>
      <w:bookmarkStart w:id="780" w:name="_Toc75686501"/>
      <w:bookmarkStart w:id="781" w:name="_Toc77414753"/>
      <w:bookmarkStart w:id="782" w:name="_Toc77471792"/>
      <w:bookmarkStart w:id="783" w:name="_Toc77472282"/>
      <w:bookmarkStart w:id="784" w:name="_Toc77989358"/>
      <w:bookmarkStart w:id="785" w:name="_Toc78016426"/>
      <w:bookmarkStart w:id="786" w:name="_Toc79833261"/>
      <w:bookmarkStart w:id="787" w:name="_Toc79833789"/>
      <w:bookmarkStart w:id="788" w:name="_Toc81186116"/>
      <w:bookmarkStart w:id="789" w:name="_Toc75681736"/>
      <w:bookmarkStart w:id="790" w:name="_Toc75686504"/>
      <w:bookmarkStart w:id="791" w:name="_Toc77414756"/>
      <w:bookmarkStart w:id="792" w:name="_Toc77471795"/>
      <w:bookmarkStart w:id="793" w:name="_Toc77472285"/>
      <w:bookmarkStart w:id="794" w:name="_Toc77989361"/>
      <w:bookmarkStart w:id="795" w:name="_Toc78016429"/>
      <w:bookmarkStart w:id="796" w:name="_Toc79833264"/>
      <w:bookmarkStart w:id="797" w:name="_Toc79833792"/>
      <w:bookmarkStart w:id="798" w:name="_Toc81186119"/>
      <w:bookmarkStart w:id="799" w:name="_Toc75681750"/>
      <w:bookmarkStart w:id="800" w:name="_Toc75686518"/>
      <w:bookmarkStart w:id="801" w:name="_Toc77414770"/>
      <w:bookmarkStart w:id="802" w:name="_Toc77471809"/>
      <w:bookmarkStart w:id="803" w:name="_Toc77472299"/>
      <w:bookmarkStart w:id="804" w:name="_Toc77989375"/>
      <w:bookmarkStart w:id="805" w:name="_Toc78016443"/>
      <w:bookmarkStart w:id="806" w:name="_Toc79833278"/>
      <w:bookmarkStart w:id="807" w:name="_Toc79833806"/>
      <w:bookmarkStart w:id="808" w:name="_Toc81186133"/>
      <w:bookmarkStart w:id="809" w:name="_Toc75681751"/>
      <w:bookmarkStart w:id="810" w:name="_Toc75686519"/>
      <w:bookmarkStart w:id="811" w:name="_Toc77414771"/>
      <w:bookmarkStart w:id="812" w:name="_Toc77471810"/>
      <w:bookmarkStart w:id="813" w:name="_Toc77472300"/>
      <w:bookmarkStart w:id="814" w:name="_Toc77989376"/>
      <w:bookmarkStart w:id="815" w:name="_Toc78016444"/>
      <w:bookmarkStart w:id="816" w:name="_Toc79833279"/>
      <w:bookmarkStart w:id="817" w:name="_Toc79833807"/>
      <w:bookmarkStart w:id="818" w:name="_Toc81186134"/>
      <w:bookmarkStart w:id="819" w:name="_Toc75681752"/>
      <w:bookmarkStart w:id="820" w:name="_Toc75686520"/>
      <w:bookmarkStart w:id="821" w:name="_Toc77414772"/>
      <w:bookmarkStart w:id="822" w:name="_Toc77471811"/>
      <w:bookmarkStart w:id="823" w:name="_Toc77472301"/>
      <w:bookmarkStart w:id="824" w:name="_Toc77989377"/>
      <w:bookmarkStart w:id="825" w:name="_Toc78016445"/>
      <w:bookmarkStart w:id="826" w:name="_Toc79833280"/>
      <w:bookmarkStart w:id="827" w:name="_Toc79833808"/>
      <w:bookmarkStart w:id="828" w:name="_Toc81186135"/>
      <w:bookmarkStart w:id="829" w:name="_Toc75681753"/>
      <w:bookmarkStart w:id="830" w:name="_Toc75686521"/>
      <w:bookmarkStart w:id="831" w:name="_Toc77414773"/>
      <w:bookmarkStart w:id="832" w:name="_Toc77471812"/>
      <w:bookmarkStart w:id="833" w:name="_Toc77472302"/>
      <w:bookmarkStart w:id="834" w:name="_Toc77989378"/>
      <w:bookmarkStart w:id="835" w:name="_Toc78016446"/>
      <w:bookmarkStart w:id="836" w:name="_Toc79833281"/>
      <w:bookmarkStart w:id="837" w:name="_Toc79833809"/>
      <w:bookmarkStart w:id="838" w:name="_Toc81186136"/>
      <w:bookmarkStart w:id="839" w:name="_Toc75681754"/>
      <w:bookmarkStart w:id="840" w:name="_Toc75686522"/>
      <w:bookmarkStart w:id="841" w:name="_Toc77414774"/>
      <w:bookmarkStart w:id="842" w:name="_Toc77471813"/>
      <w:bookmarkStart w:id="843" w:name="_Toc77472303"/>
      <w:bookmarkStart w:id="844" w:name="_Toc77989379"/>
      <w:bookmarkStart w:id="845" w:name="_Toc78016447"/>
      <w:bookmarkStart w:id="846" w:name="_Toc79833282"/>
      <w:bookmarkStart w:id="847" w:name="_Toc79833810"/>
      <w:bookmarkStart w:id="848" w:name="_Toc81186137"/>
      <w:bookmarkStart w:id="849" w:name="_Toc81186140"/>
      <w:bookmarkStart w:id="850" w:name="_Toc81186141"/>
      <w:bookmarkStart w:id="851" w:name="_Toc81186142"/>
      <w:bookmarkStart w:id="852" w:name="_Toc81186143"/>
      <w:bookmarkStart w:id="853" w:name="_Toc81186145"/>
      <w:bookmarkStart w:id="854" w:name="_Toc81186146"/>
      <w:bookmarkStart w:id="855" w:name="_Toc81186147"/>
      <w:bookmarkStart w:id="856" w:name="_Toc81186149"/>
      <w:bookmarkStart w:id="857" w:name="_Toc81186152"/>
      <w:bookmarkStart w:id="858" w:name="_Toc81186153"/>
      <w:bookmarkStart w:id="859" w:name="_Toc81186154"/>
      <w:bookmarkStart w:id="860" w:name="_Toc81186155"/>
      <w:bookmarkStart w:id="861" w:name="_Toc81186156"/>
      <w:bookmarkStart w:id="862" w:name="_Toc81186157"/>
      <w:bookmarkStart w:id="863" w:name="_Toc81186158"/>
      <w:bookmarkStart w:id="864" w:name="_Toc81186159"/>
      <w:bookmarkStart w:id="865" w:name="_Toc81186160"/>
      <w:bookmarkStart w:id="866" w:name="_Toc81186161"/>
      <w:bookmarkStart w:id="867" w:name="_Toc81186163"/>
      <w:bookmarkStart w:id="868" w:name="_Toc81186165"/>
      <w:bookmarkStart w:id="869" w:name="_Toc81186167"/>
      <w:bookmarkStart w:id="870" w:name="_Toc81186168"/>
      <w:bookmarkStart w:id="871" w:name="_Toc81186169"/>
      <w:bookmarkStart w:id="872" w:name="_Toc81186170"/>
      <w:bookmarkStart w:id="873" w:name="_Toc81186171"/>
      <w:bookmarkStart w:id="874" w:name="_Toc81186173"/>
      <w:bookmarkStart w:id="875" w:name="_Toc81186175"/>
      <w:bookmarkStart w:id="876" w:name="_Toc81186177"/>
      <w:bookmarkStart w:id="877" w:name="_Toc81186179"/>
      <w:bookmarkStart w:id="878" w:name="_Toc81186180"/>
      <w:bookmarkStart w:id="879" w:name="_Toc81186181"/>
      <w:bookmarkStart w:id="880" w:name="_Toc81186182"/>
      <w:bookmarkStart w:id="881" w:name="_Toc81186183"/>
      <w:bookmarkStart w:id="882" w:name="_Toc81186184"/>
      <w:bookmarkStart w:id="883" w:name="_Toc81186185"/>
      <w:bookmarkStart w:id="884" w:name="_Toc81186186"/>
      <w:bookmarkStart w:id="885" w:name="_Toc81186187"/>
      <w:bookmarkStart w:id="886" w:name="_Toc81186189"/>
      <w:bookmarkStart w:id="887" w:name="_Toc81186191"/>
      <w:bookmarkStart w:id="888" w:name="_Toc81186193"/>
      <w:bookmarkStart w:id="889" w:name="_Toc81186194"/>
      <w:bookmarkStart w:id="890" w:name="_Toc81186195"/>
      <w:bookmarkStart w:id="891" w:name="_Toc114146664"/>
      <w:bookmarkStart w:id="892" w:name="_Toc460566497"/>
      <w:bookmarkStart w:id="893" w:name="_Toc528144325"/>
      <w:bookmarkStart w:id="894" w:name="_Toc534622122"/>
      <w:bookmarkStart w:id="895" w:name="_Toc52265159"/>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Pr>
          <w:rFonts w:ascii="Times New Roman" w:hAnsi="Times New Roman"/>
        </w:rPr>
        <w:lastRenderedPageBreak/>
        <w:t>6.5</w:t>
      </w:r>
      <w:r>
        <w:rPr>
          <w:rFonts w:ascii="Times New Roman" w:hAnsi="Times New Roman"/>
        </w:rPr>
        <w:tab/>
        <w:t>BSCCo Trading Dispute Closure Form (BSCP11/05)</w:t>
      </w:r>
      <w:bookmarkEnd w:id="891"/>
      <w:bookmarkEnd w:id="892"/>
      <w:bookmarkEnd w:id="893"/>
      <w:bookmarkEnd w:id="894"/>
      <w:bookmarkEnd w:id="895"/>
    </w:p>
    <w:p w:rsidR="0097452E" w:rsidRDefault="003E192D">
      <w:r>
        <w:rPr>
          <w:noProof/>
          <w:sz w:val="20"/>
          <w:lang w:eastAsia="en-GB"/>
        </w:rPr>
        <mc:AlternateContent>
          <mc:Choice Requires="wps">
            <w:drawing>
              <wp:anchor distT="0" distB="0" distL="114300" distR="114300" simplePos="0" relativeHeight="251643904" behindDoc="1" locked="0" layoutInCell="0" allowOverlap="1" wp14:anchorId="6CBF1C1D" wp14:editId="7AA67E37">
                <wp:simplePos x="0" y="0"/>
                <wp:positionH relativeFrom="column">
                  <wp:posOffset>-115570</wp:posOffset>
                </wp:positionH>
                <wp:positionV relativeFrom="paragraph">
                  <wp:posOffset>90170</wp:posOffset>
                </wp:positionV>
                <wp:extent cx="5966460" cy="7071360"/>
                <wp:effectExtent l="0" t="0" r="15240" b="15240"/>
                <wp:wrapNone/>
                <wp:docPr id="21" name="Rectangle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6460" cy="7071360"/>
                        </a:xfrm>
                        <a:prstGeom prst="rect">
                          <a:avLst/>
                        </a:prstGeom>
                        <a:solidFill>
                          <a:srgbClr val="FFFFFF"/>
                        </a:solidFill>
                        <a:ln w="9525">
                          <a:solidFill>
                            <a:srgbClr val="000000"/>
                          </a:solidFill>
                          <a:miter lim="800000"/>
                          <a:headEnd/>
                          <a:tailEnd/>
                        </a:ln>
                      </wps:spPr>
                      <wps:txbx>
                        <w:txbxContent>
                          <w:p w:rsidR="00AC386C" w:rsidRDefault="00AC386C">
                            <w:pPr>
                              <w:pStyle w:val="EndnoteText"/>
                            </w:pPr>
                          </w:p>
                          <w:p w:rsidR="00AC386C" w:rsidRDefault="00AC386C">
                            <w:pPr>
                              <w:spacing w:line="-273" w:lineRule="auto"/>
                              <w:rPr>
                                <w:sz w:val="20"/>
                              </w:rPr>
                            </w:pPr>
                            <w:r>
                              <w:t xml:space="preserv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F1C1D" id="Rectangle 937" o:spid="_x0000_s1037" style="position:absolute;margin-left:-9.1pt;margin-top:7.1pt;width:469.8pt;height:55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" o:allowincell="f">
                <v:textbox inset="1pt,1pt,1pt,1pt">
                  <w:txbxContent>
                    <w:p w:rsidR="00AC386C" w:rsidRDefault="00AC386C">
                      <w:pPr>
                        <w:pStyle w:val="EndnoteText"/>
                      </w:pPr>
                    </w:p>
                    <w:p w:rsidR="00AC386C" w:rsidRDefault="00AC386C">
                      <w:pPr>
                        <w:spacing w:line="-273" w:lineRule="auto"/>
                        <w:rPr>
                          <w:sz w:val="20"/>
                        </w:rPr>
                      </w:pPr>
                      <w:r>
                        <w:t xml:space="preserve"> </w:t>
                      </w:r>
                    </w:p>
                  </w:txbxContent>
                </v:textbox>
              </v:rect>
            </w:pict>
          </mc:Fallback>
        </mc:AlternateContent>
      </w:r>
      <w:r>
        <w:rPr>
          <w:noProof/>
          <w:sz w:val="20"/>
          <w:lang w:eastAsia="en-GB"/>
        </w:rPr>
        <mc:AlternateContent>
          <mc:Choice Requires="wps">
            <w:drawing>
              <wp:anchor distT="0" distB="0" distL="114300" distR="114300" simplePos="0" relativeHeight="251646976" behindDoc="0" locked="0" layoutInCell="1" allowOverlap="1" wp14:anchorId="60450395" wp14:editId="52A751DB">
                <wp:simplePos x="0" y="0"/>
                <wp:positionH relativeFrom="column">
                  <wp:posOffset>4326255</wp:posOffset>
                </wp:positionH>
                <wp:positionV relativeFrom="paragraph">
                  <wp:posOffset>144145</wp:posOffset>
                </wp:positionV>
                <wp:extent cx="1257300" cy="456565"/>
                <wp:effectExtent l="11430" t="10795" r="7620" b="8890"/>
                <wp:wrapNone/>
                <wp:docPr id="23" name="Rectangl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56565"/>
                        </a:xfrm>
                        <a:prstGeom prst="rect">
                          <a:avLst/>
                        </a:prstGeom>
                        <a:solidFill>
                          <a:srgbClr val="FFFFFF"/>
                        </a:solidFill>
                        <a:ln w="9525">
                          <a:solidFill>
                            <a:srgbClr val="000000"/>
                          </a:solidFill>
                          <a:miter lim="800000"/>
                          <a:headEnd/>
                          <a:tailEnd/>
                        </a:ln>
                      </wps:spPr>
                      <wps:txbx>
                        <w:txbxContent>
                          <w:p w:rsidR="00AC386C" w:rsidRDefault="00AC386C">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50395" id="Rectangle 941" o:spid="_x0000_s1038" style="position:absolute;margin-left:340.65pt;margin-top:11.35pt;width:99pt;height:35.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">
                <v:textbox inset="1pt,1pt,1pt,1pt">
                  <w:txbxContent>
                    <w:p w:rsidR="00AC386C" w:rsidRDefault="00AC386C">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45952" behindDoc="0" locked="0" layoutInCell="0" allowOverlap="1" wp14:anchorId="77FC1985" wp14:editId="1D6BF0CA">
                <wp:simplePos x="0" y="0"/>
                <wp:positionH relativeFrom="column">
                  <wp:posOffset>-29845</wp:posOffset>
                </wp:positionH>
                <wp:positionV relativeFrom="paragraph">
                  <wp:posOffset>137795</wp:posOffset>
                </wp:positionV>
                <wp:extent cx="767080" cy="352425"/>
                <wp:effectExtent l="8255" t="13970" r="15240" b="14605"/>
                <wp:wrapNone/>
                <wp:docPr id="22" name="Rectangle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352425"/>
                        </a:xfrm>
                        <a:prstGeom prst="rect">
                          <a:avLst/>
                        </a:prstGeom>
                        <a:solidFill>
                          <a:srgbClr val="FFFFFF"/>
                        </a:solidFill>
                        <a:ln w="12700">
                          <a:solidFill>
                            <a:srgbClr val="000000"/>
                          </a:solidFill>
                          <a:miter lim="800000"/>
                          <a:headEnd/>
                          <a:tailEnd/>
                        </a:ln>
                      </wps:spPr>
                      <wps:txbx>
                        <w:txbxContent>
                          <w:p w:rsidR="00AC386C" w:rsidRDefault="00AC386C">
                            <w:pPr>
                              <w:rPr>
                                <w:b/>
                                <w:sz w:val="20"/>
                              </w:rPr>
                            </w:pPr>
                            <w:r>
                              <w:rPr>
                                <w:b/>
                                <w:sz w:val="20"/>
                              </w:rPr>
                              <w:t>BSCP11/05</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C1985" id="Rectangle 938" o:spid="_x0000_s1039" style="position:absolute;margin-left:-2.35pt;margin-top:10.85pt;width:60.4pt;height:27.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" o:allowincell="f" strokeweight="1pt">
                <v:textbox inset="1pt,1pt,1pt,1pt">
                  <w:txbxContent>
                    <w:p w:rsidR="00AC386C" w:rsidRDefault="00AC386C">
                      <w:pPr>
                        <w:rPr>
                          <w:b/>
                          <w:sz w:val="20"/>
                        </w:rPr>
                      </w:pPr>
                      <w:r>
                        <w:rPr>
                          <w:b/>
                          <w:sz w:val="20"/>
                        </w:rPr>
                        <w:t>BSCP11/05</w:t>
                      </w:r>
                    </w:p>
                  </w:txbxContent>
                </v:textbox>
              </v:rect>
            </w:pict>
          </mc:Fallback>
        </mc:AlternateContent>
      </w:r>
    </w:p>
    <w:p w:rsidR="0097452E" w:rsidRDefault="003E192D">
      <w:pPr>
        <w:jc w:val="center"/>
        <w:rPr>
          <w:b/>
          <w:sz w:val="28"/>
        </w:rPr>
      </w:pPr>
      <w:r>
        <w:rPr>
          <w:b/>
          <w:noProof/>
          <w:sz w:val="28"/>
          <w:lang w:eastAsia="en-GB"/>
        </w:rPr>
        <mc:AlternateContent>
          <mc:Choice Requires="wps">
            <w:drawing>
              <wp:anchor distT="0" distB="0" distL="114300" distR="114300" simplePos="0" relativeHeight="251693056" behindDoc="0" locked="0" layoutInCell="1" allowOverlap="1" wp14:anchorId="51013765" wp14:editId="36B6F881">
                <wp:simplePos x="0" y="0"/>
                <wp:positionH relativeFrom="column">
                  <wp:posOffset>4326255</wp:posOffset>
                </wp:positionH>
                <wp:positionV relativeFrom="paragraph">
                  <wp:posOffset>196850</wp:posOffset>
                </wp:positionV>
                <wp:extent cx="1257300" cy="0"/>
                <wp:effectExtent l="11430" t="6350" r="7620" b="12700"/>
                <wp:wrapNone/>
                <wp:docPr id="20" name="AutoShape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7E8CE8" id="_x0000_t32" coordsize="21600,21600" o:spt="32" o:oned="t" path="m,l21600,21600e" filled="f">
                <v:path arrowok="t" fillok="f" o:connecttype="none"/>
                <o:lock v:ext="edit" shapetype="t"/>
              </v:shapetype>
              <v:shape id="AutoShape 1116" o:spid="_x0000_s1026" type="#_x0000_t32" style="position:absolute;margin-left:340.65pt;margin-top:15.5pt;width:99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"/>
            </w:pict>
          </mc:Fallback>
        </mc:AlternateContent>
      </w:r>
    </w:p>
    <w:p w:rsidR="0097452E" w:rsidRDefault="003E192D">
      <w:pPr>
        <w:spacing w:after="120"/>
        <w:ind w:left="1560"/>
        <w:rPr>
          <w:b/>
          <w:sz w:val="28"/>
        </w:rPr>
      </w:pPr>
      <w:r>
        <w:rPr>
          <w:b/>
          <w:sz w:val="28"/>
        </w:rPr>
        <w:t>BSCCo Trading Dispute Closure Form</w:t>
      </w:r>
    </w:p>
    <w:p w:rsidR="0097452E" w:rsidRDefault="003E192D">
      <w:pPr>
        <w:rPr>
          <w:i/>
          <w:sz w:val="20"/>
        </w:rPr>
      </w:pPr>
      <w:r>
        <w:rPr>
          <w:i/>
          <w:sz w:val="20"/>
        </w:rPr>
        <w:t>(Form completed by DS)</w:t>
      </w:r>
    </w:p>
    <w:p w:rsidR="0097452E" w:rsidRDefault="0097452E">
      <w:pPr>
        <w:rPr>
          <w:sz w:val="20"/>
        </w:rPr>
      </w:pPr>
    </w:p>
    <w:p w:rsidR="0097452E" w:rsidRDefault="003E192D">
      <w:pPr>
        <w:tabs>
          <w:tab w:val="right" w:pos="9000"/>
        </w:tabs>
        <w:rPr>
          <w:sz w:val="20"/>
        </w:rPr>
      </w:pPr>
      <w:r>
        <w:rPr>
          <w:sz w:val="20"/>
        </w:rPr>
        <w:t>To: _______________________________________________________________   Date: _____/_____/___</w:t>
      </w:r>
    </w:p>
    <w:p w:rsidR="0097452E" w:rsidRDefault="0097452E">
      <w:pPr>
        <w:tabs>
          <w:tab w:val="right" w:pos="9000"/>
        </w:tabs>
        <w:rPr>
          <w:sz w:val="20"/>
        </w:rPr>
      </w:pPr>
    </w:p>
    <w:p w:rsidR="0097452E" w:rsidRDefault="003E192D">
      <w:pPr>
        <w:tabs>
          <w:tab w:val="right" w:pos="9000"/>
        </w:tabs>
        <w:rPr>
          <w:sz w:val="20"/>
        </w:rPr>
      </w:pPr>
      <w:r>
        <w:rPr>
          <w:sz w:val="20"/>
        </w:rPr>
        <w:t>Company Name / ID / Role: 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sz w:val="20"/>
        </w:rPr>
        <w:t>Fax/email: ______________________________________________________________________________</w:t>
      </w:r>
    </w:p>
    <w:p w:rsidR="0097452E" w:rsidRDefault="0097452E">
      <w:pPr>
        <w:tabs>
          <w:tab w:val="right" w:pos="9000"/>
        </w:tabs>
        <w:rPr>
          <w:sz w:val="20"/>
        </w:rPr>
      </w:pPr>
    </w:p>
    <w:p w:rsidR="0097452E" w:rsidRDefault="003E192D">
      <w:pPr>
        <w:tabs>
          <w:tab w:val="right" w:pos="9000"/>
        </w:tabs>
        <w:rPr>
          <w:sz w:val="20"/>
        </w:rPr>
      </w:pPr>
      <w:r>
        <w:rPr>
          <w:noProof/>
          <w:sz w:val="20"/>
          <w:lang w:eastAsia="en-GB"/>
        </w:rPr>
        <mc:AlternateContent>
          <mc:Choice Requires="wps">
            <w:drawing>
              <wp:anchor distT="0" distB="0" distL="114300" distR="114300" simplePos="0" relativeHeight="251680768" behindDoc="0" locked="0" layoutInCell="0" allowOverlap="1" wp14:anchorId="24684C66" wp14:editId="5047AF3C">
                <wp:simplePos x="0" y="0"/>
                <wp:positionH relativeFrom="column">
                  <wp:posOffset>-122555</wp:posOffset>
                </wp:positionH>
                <wp:positionV relativeFrom="paragraph">
                  <wp:posOffset>121920</wp:posOffset>
                </wp:positionV>
                <wp:extent cx="5792470" cy="635"/>
                <wp:effectExtent l="10795" t="17145" r="16510" b="10795"/>
                <wp:wrapNone/>
                <wp:docPr id="19" name="Line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B31D5" id="Line 107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9.6pt" to="446.4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" o:allowincell="f" strokeweight="1.5pt">
                <v:stroke startarrowlength="short" endarrowlength="short"/>
              </v:line>
            </w:pict>
          </mc:Fallback>
        </mc:AlternateContent>
      </w:r>
    </w:p>
    <w:p w:rsidR="0097452E" w:rsidRDefault="003E192D">
      <w:pPr>
        <w:spacing w:line="-273" w:lineRule="auto"/>
        <w:rPr>
          <w:i/>
          <w:sz w:val="20"/>
        </w:rPr>
      </w:pPr>
      <w:r>
        <w:rPr>
          <w:i/>
          <w:sz w:val="20"/>
        </w:rPr>
        <w:t>(Completed by DS) Delete as appropriate:</w:t>
      </w:r>
    </w:p>
    <w:p w:rsidR="0097452E" w:rsidRDefault="003E192D">
      <w:pPr>
        <w:spacing w:line="-273" w:lineRule="auto"/>
        <w:rPr>
          <w:sz w:val="20"/>
        </w:rPr>
      </w:pPr>
      <w:r>
        <w:rPr>
          <w:sz w:val="20"/>
        </w:rPr>
        <w:t>You have received notice of the BSCCo’s findings in respect of Trading Dispute [      ].  You are hereby put on notice of the following matter:</w:t>
      </w:r>
    </w:p>
    <w:p w:rsidR="0097452E" w:rsidRDefault="0097452E">
      <w:pPr>
        <w:spacing w:line="-273" w:lineRule="auto"/>
        <w:rPr>
          <w:sz w:val="20"/>
        </w:rPr>
      </w:pPr>
    </w:p>
    <w:p w:rsidR="0097452E" w:rsidRDefault="003E192D">
      <w:pPr>
        <w:spacing w:line="240" w:lineRule="exact"/>
        <w:ind w:left="567" w:hanging="567"/>
        <w:rPr>
          <w:b/>
          <w:sz w:val="20"/>
        </w:rPr>
      </w:pPr>
      <w:r>
        <w:rPr>
          <w:b/>
          <w:sz w:val="20"/>
          <w:u w:val="single"/>
        </w:rPr>
        <w:t>Closure of Trading Dispute by BSCCo</w:t>
      </w:r>
      <w:r>
        <w:rPr>
          <w:b/>
          <w:sz w:val="20"/>
        </w:rPr>
        <w:t xml:space="preserve"> </w:t>
      </w:r>
    </w:p>
    <w:p w:rsidR="0097452E" w:rsidRDefault="0097452E">
      <w:pPr>
        <w:spacing w:line="-273" w:lineRule="auto"/>
        <w:rPr>
          <w:sz w:val="20"/>
        </w:rPr>
      </w:pPr>
    </w:p>
    <w:p w:rsidR="0097452E" w:rsidRDefault="003E192D">
      <w:pPr>
        <w:spacing w:line="273" w:lineRule="exact"/>
        <w:ind w:left="568" w:hanging="284"/>
        <w:rPr>
          <w:sz w:val="20"/>
        </w:rPr>
      </w:pPr>
      <w:r>
        <w:rPr>
          <w:sz w:val="20"/>
        </w:rPr>
        <w:t>i)</w:t>
      </w:r>
      <w:r>
        <w:rPr>
          <w:sz w:val="20"/>
        </w:rPr>
        <w:tab/>
        <w:t>The BSCCo is not satisfied that:</w:t>
      </w:r>
    </w:p>
    <w:p w:rsidR="0097452E" w:rsidRDefault="003E192D" w:rsidP="0049769B">
      <w:pPr>
        <w:numPr>
          <w:ilvl w:val="0"/>
          <w:numId w:val="21"/>
        </w:numPr>
        <w:spacing w:line="-273" w:lineRule="auto"/>
        <w:rPr>
          <w:sz w:val="20"/>
        </w:rPr>
      </w:pPr>
      <w:r>
        <w:rPr>
          <w:sz w:val="20"/>
        </w:rPr>
        <w:t>the Trading Dispute (as to all affected Settlement Periods) was raised within the applicable Dispute Deadline</w:t>
      </w:r>
      <w:r w:rsidR="0049769B" w:rsidRPr="0049769B">
        <w:rPr>
          <w:sz w:val="20"/>
        </w:rPr>
        <w:t xml:space="preserve"> or within the timescales described in BSCP11 section 2.2 (where exceptional circumstances have been claimed by the Raising Party)</w:t>
      </w:r>
      <w:r>
        <w:rPr>
          <w:sz w:val="20"/>
        </w:rPr>
        <w:t xml:space="preserve">; and/or </w:t>
      </w:r>
    </w:p>
    <w:p w:rsidR="0097452E" w:rsidRDefault="003E192D">
      <w:pPr>
        <w:numPr>
          <w:ilvl w:val="0"/>
          <w:numId w:val="21"/>
        </w:numPr>
        <w:spacing w:line="-273" w:lineRule="auto"/>
        <w:rPr>
          <w:sz w:val="20"/>
        </w:rPr>
      </w:pPr>
      <w:r>
        <w:rPr>
          <w:sz w:val="20"/>
        </w:rPr>
        <w:t xml:space="preserve">a Settlement Error exists; and/or </w:t>
      </w:r>
    </w:p>
    <w:p w:rsidR="0097452E" w:rsidRDefault="003E192D">
      <w:pPr>
        <w:numPr>
          <w:ilvl w:val="0"/>
          <w:numId w:val="21"/>
        </w:numPr>
        <w:spacing w:line="-273" w:lineRule="auto"/>
        <w:rPr>
          <w:sz w:val="20"/>
        </w:rPr>
      </w:pPr>
      <w:r>
        <w:rPr>
          <w:sz w:val="20"/>
        </w:rPr>
        <w:t xml:space="preserve">the materiality of the Trading Dispute is  £3,000 or greater. </w:t>
      </w:r>
    </w:p>
    <w:p w:rsidR="0097452E" w:rsidRDefault="0097452E">
      <w:pPr>
        <w:spacing w:line="-273" w:lineRule="auto"/>
        <w:rPr>
          <w:sz w:val="20"/>
        </w:rPr>
      </w:pPr>
    </w:p>
    <w:p w:rsidR="0097452E" w:rsidRDefault="003E192D">
      <w:pPr>
        <w:spacing w:line="273" w:lineRule="exact"/>
        <w:ind w:left="568" w:hanging="284"/>
        <w:rPr>
          <w:sz w:val="20"/>
        </w:rPr>
      </w:pPr>
      <w:r>
        <w:rPr>
          <w:sz w:val="20"/>
        </w:rPr>
        <w:t>ii)</w:t>
      </w:r>
      <w:r>
        <w:rPr>
          <w:sz w:val="20"/>
        </w:rPr>
        <w:tab/>
        <w:t xml:space="preserve">No objections to the BSCCo’s findings, in respect of the above Trading Dispute have been received in writing. </w:t>
      </w:r>
    </w:p>
    <w:p w:rsidR="0097452E" w:rsidRDefault="0097452E">
      <w:pPr>
        <w:spacing w:line="-273" w:lineRule="auto"/>
        <w:rPr>
          <w:sz w:val="20"/>
        </w:rPr>
      </w:pPr>
    </w:p>
    <w:p w:rsidR="0097452E" w:rsidRDefault="0097452E">
      <w:pPr>
        <w:spacing w:line="-273" w:lineRule="auto"/>
        <w:rPr>
          <w:sz w:val="20"/>
        </w:rPr>
      </w:pPr>
    </w:p>
    <w:p w:rsidR="0097452E" w:rsidRDefault="003E192D">
      <w:pPr>
        <w:spacing w:line="-273" w:lineRule="auto"/>
        <w:rPr>
          <w:b/>
          <w:sz w:val="20"/>
        </w:rPr>
      </w:pPr>
      <w:r>
        <w:rPr>
          <w:b/>
          <w:i/>
          <w:sz w:val="20"/>
        </w:rPr>
        <w:t>The Trading Dispute has been closed</w:t>
      </w:r>
      <w:r>
        <w:rPr>
          <w:b/>
          <w:sz w:val="20"/>
        </w:rPr>
        <w:t>.</w:t>
      </w:r>
    </w:p>
    <w:p w:rsidR="0097452E" w:rsidRDefault="0097452E">
      <w:pPr>
        <w:spacing w:line="-273" w:lineRule="auto"/>
        <w:rPr>
          <w:sz w:val="20"/>
        </w:rPr>
      </w:pPr>
    </w:p>
    <w:p w:rsidR="0097452E" w:rsidRDefault="003E192D">
      <w:pPr>
        <w:rPr>
          <w:sz w:val="20"/>
          <w:u w:val="single"/>
        </w:rPr>
      </w:pPr>
      <w:r>
        <w:rPr>
          <w:sz w:val="20"/>
          <w:u w:val="single"/>
        </w:rPr>
        <w:t>Details of the BSCCo's findings</w:t>
      </w:r>
    </w:p>
    <w:p w:rsidR="0097452E" w:rsidRDefault="0097452E">
      <w:pPr>
        <w:tabs>
          <w:tab w:val="left" w:leader="underscore" w:pos="8505"/>
        </w:tabs>
        <w:rPr>
          <w:sz w:val="20"/>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97452E">
        <w:tc>
          <w:tcPr>
            <w:tcW w:w="8505" w:type="dxa"/>
            <w:tcBorders>
              <w:bottom w:val="single" w:sz="4" w:space="0" w:color="auto"/>
            </w:tcBorders>
          </w:tcPr>
          <w:p w:rsidR="0097452E" w:rsidRDefault="0097452E">
            <w:pPr>
              <w:tabs>
                <w:tab w:val="clear" w:pos="567"/>
              </w:tabs>
              <w:rPr>
                <w:rFonts w:eastAsia="Times New Roman"/>
                <w:sz w:val="20"/>
                <w:u w:val="single"/>
              </w:rPr>
            </w:pPr>
          </w:p>
        </w:tc>
      </w:tr>
      <w:tr w:rsidR="0097452E">
        <w:tc>
          <w:tcPr>
            <w:tcW w:w="8505" w:type="dxa"/>
            <w:tcBorders>
              <w:top w:val="single" w:sz="4" w:space="0" w:color="auto"/>
              <w:bottom w:val="single" w:sz="4" w:space="0" w:color="auto"/>
            </w:tcBorders>
          </w:tcPr>
          <w:p w:rsidR="0097452E" w:rsidRDefault="0097452E">
            <w:pPr>
              <w:tabs>
                <w:tab w:val="clear" w:pos="567"/>
              </w:tabs>
              <w:rPr>
                <w:rFonts w:eastAsia="Times New Roman"/>
                <w:sz w:val="20"/>
                <w:u w:val="single"/>
              </w:rPr>
            </w:pPr>
          </w:p>
        </w:tc>
      </w:tr>
      <w:tr w:rsidR="0097452E">
        <w:tc>
          <w:tcPr>
            <w:tcW w:w="8505" w:type="dxa"/>
            <w:tcBorders>
              <w:top w:val="single" w:sz="4" w:space="0" w:color="auto"/>
              <w:bottom w:val="single" w:sz="4" w:space="0" w:color="auto"/>
            </w:tcBorders>
          </w:tcPr>
          <w:p w:rsidR="0097452E" w:rsidRDefault="0097452E">
            <w:pPr>
              <w:tabs>
                <w:tab w:val="clear" w:pos="567"/>
              </w:tabs>
              <w:rPr>
                <w:rFonts w:eastAsia="Times New Roman"/>
                <w:sz w:val="20"/>
                <w:u w:val="single"/>
              </w:rPr>
            </w:pPr>
          </w:p>
        </w:tc>
      </w:tr>
    </w:tbl>
    <w:p w:rsidR="0097452E" w:rsidRDefault="0097452E">
      <w:pPr>
        <w:rPr>
          <w:sz w:val="20"/>
        </w:rPr>
      </w:pPr>
    </w:p>
    <w:p w:rsidR="0097452E" w:rsidRDefault="0097452E">
      <w:pPr>
        <w:rPr>
          <w:sz w:val="20"/>
        </w:rPr>
      </w:pPr>
    </w:p>
    <w:p w:rsidR="0097452E" w:rsidRDefault="0097452E">
      <w:pPr>
        <w:rPr>
          <w:sz w:val="20"/>
        </w:rPr>
      </w:pPr>
    </w:p>
    <w:p w:rsidR="0097452E" w:rsidRDefault="0097452E">
      <w:pPr>
        <w:rPr>
          <w:sz w:val="20"/>
        </w:rPr>
      </w:pPr>
    </w:p>
    <w:p w:rsidR="0097452E" w:rsidRDefault="0097452E">
      <w:pPr>
        <w:rPr>
          <w:sz w:val="20"/>
        </w:rPr>
      </w:pPr>
    </w:p>
    <w:p w:rsidR="0097452E" w:rsidRDefault="0097452E">
      <w:pPr>
        <w:rPr>
          <w:sz w:val="20"/>
        </w:rPr>
      </w:pPr>
    </w:p>
    <w:p w:rsidR="0097452E" w:rsidRDefault="0097452E">
      <w:pPr>
        <w:rPr>
          <w:sz w:val="20"/>
        </w:rPr>
      </w:pPr>
    </w:p>
    <w:p w:rsidR="0097452E" w:rsidRDefault="0097452E">
      <w:pPr>
        <w:spacing w:after="240"/>
        <w:rPr>
          <w:sz w:val="20"/>
        </w:rPr>
      </w:pPr>
    </w:p>
    <w:p w:rsidR="0097452E" w:rsidRDefault="0097452E">
      <w:pPr>
        <w:spacing w:after="240"/>
        <w:rPr>
          <w:sz w:val="20"/>
        </w:rPr>
      </w:pPr>
    </w:p>
    <w:p w:rsidR="0097452E" w:rsidRDefault="0097452E">
      <w:pPr>
        <w:spacing w:after="240"/>
        <w:rPr>
          <w:sz w:val="20"/>
        </w:rPr>
      </w:pPr>
    </w:p>
    <w:p w:rsidR="0097452E" w:rsidRDefault="003E192D">
      <w:pPr>
        <w:pStyle w:val="Heading2"/>
        <w:keepNext w:val="0"/>
        <w:pageBreakBefore/>
        <w:numPr>
          <w:ilvl w:val="0"/>
          <w:numId w:val="0"/>
        </w:numPr>
        <w:spacing w:before="0" w:after="120"/>
        <w:ind w:left="720" w:hanging="720"/>
        <w:rPr>
          <w:rFonts w:ascii="Times New Roman" w:hAnsi="Times New Roman"/>
        </w:rPr>
      </w:pPr>
      <w:bookmarkStart w:id="896" w:name="_Toc114146665"/>
      <w:bookmarkStart w:id="897" w:name="_Toc460566498"/>
      <w:bookmarkStart w:id="898" w:name="_Toc528144326"/>
      <w:bookmarkStart w:id="899" w:name="_Toc534622123"/>
      <w:bookmarkStart w:id="900" w:name="_Toc52265160"/>
      <w:r>
        <w:rPr>
          <w:rFonts w:ascii="Times New Roman" w:hAnsi="Times New Roman"/>
          <w:spacing w:val="-3"/>
        </w:rPr>
        <w:lastRenderedPageBreak/>
        <w:t>6.6</w:t>
      </w:r>
      <w:r>
        <w:rPr>
          <w:rFonts w:ascii="Times New Roman" w:hAnsi="Times New Roman"/>
          <w:spacing w:val="-3"/>
        </w:rPr>
        <w:tab/>
        <w:t>Extra-Settlement Determination Request</w:t>
      </w:r>
      <w:r>
        <w:rPr>
          <w:rFonts w:ascii="Times New Roman" w:hAnsi="Times New Roman"/>
        </w:rPr>
        <w:t xml:space="preserve"> (BSCP11/06)</w:t>
      </w:r>
      <w:bookmarkEnd w:id="896"/>
      <w:bookmarkEnd w:id="897"/>
      <w:bookmarkEnd w:id="898"/>
      <w:bookmarkEnd w:id="899"/>
      <w:bookmarkEnd w:id="900"/>
    </w:p>
    <w:p w:rsidR="0097452E" w:rsidRDefault="0097452E">
      <w:pPr>
        <w:pBdr>
          <w:top w:val="single" w:sz="4" w:space="1" w:color="auto"/>
          <w:left w:val="single" w:sz="4" w:space="1" w:color="auto"/>
          <w:bottom w:val="single" w:sz="4" w:space="1" w:color="auto"/>
          <w:right w:val="single" w:sz="4" w:space="1" w:color="auto"/>
        </w:pBdr>
      </w:pPr>
    </w:p>
    <w:p w:rsidR="0097452E" w:rsidRDefault="003E192D">
      <w:pPr>
        <w:pBdr>
          <w:top w:val="single" w:sz="4" w:space="1" w:color="auto"/>
          <w:left w:val="single" w:sz="4" w:space="1" w:color="auto"/>
          <w:bottom w:val="single" w:sz="4" w:space="1" w:color="auto"/>
          <w:right w:val="single" w:sz="4" w:space="1" w:color="auto"/>
        </w:pBdr>
        <w:jc w:val="center"/>
        <w:rPr>
          <w:b/>
          <w:sz w:val="28"/>
        </w:rPr>
      </w:pPr>
      <w:r>
        <w:rPr>
          <w:noProof/>
          <w:sz w:val="20"/>
          <w:lang w:eastAsia="en-GB"/>
        </w:rPr>
        <mc:AlternateContent>
          <mc:Choice Requires="wps">
            <w:drawing>
              <wp:anchor distT="0" distB="0" distL="114300" distR="114300" simplePos="0" relativeHeight="251652096" behindDoc="0" locked="0" layoutInCell="0" allowOverlap="1" wp14:anchorId="691A63E4" wp14:editId="34770C87">
                <wp:simplePos x="0" y="0"/>
                <wp:positionH relativeFrom="column">
                  <wp:posOffset>4394835</wp:posOffset>
                </wp:positionH>
                <wp:positionV relativeFrom="paragraph">
                  <wp:posOffset>65405</wp:posOffset>
                </wp:positionV>
                <wp:extent cx="1257300" cy="241935"/>
                <wp:effectExtent l="13335" t="8255" r="5715" b="6985"/>
                <wp:wrapNone/>
                <wp:docPr id="17" name="Rectangle 9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41935"/>
                        </a:xfrm>
                        <a:prstGeom prst="rect">
                          <a:avLst/>
                        </a:prstGeom>
                        <a:solidFill>
                          <a:srgbClr val="FFFFFF"/>
                        </a:solidFill>
                        <a:ln w="9525">
                          <a:solidFill>
                            <a:srgbClr val="000000"/>
                          </a:solidFill>
                          <a:miter lim="800000"/>
                          <a:headEnd/>
                          <a:tailEnd/>
                        </a:ln>
                      </wps:spPr>
                      <wps:txbx>
                        <w:txbxContent>
                          <w:p w:rsidR="00AC386C" w:rsidRDefault="00AC386C">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A63E4" id="Rectangle 950" o:spid="_x0000_s1040" style="position:absolute;left:0;text-align:left;margin-left:346.05pt;margin-top:5.15pt;width:99pt;height:19.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" o:allowincell="f">
                <v:textbox inset="1pt,1pt,1pt,1pt">
                  <w:txbxContent>
                    <w:p w:rsidR="00AC386C" w:rsidRDefault="00AC386C">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58240" behindDoc="0" locked="0" layoutInCell="0" allowOverlap="1" wp14:anchorId="562863B2" wp14:editId="66857688">
                <wp:simplePos x="0" y="0"/>
                <wp:positionH relativeFrom="column">
                  <wp:posOffset>-12700</wp:posOffset>
                </wp:positionH>
                <wp:positionV relativeFrom="paragraph">
                  <wp:posOffset>2540</wp:posOffset>
                </wp:positionV>
                <wp:extent cx="749935" cy="267335"/>
                <wp:effectExtent l="6350" t="12065" r="15240" b="6350"/>
                <wp:wrapNone/>
                <wp:docPr id="16" name="Rectangle 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935" cy="267335"/>
                        </a:xfrm>
                        <a:prstGeom prst="rect">
                          <a:avLst/>
                        </a:prstGeom>
                        <a:solidFill>
                          <a:srgbClr val="FFFFFF"/>
                        </a:solidFill>
                        <a:ln w="12700">
                          <a:solidFill>
                            <a:srgbClr val="000000"/>
                          </a:solidFill>
                          <a:miter lim="800000"/>
                          <a:headEnd/>
                          <a:tailEnd/>
                        </a:ln>
                      </wps:spPr>
                      <wps:txbx>
                        <w:txbxContent>
                          <w:p w:rsidR="00AC386C" w:rsidRDefault="00AC386C">
                            <w:pPr>
                              <w:rPr>
                                <w:b/>
                                <w:sz w:val="20"/>
                              </w:rPr>
                            </w:pPr>
                            <w:r>
                              <w:rPr>
                                <w:b/>
                                <w:sz w:val="20"/>
                              </w:rPr>
                              <w:t>BSCP11/06</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863B2" id="Rectangle 951" o:spid="_x0000_s1041" style="position:absolute;left:0;text-align:left;margin-left:-1pt;margin-top:.2pt;width:59.05pt;height:2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" o:allowincell="f" strokeweight="1pt">
                <v:textbox inset="1pt,1pt,1pt,1pt">
                  <w:txbxContent>
                    <w:p w:rsidR="00AC386C" w:rsidRDefault="00AC386C">
                      <w:pPr>
                        <w:rPr>
                          <w:b/>
                          <w:sz w:val="20"/>
                        </w:rPr>
                      </w:pPr>
                      <w:r>
                        <w:rPr>
                          <w:b/>
                          <w:sz w:val="20"/>
                        </w:rPr>
                        <w:t>BSCP11/06</w:t>
                      </w:r>
                    </w:p>
                  </w:txbxContent>
                </v:textbox>
              </v:rect>
            </w:pict>
          </mc:Fallback>
        </mc:AlternateContent>
      </w:r>
    </w:p>
    <w:p w:rsidR="0097452E" w:rsidRDefault="003E192D">
      <w:pPr>
        <w:pBdr>
          <w:top w:val="single" w:sz="4" w:space="1" w:color="auto"/>
          <w:left w:val="single" w:sz="4" w:space="1" w:color="auto"/>
          <w:bottom w:val="single" w:sz="4" w:space="1" w:color="auto"/>
          <w:right w:val="single" w:sz="4" w:space="1" w:color="auto"/>
        </w:pBdr>
        <w:jc w:val="center"/>
        <w:rPr>
          <w:b/>
          <w:sz w:val="28"/>
        </w:rPr>
      </w:pPr>
      <w:r>
        <w:rPr>
          <w:noProof/>
          <w:sz w:val="20"/>
          <w:lang w:eastAsia="en-GB"/>
        </w:rPr>
        <mc:AlternateContent>
          <mc:Choice Requires="wps">
            <w:drawing>
              <wp:anchor distT="0" distB="0" distL="114300" distR="114300" simplePos="0" relativeHeight="251664384" behindDoc="0" locked="0" layoutInCell="1" allowOverlap="1" wp14:anchorId="29213B90" wp14:editId="7AF6DC53">
                <wp:simplePos x="0" y="0"/>
                <wp:positionH relativeFrom="column">
                  <wp:posOffset>4394835</wp:posOffset>
                </wp:positionH>
                <wp:positionV relativeFrom="paragraph">
                  <wp:posOffset>97155</wp:posOffset>
                </wp:positionV>
                <wp:extent cx="1257300" cy="362585"/>
                <wp:effectExtent l="13335" t="11430" r="5715" b="6985"/>
                <wp:wrapNone/>
                <wp:docPr id="15" name="Rectangle 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62585"/>
                        </a:xfrm>
                        <a:prstGeom prst="rect">
                          <a:avLst/>
                        </a:prstGeom>
                        <a:solidFill>
                          <a:srgbClr val="FFFFFF"/>
                        </a:solidFill>
                        <a:ln w="9525">
                          <a:solidFill>
                            <a:srgbClr val="000000"/>
                          </a:solidFill>
                          <a:miter lim="800000"/>
                          <a:headEnd/>
                          <a:tailEnd/>
                        </a:ln>
                      </wps:spPr>
                      <wps:txbx>
                        <w:txbxContent>
                          <w:p w:rsidR="00AC386C" w:rsidRDefault="00AC386C">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13B90" id="Rectangle 952" o:spid="_x0000_s1042" style="position:absolute;left:0;text-align:left;margin-left:346.05pt;margin-top:7.65pt;width:99pt;height:2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">
                <v:textbox inset="1pt,1pt,1pt,1pt">
                  <w:txbxContent>
                    <w:p w:rsidR="00AC386C" w:rsidRDefault="00AC386C">
                      <w:pPr>
                        <w:rPr>
                          <w:sz w:val="20"/>
                        </w:rPr>
                      </w:pPr>
                    </w:p>
                  </w:txbxContent>
                </v:textbox>
              </v:rect>
            </w:pict>
          </mc:Fallback>
        </mc:AlternateContent>
      </w:r>
      <w:r>
        <w:rPr>
          <w:b/>
          <w:sz w:val="28"/>
        </w:rPr>
        <w:t xml:space="preserve">Extra-Settlement Determination </w:t>
      </w:r>
    </w:p>
    <w:p w:rsidR="0097452E" w:rsidRDefault="003E192D">
      <w:pPr>
        <w:pBdr>
          <w:top w:val="single" w:sz="4" w:space="1" w:color="auto"/>
          <w:left w:val="single" w:sz="4" w:space="1" w:color="auto"/>
          <w:bottom w:val="single" w:sz="4" w:space="1" w:color="auto"/>
          <w:right w:val="single" w:sz="4" w:space="1" w:color="auto"/>
        </w:pBdr>
        <w:spacing w:line="273" w:lineRule="exact"/>
        <w:jc w:val="center"/>
        <w:rPr>
          <w:b/>
          <w:sz w:val="28"/>
        </w:rPr>
      </w:pPr>
      <w:r>
        <w:rPr>
          <w:b/>
          <w:sz w:val="28"/>
        </w:rPr>
        <w:t>Request</w:t>
      </w:r>
    </w:p>
    <w:p w:rsidR="0097452E" w:rsidRDefault="0097452E">
      <w:pPr>
        <w:pBdr>
          <w:top w:val="single" w:sz="4" w:space="1" w:color="auto"/>
          <w:left w:val="single" w:sz="4" w:space="1" w:color="auto"/>
          <w:bottom w:val="single" w:sz="4" w:space="1" w:color="auto"/>
          <w:right w:val="single" w:sz="4" w:space="1" w:color="auto"/>
        </w:pBdr>
        <w:spacing w:line="273" w:lineRule="exact"/>
        <w:jc w:val="center"/>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i/>
          <w:sz w:val="20"/>
        </w:rPr>
        <w:t>(Form completed by Requesting Party)</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Extra-Settlement Determination Requested By </w:t>
      </w:r>
      <w:r>
        <w:rPr>
          <w:i/>
          <w:sz w:val="20"/>
        </w:rPr>
        <w:t>(name)</w:t>
      </w:r>
      <w:r>
        <w:rPr>
          <w:sz w:val="20"/>
        </w:rPr>
        <w:t xml:space="preserve">: _____________________________ </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Date Requested: 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Company Name / ID / Role: 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Address: 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Telephone: _____________________________________ Fax: _____________________________________ </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Email: __________________________________________________________________________________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66432" behindDoc="0" locked="0" layoutInCell="0" allowOverlap="1" wp14:anchorId="6B6F5443" wp14:editId="29006EC6">
                <wp:simplePos x="0" y="0"/>
                <wp:positionH relativeFrom="column">
                  <wp:posOffset>-75565</wp:posOffset>
                </wp:positionH>
                <wp:positionV relativeFrom="paragraph">
                  <wp:posOffset>-5715</wp:posOffset>
                </wp:positionV>
                <wp:extent cx="5792470" cy="635"/>
                <wp:effectExtent l="10160" t="13335" r="17145" b="14605"/>
                <wp:wrapNone/>
                <wp:docPr id="14" name="Line 9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AB9B1" id="Line 95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45pt" to="450.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" o:allowincell="f" strokeweight="1.5pt">
                <v:stroke startarrowlength="short" endarrowlength="short"/>
              </v:line>
            </w:pict>
          </mc:Fallback>
        </mc:AlternateContent>
      </w: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Authorised By: ___________________________________ Signature: ____________________________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sz w:val="20"/>
        </w:rPr>
        <w:t xml:space="preserve">                                                                                                 Date: ________________________________</w:t>
      </w: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70528" behindDoc="0" locked="0" layoutInCell="0" allowOverlap="1" wp14:anchorId="10A67315" wp14:editId="5C99953D">
                <wp:simplePos x="0" y="0"/>
                <wp:positionH relativeFrom="column">
                  <wp:posOffset>-6985</wp:posOffset>
                </wp:positionH>
                <wp:positionV relativeFrom="paragraph">
                  <wp:posOffset>86995</wp:posOffset>
                </wp:positionV>
                <wp:extent cx="5792470" cy="635"/>
                <wp:effectExtent l="0" t="0" r="17780" b="37465"/>
                <wp:wrapNone/>
                <wp:docPr id="13" name="Line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BFAC4" id="Line 95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85pt" to="455.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" o:allowincell="f" strokeweight="1.5pt">
                <v:stroke startarrowlength="short" endarrowlength="short"/>
              </v:line>
            </w:pict>
          </mc:Fallback>
        </mc:AlternateContent>
      </w: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Disputed Period: 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rPr>
          <w:sz w:val="20"/>
        </w:rPr>
      </w:pPr>
    </w:p>
    <w:p w:rsidR="0097452E" w:rsidRDefault="003E192D">
      <w:pPr>
        <w:pBdr>
          <w:top w:val="single" w:sz="4" w:space="1" w:color="auto"/>
          <w:left w:val="single" w:sz="4" w:space="1" w:color="auto"/>
          <w:bottom w:val="single" w:sz="4" w:space="1" w:color="auto"/>
          <w:right w:val="single" w:sz="4" w:space="1" w:color="auto"/>
        </w:pBdr>
        <w:rPr>
          <w:i/>
          <w:sz w:val="20"/>
        </w:rPr>
      </w:pPr>
      <w:r>
        <w:rPr>
          <w:sz w:val="20"/>
        </w:rPr>
        <w:t xml:space="preserve">Most recent Settlement Run: SF / R1 / R2 / R3 / RF </w:t>
      </w:r>
      <w:r>
        <w:rPr>
          <w:i/>
          <w:sz w:val="20"/>
        </w:rPr>
        <w:t>(delete as appropriate)</w:t>
      </w:r>
    </w:p>
    <w:p w:rsidR="0097452E" w:rsidRDefault="0097452E">
      <w:pPr>
        <w:pBdr>
          <w:top w:val="single" w:sz="4" w:space="1" w:color="auto"/>
          <w:left w:val="single" w:sz="4" w:space="1" w:color="auto"/>
          <w:bottom w:val="single" w:sz="4" w:space="1" w:color="auto"/>
          <w:right w:val="single" w:sz="4" w:space="1" w:color="auto"/>
        </w:pBdr>
        <w:rPr>
          <w:i/>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Date of most recent Settlement Run: _________________________ Estimated Materiality:____________</w:t>
      </w:r>
    </w:p>
    <w:p w:rsidR="0097452E" w:rsidRDefault="0097452E">
      <w:pPr>
        <w:pBdr>
          <w:top w:val="single" w:sz="4" w:space="1" w:color="auto"/>
          <w:left w:val="single" w:sz="4" w:space="1" w:color="auto"/>
          <w:bottom w:val="single" w:sz="4" w:space="1" w:color="auto"/>
          <w:right w:val="single" w:sz="4" w:space="1" w:color="auto"/>
        </w:pBdr>
        <w:rPr>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 xml:space="preserve">Associated Trading Dispute number(s): ______________________________________ </w:t>
      </w:r>
      <w:r>
        <w:rPr>
          <w:i/>
          <w:sz w:val="20"/>
        </w:rPr>
        <w:t>(If applicable)</w:t>
      </w:r>
    </w:p>
    <w:p w:rsidR="0097452E" w:rsidRDefault="0097452E">
      <w:pPr>
        <w:pBdr>
          <w:top w:val="single" w:sz="4" w:space="1" w:color="auto"/>
          <w:left w:val="single" w:sz="4" w:space="1" w:color="auto"/>
          <w:bottom w:val="single" w:sz="4" w:space="1" w:color="auto"/>
          <w:right w:val="single" w:sz="4" w:space="1" w:color="auto"/>
        </w:pBdr>
        <w:tabs>
          <w:tab w:val="right" w:pos="8789"/>
        </w:tabs>
        <w:rPr>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Reason for Extra-Settlement Determination Run Request:</w:t>
      </w: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rPr>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rPr>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rPr>
          <w:sz w:val="20"/>
        </w:rPr>
      </w:pPr>
    </w:p>
    <w:p w:rsidR="0097452E" w:rsidRDefault="003E192D">
      <w:pPr>
        <w:pBdr>
          <w:top w:val="single" w:sz="4" w:space="1" w:color="auto"/>
          <w:left w:val="single" w:sz="4" w:space="1" w:color="auto"/>
          <w:bottom w:val="single" w:sz="4" w:space="1" w:color="auto"/>
          <w:right w:val="single" w:sz="4" w:space="1" w:color="auto"/>
        </w:pBdr>
        <w:rPr>
          <w:sz w:val="20"/>
        </w:rPr>
      </w:pPr>
      <w:r>
        <w:rPr>
          <w:sz w:val="20"/>
        </w:rPr>
        <w:t>______________________________________________________________________________________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tabs>
          <w:tab w:val="right" w:pos="9000"/>
        </w:tabs>
        <w:rPr>
          <w:sz w:val="20"/>
        </w:rPr>
      </w:pP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84864" behindDoc="0" locked="0" layoutInCell="0" allowOverlap="1" wp14:anchorId="0AFF303C" wp14:editId="7AEA36EC">
                <wp:simplePos x="0" y="0"/>
                <wp:positionH relativeFrom="column">
                  <wp:posOffset>-75565</wp:posOffset>
                </wp:positionH>
                <wp:positionV relativeFrom="paragraph">
                  <wp:posOffset>-5715</wp:posOffset>
                </wp:positionV>
                <wp:extent cx="5792470" cy="635"/>
                <wp:effectExtent l="10160" t="13335" r="17145" b="14605"/>
                <wp:wrapNone/>
                <wp:docPr id="12" name="Line 10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47AD" id="Line 107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45pt" to="450.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" o:allowincell="f" strokeweight="1.5pt">
                <v:stroke startarrowlength="short" endarrowlength="short"/>
              </v:line>
            </w:pict>
          </mc:Fallback>
        </mc:AlternateContent>
      </w:r>
    </w:p>
    <w:p w:rsidR="0097452E" w:rsidRDefault="003E192D">
      <w:pPr>
        <w:pBdr>
          <w:top w:val="single" w:sz="4" w:space="1" w:color="auto"/>
          <w:left w:val="single" w:sz="4" w:space="1" w:color="auto"/>
          <w:bottom w:val="single" w:sz="4" w:space="1" w:color="auto"/>
          <w:right w:val="single" w:sz="4" w:space="1" w:color="auto"/>
        </w:pBdr>
        <w:jc w:val="center"/>
        <w:rPr>
          <w:b/>
          <w:sz w:val="20"/>
        </w:rPr>
      </w:pPr>
      <w:r>
        <w:rPr>
          <w:b/>
          <w:sz w:val="20"/>
        </w:rPr>
        <w:t xml:space="preserve">Please return completed form to the </w:t>
      </w:r>
      <w:r w:rsidR="003A178F" w:rsidRPr="003A178F">
        <w:rPr>
          <w:b/>
          <w:sz w:val="20"/>
        </w:rPr>
        <w:t>disputes@elexon.co.uk</w:t>
      </w: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noProof/>
          <w:sz w:val="20"/>
          <w:lang w:eastAsia="en-GB"/>
        </w:rPr>
        <mc:AlternateContent>
          <mc:Choice Requires="wps">
            <w:drawing>
              <wp:anchor distT="0" distB="0" distL="114300" distR="114300" simplePos="0" relativeHeight="251691008" behindDoc="0" locked="0" layoutInCell="0" allowOverlap="1" wp14:anchorId="064A06BB" wp14:editId="60F0E54F">
                <wp:simplePos x="0" y="0"/>
                <wp:positionH relativeFrom="column">
                  <wp:posOffset>-52705</wp:posOffset>
                </wp:positionH>
                <wp:positionV relativeFrom="paragraph">
                  <wp:posOffset>71755</wp:posOffset>
                </wp:positionV>
                <wp:extent cx="5792470" cy="635"/>
                <wp:effectExtent l="0" t="0" r="17780" b="37465"/>
                <wp:wrapNone/>
                <wp:docPr id="11" name="Line 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2470" cy="635"/>
                        </a:xfrm>
                        <a:prstGeom prst="line">
                          <a:avLst/>
                        </a:prstGeom>
                        <a:noFill/>
                        <a:ln w="19050">
                          <a:solidFill>
                            <a:srgbClr val="000000"/>
                          </a:solidFill>
                          <a:round/>
                          <a:headEnd type="none" w="med" len="sm"/>
                          <a:tailEnd type="non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25262" id="Line 107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5.65pt" to="451.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" o:allowincell="f" strokeweight="1.5pt">
                <v:stroke startarrowlength="short" endarrowlength="short"/>
              </v:line>
            </w:pict>
          </mc:Fallback>
        </mc:AlternateContent>
      </w:r>
    </w:p>
    <w:p w:rsidR="0097452E" w:rsidRDefault="003E192D">
      <w:pPr>
        <w:pBdr>
          <w:top w:val="single" w:sz="4" w:space="1" w:color="auto"/>
          <w:left w:val="single" w:sz="4" w:space="1" w:color="auto"/>
          <w:bottom w:val="single" w:sz="4" w:space="1" w:color="auto"/>
          <w:right w:val="single" w:sz="4" w:space="1" w:color="auto"/>
        </w:pBdr>
        <w:tabs>
          <w:tab w:val="right" w:pos="9000"/>
        </w:tabs>
        <w:rPr>
          <w:sz w:val="20"/>
        </w:rPr>
      </w:pPr>
      <w:r>
        <w:rPr>
          <w:i/>
          <w:sz w:val="20"/>
        </w:rPr>
        <w:t>(Completed by DS)</w:t>
      </w:r>
      <w:r>
        <w:rPr>
          <w:sz w:val="20"/>
        </w:rPr>
        <w:t>:</w:t>
      </w:r>
    </w:p>
    <w:p w:rsidR="0097452E" w:rsidRDefault="003E192D">
      <w:pPr>
        <w:pBdr>
          <w:top w:val="single" w:sz="4" w:space="1" w:color="auto"/>
          <w:left w:val="single" w:sz="4" w:space="1" w:color="auto"/>
          <w:bottom w:val="single" w:sz="4" w:space="1" w:color="auto"/>
          <w:right w:val="single" w:sz="4" w:space="1" w:color="auto"/>
        </w:pBdr>
        <w:spacing w:line="-273" w:lineRule="auto"/>
        <w:jc w:val="both"/>
        <w:rPr>
          <w:sz w:val="20"/>
        </w:rPr>
      </w:pPr>
      <w:r>
        <w:rPr>
          <w:sz w:val="20"/>
        </w:rPr>
        <w:t>Acknowledge receipt and return to Raising Party:</w:t>
      </w:r>
    </w:p>
    <w:p w:rsidR="0097452E" w:rsidRDefault="0097452E">
      <w:pPr>
        <w:pBdr>
          <w:top w:val="single" w:sz="4" w:space="1" w:color="auto"/>
          <w:left w:val="single" w:sz="4" w:space="1" w:color="auto"/>
          <w:bottom w:val="single" w:sz="4" w:space="1" w:color="auto"/>
          <w:right w:val="single" w:sz="4" w:space="1" w:color="auto"/>
        </w:pBdr>
        <w:spacing w:line="-273" w:lineRule="auto"/>
        <w:jc w:val="both"/>
        <w:rPr>
          <w:sz w:val="20"/>
        </w:rPr>
      </w:pPr>
    </w:p>
    <w:p w:rsidR="0097452E" w:rsidRDefault="003E192D">
      <w:pPr>
        <w:pBdr>
          <w:top w:val="single" w:sz="4" w:space="1" w:color="auto"/>
          <w:left w:val="single" w:sz="4" w:space="1" w:color="auto"/>
          <w:bottom w:val="single" w:sz="4" w:space="1" w:color="auto"/>
          <w:right w:val="single" w:sz="4" w:space="1" w:color="auto"/>
        </w:pBdr>
        <w:spacing w:line="-273" w:lineRule="auto"/>
        <w:jc w:val="both"/>
        <w:rPr>
          <w:sz w:val="20"/>
        </w:rPr>
      </w:pPr>
      <w:r>
        <w:rPr>
          <w:sz w:val="20"/>
        </w:rPr>
        <w:t>DS Comments: ____________________________________________________________________________</w:t>
      </w:r>
    </w:p>
    <w:p w:rsidR="0097452E" w:rsidRDefault="0097452E">
      <w:pPr>
        <w:pBdr>
          <w:top w:val="single" w:sz="4" w:space="1" w:color="auto"/>
          <w:left w:val="single" w:sz="4" w:space="1" w:color="auto"/>
          <w:bottom w:val="single" w:sz="4" w:space="1" w:color="auto"/>
          <w:right w:val="single" w:sz="4" w:space="1" w:color="auto"/>
        </w:pBdr>
        <w:spacing w:line="-273" w:lineRule="auto"/>
        <w:jc w:val="both"/>
        <w:rPr>
          <w:sz w:val="20"/>
        </w:rPr>
      </w:pPr>
    </w:p>
    <w:p w:rsidR="0097452E" w:rsidRDefault="003E192D">
      <w:pPr>
        <w:pBdr>
          <w:top w:val="single" w:sz="4" w:space="1" w:color="auto"/>
          <w:left w:val="single" w:sz="4" w:space="1" w:color="auto"/>
          <w:bottom w:val="single" w:sz="4" w:space="1" w:color="auto"/>
          <w:right w:val="single" w:sz="4" w:space="1" w:color="auto"/>
        </w:pBdr>
        <w:spacing w:line="-273" w:lineRule="auto"/>
        <w:jc w:val="both"/>
        <w:rPr>
          <w:b/>
          <w:sz w:val="20"/>
        </w:rPr>
      </w:pPr>
      <w:r>
        <w:rPr>
          <w:sz w:val="20"/>
        </w:rPr>
        <w:t>Name : ________________________ Signature : ___________________________ Date : _____/_____/_____</w:t>
      </w:r>
    </w:p>
    <w:p w:rsidR="0097452E" w:rsidRDefault="0097452E">
      <w:pPr>
        <w:pBdr>
          <w:top w:val="single" w:sz="4" w:space="1" w:color="auto"/>
          <w:left w:val="single" w:sz="4" w:space="1" w:color="auto"/>
          <w:bottom w:val="single" w:sz="4" w:space="1" w:color="auto"/>
          <w:right w:val="single" w:sz="4" w:space="1" w:color="auto"/>
        </w:pBdr>
        <w:spacing w:line="273" w:lineRule="exact"/>
        <w:jc w:val="center"/>
        <w:rPr>
          <w:b/>
          <w:sz w:val="20"/>
        </w:rPr>
      </w:pPr>
    </w:p>
    <w:p w:rsidR="0097452E" w:rsidRDefault="003E192D">
      <w:pPr>
        <w:pBdr>
          <w:top w:val="single" w:sz="4" w:space="1" w:color="auto"/>
          <w:left w:val="single" w:sz="4" w:space="1" w:color="auto"/>
          <w:bottom w:val="single" w:sz="4" w:space="1" w:color="auto"/>
          <w:right w:val="single" w:sz="4" w:space="1" w:color="auto"/>
        </w:pBdr>
      </w:pPr>
      <w:r>
        <w:t>email to:</w:t>
      </w:r>
    </w:p>
    <w:p w:rsidR="0097452E" w:rsidRDefault="0097452E">
      <w:pPr>
        <w:pBdr>
          <w:top w:val="single" w:sz="4" w:space="1" w:color="auto"/>
          <w:left w:val="single" w:sz="4" w:space="1" w:color="auto"/>
          <w:bottom w:val="single" w:sz="4" w:space="1" w:color="auto"/>
          <w:right w:val="single" w:sz="4" w:space="1" w:color="auto"/>
        </w:pBdr>
        <w:spacing w:after="240"/>
      </w:pPr>
    </w:p>
    <w:p w:rsidR="0097452E" w:rsidRDefault="0097452E">
      <w:pPr>
        <w:spacing w:after="240"/>
      </w:pPr>
    </w:p>
    <w:p w:rsidR="003A178F" w:rsidRDefault="003A178F" w:rsidP="003A178F">
      <w:pPr>
        <w:pStyle w:val="Heading2"/>
        <w:keepNext w:val="0"/>
        <w:pageBreakBefore/>
        <w:numPr>
          <w:ilvl w:val="0"/>
          <w:numId w:val="0"/>
        </w:numPr>
        <w:spacing w:before="0" w:after="240"/>
        <w:ind w:left="720" w:hanging="720"/>
        <w:rPr>
          <w:rFonts w:ascii="Times New Roman" w:hAnsi="Times New Roman"/>
        </w:rPr>
      </w:pPr>
      <w:bookmarkStart w:id="901" w:name="_Toc75681760"/>
      <w:bookmarkStart w:id="902" w:name="_Toc75686528"/>
      <w:bookmarkStart w:id="903" w:name="_Toc77414780"/>
      <w:bookmarkStart w:id="904" w:name="_Toc77471819"/>
      <w:bookmarkStart w:id="905" w:name="_Toc77472309"/>
      <w:bookmarkStart w:id="906" w:name="_Toc77989385"/>
      <w:bookmarkStart w:id="907" w:name="_Toc78016453"/>
      <w:bookmarkStart w:id="908" w:name="_Toc79833288"/>
      <w:bookmarkStart w:id="909" w:name="_Toc79833816"/>
      <w:bookmarkStart w:id="910" w:name="_Toc81186199"/>
      <w:bookmarkStart w:id="911" w:name="_Toc75681761"/>
      <w:bookmarkStart w:id="912" w:name="_Toc75686529"/>
      <w:bookmarkStart w:id="913" w:name="_Toc77414781"/>
      <w:bookmarkStart w:id="914" w:name="_Toc77471820"/>
      <w:bookmarkStart w:id="915" w:name="_Toc77472310"/>
      <w:bookmarkStart w:id="916" w:name="_Toc77989386"/>
      <w:bookmarkStart w:id="917" w:name="_Toc78016454"/>
      <w:bookmarkStart w:id="918" w:name="_Toc79833289"/>
      <w:bookmarkStart w:id="919" w:name="_Toc79833817"/>
      <w:bookmarkStart w:id="920" w:name="_Toc81186200"/>
      <w:bookmarkStart w:id="921" w:name="_Toc75681763"/>
      <w:bookmarkStart w:id="922" w:name="_Toc75686531"/>
      <w:bookmarkStart w:id="923" w:name="_Toc77414783"/>
      <w:bookmarkStart w:id="924" w:name="_Toc77471822"/>
      <w:bookmarkStart w:id="925" w:name="_Toc77472312"/>
      <w:bookmarkStart w:id="926" w:name="_Toc77989388"/>
      <w:bookmarkStart w:id="927" w:name="_Toc78016456"/>
      <w:bookmarkStart w:id="928" w:name="_Toc79833291"/>
      <w:bookmarkStart w:id="929" w:name="_Toc79833819"/>
      <w:bookmarkStart w:id="930" w:name="_Toc81186202"/>
      <w:bookmarkStart w:id="931" w:name="_Toc75681766"/>
      <w:bookmarkStart w:id="932" w:name="_Toc75686534"/>
      <w:bookmarkStart w:id="933" w:name="_Toc77414786"/>
      <w:bookmarkStart w:id="934" w:name="_Toc77471825"/>
      <w:bookmarkStart w:id="935" w:name="_Toc77472315"/>
      <w:bookmarkStart w:id="936" w:name="_Toc77989391"/>
      <w:bookmarkStart w:id="937" w:name="_Toc78016459"/>
      <w:bookmarkStart w:id="938" w:name="_Toc79833294"/>
      <w:bookmarkStart w:id="939" w:name="_Toc79833822"/>
      <w:bookmarkStart w:id="940" w:name="_Toc81186205"/>
      <w:bookmarkStart w:id="941" w:name="_Toc75681768"/>
      <w:bookmarkStart w:id="942" w:name="_Toc75686536"/>
      <w:bookmarkStart w:id="943" w:name="_Toc77414788"/>
      <w:bookmarkStart w:id="944" w:name="_Toc77471827"/>
      <w:bookmarkStart w:id="945" w:name="_Toc77472317"/>
      <w:bookmarkStart w:id="946" w:name="_Toc77989393"/>
      <w:bookmarkStart w:id="947" w:name="_Toc78016461"/>
      <w:bookmarkStart w:id="948" w:name="_Toc79833296"/>
      <w:bookmarkStart w:id="949" w:name="_Toc79833824"/>
      <w:bookmarkStart w:id="950" w:name="_Toc81186207"/>
      <w:bookmarkStart w:id="951" w:name="_Toc75681770"/>
      <w:bookmarkStart w:id="952" w:name="_Toc75686538"/>
      <w:bookmarkStart w:id="953" w:name="_Toc77414790"/>
      <w:bookmarkStart w:id="954" w:name="_Toc77471829"/>
      <w:bookmarkStart w:id="955" w:name="_Toc77472319"/>
      <w:bookmarkStart w:id="956" w:name="_Toc77989395"/>
      <w:bookmarkStart w:id="957" w:name="_Toc78016463"/>
      <w:bookmarkStart w:id="958" w:name="_Toc79833298"/>
      <w:bookmarkStart w:id="959" w:name="_Toc79833826"/>
      <w:bookmarkStart w:id="960" w:name="_Toc81186209"/>
      <w:bookmarkStart w:id="961" w:name="_Toc75681772"/>
      <w:bookmarkStart w:id="962" w:name="_Toc75686540"/>
      <w:bookmarkStart w:id="963" w:name="_Toc77414792"/>
      <w:bookmarkStart w:id="964" w:name="_Toc77471831"/>
      <w:bookmarkStart w:id="965" w:name="_Toc77472321"/>
      <w:bookmarkStart w:id="966" w:name="_Toc77989397"/>
      <w:bookmarkStart w:id="967" w:name="_Toc78016465"/>
      <w:bookmarkStart w:id="968" w:name="_Toc79833300"/>
      <w:bookmarkStart w:id="969" w:name="_Toc79833828"/>
      <w:bookmarkStart w:id="970" w:name="_Toc81186211"/>
      <w:bookmarkStart w:id="971" w:name="_Toc75681773"/>
      <w:bookmarkStart w:id="972" w:name="_Toc75686541"/>
      <w:bookmarkStart w:id="973" w:name="_Toc77414793"/>
      <w:bookmarkStart w:id="974" w:name="_Toc77471832"/>
      <w:bookmarkStart w:id="975" w:name="_Toc77472322"/>
      <w:bookmarkStart w:id="976" w:name="_Toc77989398"/>
      <w:bookmarkStart w:id="977" w:name="_Toc78016466"/>
      <w:bookmarkStart w:id="978" w:name="_Toc79833301"/>
      <w:bookmarkStart w:id="979" w:name="_Toc79833829"/>
      <w:bookmarkStart w:id="980" w:name="_Toc81186212"/>
      <w:bookmarkStart w:id="981" w:name="_Toc75681774"/>
      <w:bookmarkStart w:id="982" w:name="_Toc75686542"/>
      <w:bookmarkStart w:id="983" w:name="_Toc77414794"/>
      <w:bookmarkStart w:id="984" w:name="_Toc77471833"/>
      <w:bookmarkStart w:id="985" w:name="_Toc77472323"/>
      <w:bookmarkStart w:id="986" w:name="_Toc77989399"/>
      <w:bookmarkStart w:id="987" w:name="_Toc78016467"/>
      <w:bookmarkStart w:id="988" w:name="_Toc79833302"/>
      <w:bookmarkStart w:id="989" w:name="_Toc79833830"/>
      <w:bookmarkStart w:id="990" w:name="_Toc81186213"/>
      <w:bookmarkStart w:id="991" w:name="_Toc75681775"/>
      <w:bookmarkStart w:id="992" w:name="_Toc75686543"/>
      <w:bookmarkStart w:id="993" w:name="_Toc77414795"/>
      <w:bookmarkStart w:id="994" w:name="_Toc77471834"/>
      <w:bookmarkStart w:id="995" w:name="_Toc77472324"/>
      <w:bookmarkStart w:id="996" w:name="_Toc77989400"/>
      <w:bookmarkStart w:id="997" w:name="_Toc78016468"/>
      <w:bookmarkStart w:id="998" w:name="_Toc79833303"/>
      <w:bookmarkStart w:id="999" w:name="_Toc79833831"/>
      <w:bookmarkStart w:id="1000" w:name="_Toc81186214"/>
      <w:bookmarkStart w:id="1001" w:name="_Toc75681777"/>
      <w:bookmarkStart w:id="1002" w:name="_Toc75686545"/>
      <w:bookmarkStart w:id="1003" w:name="_Toc77414797"/>
      <w:bookmarkStart w:id="1004" w:name="_Toc77471836"/>
      <w:bookmarkStart w:id="1005" w:name="_Toc77472326"/>
      <w:bookmarkStart w:id="1006" w:name="_Toc77989402"/>
      <w:bookmarkStart w:id="1007" w:name="_Toc78016470"/>
      <w:bookmarkStart w:id="1008" w:name="_Toc79833305"/>
      <w:bookmarkStart w:id="1009" w:name="_Toc79833833"/>
      <w:bookmarkStart w:id="1010" w:name="_Toc81186216"/>
      <w:bookmarkStart w:id="1011" w:name="_Toc75681778"/>
      <w:bookmarkStart w:id="1012" w:name="_Toc75686546"/>
      <w:bookmarkStart w:id="1013" w:name="_Toc77414798"/>
      <w:bookmarkStart w:id="1014" w:name="_Toc77471837"/>
      <w:bookmarkStart w:id="1015" w:name="_Toc77472327"/>
      <w:bookmarkStart w:id="1016" w:name="_Toc77989403"/>
      <w:bookmarkStart w:id="1017" w:name="_Toc78016471"/>
      <w:bookmarkStart w:id="1018" w:name="_Toc79833306"/>
      <w:bookmarkStart w:id="1019" w:name="_Toc79833834"/>
      <w:bookmarkStart w:id="1020" w:name="_Toc81186217"/>
      <w:bookmarkStart w:id="1021" w:name="_Toc75681779"/>
      <w:bookmarkStart w:id="1022" w:name="_Toc75686547"/>
      <w:bookmarkStart w:id="1023" w:name="_Toc77414799"/>
      <w:bookmarkStart w:id="1024" w:name="_Toc77471838"/>
      <w:bookmarkStart w:id="1025" w:name="_Toc77472328"/>
      <w:bookmarkStart w:id="1026" w:name="_Toc77989404"/>
      <w:bookmarkStart w:id="1027" w:name="_Toc78016472"/>
      <w:bookmarkStart w:id="1028" w:name="_Toc79833307"/>
      <w:bookmarkStart w:id="1029" w:name="_Toc79833835"/>
      <w:bookmarkStart w:id="1030" w:name="_Toc81186218"/>
      <w:bookmarkStart w:id="1031" w:name="_Toc75681781"/>
      <w:bookmarkStart w:id="1032" w:name="_Toc75686549"/>
      <w:bookmarkStart w:id="1033" w:name="_Toc77414801"/>
      <w:bookmarkStart w:id="1034" w:name="_Toc77471840"/>
      <w:bookmarkStart w:id="1035" w:name="_Toc77472330"/>
      <w:bookmarkStart w:id="1036" w:name="_Toc77989406"/>
      <w:bookmarkStart w:id="1037" w:name="_Toc78016474"/>
      <w:bookmarkStart w:id="1038" w:name="_Toc79833309"/>
      <w:bookmarkStart w:id="1039" w:name="_Toc79833837"/>
      <w:bookmarkStart w:id="1040" w:name="_Toc81186220"/>
      <w:bookmarkStart w:id="1041" w:name="_Toc75681783"/>
      <w:bookmarkStart w:id="1042" w:name="_Toc75686551"/>
      <w:bookmarkStart w:id="1043" w:name="_Toc77414803"/>
      <w:bookmarkStart w:id="1044" w:name="_Toc77471842"/>
      <w:bookmarkStart w:id="1045" w:name="_Toc77472332"/>
      <w:bookmarkStart w:id="1046" w:name="_Toc77989408"/>
      <w:bookmarkStart w:id="1047" w:name="_Toc78016476"/>
      <w:bookmarkStart w:id="1048" w:name="_Toc79833311"/>
      <w:bookmarkStart w:id="1049" w:name="_Toc79833839"/>
      <w:bookmarkStart w:id="1050" w:name="_Toc81186222"/>
      <w:bookmarkStart w:id="1051" w:name="_Toc75681785"/>
      <w:bookmarkStart w:id="1052" w:name="_Toc75686553"/>
      <w:bookmarkStart w:id="1053" w:name="_Toc77414805"/>
      <w:bookmarkStart w:id="1054" w:name="_Toc77471844"/>
      <w:bookmarkStart w:id="1055" w:name="_Toc77472334"/>
      <w:bookmarkStart w:id="1056" w:name="_Toc77989410"/>
      <w:bookmarkStart w:id="1057" w:name="_Toc78016478"/>
      <w:bookmarkStart w:id="1058" w:name="_Toc79833313"/>
      <w:bookmarkStart w:id="1059" w:name="_Toc79833841"/>
      <w:bookmarkStart w:id="1060" w:name="_Toc81186224"/>
      <w:bookmarkStart w:id="1061" w:name="_Toc75681787"/>
      <w:bookmarkStart w:id="1062" w:name="_Toc75686555"/>
      <w:bookmarkStart w:id="1063" w:name="_Toc77414807"/>
      <w:bookmarkStart w:id="1064" w:name="_Toc77471846"/>
      <w:bookmarkStart w:id="1065" w:name="_Toc77472336"/>
      <w:bookmarkStart w:id="1066" w:name="_Toc77989412"/>
      <w:bookmarkStart w:id="1067" w:name="_Toc78016480"/>
      <w:bookmarkStart w:id="1068" w:name="_Toc79833315"/>
      <w:bookmarkStart w:id="1069" w:name="_Toc79833843"/>
      <w:bookmarkStart w:id="1070" w:name="_Toc81186226"/>
      <w:bookmarkStart w:id="1071" w:name="_Toc75681789"/>
      <w:bookmarkStart w:id="1072" w:name="_Toc75686557"/>
      <w:bookmarkStart w:id="1073" w:name="_Toc77414809"/>
      <w:bookmarkStart w:id="1074" w:name="_Toc77471848"/>
      <w:bookmarkStart w:id="1075" w:name="_Toc77472338"/>
      <w:bookmarkStart w:id="1076" w:name="_Toc77989414"/>
      <w:bookmarkStart w:id="1077" w:name="_Toc78016482"/>
      <w:bookmarkStart w:id="1078" w:name="_Toc79833317"/>
      <w:bookmarkStart w:id="1079" w:name="_Toc79833845"/>
      <w:bookmarkStart w:id="1080" w:name="_Toc81186228"/>
      <w:bookmarkStart w:id="1081" w:name="_Toc75681791"/>
      <w:bookmarkStart w:id="1082" w:name="_Toc75686559"/>
      <w:bookmarkStart w:id="1083" w:name="_Toc77414811"/>
      <w:bookmarkStart w:id="1084" w:name="_Toc77471850"/>
      <w:bookmarkStart w:id="1085" w:name="_Toc77472340"/>
      <w:bookmarkStart w:id="1086" w:name="_Toc77989416"/>
      <w:bookmarkStart w:id="1087" w:name="_Toc78016484"/>
      <w:bookmarkStart w:id="1088" w:name="_Toc79833319"/>
      <w:bookmarkStart w:id="1089" w:name="_Toc79833847"/>
      <w:bookmarkStart w:id="1090" w:name="_Toc81186230"/>
      <w:bookmarkStart w:id="1091" w:name="_Toc75681793"/>
      <w:bookmarkStart w:id="1092" w:name="_Toc75686561"/>
      <w:bookmarkStart w:id="1093" w:name="_Toc77414813"/>
      <w:bookmarkStart w:id="1094" w:name="_Toc77471852"/>
      <w:bookmarkStart w:id="1095" w:name="_Toc77472342"/>
      <w:bookmarkStart w:id="1096" w:name="_Toc77989418"/>
      <w:bookmarkStart w:id="1097" w:name="_Toc78016486"/>
      <w:bookmarkStart w:id="1098" w:name="_Toc79833321"/>
      <w:bookmarkStart w:id="1099" w:name="_Toc79833849"/>
      <w:bookmarkStart w:id="1100" w:name="_Toc81186232"/>
      <w:bookmarkStart w:id="1101" w:name="_Toc75681795"/>
      <w:bookmarkStart w:id="1102" w:name="_Toc75686563"/>
      <w:bookmarkStart w:id="1103" w:name="_Toc77414815"/>
      <w:bookmarkStart w:id="1104" w:name="_Toc77471854"/>
      <w:bookmarkStart w:id="1105" w:name="_Toc77472344"/>
      <w:bookmarkStart w:id="1106" w:name="_Toc77989420"/>
      <w:bookmarkStart w:id="1107" w:name="_Toc78016488"/>
      <w:bookmarkStart w:id="1108" w:name="_Toc79833323"/>
      <w:bookmarkStart w:id="1109" w:name="_Toc79833851"/>
      <w:bookmarkStart w:id="1110" w:name="_Toc81186234"/>
      <w:bookmarkStart w:id="1111" w:name="_Toc75681796"/>
      <w:bookmarkStart w:id="1112" w:name="_Toc75686564"/>
      <w:bookmarkStart w:id="1113" w:name="_Toc77414816"/>
      <w:bookmarkStart w:id="1114" w:name="_Toc77471855"/>
      <w:bookmarkStart w:id="1115" w:name="_Toc77472345"/>
      <w:bookmarkStart w:id="1116" w:name="_Toc77989421"/>
      <w:bookmarkStart w:id="1117" w:name="_Toc78016489"/>
      <w:bookmarkStart w:id="1118" w:name="_Toc79833324"/>
      <w:bookmarkStart w:id="1119" w:name="_Toc79833852"/>
      <w:bookmarkStart w:id="1120" w:name="_Toc81186235"/>
      <w:bookmarkStart w:id="1121" w:name="_Toc75681798"/>
      <w:bookmarkStart w:id="1122" w:name="_Toc75686566"/>
      <w:bookmarkStart w:id="1123" w:name="_Toc77414818"/>
      <w:bookmarkStart w:id="1124" w:name="_Toc77471857"/>
      <w:bookmarkStart w:id="1125" w:name="_Toc77472347"/>
      <w:bookmarkStart w:id="1126" w:name="_Toc77989423"/>
      <w:bookmarkStart w:id="1127" w:name="_Toc78016491"/>
      <w:bookmarkStart w:id="1128" w:name="_Toc79833326"/>
      <w:bookmarkStart w:id="1129" w:name="_Toc79833854"/>
      <w:bookmarkStart w:id="1130" w:name="_Toc81186237"/>
      <w:bookmarkStart w:id="1131" w:name="_Toc75681799"/>
      <w:bookmarkStart w:id="1132" w:name="_Toc75686567"/>
      <w:bookmarkStart w:id="1133" w:name="_Toc77414819"/>
      <w:bookmarkStart w:id="1134" w:name="_Toc77471858"/>
      <w:bookmarkStart w:id="1135" w:name="_Toc77472348"/>
      <w:bookmarkStart w:id="1136" w:name="_Toc77989424"/>
      <w:bookmarkStart w:id="1137" w:name="_Toc78016492"/>
      <w:bookmarkStart w:id="1138" w:name="_Toc79833327"/>
      <w:bookmarkStart w:id="1139" w:name="_Toc79833855"/>
      <w:bookmarkStart w:id="1140" w:name="_Toc81186238"/>
      <w:bookmarkStart w:id="1141" w:name="_Toc461607912"/>
      <w:bookmarkStart w:id="1142" w:name="_Toc52265161"/>
      <w:bookmarkStart w:id="1143" w:name="_Toc114146666"/>
      <w:bookmarkStart w:id="1144" w:name="_Toc460566499"/>
      <w:bookmarkStart w:id="1145" w:name="_Toc528144327"/>
      <w:bookmarkStart w:id="1146" w:name="_Toc534622124"/>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r>
        <w:rPr>
          <w:rFonts w:ascii="Times New Roman" w:hAnsi="Times New Roman"/>
        </w:rPr>
        <w:lastRenderedPageBreak/>
        <w:t>6.7</w:t>
      </w:r>
      <w:r>
        <w:rPr>
          <w:rFonts w:ascii="Times New Roman" w:hAnsi="Times New Roman"/>
        </w:rPr>
        <w:tab/>
        <w:t>TDC Trading Dispute Findings (BSCP11/07)</w:t>
      </w:r>
      <w:bookmarkEnd w:id="1141"/>
      <w:bookmarkEnd w:id="1142"/>
    </w:p>
    <w:p w:rsidR="003A178F" w:rsidRDefault="003A178F" w:rsidP="003A178F">
      <w:r>
        <w:rPr>
          <w:noProof/>
          <w:lang w:eastAsia="en-GB"/>
        </w:rPr>
        <mc:AlternateContent>
          <mc:Choice Requires="wps">
            <w:drawing>
              <wp:anchor distT="0" distB="0" distL="114300" distR="114300" simplePos="0" relativeHeight="251676672" behindDoc="0" locked="0" layoutInCell="1" allowOverlap="1" wp14:anchorId="1DB91C4C" wp14:editId="617F4914">
                <wp:simplePos x="0" y="0"/>
                <wp:positionH relativeFrom="column">
                  <wp:posOffset>-157480</wp:posOffset>
                </wp:positionH>
                <wp:positionV relativeFrom="paragraph">
                  <wp:posOffset>29210</wp:posOffset>
                </wp:positionV>
                <wp:extent cx="6042992" cy="7867650"/>
                <wp:effectExtent l="0" t="0" r="15240" b="19050"/>
                <wp:wrapNone/>
                <wp:docPr id="51" name="Rectangle 51"/>
                <wp:cNvGraphicFramePr/>
                <a:graphic xmlns:a="http://schemas.openxmlformats.org/drawingml/2006/main">
                  <a:graphicData uri="http://schemas.microsoft.com/office/word/2010/wordprocessingShape">
                    <wps:wsp>
                      <wps:cNvSpPr/>
                      <wps:spPr>
                        <a:xfrm>
                          <a:off x="0" y="0"/>
                          <a:ext cx="6042992" cy="786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20C2E" id="Rectangle 51" o:spid="_x0000_s1026" style="position:absolute;margin-left:-12.4pt;margin-top:2.3pt;width:475.85pt;height:6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" filled="f" strokecolor="windowText"/>
            </w:pict>
          </mc:Fallback>
        </mc:AlternateContent>
      </w:r>
    </w:p>
    <w:p w:rsidR="003A178F" w:rsidRDefault="003A178F" w:rsidP="003A178F">
      <w:pPr>
        <w:jc w:val="center"/>
        <w:rPr>
          <w:b/>
          <w:sz w:val="28"/>
        </w:rPr>
      </w:pPr>
      <w:r>
        <w:rPr>
          <w:noProof/>
          <w:sz w:val="20"/>
          <w:lang w:eastAsia="en-GB"/>
        </w:rPr>
        <mc:AlternateContent>
          <mc:Choice Requires="wps">
            <w:drawing>
              <wp:anchor distT="0" distB="0" distL="114300" distR="114300" simplePos="0" relativeHeight="251668480" behindDoc="0" locked="0" layoutInCell="0" allowOverlap="1" wp14:anchorId="6B236A51" wp14:editId="48B28E66">
                <wp:simplePos x="0" y="0"/>
                <wp:positionH relativeFrom="column">
                  <wp:posOffset>59690</wp:posOffset>
                </wp:positionH>
                <wp:positionV relativeFrom="paragraph">
                  <wp:posOffset>6350</wp:posOffset>
                </wp:positionV>
                <wp:extent cx="676275" cy="351155"/>
                <wp:effectExtent l="0" t="0" r="28575" b="10795"/>
                <wp:wrapNone/>
                <wp:docPr id="52" name="Rectangle 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51155"/>
                        </a:xfrm>
                        <a:prstGeom prst="rect">
                          <a:avLst/>
                        </a:prstGeom>
                        <a:solidFill>
                          <a:srgbClr val="FFFFFF"/>
                        </a:solidFill>
                        <a:ln w="12700">
                          <a:solidFill>
                            <a:srgbClr val="000000"/>
                          </a:solidFill>
                          <a:miter lim="800000"/>
                          <a:headEnd/>
                          <a:tailEnd/>
                        </a:ln>
                      </wps:spPr>
                      <wps:txbx>
                        <w:txbxContent>
                          <w:p w:rsidR="00AC386C" w:rsidRDefault="00AC386C" w:rsidP="003A178F">
                            <w:pPr>
                              <w:rPr>
                                <w:b/>
                                <w:sz w:val="20"/>
                              </w:rPr>
                            </w:pPr>
                            <w:r>
                              <w:rPr>
                                <w:b/>
                                <w:sz w:val="20"/>
                              </w:rPr>
                              <w:t>BSCP11/07</w:t>
                            </w:r>
                          </w:p>
                          <w:p w:rsidR="00AC386C" w:rsidRDefault="00AC386C" w:rsidP="003A178F">
                            <w:pPr>
                              <w:rPr>
                                <w:b/>
                                <w:sz w:val="20"/>
                              </w:rPr>
                            </w:pPr>
                            <w:r>
                              <w:rPr>
                                <w:b/>
                                <w:sz w:val="20"/>
                              </w:rPr>
                              <w:t>Part A</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36A51" id="Rectangle 966" o:spid="_x0000_s1043" style="position:absolute;left:0;text-align:left;margin-left:4.7pt;margin-top:.5pt;width:53.25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" o:allowincell="f" strokeweight="1pt">
                <v:textbox inset="1pt,1pt,1pt,1pt">
                  <w:txbxContent>
                    <w:p w:rsidR="00AC386C" w:rsidRDefault="00AC386C" w:rsidP="003A178F">
                      <w:pPr>
                        <w:rPr>
                          <w:b/>
                          <w:sz w:val="20"/>
                        </w:rPr>
                      </w:pPr>
                      <w:r>
                        <w:rPr>
                          <w:b/>
                          <w:sz w:val="20"/>
                        </w:rPr>
                        <w:t>BSCP11/07</w:t>
                      </w:r>
                    </w:p>
                    <w:p w:rsidR="00AC386C" w:rsidRDefault="00AC386C" w:rsidP="003A178F">
                      <w:pPr>
                        <w:rPr>
                          <w:b/>
                          <w:sz w:val="20"/>
                        </w:rPr>
                      </w:pPr>
                      <w:r>
                        <w:rPr>
                          <w:b/>
                          <w:sz w:val="20"/>
                        </w:rPr>
                        <w:t>Part A</w:t>
                      </w:r>
                    </w:p>
                  </w:txbxContent>
                </v:textbox>
              </v:rect>
            </w:pict>
          </mc:Fallback>
        </mc:AlternateContent>
      </w:r>
      <w:r>
        <w:rPr>
          <w:b/>
          <w:noProof/>
          <w:sz w:val="28"/>
          <w:lang w:eastAsia="en-GB"/>
        </w:rPr>
        <mc:AlternateContent>
          <mc:Choice Requires="wps">
            <w:drawing>
              <wp:anchor distT="0" distB="0" distL="114300" distR="114300" simplePos="0" relativeHeight="251672576" behindDoc="0" locked="0" layoutInCell="1" allowOverlap="1" wp14:anchorId="050DCB54" wp14:editId="7D3E1B0C">
                <wp:simplePos x="0" y="0"/>
                <wp:positionH relativeFrom="column">
                  <wp:posOffset>4280535</wp:posOffset>
                </wp:positionH>
                <wp:positionV relativeFrom="paragraph">
                  <wp:posOffset>78740</wp:posOffset>
                </wp:positionV>
                <wp:extent cx="1324610" cy="241935"/>
                <wp:effectExtent l="13335" t="12065" r="5080" b="12700"/>
                <wp:wrapNone/>
                <wp:docPr id="53" name="Rectangle 10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241935"/>
                        </a:xfrm>
                        <a:prstGeom prst="rect">
                          <a:avLst/>
                        </a:prstGeom>
                        <a:solidFill>
                          <a:srgbClr val="FFFFFF"/>
                        </a:solidFill>
                        <a:ln w="9525">
                          <a:solidFill>
                            <a:srgbClr val="000000"/>
                          </a:solidFill>
                          <a:miter lim="800000"/>
                          <a:headEnd/>
                          <a:tailEnd/>
                        </a:ln>
                      </wps:spPr>
                      <wps:txbx>
                        <w:txbxContent>
                          <w:p w:rsidR="00AC386C" w:rsidRDefault="00AC386C" w:rsidP="003A178F">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DCB54" id="Rectangle 1077" o:spid="_x0000_s1044" style="position:absolute;left:0;text-align:left;margin-left:337.05pt;margin-top:6.2pt;width:104.3pt;height:1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">
                <v:textbox inset="1pt,1pt,1pt,1pt">
                  <w:txbxContent>
                    <w:p w:rsidR="00AC386C" w:rsidRDefault="00AC386C" w:rsidP="003A178F">
                      <w:pPr>
                        <w:rPr>
                          <w:sz w:val="20"/>
                        </w:rPr>
                      </w:pPr>
                      <w:r>
                        <w:rPr>
                          <w:sz w:val="20"/>
                        </w:rPr>
                        <w:t>Dispute Number</w:t>
                      </w:r>
                    </w:p>
                  </w:txbxContent>
                </v:textbox>
              </v:rect>
            </w:pict>
          </mc:Fallback>
        </mc:AlternateContent>
      </w:r>
    </w:p>
    <w:p w:rsidR="003A178F" w:rsidRDefault="003A178F" w:rsidP="003A178F">
      <w:pPr>
        <w:jc w:val="center"/>
        <w:rPr>
          <w:b/>
          <w:sz w:val="28"/>
        </w:rPr>
      </w:pPr>
      <w:r>
        <w:rPr>
          <w:b/>
          <w:noProof/>
          <w:sz w:val="28"/>
          <w:lang w:eastAsia="en-GB"/>
        </w:rPr>
        <mc:AlternateContent>
          <mc:Choice Requires="wps">
            <w:drawing>
              <wp:anchor distT="0" distB="0" distL="114300" distR="114300" simplePos="0" relativeHeight="251674624" behindDoc="0" locked="0" layoutInCell="1" allowOverlap="1" wp14:anchorId="52A08AC7" wp14:editId="73F8D207">
                <wp:simplePos x="0" y="0"/>
                <wp:positionH relativeFrom="column">
                  <wp:posOffset>4280535</wp:posOffset>
                </wp:positionH>
                <wp:positionV relativeFrom="paragraph">
                  <wp:posOffset>76200</wp:posOffset>
                </wp:positionV>
                <wp:extent cx="1324610" cy="362585"/>
                <wp:effectExtent l="13335" t="9525" r="5080" b="8890"/>
                <wp:wrapNone/>
                <wp:docPr id="54" name="Rectangle 10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362585"/>
                        </a:xfrm>
                        <a:prstGeom prst="rect">
                          <a:avLst/>
                        </a:prstGeom>
                        <a:solidFill>
                          <a:srgbClr val="FFFFFF"/>
                        </a:solidFill>
                        <a:ln w="9525">
                          <a:solidFill>
                            <a:srgbClr val="000000"/>
                          </a:solidFill>
                          <a:miter lim="800000"/>
                          <a:headEnd/>
                          <a:tailEnd/>
                        </a:ln>
                      </wps:spPr>
                      <wps:txbx>
                        <w:txbxContent>
                          <w:p w:rsidR="00AC386C" w:rsidRDefault="00AC386C" w:rsidP="003A178F">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08AC7" id="Rectangle 1078" o:spid="_x0000_s1045" style="position:absolute;left:0;text-align:left;margin-left:337.05pt;margin-top:6pt;width:104.3pt;height:2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">
                <v:textbox inset="1pt,1pt,1pt,1pt">
                  <w:txbxContent>
                    <w:p w:rsidR="00AC386C" w:rsidRDefault="00AC386C" w:rsidP="003A178F">
                      <w:pPr>
                        <w:rPr>
                          <w:sz w:val="20"/>
                        </w:rPr>
                      </w:pPr>
                    </w:p>
                  </w:txbxContent>
                </v:textbox>
              </v:rect>
            </w:pict>
          </mc:Fallback>
        </mc:AlternateContent>
      </w:r>
      <w:r>
        <w:rPr>
          <w:b/>
          <w:sz w:val="28"/>
        </w:rPr>
        <w:t>TDC Trading Dispute Findings</w:t>
      </w:r>
    </w:p>
    <w:p w:rsidR="003A178F" w:rsidRDefault="003A178F" w:rsidP="003A178F">
      <w:pPr>
        <w:rPr>
          <w:i/>
          <w:sz w:val="20"/>
        </w:rPr>
      </w:pPr>
      <w:r>
        <w:rPr>
          <w:i/>
          <w:sz w:val="20"/>
        </w:rPr>
        <w:t>(Form completed by DS)</w:t>
      </w:r>
    </w:p>
    <w:p w:rsidR="003A178F" w:rsidRDefault="003A178F" w:rsidP="003A178F">
      <w:pPr>
        <w:rPr>
          <w:sz w:val="20"/>
        </w:rPr>
      </w:pPr>
    </w:p>
    <w:p w:rsidR="003A178F" w:rsidRPr="009A7AB4" w:rsidRDefault="003A178F" w:rsidP="003A178F">
      <w:pPr>
        <w:spacing w:line="273" w:lineRule="exact"/>
        <w:jc w:val="both"/>
        <w:rPr>
          <w:b/>
          <w:sz w:val="20"/>
          <w:u w:val="single"/>
        </w:rPr>
      </w:pPr>
      <w:r w:rsidRPr="009A7AB4">
        <w:rPr>
          <w:b/>
          <w:sz w:val="20"/>
          <w:u w:val="single"/>
        </w:rPr>
        <w:t>Part A</w:t>
      </w:r>
      <w:r w:rsidRPr="00D67558">
        <w:rPr>
          <w:b/>
          <w:sz w:val="20"/>
          <w:u w:val="single"/>
        </w:rPr>
        <w:t xml:space="preserve"> </w:t>
      </w:r>
    </w:p>
    <w:p w:rsidR="003A178F" w:rsidRPr="009A7AB4" w:rsidRDefault="003A178F" w:rsidP="003A178F">
      <w:pPr>
        <w:spacing w:line="273" w:lineRule="exact"/>
        <w:jc w:val="both"/>
        <w:rPr>
          <w:b/>
          <w:sz w:val="20"/>
        </w:rPr>
      </w:pPr>
      <w:r>
        <w:rPr>
          <w:b/>
          <w:sz w:val="20"/>
        </w:rPr>
        <w:t>You</w:t>
      </w:r>
      <w:r w:rsidRPr="00D67558">
        <w:rPr>
          <w:b/>
          <w:sz w:val="20"/>
        </w:rPr>
        <w:t xml:space="preserve"> are required to advise all Party Agents of any data amendments stipulated in th</w:t>
      </w:r>
      <w:r>
        <w:rPr>
          <w:b/>
          <w:sz w:val="20"/>
        </w:rPr>
        <w:t>is form.</w:t>
      </w:r>
    </w:p>
    <w:p w:rsidR="003A178F" w:rsidRDefault="003A178F" w:rsidP="003A178F">
      <w:pPr>
        <w:spacing w:line="273" w:lineRule="exact"/>
        <w:jc w:val="both"/>
        <w:rPr>
          <w:sz w:val="20"/>
        </w:rPr>
      </w:pPr>
    </w:p>
    <w:p w:rsidR="003A178F" w:rsidRDefault="003A178F" w:rsidP="003A178F">
      <w:pPr>
        <w:spacing w:line="273" w:lineRule="exact"/>
        <w:jc w:val="both"/>
        <w:rPr>
          <w:sz w:val="20"/>
        </w:rPr>
      </w:pPr>
      <w:r>
        <w:rPr>
          <w:sz w:val="20"/>
        </w:rPr>
        <w:t>To: _________________________________________________________________________________</w:t>
      </w:r>
    </w:p>
    <w:p w:rsidR="003A178F" w:rsidRDefault="003A178F" w:rsidP="003A178F">
      <w:pPr>
        <w:spacing w:line="273" w:lineRule="exact"/>
        <w:jc w:val="both"/>
        <w:rPr>
          <w:sz w:val="20"/>
        </w:rPr>
      </w:pPr>
    </w:p>
    <w:p w:rsidR="003A178F" w:rsidRDefault="003A178F" w:rsidP="003A178F">
      <w:pPr>
        <w:spacing w:line="273" w:lineRule="exact"/>
        <w:jc w:val="both"/>
        <w:rPr>
          <w:sz w:val="20"/>
        </w:rPr>
      </w:pPr>
      <w:r>
        <w:rPr>
          <w:sz w:val="20"/>
        </w:rPr>
        <w:t>Fax / Email: ___________________________________________________________________________</w:t>
      </w:r>
    </w:p>
    <w:p w:rsidR="003A178F" w:rsidRDefault="003A178F" w:rsidP="003A178F">
      <w:pPr>
        <w:spacing w:line="273" w:lineRule="exact"/>
        <w:jc w:val="both"/>
        <w:rPr>
          <w:sz w:val="20"/>
        </w:rPr>
      </w:pPr>
    </w:p>
    <w:p w:rsidR="003A178F" w:rsidRDefault="003A178F" w:rsidP="003A178F">
      <w:pPr>
        <w:spacing w:line="273" w:lineRule="exact"/>
        <w:jc w:val="both"/>
        <w:rPr>
          <w:sz w:val="20"/>
        </w:rPr>
      </w:pPr>
      <w:r>
        <w:rPr>
          <w:sz w:val="20"/>
        </w:rPr>
        <w:t>From: Trading Disputes Committee</w:t>
      </w:r>
    </w:p>
    <w:p w:rsidR="003A178F" w:rsidRDefault="003A178F" w:rsidP="003A178F">
      <w:pPr>
        <w:spacing w:line="273" w:lineRule="exact"/>
        <w:jc w:val="both"/>
        <w:rPr>
          <w:sz w:val="20"/>
        </w:rPr>
      </w:pPr>
    </w:p>
    <w:p w:rsidR="003A178F" w:rsidRDefault="003A178F" w:rsidP="003A178F">
      <w:pPr>
        <w:spacing w:line="273" w:lineRule="exact"/>
        <w:jc w:val="both"/>
        <w:rPr>
          <w:sz w:val="20"/>
        </w:rPr>
      </w:pPr>
      <w:r>
        <w:rPr>
          <w:sz w:val="20"/>
        </w:rPr>
        <w:t>TDC Meeting Number: _________________________________ Date: _____/_____/_____</w:t>
      </w:r>
    </w:p>
    <w:p w:rsidR="003A178F" w:rsidRDefault="003A178F" w:rsidP="003A178F">
      <w:pPr>
        <w:spacing w:line="273" w:lineRule="exact"/>
        <w:jc w:val="both"/>
        <w:rPr>
          <w:sz w:val="20"/>
        </w:rPr>
      </w:pPr>
    </w:p>
    <w:p w:rsidR="003A178F" w:rsidRDefault="003A178F" w:rsidP="003A178F">
      <w:pPr>
        <w:spacing w:line="273" w:lineRule="exact"/>
        <w:jc w:val="both"/>
        <w:rPr>
          <w:b/>
          <w:sz w:val="20"/>
          <w:u w:val="single"/>
        </w:rPr>
      </w:pPr>
      <w:r>
        <w:rPr>
          <w:b/>
          <w:sz w:val="20"/>
          <w:u w:val="single"/>
        </w:rPr>
        <w:t>The Trading Dispute Committee Findings</w:t>
      </w:r>
      <w:r>
        <w:rPr>
          <w:rStyle w:val="FootnoteReference"/>
          <w:b/>
          <w:sz w:val="20"/>
          <w:u w:val="single"/>
        </w:rPr>
        <w:footnoteReference w:id="23"/>
      </w:r>
      <w:r>
        <w:rPr>
          <w:b/>
          <w:sz w:val="20"/>
          <w:u w:val="single"/>
        </w:rPr>
        <w:t xml:space="preserve"> are:</w:t>
      </w:r>
    </w:p>
    <w:p w:rsidR="003A178F" w:rsidRDefault="003A178F" w:rsidP="003A178F">
      <w:pPr>
        <w:spacing w:line="273" w:lineRule="exact"/>
        <w:jc w:val="both"/>
        <w:rPr>
          <w:b/>
          <w:sz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3"/>
        <w:gridCol w:w="2976"/>
      </w:tblGrid>
      <w:tr w:rsidR="003A178F" w:rsidTr="0044676F">
        <w:trPr>
          <w:trHeight w:val="284"/>
          <w:jc w:val="center"/>
        </w:trPr>
        <w:tc>
          <w:tcPr>
            <w:tcW w:w="5813" w:type="dxa"/>
          </w:tcPr>
          <w:p w:rsidR="003A178F" w:rsidRDefault="003A178F" w:rsidP="0044676F">
            <w:pPr>
              <w:spacing w:line="240" w:lineRule="exact"/>
              <w:jc w:val="center"/>
              <w:rPr>
                <w:rFonts w:eastAsia="Times"/>
                <w:b/>
                <w:sz w:val="20"/>
              </w:rPr>
            </w:pPr>
            <w:r>
              <w:rPr>
                <w:rFonts w:eastAsia="Times"/>
                <w:b/>
                <w:sz w:val="20"/>
              </w:rPr>
              <w:t>Check</w:t>
            </w:r>
          </w:p>
        </w:tc>
        <w:tc>
          <w:tcPr>
            <w:tcW w:w="2976" w:type="dxa"/>
          </w:tcPr>
          <w:p w:rsidR="003A178F" w:rsidRDefault="003A178F" w:rsidP="0044676F">
            <w:pPr>
              <w:spacing w:line="240" w:lineRule="exact"/>
              <w:jc w:val="center"/>
              <w:rPr>
                <w:rFonts w:eastAsia="Times"/>
                <w:b/>
                <w:sz w:val="20"/>
              </w:rPr>
            </w:pPr>
            <w:r>
              <w:rPr>
                <w:rFonts w:eastAsia="Times"/>
                <w:b/>
                <w:sz w:val="20"/>
              </w:rPr>
              <w:t xml:space="preserve">Valid? </w:t>
            </w:r>
            <w:r w:rsidRPr="00411755">
              <w:rPr>
                <w:rFonts w:eastAsia="Times"/>
                <w:i/>
                <w:sz w:val="20"/>
              </w:rPr>
              <w:t>(delete as appropriate)</w:t>
            </w:r>
          </w:p>
        </w:tc>
      </w:tr>
      <w:tr w:rsidR="003A178F" w:rsidTr="0044676F">
        <w:trPr>
          <w:trHeight w:val="284"/>
          <w:jc w:val="center"/>
        </w:trPr>
        <w:tc>
          <w:tcPr>
            <w:tcW w:w="5813" w:type="dxa"/>
          </w:tcPr>
          <w:p w:rsidR="003A178F" w:rsidRDefault="003A178F" w:rsidP="0044676F">
            <w:pPr>
              <w:spacing w:line="240" w:lineRule="exact"/>
              <w:rPr>
                <w:rFonts w:eastAsia="Times"/>
                <w:sz w:val="20"/>
              </w:rPr>
            </w:pPr>
            <w:r>
              <w:rPr>
                <w:rFonts w:eastAsia="Times"/>
                <w:sz w:val="20"/>
              </w:rPr>
              <w:t>Some or all affected Settlement Periods claimed have been raised within the applicable Trading Dispute Deadline or within the timescales described in BSCP11 section 2.2 (</w:t>
            </w:r>
            <w:r w:rsidRPr="009B5331">
              <w:rPr>
                <w:rFonts w:eastAsia="Times"/>
                <w:sz w:val="20"/>
              </w:rPr>
              <w:t>where exceptional circumstances have been claimed by the Raising Party</w:t>
            </w:r>
            <w:r>
              <w:rPr>
                <w:rFonts w:eastAsia="Times"/>
                <w:sz w:val="20"/>
              </w:rPr>
              <w:t>)</w:t>
            </w:r>
          </w:p>
        </w:tc>
        <w:tc>
          <w:tcPr>
            <w:tcW w:w="2976" w:type="dxa"/>
            <w:vAlign w:val="center"/>
          </w:tcPr>
          <w:p w:rsidR="003A178F" w:rsidRDefault="003A178F" w:rsidP="0044676F">
            <w:pPr>
              <w:spacing w:line="240" w:lineRule="exact"/>
              <w:jc w:val="center"/>
              <w:rPr>
                <w:rFonts w:eastAsia="Times"/>
                <w:sz w:val="20"/>
              </w:rPr>
            </w:pPr>
            <w:r>
              <w:rPr>
                <w:rFonts w:eastAsia="Times"/>
                <w:sz w:val="20"/>
              </w:rPr>
              <w:t>YES/NO</w:t>
            </w:r>
          </w:p>
        </w:tc>
      </w:tr>
      <w:tr w:rsidR="003A178F" w:rsidTr="0044676F">
        <w:trPr>
          <w:trHeight w:val="284"/>
          <w:jc w:val="center"/>
        </w:trPr>
        <w:tc>
          <w:tcPr>
            <w:tcW w:w="5813" w:type="dxa"/>
          </w:tcPr>
          <w:p w:rsidR="003A178F" w:rsidRDefault="003A178F" w:rsidP="0044676F">
            <w:pPr>
              <w:spacing w:line="240" w:lineRule="exact"/>
              <w:rPr>
                <w:rFonts w:eastAsia="Times"/>
                <w:sz w:val="20"/>
              </w:rPr>
            </w:pPr>
            <w:r>
              <w:rPr>
                <w:rFonts w:eastAsia="Times"/>
                <w:sz w:val="20"/>
              </w:rPr>
              <w:t xml:space="preserve">A Settlement Error exists </w:t>
            </w:r>
          </w:p>
        </w:tc>
        <w:tc>
          <w:tcPr>
            <w:tcW w:w="2976" w:type="dxa"/>
            <w:vAlign w:val="center"/>
          </w:tcPr>
          <w:p w:rsidR="003A178F" w:rsidRDefault="003A178F" w:rsidP="0044676F">
            <w:pPr>
              <w:spacing w:line="240" w:lineRule="exact"/>
              <w:jc w:val="center"/>
              <w:rPr>
                <w:rFonts w:eastAsia="Times"/>
                <w:sz w:val="20"/>
              </w:rPr>
            </w:pPr>
            <w:r>
              <w:rPr>
                <w:rFonts w:eastAsia="Times"/>
                <w:sz w:val="20"/>
              </w:rPr>
              <w:t>YES/NO</w:t>
            </w:r>
          </w:p>
        </w:tc>
      </w:tr>
      <w:tr w:rsidR="003A178F" w:rsidTr="0044676F">
        <w:trPr>
          <w:trHeight w:val="284"/>
          <w:jc w:val="center"/>
        </w:trPr>
        <w:tc>
          <w:tcPr>
            <w:tcW w:w="5813" w:type="dxa"/>
          </w:tcPr>
          <w:p w:rsidR="003A178F" w:rsidRDefault="003A178F" w:rsidP="0044676F">
            <w:pPr>
              <w:spacing w:line="240" w:lineRule="exact"/>
              <w:rPr>
                <w:rFonts w:eastAsia="Times"/>
                <w:sz w:val="20"/>
              </w:rPr>
            </w:pPr>
            <w:r>
              <w:rPr>
                <w:rFonts w:eastAsia="Times"/>
                <w:sz w:val="20"/>
              </w:rPr>
              <w:t>The materiality of the Trading Dispute is £3,000 or greater</w:t>
            </w:r>
          </w:p>
        </w:tc>
        <w:tc>
          <w:tcPr>
            <w:tcW w:w="2976" w:type="dxa"/>
            <w:vAlign w:val="center"/>
          </w:tcPr>
          <w:p w:rsidR="003A178F" w:rsidRDefault="003A178F" w:rsidP="0044676F">
            <w:pPr>
              <w:spacing w:line="240" w:lineRule="exact"/>
              <w:jc w:val="center"/>
              <w:rPr>
                <w:rFonts w:eastAsia="Times"/>
                <w:sz w:val="20"/>
              </w:rPr>
            </w:pPr>
            <w:r>
              <w:rPr>
                <w:rFonts w:eastAsia="Times"/>
                <w:sz w:val="20"/>
              </w:rPr>
              <w:t>YES/NO</w:t>
            </w:r>
          </w:p>
        </w:tc>
      </w:tr>
      <w:tr w:rsidR="003A178F" w:rsidTr="0044676F">
        <w:trPr>
          <w:trHeight w:val="284"/>
          <w:jc w:val="center"/>
        </w:trPr>
        <w:tc>
          <w:tcPr>
            <w:tcW w:w="5813" w:type="dxa"/>
          </w:tcPr>
          <w:p w:rsidR="003A178F" w:rsidRDefault="003A178F" w:rsidP="0044676F">
            <w:pPr>
              <w:spacing w:line="240" w:lineRule="exact"/>
              <w:rPr>
                <w:rFonts w:eastAsia="Times"/>
                <w:sz w:val="20"/>
              </w:rPr>
            </w:pPr>
            <w:r>
              <w:rPr>
                <w:rFonts w:eastAsia="Times"/>
                <w:sz w:val="20"/>
              </w:rPr>
              <w:t>Exceptional circumstances exist</w:t>
            </w:r>
          </w:p>
        </w:tc>
        <w:tc>
          <w:tcPr>
            <w:tcW w:w="2976" w:type="dxa"/>
            <w:vAlign w:val="center"/>
          </w:tcPr>
          <w:p w:rsidR="003A178F" w:rsidRDefault="003A178F" w:rsidP="0044676F">
            <w:pPr>
              <w:spacing w:line="240" w:lineRule="exact"/>
              <w:jc w:val="center"/>
              <w:rPr>
                <w:rFonts w:eastAsia="Times"/>
                <w:sz w:val="20"/>
              </w:rPr>
            </w:pPr>
            <w:r>
              <w:rPr>
                <w:rFonts w:eastAsia="Times"/>
                <w:sz w:val="20"/>
              </w:rPr>
              <w:t>YES/NO/NOT APPLICABLE</w:t>
            </w:r>
          </w:p>
        </w:tc>
      </w:tr>
    </w:tbl>
    <w:p w:rsidR="003A178F" w:rsidRDefault="003A178F" w:rsidP="003A178F">
      <w:pPr>
        <w:spacing w:line="273" w:lineRule="exact"/>
        <w:jc w:val="both"/>
        <w:rPr>
          <w:b/>
          <w:sz w:val="20"/>
          <w:u w:val="single"/>
        </w:rPr>
      </w:pPr>
    </w:p>
    <w:p w:rsidR="003A178F" w:rsidRDefault="003A178F" w:rsidP="003A178F">
      <w:pPr>
        <w:spacing w:line="273" w:lineRule="exact"/>
        <w:jc w:val="both"/>
        <w:rPr>
          <w:b/>
          <w:sz w:val="20"/>
          <w:u w:val="single"/>
        </w:rPr>
      </w:pPr>
      <w:r>
        <w:rPr>
          <w:b/>
          <w:sz w:val="20"/>
          <w:u w:val="single"/>
        </w:rPr>
        <w:t>Details of Authorised Data A</w:t>
      </w:r>
      <w:r w:rsidRPr="00A271C1">
        <w:rPr>
          <w:b/>
          <w:sz w:val="20"/>
          <w:u w:val="single"/>
        </w:rPr>
        <w:t>mendments</w:t>
      </w:r>
      <w:r>
        <w:rPr>
          <w:b/>
          <w:sz w:val="20"/>
          <w:u w:val="single"/>
        </w:rPr>
        <w:t>:</w:t>
      </w:r>
    </w:p>
    <w:p w:rsidR="003A178F" w:rsidRDefault="003A178F" w:rsidP="003A178F">
      <w:pPr>
        <w:spacing w:line="273" w:lineRule="exact"/>
        <w:jc w:val="both"/>
        <w:rPr>
          <w:b/>
          <w:sz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650"/>
        <w:gridCol w:w="1982"/>
        <w:gridCol w:w="439"/>
        <w:gridCol w:w="2063"/>
      </w:tblGrid>
      <w:tr w:rsidR="003A178F" w:rsidTr="0044676F">
        <w:trPr>
          <w:trHeight w:val="284"/>
          <w:jc w:val="center"/>
        </w:trPr>
        <w:tc>
          <w:tcPr>
            <w:tcW w:w="4112" w:type="dxa"/>
          </w:tcPr>
          <w:p w:rsidR="003A178F" w:rsidRDefault="003A178F" w:rsidP="0044676F">
            <w:pPr>
              <w:spacing w:line="240" w:lineRule="exact"/>
              <w:ind w:left="284" w:hanging="284"/>
              <w:rPr>
                <w:rFonts w:eastAsia="Times"/>
                <w:sz w:val="20"/>
              </w:rPr>
            </w:pPr>
            <w:r>
              <w:rPr>
                <w:rFonts w:eastAsia="Times"/>
                <w:sz w:val="20"/>
              </w:rPr>
              <w:t>MSID / BM Unit / ECVN or MVRN</w:t>
            </w:r>
          </w:p>
          <w:p w:rsidR="003A178F" w:rsidRDefault="003A178F" w:rsidP="0044676F">
            <w:pPr>
              <w:spacing w:line="240" w:lineRule="exact"/>
              <w:ind w:left="284" w:hanging="284"/>
              <w:rPr>
                <w:rFonts w:eastAsia="Times"/>
                <w:sz w:val="20"/>
              </w:rPr>
            </w:pPr>
            <w:r w:rsidRPr="00DC56E1">
              <w:rPr>
                <w:rFonts w:eastAsia="Times"/>
                <w:sz w:val="20"/>
              </w:rPr>
              <w:t>Authorisation ID / Other IDs</w:t>
            </w:r>
          </w:p>
        </w:tc>
        <w:tc>
          <w:tcPr>
            <w:tcW w:w="5120" w:type="dxa"/>
            <w:gridSpan w:val="4"/>
          </w:tcPr>
          <w:p w:rsidR="003A178F" w:rsidRDefault="003A178F" w:rsidP="0044676F">
            <w:pPr>
              <w:spacing w:line="240" w:lineRule="exact"/>
              <w:rPr>
                <w:rFonts w:eastAsia="Times"/>
                <w:sz w:val="20"/>
              </w:rPr>
            </w:pPr>
          </w:p>
        </w:tc>
      </w:tr>
      <w:tr w:rsidR="003A178F" w:rsidTr="0044676F">
        <w:trPr>
          <w:trHeight w:val="284"/>
          <w:jc w:val="center"/>
        </w:trPr>
        <w:tc>
          <w:tcPr>
            <w:tcW w:w="4112" w:type="dxa"/>
          </w:tcPr>
          <w:p w:rsidR="003A178F" w:rsidRDefault="003A178F" w:rsidP="0044676F">
            <w:pPr>
              <w:spacing w:line="240" w:lineRule="exact"/>
              <w:ind w:left="284" w:hanging="284"/>
              <w:rPr>
                <w:rFonts w:eastAsia="Times"/>
                <w:sz w:val="20"/>
              </w:rPr>
            </w:pPr>
            <w:r w:rsidRPr="00DC56E1">
              <w:rPr>
                <w:rFonts w:eastAsia="Times"/>
                <w:sz w:val="20"/>
              </w:rPr>
              <w:t>Settlement Day(s) and Settlement Period(s)</w:t>
            </w:r>
          </w:p>
        </w:tc>
        <w:tc>
          <w:tcPr>
            <w:tcW w:w="650" w:type="dxa"/>
          </w:tcPr>
          <w:p w:rsidR="003A178F" w:rsidRDefault="003A178F" w:rsidP="0044676F">
            <w:pPr>
              <w:spacing w:line="240" w:lineRule="exact"/>
              <w:rPr>
                <w:rFonts w:eastAsia="Times"/>
                <w:sz w:val="20"/>
              </w:rPr>
            </w:pPr>
            <w:r>
              <w:rPr>
                <w:rFonts w:eastAsia="Times"/>
                <w:sz w:val="20"/>
              </w:rPr>
              <w:t>From</w:t>
            </w:r>
          </w:p>
        </w:tc>
        <w:tc>
          <w:tcPr>
            <w:tcW w:w="1982" w:type="dxa"/>
          </w:tcPr>
          <w:p w:rsidR="003A178F" w:rsidRDefault="003A178F" w:rsidP="0044676F">
            <w:pPr>
              <w:spacing w:line="240" w:lineRule="exact"/>
              <w:rPr>
                <w:rFonts w:eastAsia="Times"/>
                <w:sz w:val="20"/>
              </w:rPr>
            </w:pPr>
            <w:r>
              <w:rPr>
                <w:rFonts w:eastAsia="Times"/>
                <w:sz w:val="20"/>
              </w:rPr>
              <w:t>dd/mm/yyyy   SP:</w:t>
            </w:r>
          </w:p>
        </w:tc>
        <w:tc>
          <w:tcPr>
            <w:tcW w:w="425" w:type="dxa"/>
          </w:tcPr>
          <w:p w:rsidR="003A178F" w:rsidRDefault="003A178F" w:rsidP="0044676F">
            <w:pPr>
              <w:spacing w:line="240" w:lineRule="exact"/>
              <w:rPr>
                <w:rFonts w:eastAsia="Times"/>
                <w:sz w:val="20"/>
              </w:rPr>
            </w:pPr>
            <w:r>
              <w:rPr>
                <w:rFonts w:eastAsia="Times"/>
                <w:sz w:val="20"/>
              </w:rPr>
              <w:t>To</w:t>
            </w:r>
          </w:p>
        </w:tc>
        <w:tc>
          <w:tcPr>
            <w:tcW w:w="2063" w:type="dxa"/>
          </w:tcPr>
          <w:p w:rsidR="003A178F" w:rsidRDefault="003A178F" w:rsidP="0044676F">
            <w:pPr>
              <w:spacing w:line="240" w:lineRule="exact"/>
              <w:rPr>
                <w:rFonts w:eastAsia="Times"/>
                <w:sz w:val="20"/>
              </w:rPr>
            </w:pPr>
            <w:r>
              <w:rPr>
                <w:rFonts w:eastAsia="Times"/>
                <w:sz w:val="20"/>
              </w:rPr>
              <w:t>dd/mm/yyyy   SP:</w:t>
            </w:r>
          </w:p>
        </w:tc>
      </w:tr>
      <w:tr w:rsidR="003A178F" w:rsidTr="0044676F">
        <w:trPr>
          <w:trHeight w:val="284"/>
          <w:jc w:val="center"/>
        </w:trPr>
        <w:tc>
          <w:tcPr>
            <w:tcW w:w="4112" w:type="dxa"/>
          </w:tcPr>
          <w:p w:rsidR="003A178F" w:rsidRDefault="003A178F" w:rsidP="0044676F">
            <w:pPr>
              <w:spacing w:line="240" w:lineRule="exact"/>
              <w:ind w:left="284" w:hanging="284"/>
              <w:rPr>
                <w:rFonts w:eastAsia="Times"/>
                <w:sz w:val="20"/>
              </w:rPr>
            </w:pPr>
            <w:r>
              <w:rPr>
                <w:rFonts w:eastAsia="Times"/>
                <w:sz w:val="20"/>
              </w:rPr>
              <w:t>Corrective action to be applied</w:t>
            </w:r>
          </w:p>
        </w:tc>
        <w:tc>
          <w:tcPr>
            <w:tcW w:w="5120" w:type="dxa"/>
            <w:gridSpan w:val="4"/>
          </w:tcPr>
          <w:p w:rsidR="003A178F" w:rsidRDefault="003A178F" w:rsidP="0044676F">
            <w:pPr>
              <w:spacing w:line="240" w:lineRule="exact"/>
              <w:rPr>
                <w:rFonts w:eastAsia="Times"/>
                <w:sz w:val="20"/>
              </w:rPr>
            </w:pPr>
          </w:p>
        </w:tc>
      </w:tr>
      <w:tr w:rsidR="003A178F" w:rsidTr="0044676F">
        <w:trPr>
          <w:trHeight w:val="284"/>
          <w:jc w:val="center"/>
        </w:trPr>
        <w:tc>
          <w:tcPr>
            <w:tcW w:w="4112" w:type="dxa"/>
            <w:vAlign w:val="center"/>
          </w:tcPr>
          <w:p w:rsidR="003A178F" w:rsidRDefault="003A178F" w:rsidP="0044676F">
            <w:pPr>
              <w:spacing w:line="240" w:lineRule="exact"/>
              <w:ind w:left="284" w:hanging="284"/>
              <w:rPr>
                <w:rFonts w:eastAsia="Times"/>
                <w:sz w:val="20"/>
              </w:rPr>
            </w:pPr>
            <w:r>
              <w:rPr>
                <w:rFonts w:eastAsia="Times"/>
                <w:sz w:val="20"/>
              </w:rPr>
              <w:t>Applicable Settlement Run(s) through which</w:t>
            </w:r>
          </w:p>
          <w:p w:rsidR="003A178F" w:rsidRDefault="003A178F" w:rsidP="0044676F">
            <w:pPr>
              <w:spacing w:line="240" w:lineRule="exact"/>
              <w:ind w:left="284" w:hanging="284"/>
              <w:rPr>
                <w:rFonts w:eastAsia="Times"/>
                <w:sz w:val="20"/>
              </w:rPr>
            </w:pPr>
            <w:r>
              <w:rPr>
                <w:rFonts w:eastAsia="Times"/>
                <w:sz w:val="20"/>
              </w:rPr>
              <w:t>corrective action is to be applied</w:t>
            </w:r>
          </w:p>
        </w:tc>
        <w:tc>
          <w:tcPr>
            <w:tcW w:w="5120" w:type="dxa"/>
            <w:gridSpan w:val="4"/>
          </w:tcPr>
          <w:p w:rsidR="003A178F" w:rsidRDefault="003A178F" w:rsidP="0044676F">
            <w:pPr>
              <w:spacing w:line="240" w:lineRule="exact"/>
              <w:rPr>
                <w:rFonts w:eastAsia="Times"/>
                <w:sz w:val="20"/>
              </w:rPr>
            </w:pPr>
            <w:r>
              <w:rPr>
                <w:rFonts w:eastAsia="Times"/>
                <w:sz w:val="20"/>
              </w:rPr>
              <w:t xml:space="preserve">Reconciliation Settlement Run / Post Final Settlement Run / Extra Settlement Determination </w:t>
            </w:r>
            <w:r w:rsidRPr="000768E1">
              <w:rPr>
                <w:rFonts w:eastAsia="Times"/>
                <w:i/>
                <w:sz w:val="20"/>
              </w:rPr>
              <w:t>(delete as appropriate)</w:t>
            </w:r>
          </w:p>
        </w:tc>
      </w:tr>
      <w:tr w:rsidR="003A178F" w:rsidTr="0044676F">
        <w:trPr>
          <w:trHeight w:val="284"/>
          <w:jc w:val="center"/>
        </w:trPr>
        <w:tc>
          <w:tcPr>
            <w:tcW w:w="4112" w:type="dxa"/>
            <w:vAlign w:val="center"/>
          </w:tcPr>
          <w:p w:rsidR="003A178F" w:rsidRDefault="003A178F" w:rsidP="0044676F">
            <w:pPr>
              <w:spacing w:line="240" w:lineRule="exact"/>
              <w:ind w:left="284" w:hanging="284"/>
              <w:rPr>
                <w:rFonts w:eastAsia="Times"/>
                <w:sz w:val="20"/>
              </w:rPr>
            </w:pPr>
            <w:r>
              <w:rPr>
                <w:rFonts w:eastAsia="Times"/>
                <w:sz w:val="20"/>
              </w:rPr>
              <w:t>Deadline to c</w:t>
            </w:r>
            <w:r w:rsidRPr="00245741">
              <w:rPr>
                <w:rFonts w:eastAsia="Times"/>
                <w:sz w:val="20"/>
              </w:rPr>
              <w:t>onfirm</w:t>
            </w:r>
            <w:r>
              <w:rPr>
                <w:rFonts w:eastAsia="Times"/>
                <w:sz w:val="20"/>
              </w:rPr>
              <w:t xml:space="preserve"> with the Disputes Secretary</w:t>
            </w:r>
          </w:p>
          <w:p w:rsidR="003A178F" w:rsidRDefault="003A178F" w:rsidP="0044676F">
            <w:pPr>
              <w:spacing w:line="240" w:lineRule="exact"/>
              <w:ind w:left="284" w:hanging="284"/>
              <w:rPr>
                <w:rFonts w:eastAsia="Times"/>
                <w:sz w:val="20"/>
              </w:rPr>
            </w:pPr>
            <w:r>
              <w:rPr>
                <w:rFonts w:eastAsia="Times"/>
                <w:sz w:val="20"/>
              </w:rPr>
              <w:t>(</w:t>
            </w:r>
            <w:r w:rsidRPr="00BB6E5D">
              <w:rPr>
                <w:rFonts w:eastAsia="Times"/>
                <w:sz w:val="20"/>
              </w:rPr>
              <w:t>disputes@elexon.co.uk</w:t>
            </w:r>
            <w:r>
              <w:rPr>
                <w:rFonts w:eastAsia="Times"/>
                <w:sz w:val="20"/>
              </w:rPr>
              <w:t xml:space="preserve">) </w:t>
            </w:r>
            <w:r w:rsidRPr="00245741">
              <w:rPr>
                <w:rFonts w:eastAsia="Times"/>
                <w:sz w:val="20"/>
              </w:rPr>
              <w:t>t</w:t>
            </w:r>
            <w:r>
              <w:rPr>
                <w:rFonts w:eastAsia="Times"/>
                <w:sz w:val="20"/>
              </w:rPr>
              <w:t>hat corrective action</w:t>
            </w:r>
          </w:p>
          <w:p w:rsidR="003A178F" w:rsidRDefault="003A178F" w:rsidP="0044676F">
            <w:pPr>
              <w:spacing w:line="240" w:lineRule="exact"/>
              <w:ind w:left="284" w:hanging="284"/>
              <w:rPr>
                <w:rFonts w:eastAsia="Times"/>
                <w:sz w:val="20"/>
              </w:rPr>
            </w:pPr>
            <w:r>
              <w:rPr>
                <w:rFonts w:eastAsia="Times"/>
                <w:sz w:val="20"/>
              </w:rPr>
              <w:t>has been implemented a</w:t>
            </w:r>
            <w:r w:rsidRPr="00245741">
              <w:rPr>
                <w:rFonts w:eastAsia="Times"/>
                <w:sz w:val="20"/>
              </w:rPr>
              <w:t>nd</w:t>
            </w:r>
            <w:r>
              <w:rPr>
                <w:rFonts w:eastAsia="Times"/>
                <w:sz w:val="20"/>
              </w:rPr>
              <w:t xml:space="preserve"> the applicable</w:t>
            </w:r>
          </w:p>
          <w:p w:rsidR="003A178F" w:rsidRDefault="003A178F" w:rsidP="0044676F">
            <w:pPr>
              <w:spacing w:line="240" w:lineRule="exact"/>
              <w:ind w:left="284" w:hanging="284"/>
              <w:rPr>
                <w:rFonts w:eastAsia="Times"/>
                <w:sz w:val="20"/>
              </w:rPr>
            </w:pPr>
            <w:r w:rsidRPr="00245741">
              <w:rPr>
                <w:rFonts w:eastAsia="Times"/>
                <w:sz w:val="20"/>
              </w:rPr>
              <w:t>Settlement Run(s)</w:t>
            </w:r>
            <w:r>
              <w:rPr>
                <w:rFonts w:eastAsia="Times"/>
                <w:sz w:val="20"/>
              </w:rPr>
              <w:t xml:space="preserve"> has been </w:t>
            </w:r>
            <w:r w:rsidRPr="00245741">
              <w:rPr>
                <w:rFonts w:eastAsia="Times"/>
                <w:sz w:val="20"/>
              </w:rPr>
              <w:t>scheduled</w:t>
            </w:r>
          </w:p>
        </w:tc>
        <w:tc>
          <w:tcPr>
            <w:tcW w:w="5120" w:type="dxa"/>
            <w:gridSpan w:val="4"/>
            <w:vAlign w:val="center"/>
          </w:tcPr>
          <w:p w:rsidR="003A178F" w:rsidRPr="000F6C66" w:rsidRDefault="003A178F" w:rsidP="0044676F">
            <w:pPr>
              <w:spacing w:line="240" w:lineRule="exact"/>
              <w:jc w:val="center"/>
              <w:rPr>
                <w:rFonts w:eastAsia="Times"/>
                <w:sz w:val="20"/>
              </w:rPr>
            </w:pPr>
          </w:p>
        </w:tc>
      </w:tr>
    </w:tbl>
    <w:p w:rsidR="003A178F" w:rsidRDefault="003A178F" w:rsidP="003A178F">
      <w:pPr>
        <w:spacing w:line="273" w:lineRule="exact"/>
        <w:jc w:val="both"/>
        <w:rPr>
          <w:sz w:val="20"/>
        </w:rPr>
      </w:pPr>
    </w:p>
    <w:p w:rsidR="003A178F" w:rsidRDefault="003A178F" w:rsidP="003A178F">
      <w:pPr>
        <w:spacing w:line="273" w:lineRule="exact"/>
        <w:jc w:val="both"/>
        <w:rPr>
          <w:sz w:val="20"/>
        </w:rPr>
      </w:pPr>
    </w:p>
    <w:p w:rsidR="003A178F" w:rsidRDefault="003A178F" w:rsidP="003A178F">
      <w:pPr>
        <w:spacing w:line="273" w:lineRule="exact"/>
        <w:jc w:val="both"/>
        <w:rPr>
          <w:sz w:val="20"/>
        </w:rPr>
      </w:pPr>
    </w:p>
    <w:p w:rsidR="003A178F" w:rsidRDefault="003A178F" w:rsidP="003A178F">
      <w:pPr>
        <w:spacing w:line="273" w:lineRule="exact"/>
        <w:jc w:val="both"/>
        <w:rPr>
          <w:sz w:val="20"/>
        </w:rPr>
      </w:pPr>
    </w:p>
    <w:p w:rsidR="003A178F" w:rsidRDefault="003A178F" w:rsidP="003A178F">
      <w:pPr>
        <w:spacing w:line="-273" w:lineRule="auto"/>
        <w:jc w:val="both"/>
        <w:rPr>
          <w:sz w:val="20"/>
        </w:rPr>
      </w:pPr>
      <w:r>
        <w:rPr>
          <w:sz w:val="20"/>
        </w:rPr>
        <w:t>Signed : ___________________________________                           Date _____/_____/_____</w:t>
      </w:r>
    </w:p>
    <w:p w:rsidR="003A178F" w:rsidRPr="00BB1AC3" w:rsidRDefault="003A178F" w:rsidP="003A178F">
      <w:pPr>
        <w:spacing w:line="360" w:lineRule="auto"/>
        <w:jc w:val="both"/>
        <w:rPr>
          <w:sz w:val="20"/>
        </w:rPr>
      </w:pPr>
      <w:r>
        <w:rPr>
          <w:sz w:val="20"/>
        </w:rPr>
        <w:tab/>
        <w:t>Chairman, Trading Disputes Committee</w:t>
      </w:r>
    </w:p>
    <w:p w:rsidR="00C96589" w:rsidRPr="00BB1AC3" w:rsidRDefault="00C96589" w:rsidP="003A178F">
      <w:pPr>
        <w:spacing w:line="360" w:lineRule="auto"/>
        <w:jc w:val="both"/>
        <w:rPr>
          <w:sz w:val="20"/>
        </w:rPr>
      </w:pPr>
    </w:p>
    <w:p w:rsidR="0097452E" w:rsidRDefault="003E192D">
      <w:pPr>
        <w:pStyle w:val="Heading2"/>
        <w:keepNext w:val="0"/>
        <w:pageBreakBefore/>
        <w:numPr>
          <w:ilvl w:val="0"/>
          <w:numId w:val="0"/>
        </w:numPr>
        <w:spacing w:before="0" w:after="120"/>
        <w:ind w:left="720" w:hanging="720"/>
        <w:rPr>
          <w:rFonts w:ascii="Times New Roman" w:hAnsi="Times New Roman"/>
          <w:spacing w:val="-3"/>
        </w:rPr>
      </w:pPr>
      <w:bookmarkStart w:id="1147" w:name="_Toc114146667"/>
      <w:bookmarkStart w:id="1148" w:name="_Toc460566500"/>
      <w:bookmarkStart w:id="1149" w:name="_Toc528144328"/>
      <w:bookmarkStart w:id="1150" w:name="_Toc534622125"/>
      <w:bookmarkStart w:id="1151" w:name="_Toc52265162"/>
      <w:bookmarkEnd w:id="1143"/>
      <w:bookmarkEnd w:id="1144"/>
      <w:bookmarkEnd w:id="1145"/>
      <w:bookmarkEnd w:id="1146"/>
      <w:r>
        <w:rPr>
          <w:rFonts w:ascii="Times New Roman" w:hAnsi="Times New Roman"/>
          <w:spacing w:val="-3"/>
        </w:rPr>
        <w:lastRenderedPageBreak/>
        <w:t>6.8</w:t>
      </w:r>
      <w:r>
        <w:rPr>
          <w:rFonts w:ascii="Times New Roman" w:hAnsi="Times New Roman"/>
          <w:spacing w:val="-3"/>
        </w:rPr>
        <w:tab/>
        <w:t>TDC Deferral Form (BSCP11/08)</w:t>
      </w:r>
      <w:bookmarkEnd w:id="1147"/>
      <w:bookmarkEnd w:id="1148"/>
      <w:bookmarkEnd w:id="1149"/>
      <w:bookmarkEnd w:id="1150"/>
      <w:bookmarkEnd w:id="1151"/>
    </w:p>
    <w:p w:rsidR="0097452E" w:rsidRDefault="0097452E">
      <w:pPr>
        <w:pBdr>
          <w:top w:val="single" w:sz="4" w:space="1" w:color="auto"/>
          <w:left w:val="single" w:sz="4" w:space="4" w:color="auto"/>
          <w:bottom w:val="single" w:sz="4" w:space="1" w:color="auto"/>
          <w:right w:val="single" w:sz="4" w:space="4" w:color="auto"/>
        </w:pBdr>
      </w:pPr>
    </w:p>
    <w:p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sz w:val="28"/>
          <w:lang w:eastAsia="en-GB"/>
        </w:rPr>
        <mc:AlternateContent>
          <mc:Choice Requires="wps">
            <w:drawing>
              <wp:anchor distT="0" distB="0" distL="114300" distR="114300" simplePos="0" relativeHeight="251686912" behindDoc="0" locked="0" layoutInCell="1" allowOverlap="1">
                <wp:simplePos x="0" y="0"/>
                <wp:positionH relativeFrom="column">
                  <wp:posOffset>4280535</wp:posOffset>
                </wp:positionH>
                <wp:positionV relativeFrom="paragraph">
                  <wp:posOffset>67945</wp:posOffset>
                </wp:positionV>
                <wp:extent cx="1324610" cy="241935"/>
                <wp:effectExtent l="13335" t="10795" r="5080" b="13970"/>
                <wp:wrapNone/>
                <wp:docPr id="5" name="Rectangle 10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241935"/>
                        </a:xfrm>
                        <a:prstGeom prst="rect">
                          <a:avLst/>
                        </a:prstGeom>
                        <a:solidFill>
                          <a:srgbClr val="FFFFFF"/>
                        </a:solidFill>
                        <a:ln w="9525">
                          <a:solidFill>
                            <a:srgbClr val="000000"/>
                          </a:solidFill>
                          <a:miter lim="800000"/>
                          <a:headEnd/>
                          <a:tailEnd/>
                        </a:ln>
                      </wps:spPr>
                      <wps:txbx>
                        <w:txbxContent>
                          <w:p w:rsidR="00AC386C" w:rsidRDefault="00AC386C">
                            <w:pPr>
                              <w:rPr>
                                <w:sz w:val="20"/>
                              </w:rPr>
                            </w:pPr>
                            <w:r>
                              <w:rPr>
                                <w:sz w:val="20"/>
                              </w:rPr>
                              <w:t>Dispute Number</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9" o:spid="_x0000_s1046" style="position:absolute;left:0;text-align:left;margin-left:337.05pt;margin-top:5.35pt;width:104.3pt;height:19.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">
                <v:textbox inset="1pt,1pt,1pt,1pt">
                  <w:txbxContent>
                    <w:p w:rsidR="00AC386C" w:rsidRDefault="00AC386C">
                      <w:pPr>
                        <w:rPr>
                          <w:sz w:val="20"/>
                        </w:rPr>
                      </w:pPr>
                      <w:r>
                        <w:rPr>
                          <w:sz w:val="20"/>
                        </w:rPr>
                        <w:t>Dispute Number</w:t>
                      </w:r>
                    </w:p>
                  </w:txbxContent>
                </v:textbox>
              </v:rect>
            </w:pict>
          </mc:Fallback>
        </mc:AlternateContent>
      </w:r>
      <w:r>
        <w:rPr>
          <w:noProof/>
          <w:sz w:val="20"/>
          <w:lang w:eastAsia="en-GB"/>
        </w:rPr>
        <mc:AlternateContent>
          <mc:Choice Requires="wps">
            <w:drawing>
              <wp:anchor distT="0" distB="0" distL="114300" distR="114300" simplePos="0" relativeHeight="251678720" behindDoc="0" locked="0" layoutInCell="0" allowOverlap="1">
                <wp:simplePos x="0" y="0"/>
                <wp:positionH relativeFrom="column">
                  <wp:posOffset>0</wp:posOffset>
                </wp:positionH>
                <wp:positionV relativeFrom="paragraph">
                  <wp:posOffset>93980</wp:posOffset>
                </wp:positionV>
                <wp:extent cx="737235" cy="267335"/>
                <wp:effectExtent l="9525" t="8255" r="15240" b="10160"/>
                <wp:wrapNone/>
                <wp:docPr id="4" name="Rectangle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7235" cy="267335"/>
                        </a:xfrm>
                        <a:prstGeom prst="rect">
                          <a:avLst/>
                        </a:prstGeom>
                        <a:solidFill>
                          <a:srgbClr val="FFFFFF"/>
                        </a:solidFill>
                        <a:ln w="12700">
                          <a:solidFill>
                            <a:srgbClr val="000000"/>
                          </a:solidFill>
                          <a:miter lim="800000"/>
                          <a:headEnd/>
                          <a:tailEnd/>
                        </a:ln>
                      </wps:spPr>
                      <wps:txbx>
                        <w:txbxContent>
                          <w:p w:rsidR="00AC386C" w:rsidRDefault="00AC386C">
                            <w:pPr>
                              <w:rPr>
                                <w:b/>
                                <w:sz w:val="20"/>
                              </w:rPr>
                            </w:pPr>
                            <w:r>
                              <w:rPr>
                                <w:b/>
                                <w:sz w:val="20"/>
                              </w:rPr>
                              <w:t>BSCP11/08</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9" o:spid="_x0000_s1047" style="position:absolute;left:0;text-align:left;margin-left:0;margin-top:7.4pt;width:58.05pt;height:2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" o:allowincell="f" strokeweight="1pt">
                <v:textbox inset="1pt,1pt,1pt,1pt">
                  <w:txbxContent>
                    <w:p w:rsidR="00AC386C" w:rsidRDefault="00AC386C">
                      <w:pPr>
                        <w:rPr>
                          <w:b/>
                          <w:sz w:val="20"/>
                        </w:rPr>
                      </w:pPr>
                      <w:r>
                        <w:rPr>
                          <w:b/>
                          <w:sz w:val="20"/>
                        </w:rPr>
                        <w:t>BSCP11/08</w:t>
                      </w:r>
                    </w:p>
                  </w:txbxContent>
                </v:textbox>
              </v:rect>
            </w:pict>
          </mc:Fallback>
        </mc:AlternateContent>
      </w:r>
    </w:p>
    <w:p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sz w:val="28"/>
          <w:lang w:eastAsia="en-GB"/>
        </w:rPr>
        <mc:AlternateContent>
          <mc:Choice Requires="wps">
            <w:drawing>
              <wp:anchor distT="0" distB="0" distL="114300" distR="114300" simplePos="0" relativeHeight="251688960" behindDoc="0" locked="0" layoutInCell="1" allowOverlap="1">
                <wp:simplePos x="0" y="0"/>
                <wp:positionH relativeFrom="column">
                  <wp:posOffset>4280535</wp:posOffset>
                </wp:positionH>
                <wp:positionV relativeFrom="paragraph">
                  <wp:posOffset>64770</wp:posOffset>
                </wp:positionV>
                <wp:extent cx="1324610" cy="362585"/>
                <wp:effectExtent l="13335" t="7620" r="5080" b="10795"/>
                <wp:wrapNone/>
                <wp:docPr id="3" name="Rectangle 10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4610" cy="362585"/>
                        </a:xfrm>
                        <a:prstGeom prst="rect">
                          <a:avLst/>
                        </a:prstGeom>
                        <a:solidFill>
                          <a:srgbClr val="FFFFFF"/>
                        </a:solidFill>
                        <a:ln w="9525">
                          <a:solidFill>
                            <a:srgbClr val="000000"/>
                          </a:solidFill>
                          <a:miter lim="800000"/>
                          <a:headEnd/>
                          <a:tailEnd/>
                        </a:ln>
                      </wps:spPr>
                      <wps:txbx>
                        <w:txbxContent>
                          <w:p w:rsidR="00AC386C" w:rsidRDefault="00AC386C">
                            <w:pPr>
                              <w:rPr>
                                <w:sz w:val="2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0" o:spid="_x0000_s1048" style="position:absolute;left:0;text-align:left;margin-left:337.05pt;margin-top:5.1pt;width:104.3pt;height:2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">
                <v:textbox inset="1pt,1pt,1pt,1pt">
                  <w:txbxContent>
                    <w:p w:rsidR="00AC386C" w:rsidRDefault="00AC386C">
                      <w:pPr>
                        <w:rPr>
                          <w:sz w:val="20"/>
                        </w:rPr>
                      </w:pPr>
                    </w:p>
                  </w:txbxContent>
                </v:textbox>
              </v:rect>
            </w:pict>
          </mc:Fallback>
        </mc:AlternateContent>
      </w:r>
    </w:p>
    <w:p w:rsidR="0097452E" w:rsidRDefault="003E192D">
      <w:pPr>
        <w:pBdr>
          <w:top w:val="single" w:sz="4" w:space="1" w:color="auto"/>
          <w:left w:val="single" w:sz="4" w:space="4" w:color="auto"/>
          <w:bottom w:val="single" w:sz="4" w:space="1" w:color="auto"/>
          <w:right w:val="single" w:sz="4" w:space="4" w:color="auto"/>
        </w:pBdr>
        <w:jc w:val="center"/>
        <w:rPr>
          <w:b/>
          <w:sz w:val="28"/>
        </w:rPr>
      </w:pPr>
      <w:r>
        <w:rPr>
          <w:b/>
          <w:sz w:val="28"/>
          <w:szCs w:val="28"/>
        </w:rPr>
        <w:t xml:space="preserve">TDC </w:t>
      </w:r>
      <w:r>
        <w:rPr>
          <w:b/>
          <w:sz w:val="28"/>
        </w:rPr>
        <w:t>Deferral Form</w:t>
      </w:r>
    </w:p>
    <w:p w:rsidR="0097452E" w:rsidRDefault="003E192D">
      <w:pPr>
        <w:pBdr>
          <w:top w:val="single" w:sz="4" w:space="1" w:color="auto"/>
          <w:left w:val="single" w:sz="4" w:space="4" w:color="auto"/>
          <w:bottom w:val="single" w:sz="4" w:space="1" w:color="auto"/>
          <w:right w:val="single" w:sz="4" w:space="4" w:color="auto"/>
        </w:pBdr>
        <w:rPr>
          <w:i/>
          <w:sz w:val="20"/>
        </w:rPr>
      </w:pPr>
      <w:r>
        <w:rPr>
          <w:i/>
          <w:sz w:val="20"/>
        </w:rPr>
        <w:t>(Form completed by DS)</w:t>
      </w: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exact"/>
        <w:jc w:val="both"/>
        <w:rPr>
          <w:sz w:val="20"/>
        </w:rPr>
      </w:pPr>
      <w:r>
        <w:rPr>
          <w:sz w:val="20"/>
        </w:rPr>
        <w:t>To: ___________________________________________________________________________________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exact"/>
        <w:jc w:val="both"/>
        <w:rPr>
          <w:sz w:val="20"/>
        </w:rPr>
      </w:pPr>
      <w:r>
        <w:rPr>
          <w:sz w:val="20"/>
        </w:rPr>
        <w:t>Fax / Email: 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From: Trading Disputes Committee</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TDC Meeting Number: _________________________________ Date : 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For Settlement Day(s) and Time Period(s):</w:t>
      </w: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from: ____________________ to: 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b/>
          <w:sz w:val="20"/>
          <w:u w:val="single"/>
        </w:rPr>
      </w:pPr>
      <w:r>
        <w:rPr>
          <w:b/>
          <w:sz w:val="20"/>
          <w:u w:val="single"/>
        </w:rPr>
        <w:t>The Trading Dispute Committee Findings are:</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ind w:right="240"/>
        <w:jc w:val="both"/>
        <w:rPr>
          <w:sz w:val="20"/>
        </w:rPr>
      </w:pPr>
      <w:r>
        <w:rPr>
          <w:sz w:val="20"/>
        </w:rPr>
        <w:t>The TDC considered the above Trading Dispute and based on the evidence submitted decided to defer resolution for the reasons given below:</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______________________________________________________________________________________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rPr>
          <w:sz w:val="20"/>
        </w:rPr>
      </w:pPr>
      <w:r>
        <w:rPr>
          <w:sz w:val="20"/>
        </w:rPr>
        <w:t>______________________________________________________________________________________</w:t>
      </w:r>
    </w:p>
    <w:p w:rsidR="0097452E" w:rsidRDefault="0097452E">
      <w:pPr>
        <w:pBdr>
          <w:top w:val="single" w:sz="4" w:space="1" w:color="auto"/>
          <w:left w:val="single" w:sz="4" w:space="4" w:color="auto"/>
          <w:bottom w:val="single" w:sz="4" w:space="1" w:color="auto"/>
          <w:right w:val="single" w:sz="4" w:space="4" w:color="auto"/>
        </w:pBdr>
        <w:spacing w:line="-273" w:lineRule="auto"/>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97452E">
      <w:pPr>
        <w:pBdr>
          <w:top w:val="single" w:sz="4" w:space="1" w:color="auto"/>
          <w:left w:val="single" w:sz="4" w:space="4" w:color="auto"/>
          <w:bottom w:val="single" w:sz="4" w:space="1" w:color="auto"/>
          <w:right w:val="single" w:sz="4" w:space="4" w:color="auto"/>
        </w:pBdr>
        <w:spacing w:line="273" w:lineRule="exact"/>
        <w:jc w:val="both"/>
        <w:rPr>
          <w:sz w:val="20"/>
        </w:rPr>
      </w:pPr>
    </w:p>
    <w:p w:rsidR="0097452E" w:rsidRDefault="003E192D">
      <w:pPr>
        <w:pBdr>
          <w:top w:val="single" w:sz="4" w:space="1" w:color="auto"/>
          <w:left w:val="single" w:sz="4" w:space="4" w:color="auto"/>
          <w:bottom w:val="single" w:sz="4" w:space="1" w:color="auto"/>
          <w:right w:val="single" w:sz="4" w:space="4" w:color="auto"/>
        </w:pBdr>
        <w:spacing w:line="-273" w:lineRule="auto"/>
        <w:jc w:val="both"/>
        <w:rPr>
          <w:sz w:val="20"/>
        </w:rPr>
      </w:pPr>
      <w:r>
        <w:rPr>
          <w:sz w:val="20"/>
        </w:rPr>
        <w:t>Signed : ___________________________________ Date _____/_____/_____</w:t>
      </w:r>
    </w:p>
    <w:p w:rsidR="0097452E" w:rsidRDefault="003E192D">
      <w:pPr>
        <w:pBdr>
          <w:top w:val="single" w:sz="4" w:space="1" w:color="auto"/>
          <w:left w:val="single" w:sz="4" w:space="4" w:color="auto"/>
          <w:bottom w:val="single" w:sz="4" w:space="1" w:color="auto"/>
          <w:right w:val="single" w:sz="4" w:space="4" w:color="auto"/>
        </w:pBdr>
        <w:spacing w:line="360" w:lineRule="auto"/>
        <w:jc w:val="both"/>
        <w:rPr>
          <w:sz w:val="20"/>
        </w:rPr>
      </w:pPr>
      <w:r>
        <w:rPr>
          <w:sz w:val="20"/>
        </w:rPr>
        <w:tab/>
        <w:t>Chairman, Trading Disputes Committee</w:t>
      </w:r>
    </w:p>
    <w:p w:rsidR="0097452E" w:rsidRDefault="0097452E">
      <w:pPr>
        <w:pBdr>
          <w:top w:val="single" w:sz="4" w:space="1" w:color="auto"/>
          <w:left w:val="single" w:sz="4" w:space="4" w:color="auto"/>
          <w:bottom w:val="single" w:sz="4" w:space="1" w:color="auto"/>
          <w:right w:val="single" w:sz="4" w:space="4" w:color="auto"/>
        </w:pBdr>
      </w:pPr>
    </w:p>
    <w:p w:rsidR="0097452E" w:rsidRDefault="0097452E">
      <w:pPr>
        <w:pBdr>
          <w:top w:val="single" w:sz="4" w:space="1" w:color="auto"/>
          <w:left w:val="single" w:sz="4" w:space="4" w:color="auto"/>
          <w:bottom w:val="single" w:sz="4" w:space="1" w:color="auto"/>
          <w:right w:val="single" w:sz="4" w:space="4" w:color="auto"/>
        </w:pBdr>
      </w:pPr>
    </w:p>
    <w:p w:rsidR="0097452E" w:rsidRDefault="0097452E">
      <w:pPr>
        <w:pBdr>
          <w:top w:val="single" w:sz="4" w:space="1" w:color="auto"/>
          <w:left w:val="single" w:sz="4" w:space="4" w:color="auto"/>
          <w:bottom w:val="single" w:sz="4" w:space="1" w:color="auto"/>
          <w:right w:val="single" w:sz="4" w:space="4" w:color="auto"/>
        </w:pBdr>
      </w:pPr>
    </w:p>
    <w:p w:rsidR="0097452E" w:rsidRDefault="0097452E">
      <w:pPr>
        <w:pBdr>
          <w:top w:val="single" w:sz="4" w:space="1" w:color="auto"/>
          <w:left w:val="single" w:sz="4" w:space="4" w:color="auto"/>
          <w:bottom w:val="single" w:sz="4" w:space="1" w:color="auto"/>
          <w:right w:val="single" w:sz="4" w:space="4" w:color="auto"/>
        </w:pBdr>
      </w:pPr>
    </w:p>
    <w:p w:rsidR="0097452E" w:rsidRDefault="0097452E">
      <w:pPr>
        <w:pBdr>
          <w:top w:val="single" w:sz="4" w:space="1" w:color="auto"/>
          <w:left w:val="single" w:sz="4" w:space="4" w:color="auto"/>
          <w:bottom w:val="single" w:sz="4" w:space="1" w:color="auto"/>
          <w:right w:val="single" w:sz="4" w:space="4" w:color="auto"/>
        </w:pBdr>
      </w:pPr>
    </w:p>
    <w:p w:rsidR="0097452E" w:rsidRDefault="0097452E">
      <w:pPr>
        <w:spacing w:after="240"/>
      </w:pPr>
    </w:p>
    <w:p w:rsidR="0097452E" w:rsidRDefault="0097452E">
      <w:pPr>
        <w:spacing w:after="240"/>
      </w:pPr>
    </w:p>
    <w:p w:rsidR="0097452E" w:rsidRDefault="003E192D">
      <w:pPr>
        <w:pStyle w:val="Heading2"/>
        <w:keepNext w:val="0"/>
        <w:pageBreakBefore/>
        <w:numPr>
          <w:ilvl w:val="0"/>
          <w:numId w:val="0"/>
        </w:numPr>
        <w:spacing w:before="0" w:after="240"/>
        <w:ind w:left="720" w:hanging="720"/>
        <w:rPr>
          <w:rFonts w:ascii="Times New Roman" w:hAnsi="Times New Roman"/>
        </w:rPr>
      </w:pPr>
      <w:bookmarkStart w:id="1152" w:name="_Toc81186242"/>
      <w:bookmarkStart w:id="1153" w:name="_Toc81186243"/>
      <w:bookmarkStart w:id="1154" w:name="_Toc81186245"/>
      <w:bookmarkStart w:id="1155" w:name="_Toc81186246"/>
      <w:bookmarkStart w:id="1156" w:name="_Toc81186249"/>
      <w:bookmarkStart w:id="1157" w:name="_Toc81186251"/>
      <w:bookmarkStart w:id="1158" w:name="_Toc81186253"/>
      <w:bookmarkStart w:id="1159" w:name="_Toc81186255"/>
      <w:bookmarkStart w:id="1160" w:name="_Toc81186257"/>
      <w:bookmarkStart w:id="1161" w:name="_Toc81186258"/>
      <w:bookmarkStart w:id="1162" w:name="_Toc81186260"/>
      <w:bookmarkStart w:id="1163" w:name="_Toc81186262"/>
      <w:bookmarkStart w:id="1164" w:name="_Toc81186264"/>
      <w:bookmarkStart w:id="1165" w:name="_Toc81186266"/>
      <w:bookmarkStart w:id="1166" w:name="_Toc81186267"/>
      <w:bookmarkStart w:id="1167" w:name="_Toc81186268"/>
      <w:bookmarkStart w:id="1168" w:name="_Toc81186269"/>
      <w:bookmarkStart w:id="1169" w:name="_Toc81186270"/>
      <w:bookmarkStart w:id="1170" w:name="_Toc81186271"/>
      <w:bookmarkStart w:id="1171" w:name="_Toc81186272"/>
      <w:bookmarkStart w:id="1172" w:name="_Toc81186273"/>
      <w:bookmarkStart w:id="1173" w:name="_Toc81186275"/>
      <w:bookmarkStart w:id="1174" w:name="_Toc81186280"/>
      <w:bookmarkStart w:id="1175" w:name="_Toc81186282"/>
      <w:bookmarkStart w:id="1176" w:name="_Toc81186283"/>
      <w:bookmarkStart w:id="1177" w:name="_Toc81186285"/>
      <w:bookmarkStart w:id="1178" w:name="_Toc81186287"/>
      <w:bookmarkStart w:id="1179" w:name="_Toc114146668"/>
      <w:bookmarkStart w:id="1180" w:name="_Toc460566501"/>
      <w:bookmarkStart w:id="1181" w:name="_Toc528144329"/>
      <w:bookmarkStart w:id="1182" w:name="_Toc534622126"/>
      <w:bookmarkStart w:id="1183" w:name="_Toc52265163"/>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Pr>
          <w:rFonts w:ascii="Times New Roman" w:hAnsi="Times New Roman"/>
        </w:rPr>
        <w:lastRenderedPageBreak/>
        <w:t>6.9</w:t>
      </w:r>
      <w:r>
        <w:rPr>
          <w:rFonts w:ascii="Times New Roman" w:hAnsi="Times New Roman"/>
        </w:rPr>
        <w:tab/>
        <w:t>Trading Dispute Payment Authorisation Form (BSCP11/09)</w:t>
      </w:r>
      <w:bookmarkEnd w:id="1179"/>
      <w:bookmarkEnd w:id="1180"/>
      <w:bookmarkEnd w:id="1181"/>
      <w:bookmarkEnd w:id="1182"/>
      <w:bookmarkEnd w:id="1183"/>
    </w:p>
    <w:p w:rsidR="0097452E" w:rsidRDefault="0097452E">
      <w:pPr>
        <w:pBdr>
          <w:top w:val="single" w:sz="4" w:space="1" w:color="auto"/>
          <w:left w:val="single" w:sz="4" w:space="4" w:color="auto"/>
          <w:bottom w:val="single" w:sz="4" w:space="1" w:color="auto"/>
          <w:right w:val="single" w:sz="4" w:space="4" w:color="auto"/>
        </w:pBdr>
        <w:rPr>
          <w:sz w:val="28"/>
        </w:rPr>
      </w:pPr>
    </w:p>
    <w:p w:rsidR="0097452E" w:rsidRDefault="003E192D">
      <w:pPr>
        <w:pBdr>
          <w:top w:val="single" w:sz="4" w:space="1" w:color="auto"/>
          <w:left w:val="single" w:sz="4" w:space="4" w:color="auto"/>
          <w:bottom w:val="single" w:sz="4" w:space="1" w:color="auto"/>
          <w:right w:val="single" w:sz="4" w:space="4" w:color="auto"/>
        </w:pBdr>
        <w:jc w:val="center"/>
        <w:rPr>
          <w:b/>
          <w:sz w:val="28"/>
        </w:rPr>
      </w:pPr>
      <w:r>
        <w:rPr>
          <w:b/>
          <w:noProof/>
          <w:lang w:eastAsia="en-GB"/>
        </w:rPr>
        <mc:AlternateContent>
          <mc:Choice Requires="wps">
            <w:drawing>
              <wp:anchor distT="0" distB="0" distL="114300" distR="114300" simplePos="0" relativeHeight="251682816" behindDoc="0" locked="0" layoutInCell="0" allowOverlap="1">
                <wp:simplePos x="0" y="0"/>
                <wp:positionH relativeFrom="column">
                  <wp:posOffset>-22860</wp:posOffset>
                </wp:positionH>
                <wp:positionV relativeFrom="paragraph">
                  <wp:posOffset>20955</wp:posOffset>
                </wp:positionV>
                <wp:extent cx="828675" cy="274320"/>
                <wp:effectExtent l="0" t="0" r="28575" b="11430"/>
                <wp:wrapNone/>
                <wp:docPr id="2" name="Text Box 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74320"/>
                        </a:xfrm>
                        <a:prstGeom prst="rect">
                          <a:avLst/>
                        </a:prstGeom>
                        <a:solidFill>
                          <a:srgbClr val="FFFFFF"/>
                        </a:solidFill>
                        <a:ln w="9525">
                          <a:solidFill>
                            <a:srgbClr val="000000"/>
                          </a:solidFill>
                          <a:miter lim="800000"/>
                          <a:headEnd/>
                          <a:tailEnd/>
                        </a:ln>
                      </wps:spPr>
                      <wps:txbx>
                        <w:txbxContent>
                          <w:p w:rsidR="00AC386C" w:rsidRDefault="00AC386C">
                            <w:pPr>
                              <w:rPr>
                                <w:b/>
                                <w:sz w:val="20"/>
                              </w:rPr>
                            </w:pPr>
                            <w:r>
                              <w:rPr>
                                <w:b/>
                                <w:sz w:val="20"/>
                              </w:rPr>
                              <w:t>BSCP11/09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94" o:spid="_x0000_s1049" type="#_x0000_t202" style="position:absolute;left:0;text-align:left;margin-left:-1.8pt;margin-top:1.65pt;width:65.25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" o:allowincell="f">
                <v:textbox>
                  <w:txbxContent>
                    <w:p w:rsidR="00AC386C" w:rsidRDefault="00AC386C">
                      <w:pPr>
                        <w:rPr>
                          <w:b/>
                          <w:sz w:val="20"/>
                        </w:rPr>
                      </w:pPr>
                      <w:r>
                        <w:rPr>
                          <w:b/>
                          <w:sz w:val="20"/>
                        </w:rPr>
                        <w:t>BSCP11/09</w:t>
                      </w:r>
                    </w:p>
                  </w:txbxContent>
                </v:textbox>
              </v:shape>
            </w:pict>
          </mc:Fallback>
        </mc:AlternateContent>
      </w:r>
    </w:p>
    <w:p w:rsidR="0097452E" w:rsidRDefault="003E192D">
      <w:pPr>
        <w:pBdr>
          <w:top w:val="single" w:sz="4" w:space="1" w:color="auto"/>
          <w:left w:val="single" w:sz="4" w:space="4" w:color="auto"/>
          <w:bottom w:val="single" w:sz="4" w:space="1" w:color="auto"/>
          <w:right w:val="single" w:sz="4" w:space="4" w:color="auto"/>
        </w:pBdr>
        <w:jc w:val="center"/>
        <w:rPr>
          <w:b/>
          <w:sz w:val="28"/>
        </w:rPr>
      </w:pPr>
      <w:r>
        <w:rPr>
          <w:b/>
          <w:sz w:val="28"/>
        </w:rPr>
        <w:t>Trading Dispute Payment Authorisation Form</w:t>
      </w:r>
    </w:p>
    <w:p w:rsidR="0097452E" w:rsidRDefault="0097452E">
      <w:pPr>
        <w:pBdr>
          <w:top w:val="single" w:sz="4" w:space="1" w:color="auto"/>
          <w:left w:val="single" w:sz="4" w:space="4" w:color="auto"/>
          <w:bottom w:val="single" w:sz="4" w:space="1" w:color="auto"/>
          <w:right w:val="single" w:sz="4" w:space="4" w:color="auto"/>
        </w:pBdr>
        <w:jc w:val="center"/>
        <w:rPr>
          <w:b/>
          <w:sz w:val="28"/>
        </w:rPr>
      </w:pPr>
    </w:p>
    <w:p w:rsidR="0097452E" w:rsidRDefault="003E192D">
      <w:pPr>
        <w:pBdr>
          <w:top w:val="single" w:sz="4" w:space="1" w:color="auto"/>
          <w:left w:val="single" w:sz="4" w:space="4" w:color="auto"/>
          <w:bottom w:val="single" w:sz="4" w:space="1" w:color="auto"/>
          <w:right w:val="single" w:sz="4" w:space="4" w:color="auto"/>
        </w:pBdr>
        <w:jc w:val="center"/>
        <w:rPr>
          <w:b/>
          <w:szCs w:val="24"/>
        </w:rPr>
      </w:pPr>
      <w:r>
        <w:rPr>
          <w:b/>
          <w:szCs w:val="24"/>
        </w:rPr>
        <w:t>(Details of Trading Disputes Requiring Payment</w:t>
      </w:r>
    </w:p>
    <w:p w:rsidR="0097452E" w:rsidRDefault="003E192D">
      <w:pPr>
        <w:pBdr>
          <w:top w:val="single" w:sz="4" w:space="1" w:color="auto"/>
          <w:left w:val="single" w:sz="4" w:space="4" w:color="auto"/>
          <w:bottom w:val="single" w:sz="4" w:space="1" w:color="auto"/>
          <w:right w:val="single" w:sz="4" w:space="4" w:color="auto"/>
        </w:pBdr>
        <w:jc w:val="center"/>
        <w:rPr>
          <w:b/>
          <w:szCs w:val="24"/>
        </w:rPr>
      </w:pPr>
      <w:r>
        <w:rPr>
          <w:b/>
          <w:szCs w:val="24"/>
        </w:rPr>
        <w:t xml:space="preserve">Outside The Settlement Run Process via an Extra-Settlement Determination) </w:t>
      </w:r>
    </w:p>
    <w:p w:rsidR="0097452E" w:rsidRDefault="0097452E">
      <w:pPr>
        <w:pStyle w:val="EndnoteText"/>
        <w:pBdr>
          <w:top w:val="single" w:sz="4" w:space="1" w:color="auto"/>
          <w:left w:val="single" w:sz="4" w:space="4" w:color="auto"/>
          <w:bottom w:val="single" w:sz="4" w:space="1" w:color="auto"/>
          <w:right w:val="single" w:sz="4" w:space="4" w:color="auto"/>
        </w:pBdr>
        <w:rPr>
          <w:sz w:val="20"/>
        </w:rPr>
      </w:pPr>
    </w:p>
    <w:p w:rsidR="0097452E" w:rsidRDefault="003E192D">
      <w:pPr>
        <w:pStyle w:val="EndnoteText"/>
        <w:pBdr>
          <w:top w:val="single" w:sz="4" w:space="1" w:color="auto"/>
          <w:left w:val="single" w:sz="4" w:space="4" w:color="auto"/>
          <w:bottom w:val="single" w:sz="4" w:space="1" w:color="auto"/>
          <w:right w:val="single" w:sz="4" w:space="4" w:color="auto"/>
        </w:pBdr>
        <w:rPr>
          <w:sz w:val="20"/>
        </w:rPr>
      </w:pPr>
      <w:r>
        <w:rPr>
          <w:i/>
          <w:sz w:val="20"/>
        </w:rPr>
        <w:t>(Form completed by DS)</w:t>
      </w:r>
    </w:p>
    <w:p w:rsidR="0097452E" w:rsidRDefault="0097452E">
      <w:pPr>
        <w:pStyle w:val="EndnoteText"/>
        <w:pBdr>
          <w:top w:val="single" w:sz="4" w:space="1" w:color="auto"/>
          <w:left w:val="single" w:sz="4" w:space="4" w:color="auto"/>
          <w:bottom w:val="single" w:sz="4" w:space="1" w:color="auto"/>
          <w:right w:val="single" w:sz="4" w:space="4" w:color="auto"/>
        </w:pBdr>
        <w:rPr>
          <w:sz w:val="20"/>
        </w:rPr>
      </w:pPr>
    </w:p>
    <w:p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Trading Dispute Reference:</w:t>
      </w: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Settlement dates:</w:t>
      </w: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s>
        <w:suppressAutoHyphens w:val="0"/>
        <w:spacing w:before="60" w:after="60"/>
        <w:rPr>
          <w:i/>
          <w:spacing w:val="0"/>
        </w:rPr>
      </w:pPr>
      <w:r>
        <w:rPr>
          <w:spacing w:val="0"/>
        </w:rPr>
        <w:t xml:space="preserve">Affected Party (s): </w:t>
      </w:r>
      <w:r>
        <w:rPr>
          <w:i/>
          <w:spacing w:val="0"/>
        </w:rPr>
        <w:t>(See attached spreadsheet for individual Party payment and/or receipt totals)</w:t>
      </w: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97452E">
      <w:pPr>
        <w:pBdr>
          <w:top w:val="single" w:sz="4" w:space="1" w:color="auto"/>
          <w:left w:val="single" w:sz="4" w:space="4" w:color="auto"/>
          <w:bottom w:val="single" w:sz="4" w:space="1" w:color="auto"/>
          <w:right w:val="single" w:sz="4" w:space="4" w:color="auto"/>
        </w:pBdr>
        <w:spacing w:before="60" w:after="60"/>
        <w:rPr>
          <w:sz w:val="20"/>
        </w:rPr>
      </w:pPr>
    </w:p>
    <w:p w:rsidR="0097452E" w:rsidRDefault="003E192D">
      <w:pPr>
        <w:pBdr>
          <w:top w:val="single" w:sz="4" w:space="1" w:color="auto"/>
          <w:left w:val="single" w:sz="4" w:space="4" w:color="auto"/>
          <w:bottom w:val="single" w:sz="4" w:space="1" w:color="auto"/>
          <w:right w:val="single" w:sz="4" w:space="4" w:color="auto"/>
        </w:pBdr>
        <w:rPr>
          <w:sz w:val="20"/>
        </w:rPr>
      </w:pPr>
      <w:r>
        <w:rPr>
          <w:sz w:val="20"/>
        </w:rPr>
        <w:t>Summary of Dispute:</w:t>
      </w: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97452E">
      <w:pPr>
        <w:pBdr>
          <w:top w:val="single" w:sz="4" w:space="1" w:color="auto"/>
          <w:left w:val="single" w:sz="4" w:space="4" w:color="auto"/>
          <w:bottom w:val="single" w:sz="4" w:space="1" w:color="auto"/>
          <w:right w:val="single" w:sz="4" w:space="4" w:color="auto"/>
        </w:pBdr>
        <w:rPr>
          <w:sz w:val="20"/>
        </w:rPr>
      </w:pPr>
    </w:p>
    <w:p w:rsidR="0097452E" w:rsidRDefault="003E192D">
      <w:pPr>
        <w:pBdr>
          <w:top w:val="single" w:sz="4" w:space="1" w:color="auto"/>
          <w:left w:val="single" w:sz="4" w:space="4" w:color="auto"/>
          <w:bottom w:val="single" w:sz="4" w:space="1" w:color="auto"/>
          <w:right w:val="single" w:sz="4" w:space="4" w:color="auto"/>
        </w:pBdr>
        <w:spacing w:before="60" w:after="60"/>
        <w:rPr>
          <w:sz w:val="20"/>
        </w:rPr>
      </w:pPr>
      <w:r>
        <w:rPr>
          <w:sz w:val="20"/>
        </w:rPr>
        <w:t>Proposed date of recovery:</w:t>
      </w:r>
    </w:p>
    <w:p w:rsidR="0097452E" w:rsidRDefault="003E192D">
      <w:pPr>
        <w:pBdr>
          <w:top w:val="single" w:sz="4" w:space="1" w:color="auto"/>
          <w:left w:val="single" w:sz="4" w:space="4" w:color="auto"/>
          <w:bottom w:val="single" w:sz="4" w:space="1" w:color="auto"/>
          <w:right w:val="single" w:sz="4" w:space="4" w:color="auto"/>
        </w:pBdr>
        <w:tabs>
          <w:tab w:val="left" w:pos="3402"/>
        </w:tabs>
        <w:spacing w:before="60" w:after="60"/>
        <w:rPr>
          <w:sz w:val="20"/>
        </w:rPr>
      </w:pPr>
      <w:r>
        <w:rPr>
          <w:sz w:val="20"/>
        </w:rPr>
        <w:t xml:space="preserve">Signed: </w:t>
      </w:r>
      <w:r>
        <w:rPr>
          <w:sz w:val="20"/>
          <w:u w:val="single"/>
        </w:rPr>
        <w:tab/>
      </w:r>
    </w:p>
    <w:p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 w:val="left" w:pos="709"/>
          <w:tab w:val="left" w:pos="3402"/>
          <w:tab w:val="left" w:pos="3828"/>
          <w:tab w:val="left" w:pos="4536"/>
        </w:tabs>
        <w:suppressAutoHyphens w:val="0"/>
        <w:spacing w:before="60" w:after="60"/>
        <w:rPr>
          <w:spacing w:val="0"/>
        </w:rPr>
      </w:pPr>
      <w:r>
        <w:rPr>
          <w:spacing w:val="0"/>
        </w:rPr>
        <w:tab/>
        <w:t>(TDC Chairman)</w:t>
      </w:r>
      <w:r>
        <w:rPr>
          <w:spacing w:val="0"/>
        </w:rPr>
        <w:tab/>
      </w:r>
    </w:p>
    <w:p w:rsidR="0097452E" w:rsidRDefault="003E192D">
      <w:pPr>
        <w:pStyle w:val="BodyText"/>
        <w:pBdr>
          <w:top w:val="single" w:sz="4" w:space="1" w:color="auto"/>
          <w:left w:val="single" w:sz="4" w:space="4" w:color="auto"/>
          <w:bottom w:val="single" w:sz="4" w:space="1" w:color="auto"/>
          <w:right w:val="single" w:sz="4" w:space="4" w:color="auto"/>
        </w:pBdr>
        <w:tabs>
          <w:tab w:val="clear" w:pos="-720"/>
          <w:tab w:val="clear" w:pos="0"/>
          <w:tab w:val="left" w:pos="709"/>
          <w:tab w:val="left" w:pos="3402"/>
        </w:tabs>
        <w:suppressAutoHyphens w:val="0"/>
        <w:spacing w:before="60" w:after="60"/>
        <w:rPr>
          <w:spacing w:val="0"/>
          <w:u w:val="single"/>
        </w:rPr>
      </w:pPr>
      <w:r>
        <w:rPr>
          <w:spacing w:val="0"/>
        </w:rPr>
        <w:t>Date:</w:t>
      </w:r>
      <w:r>
        <w:rPr>
          <w:spacing w:val="0"/>
        </w:rPr>
        <w:tab/>
      </w:r>
      <w:r>
        <w:rPr>
          <w:spacing w:val="0"/>
          <w:u w:val="single"/>
        </w:rPr>
        <w:tab/>
      </w:r>
    </w:p>
    <w:p w:rsidR="0097452E" w:rsidRDefault="003E192D">
      <w:pPr>
        <w:pBdr>
          <w:top w:val="single" w:sz="4" w:space="1" w:color="auto"/>
          <w:left w:val="single" w:sz="4" w:space="4" w:color="auto"/>
          <w:bottom w:val="single" w:sz="4" w:space="1" w:color="auto"/>
          <w:right w:val="single" w:sz="4" w:space="4" w:color="auto"/>
        </w:pBdr>
        <w:tabs>
          <w:tab w:val="left" w:pos="8789"/>
        </w:tabs>
        <w:rPr>
          <w:u w:val="single"/>
        </w:rPr>
      </w:pPr>
      <w:r>
        <w:rPr>
          <w:u w:val="single"/>
        </w:rPr>
        <w:tab/>
      </w:r>
    </w:p>
    <w:p w:rsidR="0097452E" w:rsidRDefault="0097452E">
      <w:pPr>
        <w:pBdr>
          <w:top w:val="single" w:sz="4" w:space="1" w:color="auto"/>
          <w:left w:val="single" w:sz="4" w:space="4" w:color="auto"/>
          <w:bottom w:val="single" w:sz="4" w:space="1" w:color="auto"/>
          <w:right w:val="single" w:sz="4" w:space="4" w:color="auto"/>
        </w:pBdr>
        <w:spacing w:after="240"/>
        <w:rPr>
          <w:spacing w:val="-3"/>
          <w:szCs w:val="24"/>
        </w:rPr>
      </w:pPr>
    </w:p>
    <w:p w:rsidR="0097452E" w:rsidRDefault="0097452E">
      <w:pPr>
        <w:pBdr>
          <w:top w:val="single" w:sz="4" w:space="1" w:color="auto"/>
          <w:left w:val="single" w:sz="4" w:space="4" w:color="auto"/>
          <w:bottom w:val="single" w:sz="4" w:space="1" w:color="auto"/>
          <w:right w:val="single" w:sz="4" w:space="4" w:color="auto"/>
        </w:pBdr>
        <w:spacing w:after="240"/>
        <w:rPr>
          <w:szCs w:val="24"/>
        </w:rPr>
      </w:pPr>
    </w:p>
    <w:p w:rsidR="0097452E" w:rsidRDefault="0097452E">
      <w:pPr>
        <w:pBdr>
          <w:top w:val="single" w:sz="4" w:space="1" w:color="auto"/>
          <w:left w:val="single" w:sz="4" w:space="4" w:color="auto"/>
          <w:bottom w:val="single" w:sz="4" w:space="1" w:color="auto"/>
          <w:right w:val="single" w:sz="4" w:space="4" w:color="auto"/>
        </w:pBdr>
        <w:spacing w:after="240"/>
        <w:rPr>
          <w:szCs w:val="24"/>
        </w:rPr>
      </w:pPr>
    </w:p>
    <w:p w:rsidR="0097452E" w:rsidRDefault="0097452E">
      <w:pPr>
        <w:spacing w:after="240"/>
        <w:rPr>
          <w:szCs w:val="24"/>
        </w:rPr>
      </w:pPr>
    </w:p>
    <w:p w:rsidR="0097452E" w:rsidRDefault="003E192D">
      <w:pPr>
        <w:pStyle w:val="Heading2"/>
        <w:keepNext w:val="0"/>
        <w:pageBreakBefore/>
        <w:numPr>
          <w:ilvl w:val="0"/>
          <w:numId w:val="0"/>
        </w:numPr>
        <w:spacing w:before="0" w:after="240"/>
        <w:ind w:left="720" w:hanging="720"/>
        <w:jc w:val="both"/>
        <w:rPr>
          <w:rFonts w:ascii="Times New Roman" w:hAnsi="Times New Roman"/>
        </w:rPr>
      </w:pPr>
      <w:bookmarkStart w:id="1184" w:name="_Toc114146669"/>
      <w:bookmarkStart w:id="1185" w:name="_Toc460566502"/>
      <w:bookmarkStart w:id="1186" w:name="_Toc528144330"/>
      <w:bookmarkStart w:id="1187" w:name="_Toc534622127"/>
      <w:bookmarkStart w:id="1188" w:name="_Toc52265164"/>
      <w:bookmarkStart w:id="1189" w:name="_Ref493948758"/>
      <w:r>
        <w:rPr>
          <w:rFonts w:ascii="Times New Roman" w:hAnsi="Times New Roman"/>
        </w:rPr>
        <w:lastRenderedPageBreak/>
        <w:t>6.10</w:t>
      </w:r>
      <w:r>
        <w:rPr>
          <w:rFonts w:ascii="Times New Roman" w:hAnsi="Times New Roman"/>
        </w:rPr>
        <w:tab/>
        <w:t>Rectification of Trading Disputes</w:t>
      </w:r>
      <w:bookmarkEnd w:id="1184"/>
      <w:bookmarkEnd w:id="1185"/>
      <w:bookmarkEnd w:id="1186"/>
      <w:bookmarkEnd w:id="1187"/>
      <w:bookmarkEnd w:id="1188"/>
    </w:p>
    <w:p w:rsidR="0097452E" w:rsidRDefault="003E192D">
      <w:pPr>
        <w:spacing w:after="240"/>
        <w:ind w:left="720"/>
        <w:jc w:val="both"/>
      </w:pPr>
      <w:r>
        <w:t>Following a decision of the TDC that a Trading Dispute was raised in a timely fashion, that a Settlement Error has occurred and that the materiality of the Trading Dispute is £3,000 or greater, the TDC shall determine the appropriate means of rectification.  The methods of rectification available to the TDC will be dependent on whether the Final Reconciliation Settlement Run (RF) for the Disputed Settlement Days has been performed.</w:t>
      </w:r>
    </w:p>
    <w:p w:rsidR="0097452E" w:rsidRDefault="003E192D">
      <w:pPr>
        <w:spacing w:after="240"/>
        <w:ind w:left="720"/>
        <w:jc w:val="both"/>
      </w:pPr>
      <w:r>
        <w:t>Where the Trading Dispute is capable of rectification before the relevant Final Reconciliation Settlement Run (RF), the TDC shall:</w:t>
      </w:r>
    </w:p>
    <w:p w:rsidR="0097452E" w:rsidRDefault="003E192D">
      <w:pPr>
        <w:pStyle w:val="ELEXONBody"/>
        <w:spacing w:after="240" w:line="240" w:lineRule="auto"/>
        <w:ind w:left="1418" w:hanging="709"/>
        <w:jc w:val="both"/>
      </w:pPr>
      <w:r>
        <w:t>a)</w:t>
      </w:r>
      <w:r>
        <w:tab/>
        <w:t>determine that the error should be corrected in the next Settlement Run relating to the relevant Settlement Day (see section 5.3); or</w:t>
      </w:r>
    </w:p>
    <w:p w:rsidR="0097452E" w:rsidRDefault="003E192D">
      <w:pPr>
        <w:pStyle w:val="ELEXONBody"/>
        <w:spacing w:after="240" w:line="240" w:lineRule="auto"/>
        <w:ind w:left="1418" w:hanging="709"/>
        <w:jc w:val="both"/>
      </w:pPr>
      <w:r>
        <w:t>b)</w:t>
      </w:r>
      <w:r>
        <w:tab/>
        <w:t>where the period to the next Timetabled Reconciliation Settlement Run (considered together with the materiality of the Trading Dispute) is such that the Trading Disputes Committee believes that an Extra Settlement Determination is justified, determine that an Extra-Settlement Determination should be carried out (see Appendix 6.11 and section 5.5).</w:t>
      </w:r>
    </w:p>
    <w:p w:rsidR="0097452E" w:rsidRDefault="003E192D">
      <w:pPr>
        <w:spacing w:after="240"/>
        <w:ind w:left="720"/>
        <w:jc w:val="both"/>
      </w:pPr>
      <w:r>
        <w:t>Where a Trading Dispute is not capable of resolution until after the relevant Final Reconciliation Settlement Run (RF), the TDC shall:</w:t>
      </w:r>
    </w:p>
    <w:p w:rsidR="0097452E" w:rsidRDefault="003E192D">
      <w:pPr>
        <w:pStyle w:val="ELEXONBody"/>
        <w:spacing w:after="240" w:line="240" w:lineRule="auto"/>
        <w:ind w:left="1418" w:hanging="709"/>
        <w:jc w:val="both"/>
      </w:pPr>
      <w:r>
        <w:t>a)</w:t>
      </w:r>
      <w:r>
        <w:tab/>
        <w:t>determine that the error should not be corrected, having regard to all the circumstances (including the length of time which has elapsed since the occurrence of the event giving rise to the Trading Dispute); or</w:t>
      </w:r>
    </w:p>
    <w:p w:rsidR="0097452E" w:rsidRDefault="003E192D">
      <w:pPr>
        <w:pStyle w:val="ELEXONBody"/>
        <w:spacing w:after="240" w:line="240" w:lineRule="auto"/>
        <w:ind w:left="1418" w:hanging="709"/>
        <w:jc w:val="both"/>
      </w:pPr>
      <w:r>
        <w:t>b)</w:t>
      </w:r>
      <w:r>
        <w:tab/>
        <w:t>determine that an Extra-Settlement Determination and/or Post-Final Settlement Run should be undertaken (see section 5.4 or 5.5 as appropriate).</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1190" w:name="_Toc114146670"/>
      <w:bookmarkStart w:id="1191" w:name="_Toc460566503"/>
      <w:bookmarkStart w:id="1192" w:name="_Toc528144331"/>
      <w:bookmarkStart w:id="1193" w:name="_Toc534622128"/>
      <w:bookmarkStart w:id="1194" w:name="_Toc52265165"/>
      <w:r>
        <w:rPr>
          <w:rFonts w:ascii="Times New Roman" w:hAnsi="Times New Roman"/>
        </w:rPr>
        <w:t>6.11</w:t>
      </w:r>
      <w:r>
        <w:rPr>
          <w:rFonts w:ascii="Times New Roman" w:hAnsi="Times New Roman"/>
        </w:rPr>
        <w:tab/>
        <w:t>Extra-Settlement Determinations performed prior to the Final Reconciliation Run</w:t>
      </w:r>
      <w:bookmarkEnd w:id="1190"/>
      <w:bookmarkEnd w:id="1191"/>
      <w:bookmarkEnd w:id="1192"/>
      <w:bookmarkEnd w:id="1193"/>
      <w:bookmarkEnd w:id="1194"/>
    </w:p>
    <w:p w:rsidR="0097452E" w:rsidRDefault="003E192D">
      <w:pPr>
        <w:spacing w:after="240"/>
        <w:ind w:left="720"/>
        <w:jc w:val="both"/>
      </w:pPr>
      <w:r>
        <w:t>The Code states that in certain circumstances the TDC may determine that a Trading Dispute should be rectified by performing an ESD prior to the Final Reconciliation Run.  This would only be the case where the period to the next Timetabled Reconciliation Settlement Run (considered together with the materiality of the Trading Dispute) is such that the TDC believe an ESD is justified.</w:t>
      </w:r>
    </w:p>
    <w:p w:rsidR="0097452E" w:rsidRDefault="003E192D">
      <w:pPr>
        <w:spacing w:after="240"/>
        <w:ind w:left="720"/>
        <w:jc w:val="both"/>
      </w:pPr>
      <w:r>
        <w:t>If an ESD is performed prior to the Final Reconciliation Run, all payments must be reversed (or unwound) on or as near as practicable to the Payment Date in respect of the Timetabled Reconciliation Settlement Run in which the Settlement Error is corrected. This is to prevent any double correction of an error through both an ESD and the Timetabled Reconciliation Settlement Run.  Prior to the next Timetabled Reconciliation Settlement Run, each Trading Party affected by the initial payment shall be entitled to be paid by or liable to pay to the BSC Clearer an amount equal and opposite to the extra-settlement amount paid by or to such Party, plus an amount in lieu of interest. See section 5.5.</w:t>
      </w:r>
    </w:p>
    <w:p w:rsidR="0097452E" w:rsidRDefault="003E192D">
      <w:pPr>
        <w:pStyle w:val="Heading2"/>
        <w:numPr>
          <w:ilvl w:val="0"/>
          <w:numId w:val="0"/>
        </w:numPr>
        <w:spacing w:before="0" w:after="240"/>
        <w:ind w:left="720" w:hanging="720"/>
        <w:jc w:val="both"/>
        <w:rPr>
          <w:rFonts w:ascii="Times New Roman" w:hAnsi="Times New Roman"/>
        </w:rPr>
      </w:pPr>
      <w:bookmarkStart w:id="1195" w:name="_Toc114146671"/>
      <w:bookmarkStart w:id="1196" w:name="_Toc460566504"/>
      <w:bookmarkStart w:id="1197" w:name="_Toc528144332"/>
      <w:bookmarkStart w:id="1198" w:name="_Toc534622129"/>
      <w:bookmarkStart w:id="1199" w:name="_Toc52265166"/>
      <w:r>
        <w:rPr>
          <w:rFonts w:ascii="Times New Roman" w:hAnsi="Times New Roman"/>
        </w:rPr>
        <w:lastRenderedPageBreak/>
        <w:t>6.12</w:t>
      </w:r>
      <w:r>
        <w:rPr>
          <w:rFonts w:ascii="Times New Roman" w:hAnsi="Times New Roman"/>
        </w:rPr>
        <w:tab/>
        <w:t>Recovery of Rectification Costs and other Costs which may be incurred</w:t>
      </w:r>
      <w:bookmarkEnd w:id="1195"/>
      <w:bookmarkEnd w:id="1196"/>
      <w:bookmarkEnd w:id="1197"/>
      <w:bookmarkEnd w:id="1198"/>
      <w:bookmarkEnd w:id="1199"/>
    </w:p>
    <w:p w:rsidR="0097452E" w:rsidRDefault="003E192D">
      <w:pPr>
        <w:pStyle w:val="RightPar2"/>
        <w:tabs>
          <w:tab w:val="clear" w:pos="-720"/>
          <w:tab w:val="clear" w:pos="0"/>
          <w:tab w:val="clear" w:pos="720"/>
          <w:tab w:val="clear" w:pos="1440"/>
        </w:tabs>
        <w:suppressAutoHyphens w:val="0"/>
        <w:spacing w:after="240"/>
        <w:ind w:left="720"/>
        <w:jc w:val="both"/>
        <w:rPr>
          <w:rFonts w:ascii="Times New Roman" w:hAnsi="Times New Roman"/>
          <w:lang w:val="en-GB"/>
        </w:rPr>
      </w:pPr>
      <w:r>
        <w:rPr>
          <w:rFonts w:ascii="Times New Roman" w:hAnsi="Times New Roman"/>
          <w:lang w:val="en-GB"/>
        </w:rPr>
        <w:t>If the TDC determines that a Post-Final Settlement Run or Extra-Settlement Determination should be performed, the TDC may determine that a particular Party or Parties shall bear all or part of the cost incurred.</w:t>
      </w:r>
    </w:p>
    <w:p w:rsidR="0097452E" w:rsidRDefault="003E192D">
      <w:pPr>
        <w:pStyle w:val="RightPar2"/>
        <w:tabs>
          <w:tab w:val="clear" w:pos="-720"/>
          <w:tab w:val="clear" w:pos="0"/>
          <w:tab w:val="clear" w:pos="720"/>
          <w:tab w:val="clear" w:pos="1440"/>
        </w:tabs>
        <w:suppressAutoHyphens w:val="0"/>
        <w:spacing w:after="240"/>
        <w:ind w:left="720"/>
        <w:jc w:val="both"/>
        <w:rPr>
          <w:rFonts w:ascii="Times New Roman" w:hAnsi="Times New Roman"/>
          <w:lang w:val="en-GB"/>
        </w:rPr>
      </w:pPr>
      <w:r>
        <w:rPr>
          <w:rFonts w:ascii="Times New Roman" w:hAnsi="Times New Roman"/>
          <w:lang w:val="en-GB"/>
        </w:rPr>
        <w:t>In addition, Raising Parties should be aware that where rectification of a Trading Dispute requires action by one of its Agents, there may be associated costs involved (dependent on Contractual Agreements in place between the Party and its Agents).</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1200" w:name="_Toc75681808"/>
      <w:bookmarkStart w:id="1201" w:name="_Toc75686576"/>
      <w:bookmarkStart w:id="1202" w:name="_Toc77414828"/>
      <w:bookmarkStart w:id="1203" w:name="_Toc77471867"/>
      <w:bookmarkStart w:id="1204" w:name="_Toc77472357"/>
      <w:bookmarkStart w:id="1205" w:name="_Toc77989432"/>
      <w:bookmarkStart w:id="1206" w:name="_Toc78016501"/>
      <w:bookmarkStart w:id="1207" w:name="_Toc79833336"/>
      <w:bookmarkStart w:id="1208" w:name="_Toc79833864"/>
      <w:bookmarkStart w:id="1209" w:name="_Toc81186293"/>
      <w:bookmarkStart w:id="1210" w:name="_Toc75681809"/>
      <w:bookmarkStart w:id="1211" w:name="_Toc75686577"/>
      <w:bookmarkStart w:id="1212" w:name="_Toc77414829"/>
      <w:bookmarkStart w:id="1213" w:name="_Toc77471868"/>
      <w:bookmarkStart w:id="1214" w:name="_Toc77472358"/>
      <w:bookmarkStart w:id="1215" w:name="_Toc77989433"/>
      <w:bookmarkStart w:id="1216" w:name="_Toc78016502"/>
      <w:bookmarkStart w:id="1217" w:name="_Toc79833337"/>
      <w:bookmarkStart w:id="1218" w:name="_Toc79833865"/>
      <w:bookmarkStart w:id="1219" w:name="_Toc81186294"/>
      <w:bookmarkStart w:id="1220" w:name="_Toc75681810"/>
      <w:bookmarkStart w:id="1221" w:name="_Toc75686578"/>
      <w:bookmarkStart w:id="1222" w:name="_Toc77414830"/>
      <w:bookmarkStart w:id="1223" w:name="_Toc77471869"/>
      <w:bookmarkStart w:id="1224" w:name="_Toc77472359"/>
      <w:bookmarkStart w:id="1225" w:name="_Toc77989434"/>
      <w:bookmarkStart w:id="1226" w:name="_Toc78016503"/>
      <w:bookmarkStart w:id="1227" w:name="_Toc79833338"/>
      <w:bookmarkStart w:id="1228" w:name="_Toc79833866"/>
      <w:bookmarkStart w:id="1229" w:name="_Toc81186295"/>
      <w:bookmarkStart w:id="1230" w:name="_Toc75681812"/>
      <w:bookmarkStart w:id="1231" w:name="_Toc75686580"/>
      <w:bookmarkStart w:id="1232" w:name="_Toc77414832"/>
      <w:bookmarkStart w:id="1233" w:name="_Toc77471871"/>
      <w:bookmarkStart w:id="1234" w:name="_Toc77472361"/>
      <w:bookmarkStart w:id="1235" w:name="_Toc77989436"/>
      <w:bookmarkStart w:id="1236" w:name="_Toc78016505"/>
      <w:bookmarkStart w:id="1237" w:name="_Toc79833340"/>
      <w:bookmarkStart w:id="1238" w:name="_Toc79833868"/>
      <w:bookmarkStart w:id="1239" w:name="_Toc81186297"/>
      <w:bookmarkStart w:id="1240" w:name="_Toc75681814"/>
      <w:bookmarkStart w:id="1241" w:name="_Toc75686582"/>
      <w:bookmarkStart w:id="1242" w:name="_Toc77414834"/>
      <w:bookmarkStart w:id="1243" w:name="_Toc77471873"/>
      <w:bookmarkStart w:id="1244" w:name="_Toc77472363"/>
      <w:bookmarkStart w:id="1245" w:name="_Toc77989438"/>
      <w:bookmarkStart w:id="1246" w:name="_Toc78016507"/>
      <w:bookmarkStart w:id="1247" w:name="_Toc79833342"/>
      <w:bookmarkStart w:id="1248" w:name="_Toc79833870"/>
      <w:bookmarkStart w:id="1249" w:name="_Toc81186299"/>
      <w:bookmarkStart w:id="1250" w:name="_Toc75681816"/>
      <w:bookmarkStart w:id="1251" w:name="_Toc75686584"/>
      <w:bookmarkStart w:id="1252" w:name="_Toc77414836"/>
      <w:bookmarkStart w:id="1253" w:name="_Toc77471875"/>
      <w:bookmarkStart w:id="1254" w:name="_Toc77472365"/>
      <w:bookmarkStart w:id="1255" w:name="_Toc77989440"/>
      <w:bookmarkStart w:id="1256" w:name="_Toc78016509"/>
      <w:bookmarkStart w:id="1257" w:name="_Toc79833344"/>
      <w:bookmarkStart w:id="1258" w:name="_Toc79833872"/>
      <w:bookmarkStart w:id="1259" w:name="_Toc81186301"/>
      <w:bookmarkStart w:id="1260" w:name="_Toc75681818"/>
      <w:bookmarkStart w:id="1261" w:name="_Toc75686586"/>
      <w:bookmarkStart w:id="1262" w:name="_Toc77414838"/>
      <w:bookmarkStart w:id="1263" w:name="_Toc77471877"/>
      <w:bookmarkStart w:id="1264" w:name="_Toc77472367"/>
      <w:bookmarkStart w:id="1265" w:name="_Toc77989442"/>
      <w:bookmarkStart w:id="1266" w:name="_Toc78016511"/>
      <w:bookmarkStart w:id="1267" w:name="_Toc79833346"/>
      <w:bookmarkStart w:id="1268" w:name="_Toc79833874"/>
      <w:bookmarkStart w:id="1269" w:name="_Toc81186303"/>
      <w:bookmarkStart w:id="1270" w:name="_Toc75681820"/>
      <w:bookmarkStart w:id="1271" w:name="_Toc75686588"/>
      <w:bookmarkStart w:id="1272" w:name="_Toc77414840"/>
      <w:bookmarkStart w:id="1273" w:name="_Toc77471879"/>
      <w:bookmarkStart w:id="1274" w:name="_Toc77472369"/>
      <w:bookmarkStart w:id="1275" w:name="_Toc77989444"/>
      <w:bookmarkStart w:id="1276" w:name="_Toc78016513"/>
      <w:bookmarkStart w:id="1277" w:name="_Toc79833348"/>
      <w:bookmarkStart w:id="1278" w:name="_Toc79833876"/>
      <w:bookmarkStart w:id="1279" w:name="_Toc81186305"/>
      <w:bookmarkStart w:id="1280" w:name="_Toc75681822"/>
      <w:bookmarkStart w:id="1281" w:name="_Toc75686590"/>
      <w:bookmarkStart w:id="1282" w:name="_Toc77414842"/>
      <w:bookmarkStart w:id="1283" w:name="_Toc77471881"/>
      <w:bookmarkStart w:id="1284" w:name="_Toc77472371"/>
      <w:bookmarkStart w:id="1285" w:name="_Toc77989446"/>
      <w:bookmarkStart w:id="1286" w:name="_Toc78016515"/>
      <w:bookmarkStart w:id="1287" w:name="_Toc79833350"/>
      <w:bookmarkStart w:id="1288" w:name="_Toc79833878"/>
      <w:bookmarkStart w:id="1289" w:name="_Toc81186307"/>
      <w:bookmarkStart w:id="1290" w:name="_Toc75681824"/>
      <w:bookmarkStart w:id="1291" w:name="_Toc75686592"/>
      <w:bookmarkStart w:id="1292" w:name="_Toc77414844"/>
      <w:bookmarkStart w:id="1293" w:name="_Toc77471883"/>
      <w:bookmarkStart w:id="1294" w:name="_Toc77472373"/>
      <w:bookmarkStart w:id="1295" w:name="_Toc77989448"/>
      <w:bookmarkStart w:id="1296" w:name="_Toc78016517"/>
      <w:bookmarkStart w:id="1297" w:name="_Toc79833352"/>
      <w:bookmarkStart w:id="1298" w:name="_Toc79833880"/>
      <w:bookmarkStart w:id="1299" w:name="_Toc81186309"/>
      <w:bookmarkStart w:id="1300" w:name="_Toc75681826"/>
      <w:bookmarkStart w:id="1301" w:name="_Toc75686594"/>
      <w:bookmarkStart w:id="1302" w:name="_Toc77414846"/>
      <w:bookmarkStart w:id="1303" w:name="_Toc77471885"/>
      <w:bookmarkStart w:id="1304" w:name="_Toc77472375"/>
      <w:bookmarkStart w:id="1305" w:name="_Toc77989450"/>
      <w:bookmarkStart w:id="1306" w:name="_Toc78016519"/>
      <w:bookmarkStart w:id="1307" w:name="_Toc79833354"/>
      <w:bookmarkStart w:id="1308" w:name="_Toc79833882"/>
      <w:bookmarkStart w:id="1309" w:name="_Toc81186311"/>
      <w:bookmarkStart w:id="1310" w:name="_Toc75681828"/>
      <w:bookmarkStart w:id="1311" w:name="_Toc75686596"/>
      <w:bookmarkStart w:id="1312" w:name="_Toc77414848"/>
      <w:bookmarkStart w:id="1313" w:name="_Toc77471887"/>
      <w:bookmarkStart w:id="1314" w:name="_Toc77472377"/>
      <w:bookmarkStart w:id="1315" w:name="_Toc77989452"/>
      <w:bookmarkStart w:id="1316" w:name="_Toc78016521"/>
      <w:bookmarkStart w:id="1317" w:name="_Toc79833356"/>
      <w:bookmarkStart w:id="1318" w:name="_Toc79833884"/>
      <w:bookmarkStart w:id="1319" w:name="_Toc81186313"/>
      <w:bookmarkStart w:id="1320" w:name="_Toc75681829"/>
      <w:bookmarkStart w:id="1321" w:name="_Toc75686597"/>
      <w:bookmarkStart w:id="1322" w:name="_Toc77414849"/>
      <w:bookmarkStart w:id="1323" w:name="_Toc77471888"/>
      <w:bookmarkStart w:id="1324" w:name="_Toc77472378"/>
      <w:bookmarkStart w:id="1325" w:name="_Toc77989453"/>
      <w:bookmarkStart w:id="1326" w:name="_Toc78016522"/>
      <w:bookmarkStart w:id="1327" w:name="_Toc79833357"/>
      <w:bookmarkStart w:id="1328" w:name="_Toc79833885"/>
      <w:bookmarkStart w:id="1329" w:name="_Toc81186314"/>
      <w:bookmarkStart w:id="1330" w:name="_Toc75681830"/>
      <w:bookmarkStart w:id="1331" w:name="_Toc75686598"/>
      <w:bookmarkStart w:id="1332" w:name="_Toc77414850"/>
      <w:bookmarkStart w:id="1333" w:name="_Toc77471889"/>
      <w:bookmarkStart w:id="1334" w:name="_Toc77472379"/>
      <w:bookmarkStart w:id="1335" w:name="_Toc77989454"/>
      <w:bookmarkStart w:id="1336" w:name="_Toc78016523"/>
      <w:bookmarkStart w:id="1337" w:name="_Toc79833358"/>
      <w:bookmarkStart w:id="1338" w:name="_Toc79833886"/>
      <w:bookmarkStart w:id="1339" w:name="_Toc81186315"/>
      <w:bookmarkStart w:id="1340" w:name="_Toc75681831"/>
      <w:bookmarkStart w:id="1341" w:name="_Toc75686599"/>
      <w:bookmarkStart w:id="1342" w:name="_Toc77414851"/>
      <w:bookmarkStart w:id="1343" w:name="_Toc77471890"/>
      <w:bookmarkStart w:id="1344" w:name="_Toc77472380"/>
      <w:bookmarkStart w:id="1345" w:name="_Toc77989455"/>
      <w:bookmarkStart w:id="1346" w:name="_Toc78016524"/>
      <w:bookmarkStart w:id="1347" w:name="_Toc79833359"/>
      <w:bookmarkStart w:id="1348" w:name="_Toc79833887"/>
      <w:bookmarkStart w:id="1349" w:name="_Toc81186316"/>
      <w:bookmarkStart w:id="1350" w:name="_Toc77989457"/>
      <w:bookmarkStart w:id="1351" w:name="_Toc78016526"/>
      <w:bookmarkStart w:id="1352" w:name="_Toc79833361"/>
      <w:bookmarkStart w:id="1353" w:name="_Toc79833889"/>
      <w:bookmarkStart w:id="1354" w:name="_Toc81186318"/>
      <w:bookmarkStart w:id="1355" w:name="_Toc77989459"/>
      <w:bookmarkStart w:id="1356" w:name="_Toc78016528"/>
      <w:bookmarkStart w:id="1357" w:name="_Toc79833363"/>
      <w:bookmarkStart w:id="1358" w:name="_Toc79833891"/>
      <w:bookmarkStart w:id="1359" w:name="_Toc81186320"/>
      <w:bookmarkStart w:id="1360" w:name="_Toc77989461"/>
      <w:bookmarkStart w:id="1361" w:name="_Toc78016530"/>
      <w:bookmarkStart w:id="1362" w:name="_Toc79833365"/>
      <w:bookmarkStart w:id="1363" w:name="_Toc79833893"/>
      <w:bookmarkStart w:id="1364" w:name="_Toc81186322"/>
      <w:bookmarkStart w:id="1365" w:name="_Toc77989463"/>
      <w:bookmarkStart w:id="1366" w:name="_Toc78016532"/>
      <w:bookmarkStart w:id="1367" w:name="_Toc79833367"/>
      <w:bookmarkStart w:id="1368" w:name="_Toc79833895"/>
      <w:bookmarkStart w:id="1369" w:name="_Toc81186324"/>
      <w:bookmarkStart w:id="1370" w:name="_Toc114146672"/>
      <w:bookmarkStart w:id="1371" w:name="_Toc460566505"/>
      <w:bookmarkStart w:id="1372" w:name="_Toc528144333"/>
      <w:bookmarkStart w:id="1373" w:name="_Toc534622130"/>
      <w:bookmarkStart w:id="1374" w:name="_Toc52265167"/>
      <w:bookmarkEnd w:id="118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r>
        <w:rPr>
          <w:rFonts w:ascii="Times New Roman" w:hAnsi="Times New Roman"/>
        </w:rPr>
        <w:t>6.13</w:t>
      </w:r>
      <w:r>
        <w:rPr>
          <w:rFonts w:ascii="Times New Roman" w:hAnsi="Times New Roman"/>
        </w:rPr>
        <w:tab/>
        <w:t>Trading Dispute Charge</w:t>
      </w:r>
      <w:bookmarkEnd w:id="1370"/>
      <w:bookmarkEnd w:id="1371"/>
      <w:bookmarkEnd w:id="1372"/>
      <w:bookmarkEnd w:id="1373"/>
      <w:bookmarkEnd w:id="1374"/>
    </w:p>
    <w:p w:rsidR="0097452E" w:rsidRDefault="003E192D">
      <w:pPr>
        <w:spacing w:after="240"/>
        <w:ind w:left="720"/>
        <w:jc w:val="both"/>
      </w:pPr>
      <w:r>
        <w:t>If the TDC resolves that a Trading Dispute raised by a Party is of a vexatious or frivolous nature, it may require the Party raising such a Trading Dispute to pay a standard charge as agreed by the Panel from time to time towards the cost of the administration of the Trading Dispute.</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1375" w:name="_Toc114146673"/>
      <w:bookmarkStart w:id="1376" w:name="_Toc460566506"/>
      <w:bookmarkStart w:id="1377" w:name="_Toc528144334"/>
      <w:bookmarkStart w:id="1378" w:name="_Toc534622131"/>
      <w:bookmarkStart w:id="1379" w:name="_Toc52265168"/>
      <w:r>
        <w:rPr>
          <w:rFonts w:ascii="Times New Roman" w:hAnsi="Times New Roman"/>
        </w:rPr>
        <w:t>6.14</w:t>
      </w:r>
      <w:r>
        <w:rPr>
          <w:rFonts w:ascii="Times New Roman" w:hAnsi="Times New Roman"/>
        </w:rPr>
        <w:tab/>
        <w:t>Materiality</w:t>
      </w:r>
      <w:bookmarkEnd w:id="1375"/>
      <w:r>
        <w:rPr>
          <w:rFonts w:ascii="Times New Roman" w:hAnsi="Times New Roman"/>
        </w:rPr>
        <w:t xml:space="preserve"> Threshold</w:t>
      </w:r>
      <w:bookmarkEnd w:id="1376"/>
      <w:bookmarkEnd w:id="1377"/>
      <w:bookmarkEnd w:id="1378"/>
      <w:bookmarkEnd w:id="1379"/>
    </w:p>
    <w:p w:rsidR="0097452E" w:rsidRDefault="003E192D">
      <w:pPr>
        <w:spacing w:after="240"/>
        <w:ind w:left="720"/>
        <w:jc w:val="both"/>
      </w:pPr>
      <w:r>
        <w:t>There is no pre-rectification materiality limit for Trading Disputes. However, if the materiality or estimated materiality of a valid Trading Dispute (i.e. in relation to the affected Settlement Periods) determined by the TDC is less than £3,000, no corrective action will be taken regardless of the determination by the TDC or the Panel (as the case may be) on the validity of such Trading Dispute.</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1380" w:name="_Toc82505254"/>
      <w:bookmarkStart w:id="1381" w:name="_Toc114146674"/>
      <w:bookmarkStart w:id="1382" w:name="_Toc460566507"/>
      <w:bookmarkStart w:id="1383" w:name="_Toc528144335"/>
      <w:bookmarkStart w:id="1384" w:name="_Toc534622132"/>
      <w:bookmarkStart w:id="1385" w:name="_Toc52265169"/>
      <w:bookmarkEnd w:id="1380"/>
      <w:r>
        <w:rPr>
          <w:rFonts w:ascii="Times New Roman" w:hAnsi="Times New Roman"/>
        </w:rPr>
        <w:t>6.15</w:t>
      </w:r>
      <w:r>
        <w:rPr>
          <w:rFonts w:ascii="Times New Roman" w:hAnsi="Times New Roman"/>
        </w:rPr>
        <w:tab/>
        <w:t>Multiple Raising Parties</w:t>
      </w:r>
      <w:bookmarkEnd w:id="1381"/>
      <w:bookmarkEnd w:id="1382"/>
      <w:bookmarkEnd w:id="1383"/>
      <w:bookmarkEnd w:id="1384"/>
      <w:bookmarkEnd w:id="1385"/>
    </w:p>
    <w:p w:rsidR="0097452E" w:rsidRDefault="003E192D">
      <w:pPr>
        <w:pStyle w:val="Text"/>
        <w:tabs>
          <w:tab w:val="clear" w:pos="-720"/>
        </w:tabs>
        <w:spacing w:after="240"/>
        <w:ind w:hanging="11"/>
      </w:pPr>
      <w:r>
        <w:t>The same Trading Dispute may be raised independently by several Raising Parties.  Where the DS recognises that the Trading Disputes arise out of the same circumstances, such Trading Disputes shall, without prejudice to the procedures set out in this BSCP, be consolidated for the purposes of consideration by the BSCCo or the TDC as appropriate.</w:t>
      </w:r>
    </w:p>
    <w:p w:rsidR="0097452E" w:rsidRDefault="003E192D">
      <w:pPr>
        <w:pStyle w:val="Heading2"/>
        <w:keepNext w:val="0"/>
        <w:numPr>
          <w:ilvl w:val="0"/>
          <w:numId w:val="0"/>
        </w:numPr>
        <w:spacing w:before="0" w:after="240"/>
        <w:ind w:left="720" w:hanging="720"/>
        <w:jc w:val="both"/>
        <w:rPr>
          <w:rFonts w:ascii="Times New Roman" w:hAnsi="Times New Roman"/>
        </w:rPr>
      </w:pPr>
      <w:bookmarkStart w:id="1386" w:name="_Toc70138050"/>
      <w:bookmarkStart w:id="1387" w:name="_Toc114146675"/>
      <w:bookmarkStart w:id="1388" w:name="_Toc460566508"/>
      <w:bookmarkStart w:id="1389" w:name="_Toc528144336"/>
      <w:bookmarkStart w:id="1390" w:name="_Toc534622133"/>
      <w:bookmarkStart w:id="1391" w:name="_Toc52265170"/>
      <w:r>
        <w:rPr>
          <w:rFonts w:ascii="Times New Roman" w:hAnsi="Times New Roman"/>
        </w:rPr>
        <w:t>6.16</w:t>
      </w:r>
      <w:r>
        <w:rPr>
          <w:rFonts w:ascii="Times New Roman" w:hAnsi="Times New Roman"/>
        </w:rPr>
        <w:tab/>
        <w:t>References to the Panel</w:t>
      </w:r>
      <w:bookmarkEnd w:id="1386"/>
      <w:r>
        <w:rPr>
          <w:rFonts w:ascii="Times New Roman" w:hAnsi="Times New Roman"/>
        </w:rPr>
        <w:t xml:space="preserve"> and Arbitration</w:t>
      </w:r>
      <w:bookmarkEnd w:id="1387"/>
      <w:bookmarkEnd w:id="1388"/>
      <w:bookmarkEnd w:id="1389"/>
      <w:bookmarkEnd w:id="1390"/>
      <w:bookmarkEnd w:id="1391"/>
    </w:p>
    <w:p w:rsidR="0097452E" w:rsidRDefault="003E192D">
      <w:pPr>
        <w:spacing w:after="240"/>
        <w:ind w:left="720"/>
        <w:jc w:val="both"/>
      </w:pPr>
      <w:r>
        <w:t>A Party that disagrees with the findings of the TDC may refer the findings to the Panel or to arbitration</w:t>
      </w:r>
      <w:r>
        <w:rPr>
          <w:rStyle w:val="FootnoteReference"/>
        </w:rPr>
        <w:footnoteReference w:id="24"/>
      </w:r>
      <w:r>
        <w:t xml:space="preserve"> for determination.  Any referral to the Panel should be submitted in writing to the Panel Secretary and must be made in accordance with the timescales referred to in section W of the Code.</w:t>
      </w:r>
    </w:p>
    <w:p w:rsidR="0097452E" w:rsidRDefault="003E192D">
      <w:pPr>
        <w:spacing w:after="240"/>
        <w:ind w:left="720"/>
        <w:jc w:val="both"/>
      </w:pPr>
      <w:r>
        <w:t>Any reference to arbitration must be made in accordance with the timescales referred to in section W and section H of the Code.</w:t>
      </w:r>
    </w:p>
    <w:p w:rsidR="0097452E" w:rsidRDefault="003E192D">
      <w:pPr>
        <w:spacing w:after="240"/>
        <w:ind w:left="720"/>
        <w:jc w:val="both"/>
      </w:pPr>
      <w:r>
        <w:t>In the event that the Disputes Secretary is notified that a matter has been remitted to the TDC from the Panel or from an arbitration tribunal in accordance with section W of the Code, the Trading Disputes process shall be followed from 5.3.</w:t>
      </w:r>
    </w:p>
    <w:p w:rsidR="0097452E" w:rsidRDefault="0097452E">
      <w:pPr>
        <w:spacing w:after="240"/>
        <w:jc w:val="both"/>
      </w:pPr>
    </w:p>
    <w:p w:rsidR="0097452E" w:rsidRDefault="0097452E">
      <w:pPr>
        <w:spacing w:after="240"/>
        <w:jc w:val="both"/>
      </w:pPr>
    </w:p>
    <w:sectPr w:rsidR="0097452E">
      <w:headerReference w:type="even" r:id="rId17"/>
      <w:headerReference w:type="default" r:id="rId18"/>
      <w:footerReference w:type="default" r:id="rId19"/>
      <w:headerReference w:type="first" r:id="rId20"/>
      <w:endnotePr>
        <w:numFmt w:val="decimal"/>
      </w:endnotePr>
      <w:pgSz w:w="11907" w:h="16834" w:code="9"/>
      <w:pgMar w:top="1418" w:right="1418"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86C" w:rsidRDefault="00AC386C">
      <w:pPr>
        <w:spacing w:line="20" w:lineRule="exact"/>
      </w:pPr>
    </w:p>
  </w:endnote>
  <w:endnote w:type="continuationSeparator" w:id="0">
    <w:p w:rsidR="00AC386C" w:rsidRDefault="00AC386C">
      <w:r>
        <w:t xml:space="preserve"> </w:t>
      </w:r>
    </w:p>
  </w:endnote>
  <w:endnote w:type="continuationNotice" w:id="1">
    <w:p w:rsidR="00AC386C" w:rsidRDefault="00AC386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APHFPort"/>
      <w:pBdr>
        <w:top w:val="single" w:sz="4" w:space="6" w:color="auto"/>
      </w:pBdr>
      <w:tabs>
        <w:tab w:val="clear" w:pos="4464"/>
        <w:tab w:val="clear" w:pos="8928"/>
        <w:tab w:val="center" w:pos="4536"/>
        <w:tab w:val="right" w:pos="9072"/>
      </w:tabs>
      <w:jc w:val="left"/>
    </w:pPr>
    <w:r>
      <w:t>Balancing and Settlement Code</w:t>
    </w:r>
    <w:r>
      <w:tab/>
      <w:t xml:space="preserve">Page </w:t>
    </w:r>
    <w:r>
      <w:fldChar w:fldCharType="begin"/>
    </w:r>
    <w:r>
      <w:instrText xml:space="preserve"> PAGE  \* MERGEFORMAT </w:instrText>
    </w:r>
    <w:r>
      <w:fldChar w:fldCharType="separate"/>
    </w:r>
    <w:r w:rsidR="0043697E">
      <w:rPr>
        <w:noProof/>
      </w:rPr>
      <w:t>1</w:t>
    </w:r>
    <w:r>
      <w:rPr>
        <w:noProof/>
      </w:rPr>
      <w:fldChar w:fldCharType="end"/>
    </w:r>
    <w:r>
      <w:t xml:space="preserve"> of </w:t>
    </w:r>
    <w:fldSimple w:instr=" NUMPAGES  \* MERGEFORMAT ">
      <w:r w:rsidR="0043697E" w:rsidRPr="0043697E">
        <w:rPr>
          <w:rStyle w:val="PageNumber"/>
          <w:noProof/>
          <w:spacing w:val="0"/>
        </w:rPr>
        <w:t>37</w:t>
      </w:r>
    </w:fldSimple>
    <w:r>
      <w:tab/>
    </w:r>
    <w:del w:id="407" w:author="RCC" w:date="2020-09-28T15:53:00Z">
      <w:r w:rsidDel="0033252E">
        <w:fldChar w:fldCharType="begin"/>
      </w:r>
      <w:r w:rsidDel="0033252E">
        <w:delInstrText xml:space="preserve"> DOCPROPERTY  "Effective Date"  \* MERGEFORMAT </w:delInstrText>
      </w:r>
      <w:r w:rsidDel="0033252E">
        <w:fldChar w:fldCharType="separate"/>
      </w:r>
      <w:r w:rsidDel="0033252E">
        <w:delText>16 June 2020</w:delText>
      </w:r>
      <w:r w:rsidDel="0033252E">
        <w:fldChar w:fldCharType="end"/>
      </w:r>
    </w:del>
  </w:p>
  <w:p w:rsidR="00AC386C" w:rsidRDefault="00AC386C">
    <w:pPr>
      <w:pStyle w:val="Footer"/>
      <w:tabs>
        <w:tab w:val="clear" w:pos="4153"/>
        <w:tab w:val="clear" w:pos="8306"/>
      </w:tabs>
      <w:jc w:val="center"/>
    </w:pPr>
    <w:r>
      <w:rPr>
        <w:rStyle w:val="PageNumber"/>
        <w:b/>
        <w:sz w:val="20"/>
      </w:rPr>
      <w:t xml:space="preserve">© </w:t>
    </w:r>
    <w:del w:id="408" w:author="RCC" w:date="2020-09-28T15:54:00Z">
      <w:r w:rsidDel="0033252E">
        <w:rPr>
          <w:rStyle w:val="PageNumber"/>
          <w:b/>
          <w:sz w:val="20"/>
        </w:rPr>
        <w:delText xml:space="preserve">ELEXON </w:delText>
      </w:r>
    </w:del>
    <w:ins w:id="409" w:author="RCC" w:date="2020-09-28T15:54:00Z">
      <w:r>
        <w:rPr>
          <w:rStyle w:val="PageNumber"/>
          <w:b/>
          <w:sz w:val="20"/>
        </w:rPr>
        <w:t xml:space="preserve">Elexon </w:t>
      </w:r>
    </w:ins>
    <w:r>
      <w:rPr>
        <w:rStyle w:val="PageNumber"/>
        <w:b/>
        <w:sz w:val="20"/>
      </w:rPr>
      <w:t>Limited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APHFland"/>
      <w:pBdr>
        <w:top w:val="single" w:sz="4" w:space="6" w:color="auto"/>
      </w:pBdr>
      <w:tabs>
        <w:tab w:val="clear" w:pos="6912"/>
        <w:tab w:val="clear" w:pos="13954"/>
        <w:tab w:val="center" w:pos="7088"/>
        <w:tab w:val="right" w:pos="14033"/>
      </w:tabs>
      <w:ind w:right="0"/>
      <w:jc w:val="left"/>
      <w:rPr>
        <w:rStyle w:val="PageNumber"/>
        <w:rFonts w:ascii="Times New Roman" w:hAnsi="Times New Roman"/>
      </w:rPr>
    </w:pPr>
    <w:r>
      <w:rPr>
        <w:rFonts w:ascii="Times New Roman" w:hAnsi="Times New Roman"/>
      </w:rPr>
      <w:t>Balancing and Settlement Code</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 MERGEFORMAT </w:instrText>
    </w:r>
    <w:r>
      <w:rPr>
        <w:rStyle w:val="PageNumber"/>
        <w:rFonts w:ascii="Times New Roman" w:hAnsi="Times New Roman"/>
      </w:rPr>
      <w:fldChar w:fldCharType="separate"/>
    </w:r>
    <w:r w:rsidR="0043697E">
      <w:rPr>
        <w:rStyle w:val="PageNumber"/>
        <w:rFonts w:ascii="Times New Roman" w:hAnsi="Times New Roman"/>
        <w:noProof/>
      </w:rPr>
      <w:t>21</w:t>
    </w:r>
    <w:r>
      <w:rPr>
        <w:rStyle w:val="PageNumber"/>
        <w:rFonts w:ascii="Times New Roman" w:hAnsi="Times New Roman"/>
      </w:rPr>
      <w:fldChar w:fldCharType="end"/>
    </w:r>
    <w:r>
      <w:rPr>
        <w:rStyle w:val="PageNumber"/>
        <w:rFonts w:ascii="Times New Roman" w:hAnsi="Times New Roman"/>
      </w:rPr>
      <w:t xml:space="preserve"> of </w:t>
    </w:r>
    <w:fldSimple w:instr=" NUMPAGES  \* MERGEFORMAT ">
      <w:r w:rsidR="0043697E" w:rsidRPr="0043697E">
        <w:rPr>
          <w:rStyle w:val="PageNumber"/>
          <w:rFonts w:ascii="Times New Roman" w:hAnsi="Times New Roman"/>
          <w:noProof/>
        </w:rPr>
        <w:t>37</w:t>
      </w:r>
    </w:fldSimple>
    <w:r>
      <w:rPr>
        <w:rStyle w:val="PageNumber"/>
        <w:rFonts w:ascii="Times New Roman" w:hAnsi="Times New Roman"/>
        <w:spacing w:val="0"/>
      </w:rPr>
      <w:tab/>
    </w:r>
    <w:del w:id="511" w:author="RCC" w:date="2020-09-28T15:59:00Z">
      <w:r w:rsidDel="00816CE1">
        <w:fldChar w:fldCharType="begin"/>
      </w:r>
      <w:r w:rsidDel="00816CE1">
        <w:delInstrText xml:space="preserve"> DOCPROPERTY  "Effective Date"  \* MERGEFORMAT </w:delInstrText>
      </w:r>
      <w:r w:rsidDel="00816CE1">
        <w:fldChar w:fldCharType="separate"/>
      </w:r>
      <w:r w:rsidDel="00816CE1">
        <w:delText>16 June 2020</w:delText>
      </w:r>
      <w:r w:rsidDel="00816CE1">
        <w:fldChar w:fldCharType="end"/>
      </w:r>
    </w:del>
  </w:p>
  <w:p w:rsidR="00AC386C" w:rsidRDefault="00AC386C">
    <w:pPr>
      <w:pStyle w:val="Footer"/>
      <w:tabs>
        <w:tab w:val="clear" w:pos="4153"/>
        <w:tab w:val="clear" w:pos="8306"/>
      </w:tabs>
      <w:jc w:val="center"/>
    </w:pPr>
    <w:r>
      <w:rPr>
        <w:rStyle w:val="PageNumber"/>
        <w:b/>
        <w:sz w:val="20"/>
      </w:rPr>
      <w:t xml:space="preserve">© </w:t>
    </w:r>
    <w:del w:id="512" w:author="RCC" w:date="2020-09-28T15:59:00Z">
      <w:r w:rsidDel="00816CE1">
        <w:rPr>
          <w:rStyle w:val="PageNumber"/>
          <w:b/>
          <w:sz w:val="20"/>
        </w:rPr>
        <w:delText xml:space="preserve">ELEXON </w:delText>
      </w:r>
    </w:del>
    <w:r>
      <w:rPr>
        <w:rStyle w:val="PageNumber"/>
        <w:b/>
        <w:sz w:val="20"/>
      </w:rPr>
      <w:t>Limited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APHFland"/>
      <w:pBdr>
        <w:top w:val="single" w:sz="4" w:space="6" w:color="auto"/>
      </w:pBdr>
      <w:tabs>
        <w:tab w:val="clear" w:pos="6912"/>
        <w:tab w:val="clear" w:pos="13954"/>
        <w:tab w:val="center" w:pos="4536"/>
        <w:tab w:val="right" w:pos="9072"/>
      </w:tabs>
      <w:ind w:right="0"/>
      <w:jc w:val="left"/>
      <w:rPr>
        <w:rStyle w:val="PageNumber"/>
        <w:rFonts w:ascii="Times New Roman" w:hAnsi="Times New Roman"/>
      </w:rPr>
    </w:pPr>
    <w:r>
      <w:rPr>
        <w:rFonts w:ascii="Times New Roman" w:hAnsi="Times New Roman"/>
      </w:rPr>
      <w:t>Balancing and Settlement Code</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 MERGEFORMAT </w:instrText>
    </w:r>
    <w:r>
      <w:rPr>
        <w:rStyle w:val="PageNumber"/>
        <w:rFonts w:ascii="Times New Roman" w:hAnsi="Times New Roman"/>
      </w:rPr>
      <w:fldChar w:fldCharType="separate"/>
    </w:r>
    <w:r w:rsidR="0043697E">
      <w:rPr>
        <w:rStyle w:val="PageNumber"/>
        <w:rFonts w:ascii="Times New Roman" w:hAnsi="Times New Roman"/>
        <w:noProof/>
      </w:rPr>
      <w:t>37</w:t>
    </w:r>
    <w:r>
      <w:rPr>
        <w:rStyle w:val="PageNumber"/>
        <w:rFonts w:ascii="Times New Roman" w:hAnsi="Times New Roman"/>
      </w:rPr>
      <w:fldChar w:fldCharType="end"/>
    </w:r>
    <w:r>
      <w:rPr>
        <w:rStyle w:val="PageNumber"/>
        <w:rFonts w:ascii="Times New Roman" w:hAnsi="Times New Roman"/>
      </w:rPr>
      <w:t xml:space="preserve"> of </w:t>
    </w:r>
    <w:fldSimple w:instr=" NUMPAGES  \* MERGEFORMAT ">
      <w:r w:rsidR="0043697E" w:rsidRPr="0043697E">
        <w:rPr>
          <w:rStyle w:val="PageNumber"/>
          <w:rFonts w:ascii="Times New Roman" w:hAnsi="Times New Roman"/>
          <w:noProof/>
        </w:rPr>
        <w:t>37</w:t>
      </w:r>
    </w:fldSimple>
    <w:r>
      <w:rPr>
        <w:rStyle w:val="PageNumber"/>
        <w:rFonts w:ascii="Times New Roman" w:hAnsi="Times New Roman"/>
        <w:spacing w:val="0"/>
      </w:rPr>
      <w:tab/>
    </w:r>
    <w:del w:id="1395" w:author="RCC" w:date="2020-09-28T16:15:00Z">
      <w:r w:rsidDel="00816CE1">
        <w:fldChar w:fldCharType="begin"/>
      </w:r>
      <w:r w:rsidDel="00816CE1">
        <w:delInstrText xml:space="preserve"> DOCPROPERTY  "Effective Date"  \* MERGEFORMAT </w:delInstrText>
      </w:r>
      <w:r w:rsidDel="00816CE1">
        <w:fldChar w:fldCharType="separate"/>
      </w:r>
      <w:r w:rsidDel="00816CE1">
        <w:delText>16 June 2020</w:delText>
      </w:r>
      <w:r w:rsidDel="00816CE1">
        <w:fldChar w:fldCharType="end"/>
      </w:r>
    </w:del>
  </w:p>
  <w:p w:rsidR="00AC386C" w:rsidRDefault="00AC386C">
    <w:pPr>
      <w:pStyle w:val="Footer"/>
      <w:tabs>
        <w:tab w:val="clear" w:pos="4153"/>
        <w:tab w:val="clear" w:pos="8306"/>
      </w:tabs>
      <w:jc w:val="center"/>
    </w:pPr>
    <w:r>
      <w:rPr>
        <w:rStyle w:val="PageNumber"/>
        <w:b/>
        <w:sz w:val="20"/>
      </w:rPr>
      <w:t xml:space="preserve">© </w:t>
    </w:r>
    <w:del w:id="1396" w:author="RCC" w:date="2020-09-28T16:15:00Z">
      <w:r w:rsidDel="00816CE1">
        <w:rPr>
          <w:rStyle w:val="PageNumber"/>
          <w:b/>
          <w:sz w:val="20"/>
        </w:rPr>
        <w:delText xml:space="preserve">ELEXON </w:delText>
      </w:r>
    </w:del>
    <w:ins w:id="1397" w:author="RCC" w:date="2020-09-28T16:15:00Z">
      <w:r w:rsidR="00816CE1">
        <w:rPr>
          <w:rStyle w:val="PageNumber"/>
          <w:b/>
          <w:sz w:val="20"/>
        </w:rPr>
        <w:t xml:space="preserve">Elexon </w:t>
      </w:r>
    </w:ins>
    <w:r>
      <w:rPr>
        <w:rStyle w:val="PageNumber"/>
        <w:b/>
        <w:sz w:val="20"/>
      </w:rPr>
      <w:t>Limited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86C" w:rsidRDefault="00AC386C">
      <w:r>
        <w:separator/>
      </w:r>
    </w:p>
  </w:footnote>
  <w:footnote w:type="continuationSeparator" w:id="0">
    <w:p w:rsidR="00AC386C" w:rsidRDefault="00AC386C">
      <w:r>
        <w:continuationSeparator/>
      </w:r>
    </w:p>
  </w:footnote>
  <w:footnote w:id="1">
    <w:p w:rsidR="00AC386C" w:rsidRDefault="00AC386C">
      <w:pPr>
        <w:pStyle w:val="FootnoteText"/>
        <w:rPr>
          <w:sz w:val="16"/>
          <w:szCs w:val="16"/>
        </w:rPr>
      </w:pPr>
      <w:r>
        <w:rPr>
          <w:rStyle w:val="FootnoteReference"/>
          <w:sz w:val="16"/>
          <w:szCs w:val="16"/>
        </w:rPr>
        <w:footnoteRef/>
      </w:r>
      <w:r>
        <w:rPr>
          <w:sz w:val="16"/>
          <w:szCs w:val="16"/>
        </w:rPr>
        <w:t xml:space="preserve"> Section U of the Code sets out the circumstances in which a BSC Agent may correct a Settlement Error without the application of the processes in Section W relating to Trading Disputes.</w:t>
      </w:r>
    </w:p>
  </w:footnote>
  <w:footnote w:id="2">
    <w:p w:rsidR="00AC386C" w:rsidRDefault="00AC386C">
      <w:pPr>
        <w:pStyle w:val="FootnoteText"/>
        <w:rPr>
          <w:sz w:val="16"/>
          <w:szCs w:val="16"/>
        </w:rPr>
      </w:pPr>
      <w:r>
        <w:rPr>
          <w:rStyle w:val="FootnoteReference"/>
          <w:sz w:val="16"/>
          <w:szCs w:val="16"/>
        </w:rPr>
        <w:footnoteRef/>
      </w:r>
      <w:r>
        <w:rPr>
          <w:sz w:val="16"/>
          <w:szCs w:val="16"/>
        </w:rPr>
        <w:t xml:space="preserve"> This Dispute Deadline will apply to all Trading Disputes, relating to SVA Half Hourly Data and processes, raised on or after 04 November 2010 (implementation date of P256) regardless of whether such Trading Dispute relates to Settlement Periods which occurred prior to this date.</w:t>
      </w:r>
    </w:p>
  </w:footnote>
  <w:footnote w:id="3">
    <w:p w:rsidR="00AC386C" w:rsidRDefault="00AC386C">
      <w:pPr>
        <w:pStyle w:val="FootnoteText"/>
        <w:rPr>
          <w:sz w:val="16"/>
          <w:szCs w:val="16"/>
        </w:rPr>
      </w:pPr>
      <w:r>
        <w:rPr>
          <w:rStyle w:val="FootnoteReference"/>
          <w:sz w:val="16"/>
          <w:szCs w:val="16"/>
        </w:rPr>
        <w:footnoteRef/>
      </w:r>
      <w:r>
        <w:rPr>
          <w:sz w:val="16"/>
          <w:szCs w:val="16"/>
        </w:rPr>
        <w:t xml:space="preserve"> References to the Disputes Secretary shall, where appropriate, include the Disputes Secretary performing duties on behalf of the BSCCo.</w:t>
      </w:r>
    </w:p>
  </w:footnote>
  <w:footnote w:id="4">
    <w:p w:rsidR="00AC386C" w:rsidRDefault="00AC386C" w:rsidP="0065312B">
      <w:pPr>
        <w:pStyle w:val="FootnoteText"/>
      </w:pPr>
      <w:r>
        <w:rPr>
          <w:rStyle w:val="FootnoteReference"/>
        </w:rPr>
        <w:footnoteRef/>
      </w:r>
      <w:r>
        <w:t xml:space="preserve"> </w:t>
      </w:r>
      <w:r w:rsidRPr="00135107">
        <w:rPr>
          <w:sz w:val="16"/>
          <w:szCs w:val="16"/>
        </w:rPr>
        <w:t>Where the Trading Dispute relates to Non BM Unit ABSVD, the Party may request assistance from the DS in accordance with paragraph 1.8.</w:t>
      </w:r>
    </w:p>
  </w:footnote>
  <w:footnote w:id="5">
    <w:p w:rsidR="00AC386C" w:rsidRDefault="00AC386C">
      <w:pPr>
        <w:pStyle w:val="FootnoteText"/>
        <w:rPr>
          <w:sz w:val="16"/>
          <w:szCs w:val="16"/>
        </w:rPr>
      </w:pPr>
      <w:r>
        <w:rPr>
          <w:rStyle w:val="FootnoteReference"/>
          <w:sz w:val="16"/>
          <w:szCs w:val="16"/>
        </w:rPr>
        <w:footnoteRef/>
      </w:r>
      <w:r>
        <w:rPr>
          <w:sz w:val="16"/>
          <w:szCs w:val="16"/>
        </w:rPr>
        <w:t xml:space="preserve"> If investigations determine that the source of the anomaly is the implementation of MDD, where appropriate confirm that the error exists and agree any required changes with SVAA within 2 WD of the Trading Dispute being raised (the TDC must still agree that the Trading Dispute has been raised in accordance with the necessary time limits and that a Settlement Error exists).  MDD should be re-run as agreed in accordance with BSCP509 and all Market Participants should be informed.</w:t>
      </w:r>
    </w:p>
  </w:footnote>
  <w:footnote w:id="6">
    <w:p w:rsidR="00AC386C" w:rsidRDefault="00AC386C">
      <w:pPr>
        <w:pStyle w:val="FootnoteText"/>
        <w:rPr>
          <w:sz w:val="16"/>
          <w:szCs w:val="16"/>
        </w:rPr>
      </w:pPr>
      <w:r>
        <w:rPr>
          <w:rStyle w:val="FootnoteReference"/>
          <w:sz w:val="16"/>
          <w:szCs w:val="16"/>
        </w:rPr>
        <w:footnoteRef/>
      </w:r>
      <w:r>
        <w:rPr>
          <w:sz w:val="16"/>
          <w:szCs w:val="16"/>
        </w:rPr>
        <w:t xml:space="preserve"> The Disputes Secretary may issue as many Requests for Assistance as necessary to gather all information required for analysis of the Trading Dispute.</w:t>
      </w:r>
    </w:p>
  </w:footnote>
  <w:footnote w:id="7">
    <w:p w:rsidR="00AC386C" w:rsidRDefault="00AC386C">
      <w:pPr>
        <w:pStyle w:val="FootnoteText"/>
        <w:rPr>
          <w:sz w:val="16"/>
          <w:szCs w:val="16"/>
        </w:rPr>
      </w:pPr>
      <w:r>
        <w:rPr>
          <w:rStyle w:val="FootnoteReference"/>
          <w:sz w:val="16"/>
          <w:szCs w:val="16"/>
        </w:rPr>
        <w:footnoteRef/>
      </w:r>
      <w:r>
        <w:rPr>
          <w:sz w:val="16"/>
          <w:szCs w:val="16"/>
        </w:rPr>
        <w:t xml:space="preserve"> Persistent failure to respond to Requests for Assistance will result in the Disputes Secretary reporting the offending Party to the Performance Assurance Board.</w:t>
      </w:r>
    </w:p>
  </w:footnote>
  <w:footnote w:id="8">
    <w:p w:rsidR="00AC386C" w:rsidRDefault="00AC386C">
      <w:pPr>
        <w:pStyle w:val="FootnoteText"/>
        <w:rPr>
          <w:sz w:val="16"/>
          <w:szCs w:val="16"/>
        </w:rPr>
      </w:pPr>
      <w:r>
        <w:rPr>
          <w:rStyle w:val="FootnoteReference"/>
          <w:sz w:val="16"/>
          <w:szCs w:val="16"/>
        </w:rPr>
        <w:footnoteRef/>
      </w:r>
      <w:r>
        <w:rPr>
          <w:sz w:val="16"/>
          <w:szCs w:val="16"/>
        </w:rPr>
        <w:t xml:space="preserve"> For Profile Coefficient Trading Disputes, the Trading Dispute must be presented to the TDC within 6 WD of the affected Settlement Day.</w:t>
      </w:r>
    </w:p>
  </w:footnote>
  <w:footnote w:id="9">
    <w:p w:rsidR="00AC386C" w:rsidRDefault="00AC386C">
      <w:pPr>
        <w:pStyle w:val="FootnoteText"/>
        <w:rPr>
          <w:sz w:val="16"/>
          <w:szCs w:val="16"/>
        </w:rPr>
      </w:pPr>
      <w:r>
        <w:rPr>
          <w:rStyle w:val="FootnoteReference"/>
          <w:sz w:val="16"/>
          <w:szCs w:val="16"/>
        </w:rPr>
        <w:footnoteRef/>
      </w:r>
      <w:r>
        <w:rPr>
          <w:sz w:val="16"/>
          <w:szCs w:val="16"/>
        </w:rPr>
        <w:t xml:space="preserve"> Where appropriate, the Finding Form should include instructions for rectification.  If it is envisaged that Deferral will result in a need for data to be retained beyond the 40 month cut-off, this should be noted on the Deferral form.</w:t>
      </w:r>
    </w:p>
  </w:footnote>
  <w:footnote w:id="10">
    <w:p w:rsidR="00AC386C" w:rsidRDefault="00AC386C">
      <w:pPr>
        <w:pStyle w:val="FootnoteText"/>
        <w:rPr>
          <w:sz w:val="22"/>
          <w:szCs w:val="22"/>
        </w:rPr>
      </w:pPr>
      <w:r>
        <w:rPr>
          <w:rStyle w:val="FootnoteReference"/>
          <w:sz w:val="16"/>
          <w:szCs w:val="16"/>
        </w:rPr>
        <w:footnoteRef/>
      </w:r>
      <w:r>
        <w:rPr>
          <w:rStyle w:val="FootnoteReference"/>
          <w:sz w:val="16"/>
          <w:szCs w:val="16"/>
        </w:rPr>
        <w:t xml:space="preserve"> </w:t>
      </w:r>
      <w:r>
        <w:rPr>
          <w:sz w:val="16"/>
          <w:szCs w:val="16"/>
        </w:rPr>
        <w:t>Where rectification of the Trading Dispute requires corrective action by a Raising Party’s agent(s), it should be specified on the BSCP11/07 Trading Disputes Findings that the Raising Party should instruct its agent(s) to make the amendments required.</w:t>
      </w:r>
    </w:p>
  </w:footnote>
  <w:footnote w:id="11">
    <w:p w:rsidR="00AC386C" w:rsidRDefault="00AC386C">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For Profile Coefficient Trading Disputes, if the TDC determines that the Profile Coefficient should be recalculated, this instruction must be given by 10:00 on Settlement Day plus 7 WD.  All other instructions must be issued at least 15 WD before the next scheduled Settlement Run, unless a shorter period is agreed with the relevant BSC Agent.</w:t>
      </w:r>
    </w:p>
  </w:footnote>
  <w:footnote w:id="12">
    <w:p w:rsidR="00AC386C" w:rsidRDefault="00AC386C">
      <w:pPr>
        <w:pStyle w:val="FootnoteText"/>
        <w:rPr>
          <w:sz w:val="22"/>
          <w:szCs w:val="22"/>
        </w:rPr>
      </w:pPr>
      <w:r>
        <w:rPr>
          <w:rStyle w:val="FootnoteReference"/>
          <w:sz w:val="16"/>
          <w:szCs w:val="16"/>
        </w:rPr>
        <w:footnoteRef/>
      </w:r>
      <w:r>
        <w:rPr>
          <w:rStyle w:val="FootnoteReference"/>
          <w:sz w:val="16"/>
          <w:szCs w:val="16"/>
        </w:rPr>
        <w:t xml:space="preserve"> </w:t>
      </w:r>
      <w:r>
        <w:rPr>
          <w:sz w:val="16"/>
          <w:szCs w:val="16"/>
        </w:rPr>
        <w:t>Each BSCCo Agent and each Party shall take or procure its agent to take such steps as are necessary to give effect to a determination of the TDC.</w:t>
      </w:r>
    </w:p>
  </w:footnote>
  <w:footnote w:id="13">
    <w:p w:rsidR="00AC386C" w:rsidRDefault="00AC386C">
      <w:pPr>
        <w:pStyle w:val="FootnoteText"/>
        <w:rPr>
          <w:sz w:val="16"/>
          <w:szCs w:val="16"/>
        </w:rPr>
      </w:pPr>
      <w:r>
        <w:rPr>
          <w:rStyle w:val="FootnoteReference"/>
          <w:sz w:val="16"/>
          <w:szCs w:val="16"/>
        </w:rPr>
        <w:footnoteRef/>
      </w:r>
      <w:r>
        <w:rPr>
          <w:sz w:val="16"/>
          <w:szCs w:val="16"/>
        </w:rPr>
        <w:t xml:space="preserve"> A Post Final Settlement Run must be performed within 28 months of the relevant Settlement Day(s) in accordance with Section U of the Code.</w:t>
      </w:r>
    </w:p>
  </w:footnote>
  <w:footnote w:id="14">
    <w:p w:rsidR="00AC386C" w:rsidRDefault="00AC386C">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CDCA, SAA, SVAA, FAA and where applicable the CRA, ECVAA, TLFA, NETSO and/or and Interconnector Administrators.</w:t>
      </w:r>
    </w:p>
  </w:footnote>
  <w:footnote w:id="15">
    <w:p w:rsidR="00AC386C" w:rsidRDefault="00AC386C">
      <w:pPr>
        <w:pStyle w:val="FootnoteText"/>
        <w:rPr>
          <w:sz w:val="16"/>
          <w:szCs w:val="16"/>
        </w:rPr>
      </w:pPr>
      <w:r>
        <w:rPr>
          <w:sz w:val="16"/>
          <w:szCs w:val="16"/>
          <w:vertAlign w:val="superscript"/>
        </w:rPr>
        <w:footnoteRef/>
      </w:r>
      <w:r>
        <w:rPr>
          <w:sz w:val="16"/>
          <w:szCs w:val="16"/>
        </w:rPr>
        <w:t xml:space="preserve"> BSCP11/07 form will confirm to each BSC Party what action it is required to take.</w:t>
      </w:r>
    </w:p>
  </w:footnote>
  <w:footnote w:id="16">
    <w:p w:rsidR="00AC386C" w:rsidRDefault="00AC386C">
      <w:pPr>
        <w:pStyle w:val="FootnoteText"/>
        <w:rPr>
          <w:sz w:val="16"/>
          <w:szCs w:val="16"/>
        </w:rPr>
      </w:pPr>
      <w:r>
        <w:rPr>
          <w:rStyle w:val="FootnoteReference"/>
          <w:sz w:val="16"/>
          <w:szCs w:val="16"/>
        </w:rPr>
        <w:footnoteRef/>
      </w:r>
      <w:r>
        <w:rPr>
          <w:sz w:val="16"/>
          <w:szCs w:val="16"/>
        </w:rPr>
        <w:t xml:space="preserve"> Each BSC Party shall take or procure its agents including but not limited to Data Collectors and Data Aggregators to take such steps as are necessary to give effect to a determination of the TDC.</w:t>
      </w:r>
    </w:p>
  </w:footnote>
  <w:footnote w:id="17">
    <w:p w:rsidR="00AC386C" w:rsidRDefault="00AC386C">
      <w:pPr>
        <w:pStyle w:val="FootnoteText"/>
      </w:pPr>
      <w:r>
        <w:rPr>
          <w:sz w:val="16"/>
          <w:szCs w:val="16"/>
          <w:vertAlign w:val="superscript"/>
        </w:rPr>
        <w:footnoteRef/>
      </w:r>
      <w:r>
        <w:rPr>
          <w:sz w:val="16"/>
          <w:szCs w:val="16"/>
        </w:rPr>
        <w:t xml:space="preserve"> A BSC Party may decide to provide its agent(s) with the BSCP11/07 form as provided by the DS in 5.4.2.</w:t>
      </w:r>
    </w:p>
  </w:footnote>
  <w:footnote w:id="18">
    <w:p w:rsidR="00AC386C" w:rsidRDefault="00AC386C">
      <w:pPr>
        <w:pStyle w:val="FootnoteText"/>
        <w:rPr>
          <w:sz w:val="16"/>
          <w:szCs w:val="16"/>
        </w:rPr>
      </w:pPr>
      <w:r>
        <w:rPr>
          <w:rStyle w:val="FootnoteReference"/>
          <w:sz w:val="16"/>
          <w:szCs w:val="16"/>
        </w:rPr>
        <w:footnoteRef/>
      </w:r>
      <w:r>
        <w:rPr>
          <w:sz w:val="16"/>
          <w:szCs w:val="16"/>
        </w:rPr>
        <w:t xml:space="preserve"> Parties should be given sufficient notification prior to the 40 month deadline to allow suitable arrangements to be put in place for data retention beyond the minimum requirements.</w:t>
      </w:r>
    </w:p>
  </w:footnote>
  <w:footnote w:id="19">
    <w:p w:rsidR="00AC386C" w:rsidRDefault="00AC386C">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As defined in section W of the Code.</w:t>
      </w:r>
    </w:p>
  </w:footnote>
  <w:footnote w:id="20">
    <w:p w:rsidR="00AC386C" w:rsidRDefault="00AC386C">
      <w:pPr>
        <w:pStyle w:val="FootnoteText"/>
        <w:rPr>
          <w:sz w:val="16"/>
          <w:szCs w:val="16"/>
        </w:rPr>
      </w:pPr>
      <w:r>
        <w:rPr>
          <w:rStyle w:val="FootnoteReference"/>
          <w:sz w:val="16"/>
          <w:szCs w:val="16"/>
        </w:rPr>
        <w:footnoteRef/>
      </w:r>
      <w:r>
        <w:rPr>
          <w:sz w:val="16"/>
          <w:szCs w:val="16"/>
        </w:rPr>
        <w:t xml:space="preserve"> Where an ESD is performed prior to the next Timetabled Reconciliation Settlement Run, all payments must be reversed (i.e. the ESD unwound) on or as near as practicable to the Payment Date in respect of the Timetabled Reconciliation Settlement Run, in which the Settlement Error is corrected.  This will be achieved by performing a second ESD, with a second set of payments processed by the FAA.  See Appendix 6.11.</w:t>
      </w:r>
    </w:p>
  </w:footnote>
  <w:footnote w:id="21">
    <w:p w:rsidR="00AC386C" w:rsidRPr="0044676F" w:rsidRDefault="00AC386C" w:rsidP="0084426F">
      <w:pPr>
        <w:pStyle w:val="FootnoteText"/>
        <w:rPr>
          <w:sz w:val="16"/>
          <w:szCs w:val="16"/>
        </w:rPr>
      </w:pPr>
      <w:r w:rsidRPr="0044676F">
        <w:rPr>
          <w:rStyle w:val="FootnoteReference"/>
          <w:sz w:val="16"/>
          <w:szCs w:val="16"/>
        </w:rPr>
        <w:footnoteRef/>
      </w:r>
      <w:r w:rsidRPr="0044676F">
        <w:rPr>
          <w:sz w:val="16"/>
          <w:szCs w:val="16"/>
        </w:rPr>
        <w:t xml:space="preserve"> </w:t>
      </w:r>
      <w:r w:rsidRPr="006F5A0E">
        <w:rPr>
          <w:sz w:val="16"/>
          <w:szCs w:val="16"/>
        </w:rPr>
        <w:t>See section 2.2 for further details on exceptional circumstances.</w:t>
      </w:r>
    </w:p>
  </w:footnote>
  <w:footnote w:id="22">
    <w:p w:rsidR="00AC386C" w:rsidRPr="00845DBF" w:rsidRDefault="00AC386C" w:rsidP="0084426F">
      <w:pPr>
        <w:pStyle w:val="FootnoteText"/>
        <w:rPr>
          <w:sz w:val="16"/>
          <w:szCs w:val="16"/>
        </w:rPr>
      </w:pPr>
      <w:r w:rsidRPr="0044676F">
        <w:rPr>
          <w:rStyle w:val="FootnoteReference"/>
          <w:sz w:val="16"/>
          <w:szCs w:val="16"/>
        </w:rPr>
        <w:footnoteRef/>
      </w:r>
      <w:r w:rsidRPr="0044676F">
        <w:rPr>
          <w:sz w:val="16"/>
          <w:szCs w:val="16"/>
        </w:rPr>
        <w:t xml:space="preserve"> </w:t>
      </w:r>
      <w:r w:rsidRPr="00845DBF">
        <w:rPr>
          <w:sz w:val="16"/>
          <w:szCs w:val="16"/>
        </w:rPr>
        <w:t>Where no end-date is provided at the time this form is submitted, it will be assumed that the alleged Settlement Error is ongoing. However, where possible, Parties will be required to provide an end-date upon request by the BSCCo. Where no end-date is provided, the TDC may impose an end-date for the purposes of its determination.  If an end-date is provided but the error extends beyond that date the TDC will amend the end-date to cover all affected Settlement Days.</w:t>
      </w:r>
    </w:p>
    <w:p w:rsidR="00AC386C" w:rsidRDefault="00AC386C" w:rsidP="0084426F">
      <w:pPr>
        <w:pStyle w:val="FootnoteText"/>
      </w:pPr>
    </w:p>
  </w:footnote>
  <w:footnote w:id="23">
    <w:p w:rsidR="00AC386C" w:rsidRPr="009F3FF5" w:rsidRDefault="00AC386C" w:rsidP="003A178F">
      <w:pPr>
        <w:pStyle w:val="FootnoteText"/>
        <w:rPr>
          <w:sz w:val="16"/>
          <w:szCs w:val="16"/>
        </w:rPr>
      </w:pPr>
      <w:r w:rsidRPr="009F3FF5">
        <w:rPr>
          <w:rStyle w:val="FootnoteReference"/>
          <w:sz w:val="16"/>
          <w:szCs w:val="16"/>
        </w:rPr>
        <w:footnoteRef/>
      </w:r>
      <w:r w:rsidRPr="009F3FF5">
        <w:rPr>
          <w:sz w:val="16"/>
          <w:szCs w:val="16"/>
        </w:rPr>
        <w:t xml:space="preserve"> Should you wish to appeal against the decision of the TDC and in doing so refer the matter to the Panel for determination, you will need to submit a referral notification to the Panel Secretary no later than 30 days following the receipt of this notification.</w:t>
      </w:r>
    </w:p>
  </w:footnote>
  <w:footnote w:id="24">
    <w:p w:rsidR="00AC386C" w:rsidRDefault="00AC386C">
      <w:pPr>
        <w:pStyle w:val="FootnoteText"/>
        <w:rPr>
          <w:sz w:val="16"/>
          <w:szCs w:val="16"/>
        </w:rPr>
      </w:pPr>
      <w:r>
        <w:rPr>
          <w:rStyle w:val="FootnoteReference"/>
          <w:sz w:val="16"/>
          <w:szCs w:val="16"/>
        </w:rPr>
        <w:footnoteRef/>
      </w:r>
      <w:r>
        <w:rPr>
          <w:sz w:val="16"/>
          <w:szCs w:val="16"/>
        </w:rPr>
        <w:t xml:space="preserve"> With the exception of Post RF rectification decisions.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APHFPort"/>
      <w:pBdr>
        <w:bottom w:val="single" w:sz="4" w:space="6" w:color="auto"/>
      </w:pBdr>
      <w:tabs>
        <w:tab w:val="clear" w:pos="4464"/>
        <w:tab w:val="clear" w:pos="8928"/>
        <w:tab w:val="center" w:pos="4536"/>
        <w:tab w:val="right" w:pos="9072"/>
      </w:tabs>
    </w:pPr>
    <w:r>
      <w:t>BSCP11</w:t>
    </w:r>
    <w:r>
      <w:tab/>
      <w:t>Trading Disputes</w:t>
    </w:r>
    <w:r>
      <w:tab/>
    </w:r>
    <w:fldSimple w:instr=" DOCPROPERTY  &quot;Version Number&quot;  \* MERGEFORMAT ">
      <w:ins w:id="405" w:author="RCC" w:date="2020-10-08T14:58:00Z">
        <w:r w:rsidR="0043697E">
          <w:t>Version 20.2</w:t>
        </w:r>
      </w:ins>
      <w:del w:id="406" w:author="RCC" w:date="2020-09-28T15:52:00Z">
        <w:r w:rsidDel="0033252E">
          <w:delText>Version 20.0</w:delText>
        </w:r>
      </w:del>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Bdr>
        <w:bottom w:val="single" w:sz="4" w:space="6" w:color="auto"/>
      </w:pBdr>
      <w:tabs>
        <w:tab w:val="center" w:pos="7088"/>
        <w:tab w:val="right" w:pos="14033"/>
      </w:tabs>
      <w:suppressAutoHyphens/>
      <w:rPr>
        <w:rFonts w:ascii="TimesNewRomanPS" w:hAnsi="TimesNewRomanPS"/>
        <w:b/>
        <w:spacing w:val="-3"/>
        <w:sz w:val="20"/>
      </w:rPr>
    </w:pPr>
    <w:r>
      <w:rPr>
        <w:b/>
        <w:spacing w:val="-3"/>
        <w:sz w:val="20"/>
      </w:rPr>
      <w:t>BSCP11</w:t>
    </w:r>
    <w:r>
      <w:rPr>
        <w:rFonts w:ascii="TimesNewRomanPS" w:hAnsi="TimesNewRomanPS"/>
        <w:b/>
        <w:spacing w:val="-3"/>
        <w:sz w:val="20"/>
      </w:rPr>
      <w:tab/>
      <w:t>Trading Disputes</w:t>
    </w:r>
    <w:r>
      <w:rPr>
        <w:rFonts w:ascii="TimesNewRomanPS" w:hAnsi="TimesNewRomanPS"/>
        <w:b/>
        <w:spacing w:val="-3"/>
        <w:sz w:val="20"/>
      </w:rPr>
      <w:tab/>
    </w:r>
    <w:fldSimple w:instr=" DOCPROPERTY  &quot;Version Number&quot;  \* MERGEFORMAT ">
      <w:ins w:id="508" w:author="RCC" w:date="2020-10-08T14:58:00Z">
        <w:r w:rsidR="0043697E" w:rsidRPr="0043697E">
          <w:rPr>
            <w:b/>
            <w:sz w:val="20"/>
            <w:rPrChange w:id="509" w:author="RCC" w:date="2020-10-08T14:58:00Z">
              <w:rPr/>
            </w:rPrChange>
          </w:rPr>
          <w:t>Version 20.2</w:t>
        </w:r>
      </w:ins>
      <w:del w:id="510" w:author="RCC" w:date="2020-09-28T15:59:00Z">
        <w:r w:rsidRPr="00775281" w:rsidDel="00816CE1">
          <w:rPr>
            <w:b/>
            <w:sz w:val="20"/>
          </w:rPr>
          <w:delText>Version 20.0</w:delText>
        </w:r>
      </w:del>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Bdr>
        <w:bottom w:val="single" w:sz="4" w:space="6" w:color="auto"/>
      </w:pBdr>
      <w:tabs>
        <w:tab w:val="center" w:pos="4536"/>
        <w:tab w:val="right" w:pos="9072"/>
      </w:tabs>
      <w:suppressAutoHyphens/>
      <w:rPr>
        <w:rFonts w:ascii="TimesNewRomanPS" w:hAnsi="TimesNewRomanPS"/>
        <w:b/>
        <w:spacing w:val="-3"/>
        <w:sz w:val="20"/>
      </w:rPr>
    </w:pPr>
    <w:r>
      <w:rPr>
        <w:b/>
        <w:spacing w:val="-3"/>
        <w:sz w:val="20"/>
      </w:rPr>
      <w:t>BSCP11</w:t>
    </w:r>
    <w:r>
      <w:rPr>
        <w:rFonts w:ascii="TimesNewRomanPS" w:hAnsi="TimesNewRomanPS"/>
        <w:b/>
        <w:spacing w:val="-3"/>
        <w:sz w:val="20"/>
      </w:rPr>
      <w:tab/>
      <w:t>Trading Disputes</w:t>
    </w:r>
    <w:r>
      <w:rPr>
        <w:rFonts w:ascii="TimesNewRomanPS" w:hAnsi="TimesNewRomanPS"/>
        <w:b/>
        <w:spacing w:val="-3"/>
        <w:sz w:val="20"/>
      </w:rPr>
      <w:tab/>
    </w:r>
    <w:fldSimple w:instr=" DOCPROPERTY  &quot;Version Number&quot;  \* MERGEFORMAT ">
      <w:ins w:id="1392" w:author="RCC" w:date="2020-10-08T14:58:00Z">
        <w:r w:rsidR="0043697E" w:rsidRPr="0043697E">
          <w:rPr>
            <w:b/>
            <w:sz w:val="20"/>
            <w:rPrChange w:id="1393" w:author="RCC" w:date="2020-10-08T14:58:00Z">
              <w:rPr/>
            </w:rPrChange>
          </w:rPr>
          <w:t>Version 20.2</w:t>
        </w:r>
      </w:ins>
      <w:del w:id="1394" w:author="RCC" w:date="2020-09-28T16:15:00Z">
        <w:r w:rsidRPr="00775281" w:rsidDel="00816CE1">
          <w:rPr>
            <w:b/>
            <w:sz w:val="20"/>
          </w:rPr>
          <w:delText>Version 20.0</w:delText>
        </w:r>
      </w:del>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86C" w:rsidRDefault="00AC3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0E96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F8AE69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2A08E1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78A367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E4A7D2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1A406E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36DE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D427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CA04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94FE2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7869AA"/>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11" w15:restartNumberingAfterBreak="0">
    <w:nsid w:val="010F4114"/>
    <w:multiLevelType w:val="hybridMultilevel"/>
    <w:tmpl w:val="00586706"/>
    <w:lvl w:ilvl="0" w:tplc="5D0881D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1605255"/>
    <w:multiLevelType w:val="hybridMultilevel"/>
    <w:tmpl w:val="A9B4D62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13DA404C"/>
    <w:multiLevelType w:val="hybridMultilevel"/>
    <w:tmpl w:val="DDD48836"/>
    <w:lvl w:ilvl="0" w:tplc="04090001">
      <w:start w:val="1"/>
      <w:numFmt w:val="bullet"/>
      <w:lvlText w:val=""/>
      <w:lvlJc w:val="left"/>
      <w:pPr>
        <w:tabs>
          <w:tab w:val="num" w:pos="928"/>
        </w:tabs>
        <w:ind w:left="928" w:hanging="360"/>
      </w:pPr>
      <w:rPr>
        <w:rFonts w:ascii="Symbol" w:hAnsi="Symbol" w:hint="default"/>
      </w:rPr>
    </w:lvl>
    <w:lvl w:ilvl="1" w:tplc="04090003">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B381D58"/>
    <w:multiLevelType w:val="hybridMultilevel"/>
    <w:tmpl w:val="0226AA6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DE3C1F"/>
    <w:multiLevelType w:val="hybridMultilevel"/>
    <w:tmpl w:val="62C81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D6524B"/>
    <w:multiLevelType w:val="hybridMultilevel"/>
    <w:tmpl w:val="7BFE3C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2F32881"/>
    <w:multiLevelType w:val="multilevel"/>
    <w:tmpl w:val="AB8C96E0"/>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8BF13C9"/>
    <w:multiLevelType w:val="hybridMultilevel"/>
    <w:tmpl w:val="89C840A8"/>
    <w:lvl w:ilvl="0" w:tplc="08090001">
      <w:start w:val="1"/>
      <w:numFmt w:val="bullet"/>
      <w:lvlText w:val=""/>
      <w:lvlJc w:val="left"/>
      <w:pPr>
        <w:ind w:left="2214" w:hanging="360"/>
      </w:pPr>
      <w:rPr>
        <w:rFonts w:ascii="Symbol" w:hAnsi="Symbol"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9" w15:restartNumberingAfterBreak="0">
    <w:nsid w:val="4C5067E4"/>
    <w:multiLevelType w:val="singleLevel"/>
    <w:tmpl w:val="4A98133E"/>
    <w:lvl w:ilvl="0">
      <w:start w:val="1"/>
      <w:numFmt w:val="lowerLetter"/>
      <w:lvlText w:val="(%1)"/>
      <w:lvlJc w:val="left"/>
      <w:pPr>
        <w:tabs>
          <w:tab w:val="num" w:pos="1191"/>
        </w:tabs>
        <w:ind w:left="1191" w:hanging="511"/>
      </w:pPr>
    </w:lvl>
  </w:abstractNum>
  <w:abstractNum w:abstractNumId="20" w15:restartNumberingAfterBreak="0">
    <w:nsid w:val="578256F1"/>
    <w:multiLevelType w:val="hybridMultilevel"/>
    <w:tmpl w:val="613CB0A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FB5670D"/>
    <w:multiLevelType w:val="hybridMultilevel"/>
    <w:tmpl w:val="82F2E226"/>
    <w:lvl w:ilvl="0" w:tplc="FFFFFFFF">
      <w:start w:val="1"/>
      <w:numFmt w:val="lowerLetter"/>
      <w:lvlText w:val="%1."/>
      <w:lvlJc w:val="left"/>
      <w:pPr>
        <w:tabs>
          <w:tab w:val="num" w:pos="360"/>
        </w:tabs>
        <w:ind w:left="360" w:hanging="360"/>
      </w:pPr>
      <w:rPr>
        <w:rFonts w:hint="default"/>
      </w:rPr>
    </w:lvl>
    <w:lvl w:ilvl="1" w:tplc="FFFFFFFF">
      <w:start w:val="1"/>
      <w:numFmt w:val="lowerRoman"/>
      <w:lvlText w:val="%2)"/>
      <w:lvlJc w:val="left"/>
      <w:pPr>
        <w:tabs>
          <w:tab w:val="num" w:pos="1440"/>
        </w:tabs>
        <w:ind w:left="1440" w:hanging="720"/>
      </w:pPr>
      <w:rPr>
        <w:rFonts w:hint="default"/>
      </w:rPr>
    </w:lvl>
    <w:lvl w:ilvl="2" w:tplc="8B9EB9C4">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4334084"/>
    <w:multiLevelType w:val="hybridMultilevel"/>
    <w:tmpl w:val="7A268D10"/>
    <w:lvl w:ilvl="0" w:tplc="5D0881D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721AE5"/>
    <w:multiLevelType w:val="singleLevel"/>
    <w:tmpl w:val="F692EF24"/>
    <w:lvl w:ilvl="0">
      <w:start w:val="1"/>
      <w:numFmt w:val="decimal"/>
      <w:lvlText w:val="%1."/>
      <w:lvlJc w:val="left"/>
      <w:pPr>
        <w:tabs>
          <w:tab w:val="num" w:pos="720"/>
        </w:tabs>
        <w:ind w:left="720" w:hanging="720"/>
      </w:pPr>
      <w:rPr>
        <w:rFonts w:hint="default"/>
      </w:rPr>
    </w:lvl>
  </w:abstractNum>
  <w:abstractNum w:abstractNumId="24" w15:restartNumberingAfterBreak="0">
    <w:nsid w:val="7567300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78047F9D"/>
    <w:multiLevelType w:val="hybridMultilevel"/>
    <w:tmpl w:val="F672F69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A47B5"/>
    <w:multiLevelType w:val="multilevel"/>
    <w:tmpl w:val="8000F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19"/>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7"/>
  </w:num>
  <w:num w:numId="16">
    <w:abstractNumId w:val="22"/>
  </w:num>
  <w:num w:numId="17">
    <w:abstractNumId w:val="11"/>
  </w:num>
  <w:num w:numId="18">
    <w:abstractNumId w:val="24"/>
  </w:num>
  <w:num w:numId="19">
    <w:abstractNumId w:val="25"/>
  </w:num>
  <w:num w:numId="20">
    <w:abstractNumId w:val="20"/>
  </w:num>
  <w:num w:numId="21">
    <w:abstractNumId w:val="13"/>
  </w:num>
  <w:num w:numId="22">
    <w:abstractNumId w:val="10"/>
  </w:num>
  <w:num w:numId="23">
    <w:abstractNumId w:val="10"/>
  </w:num>
  <w:num w:numId="24">
    <w:abstractNumId w:val="10"/>
  </w:num>
  <w:num w:numId="25">
    <w:abstractNumId w:val="10"/>
  </w:num>
  <w:num w:numId="26">
    <w:abstractNumId w:val="10"/>
  </w:num>
  <w:num w:numId="27">
    <w:abstractNumId w:val="15"/>
  </w:num>
  <w:num w:numId="28">
    <w:abstractNumId w:val="10"/>
  </w:num>
  <w:num w:numId="29">
    <w:abstractNumId w:val="12"/>
  </w:num>
  <w:num w:numId="30">
    <w:abstractNumId w:val="16"/>
  </w:num>
  <w:num w:numId="31">
    <w:abstractNumId w:val="10"/>
  </w:num>
  <w:num w:numId="32">
    <w:abstractNumId w:val="10"/>
  </w:num>
  <w:num w:numId="33">
    <w:abstractNumId w:val="10"/>
  </w:num>
  <w:num w:numId="34">
    <w:abstractNumId w:val="14"/>
  </w:num>
  <w:num w:numId="35">
    <w:abstractNumId w:val="26"/>
  </w:num>
  <w:num w:numId="36">
    <w:abstractNumId w:val="18"/>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CC">
    <w15:presenceInfo w15:providerId="None" w15:userId="R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52E"/>
    <w:rsid w:val="00022C22"/>
    <w:rsid w:val="00043AF8"/>
    <w:rsid w:val="00081F33"/>
    <w:rsid w:val="000A00BC"/>
    <w:rsid w:val="000A5D89"/>
    <w:rsid w:val="000A6056"/>
    <w:rsid w:val="00111ABB"/>
    <w:rsid w:val="00200E30"/>
    <w:rsid w:val="002F1AB2"/>
    <w:rsid w:val="00313292"/>
    <w:rsid w:val="00321592"/>
    <w:rsid w:val="0033252E"/>
    <w:rsid w:val="0034774D"/>
    <w:rsid w:val="003660E9"/>
    <w:rsid w:val="00367560"/>
    <w:rsid w:val="003773DB"/>
    <w:rsid w:val="003A178F"/>
    <w:rsid w:val="003E192D"/>
    <w:rsid w:val="004211B8"/>
    <w:rsid w:val="0043697E"/>
    <w:rsid w:val="0044676F"/>
    <w:rsid w:val="00486ACF"/>
    <w:rsid w:val="0049769B"/>
    <w:rsid w:val="004A75E3"/>
    <w:rsid w:val="005D118C"/>
    <w:rsid w:val="00605F4B"/>
    <w:rsid w:val="00626DFA"/>
    <w:rsid w:val="006441A7"/>
    <w:rsid w:val="00644658"/>
    <w:rsid w:val="0065312B"/>
    <w:rsid w:val="006D2D5C"/>
    <w:rsid w:val="00775281"/>
    <w:rsid w:val="0079382D"/>
    <w:rsid w:val="007A5349"/>
    <w:rsid w:val="007D1AB4"/>
    <w:rsid w:val="00811D96"/>
    <w:rsid w:val="00816CE1"/>
    <w:rsid w:val="00831D3C"/>
    <w:rsid w:val="0084426F"/>
    <w:rsid w:val="0085396E"/>
    <w:rsid w:val="008E4A5F"/>
    <w:rsid w:val="00947782"/>
    <w:rsid w:val="0097452E"/>
    <w:rsid w:val="0098170B"/>
    <w:rsid w:val="00A716B8"/>
    <w:rsid w:val="00A717E3"/>
    <w:rsid w:val="00A84F94"/>
    <w:rsid w:val="00AA67C2"/>
    <w:rsid w:val="00AC386C"/>
    <w:rsid w:val="00AE0B1C"/>
    <w:rsid w:val="00B53120"/>
    <w:rsid w:val="00C4507F"/>
    <w:rsid w:val="00C96589"/>
    <w:rsid w:val="00CA03DA"/>
    <w:rsid w:val="00D36621"/>
    <w:rsid w:val="00D72CD6"/>
    <w:rsid w:val="00D828CC"/>
    <w:rsid w:val="00D918FB"/>
    <w:rsid w:val="00DF447E"/>
    <w:rsid w:val="00DF47DE"/>
    <w:rsid w:val="00E61328"/>
    <w:rsid w:val="00EA4D20"/>
    <w:rsid w:val="00EF5E40"/>
    <w:rsid w:val="00F21850"/>
    <w:rsid w:val="00F26B0C"/>
    <w:rsid w:val="00FD7ECB"/>
    <w:rsid w:val="00FE3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8193"/>
    <o:shapelayout v:ext="edit">
      <o:idmap v:ext="edit" data="1"/>
    </o:shapelayout>
  </w:shapeDefaults>
  <w:decimalSymbol w:val="."/>
  <w:listSeparator w:val=","/>
  <w15:docId w15:val="{B7C8A9C9-17B5-4244-A591-63943472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pageBreakBefore/>
      <w:numPr>
        <w:numId w:val="1"/>
      </w:numPr>
      <w:spacing w:before="120"/>
      <w:outlineLvl w:val="0"/>
    </w:pPr>
    <w:rPr>
      <w:b/>
      <w:kern w:val="28"/>
      <w:sz w:val="28"/>
    </w:rPr>
  </w:style>
  <w:style w:type="paragraph" w:styleId="Heading2">
    <w:name w:val="heading 2"/>
    <w:basedOn w:val="Normal"/>
    <w:next w:val="Normal"/>
    <w:link w:val="Heading2Char"/>
    <w:qFormat/>
    <w:pPr>
      <w:keepNext/>
      <w:numPr>
        <w:ilvl w:val="1"/>
        <w:numId w:val="1"/>
      </w:numPr>
      <w:spacing w:before="240"/>
      <w:outlineLvl w:val="1"/>
    </w:pPr>
    <w:rPr>
      <w:rFonts w:ascii="Times New Roman Bold" w:hAnsi="Times New Roman Bold"/>
      <w:b/>
    </w:rPr>
  </w:style>
  <w:style w:type="paragraph" w:styleId="Heading3">
    <w:name w:val="heading 3"/>
    <w:basedOn w:val="Normal"/>
    <w:next w:val="Normal"/>
    <w:qFormat/>
    <w:pPr>
      <w:keepNext/>
      <w:numPr>
        <w:ilvl w:val="2"/>
        <w:numId w:val="1"/>
      </w:numPr>
      <w:spacing w:before="240" w:after="60"/>
      <w:outlineLvl w:val="2"/>
    </w:pPr>
  </w:style>
  <w:style w:type="paragraph" w:styleId="Heading4">
    <w:name w:val="heading 4"/>
    <w:basedOn w:val="Normal"/>
    <w:next w:val="Normal"/>
    <w:qFormat/>
    <w:pPr>
      <w:keepNext/>
      <w:spacing w:before="240" w:after="60"/>
      <w:outlineLvl w:val="3"/>
    </w:pPr>
    <w:rPr>
      <w:b/>
      <w:i/>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semiHidden/>
    <w:rPr>
      <w:sz w:val="20"/>
    </w:rPr>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eastAsia="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eastAsia="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eastAsia="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eastAsia="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eastAsia="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eastAsia="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eastAsia="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eastAsia="en-US"/>
    </w:rPr>
  </w:style>
  <w:style w:type="paragraph" w:customStyle="1" w:styleId="Document1">
    <w:name w:val="Document 1"/>
    <w:pPr>
      <w:keepNext/>
      <w:keepLines/>
      <w:tabs>
        <w:tab w:val="left" w:pos="-720"/>
      </w:tabs>
      <w:suppressAutoHyphens/>
    </w:pPr>
    <w:rPr>
      <w:rFonts w:ascii="Courier" w:hAnsi="Courier"/>
      <w:sz w:val="24"/>
      <w:lang w:val="en-US" w:eastAsia="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eastAsia="en-US"/>
    </w:rPr>
  </w:style>
  <w:style w:type="paragraph" w:customStyle="1" w:styleId="Technical6">
    <w:name w:val="Technical 6"/>
    <w:pPr>
      <w:tabs>
        <w:tab w:val="left" w:pos="-720"/>
      </w:tabs>
      <w:suppressAutoHyphens/>
      <w:ind w:firstLine="720"/>
    </w:pPr>
    <w:rPr>
      <w:rFonts w:ascii="Courier" w:hAnsi="Courier"/>
      <w:b/>
      <w:sz w:val="24"/>
      <w:lang w:val="en-US" w:eastAsia="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eastAsia="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eastAsia="en-US"/>
    </w:rPr>
  </w:style>
  <w:style w:type="paragraph" w:customStyle="1" w:styleId="Technical8">
    <w:name w:val="Technical 8"/>
    <w:pPr>
      <w:tabs>
        <w:tab w:val="left" w:pos="-720"/>
      </w:tabs>
      <w:suppressAutoHyphens/>
      <w:ind w:firstLine="720"/>
    </w:pPr>
    <w:rPr>
      <w:rFonts w:ascii="Courier" w:hAnsi="Courier"/>
      <w:b/>
      <w:sz w:val="24"/>
      <w:lang w:val="en-US" w:eastAsia="en-US"/>
    </w:rPr>
  </w:style>
  <w:style w:type="character" w:customStyle="1" w:styleId="DocInit">
    <w:name w:val="Doc Init"/>
    <w:basedOn w:val="DefaultParagraphFont"/>
  </w:style>
  <w:style w:type="paragraph" w:styleId="TOC1">
    <w:name w:val="toc 1"/>
    <w:basedOn w:val="Normal"/>
    <w:next w:val="Normal"/>
    <w:uiPriority w:val="39"/>
    <w:pPr>
      <w:tabs>
        <w:tab w:val="left" w:pos="567"/>
        <w:tab w:val="right" w:pos="9072"/>
      </w:tabs>
      <w:suppressAutoHyphens/>
      <w:spacing w:before="80" w:after="80"/>
      <w:ind w:left="720" w:hanging="720"/>
    </w:pPr>
    <w:rPr>
      <w:rFonts w:ascii="Times New Roman Bold" w:hAnsi="Times New Roman Bold"/>
      <w:b/>
      <w:sz w:val="22"/>
      <w:szCs w:val="24"/>
    </w:rPr>
  </w:style>
  <w:style w:type="paragraph" w:styleId="TOC2">
    <w:name w:val="toc 2"/>
    <w:basedOn w:val="Normal"/>
    <w:next w:val="Normal"/>
    <w:uiPriority w:val="39"/>
    <w:pPr>
      <w:tabs>
        <w:tab w:val="left" w:pos="567"/>
        <w:tab w:val="right" w:pos="9072"/>
      </w:tabs>
      <w:suppressAutoHyphens/>
      <w:spacing w:before="80" w:after="80"/>
      <w:ind w:left="720" w:hanging="720"/>
    </w:pPr>
    <w:rPr>
      <w:b/>
      <w:sz w:val="20"/>
    </w:rPr>
  </w:style>
  <w:style w:type="paragraph" w:styleId="TOC3">
    <w:name w:val="toc 3"/>
    <w:basedOn w:val="Normal"/>
    <w:next w:val="Normal"/>
    <w:uiPriority w:val="39"/>
    <w:pPr>
      <w:ind w:left="240"/>
    </w:pPr>
    <w:rPr>
      <w:sz w:val="20"/>
    </w:rPr>
  </w:style>
  <w:style w:type="paragraph" w:styleId="TOC4">
    <w:name w:val="toc 4"/>
    <w:basedOn w:val="Normal"/>
    <w:next w:val="Normal"/>
    <w:uiPriority w:val="39"/>
    <w:pPr>
      <w:ind w:left="480"/>
    </w:pPr>
    <w:rPr>
      <w:sz w:val="20"/>
    </w:rPr>
  </w:style>
  <w:style w:type="paragraph" w:styleId="TOC5">
    <w:name w:val="toc 5"/>
    <w:basedOn w:val="Normal"/>
    <w:next w:val="Normal"/>
    <w:uiPriority w:val="39"/>
    <w:pPr>
      <w:ind w:left="720"/>
    </w:pPr>
    <w:rPr>
      <w:sz w:val="20"/>
    </w:rPr>
  </w:style>
  <w:style w:type="paragraph" w:styleId="TOC6">
    <w:name w:val="toc 6"/>
    <w:basedOn w:val="Normal"/>
    <w:next w:val="Normal"/>
    <w:uiPriority w:val="39"/>
    <w:pPr>
      <w:ind w:left="960"/>
    </w:pPr>
    <w:rPr>
      <w:sz w:val="20"/>
    </w:rPr>
  </w:style>
  <w:style w:type="paragraph" w:styleId="TOC7">
    <w:name w:val="toc 7"/>
    <w:basedOn w:val="Normal"/>
    <w:next w:val="Normal"/>
    <w:uiPriority w:val="39"/>
    <w:pPr>
      <w:ind w:left="1200"/>
    </w:pPr>
    <w:rPr>
      <w:sz w:val="20"/>
    </w:rPr>
  </w:style>
  <w:style w:type="paragraph" w:styleId="TOC8">
    <w:name w:val="toc 8"/>
    <w:basedOn w:val="Normal"/>
    <w:next w:val="Normal"/>
    <w:uiPriority w:val="39"/>
    <w:pPr>
      <w:ind w:left="1440"/>
    </w:pPr>
    <w:rPr>
      <w:sz w:val="20"/>
    </w:rPr>
  </w:style>
  <w:style w:type="paragraph" w:styleId="TOC9">
    <w:name w:val="toc 9"/>
    <w:basedOn w:val="Normal"/>
    <w:next w:val="Normal"/>
    <w:uiPriority w:val="39"/>
    <w:pPr>
      <w:ind w:left="168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tabs>
        <w:tab w:val="left" w:pos="-720"/>
      </w:tabs>
      <w:suppressAutoHyphens/>
      <w:ind w:left="720" w:hanging="72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hd2nonum">
    <w:name w:val="hd2. no num"/>
    <w:basedOn w:val="Heading2"/>
    <w:pPr>
      <w:outlineLvl w:val="9"/>
    </w:pPr>
  </w:style>
  <w:style w:type="paragraph" w:customStyle="1" w:styleId="APHFland">
    <w:name w:val="AP_HF_land"/>
    <w:basedOn w:val="Normal"/>
    <w:pPr>
      <w:tabs>
        <w:tab w:val="center" w:pos="6912"/>
        <w:tab w:val="right" w:pos="13954"/>
      </w:tabs>
      <w:suppressAutoHyphens/>
      <w:ind w:right="4"/>
      <w:jc w:val="both"/>
    </w:pPr>
    <w:rPr>
      <w:rFonts w:ascii="TimesNewRomanPS" w:hAnsi="TimesNewRomanPS"/>
      <w:b/>
      <w:spacing w:val="-3"/>
      <w:sz w:val="20"/>
    </w:rPr>
  </w:style>
  <w:style w:type="paragraph" w:customStyle="1" w:styleId="APHFPort">
    <w:name w:val="AP_HF_Port"/>
    <w:basedOn w:val="Normal"/>
    <w:pPr>
      <w:tabs>
        <w:tab w:val="center" w:pos="4464"/>
        <w:tab w:val="right" w:pos="8928"/>
      </w:tabs>
      <w:suppressAutoHyphens/>
      <w:jc w:val="both"/>
    </w:pPr>
    <w:rPr>
      <w:b/>
      <w:spacing w:val="-3"/>
      <w:sz w:val="20"/>
    </w:rPr>
  </w:style>
  <w:style w:type="paragraph" w:styleId="BodyTextIndent">
    <w:name w:val="Body Text Indent"/>
    <w:basedOn w:val="Normal"/>
    <w:pPr>
      <w:keepNext/>
      <w:tabs>
        <w:tab w:val="left" w:pos="-720"/>
      </w:tabs>
      <w:suppressAutoHyphens/>
      <w:ind w:left="2160"/>
      <w:jc w:val="both"/>
    </w:pPr>
    <w:rPr>
      <w:spacing w:val="-3"/>
    </w:rPr>
  </w:style>
  <w:style w:type="paragraph" w:styleId="BodyText2">
    <w:name w:val="Body Text 2"/>
    <w:basedOn w:val="Normal"/>
    <w:rPr>
      <w:lang w:val="en-US"/>
    </w:rPr>
  </w:style>
  <w:style w:type="paragraph" w:styleId="BodyText">
    <w:name w:val="Body Text"/>
    <w:basedOn w:val="Normal"/>
    <w:pPr>
      <w:tabs>
        <w:tab w:val="left" w:pos="-720"/>
        <w:tab w:val="left" w:pos="0"/>
      </w:tabs>
      <w:suppressAutoHyphens/>
      <w:spacing w:before="120" w:after="120"/>
    </w:pPr>
    <w:rPr>
      <w:spacing w:val="-3"/>
      <w:sz w:val="20"/>
    </w:rPr>
  </w:style>
  <w:style w:type="paragraph" w:styleId="BodyTextIndent2">
    <w:name w:val="Body Text Indent 2"/>
    <w:basedOn w:val="Normal"/>
    <w:pPr>
      <w:ind w:left="1418"/>
    </w:pPr>
  </w:style>
  <w:style w:type="paragraph" w:styleId="BodyTextIndent3">
    <w:name w:val="Body Text Indent 3"/>
    <w:basedOn w:val="Normal"/>
    <w:pPr>
      <w:ind w:left="2160" w:hanging="742"/>
      <w:jc w:val="both"/>
    </w:pPr>
  </w:style>
  <w:style w:type="paragraph" w:styleId="BodyText3">
    <w:name w:val="Body Text 3"/>
    <w:basedOn w:val="Normal"/>
    <w:rPr>
      <w:sz w:val="16"/>
    </w:rPr>
  </w:style>
  <w:style w:type="paragraph" w:styleId="DocumentMap">
    <w:name w:val="Document Map"/>
    <w:basedOn w:val="Normal"/>
    <w:semiHidden/>
    <w:pPr>
      <w:shd w:val="clear" w:color="auto" w:fill="000080"/>
    </w:pPr>
    <w:rPr>
      <w:rFonts w:ascii="Tahoma" w:hAnsi="Tahoma"/>
    </w:rPr>
  </w:style>
  <w:style w:type="paragraph" w:styleId="BlockText">
    <w:name w:val="Block Text"/>
    <w:basedOn w:val="Normal"/>
    <w:pPr>
      <w:spacing w:after="120"/>
      <w:ind w:left="1440" w:right="1440"/>
    </w:pPr>
  </w:style>
  <w:style w:type="paragraph" w:styleId="BodyTextFirstIndent">
    <w:name w:val="Body Text First Indent"/>
    <w:basedOn w:val="BodyText"/>
    <w:pPr>
      <w:tabs>
        <w:tab w:val="clear" w:pos="-720"/>
        <w:tab w:val="clear" w:pos="0"/>
      </w:tabs>
      <w:suppressAutoHyphens w:val="0"/>
      <w:spacing w:before="0"/>
      <w:ind w:firstLine="210"/>
    </w:pPr>
    <w:rPr>
      <w:spacing w:val="0"/>
      <w:sz w:val="24"/>
    </w:rPr>
  </w:style>
  <w:style w:type="paragraph" w:styleId="BodyTextFirstIndent2">
    <w:name w:val="Body Text First Indent 2"/>
    <w:basedOn w:val="BodyTextIndent"/>
    <w:pPr>
      <w:keepNext w:val="0"/>
      <w:tabs>
        <w:tab w:val="clear" w:pos="-720"/>
      </w:tabs>
      <w:suppressAutoHyphens w:val="0"/>
      <w:spacing w:after="120"/>
      <w:ind w:left="283" w:firstLine="210"/>
      <w:jc w:val="left"/>
    </w:pPr>
    <w:rPr>
      <w:spacing w:val="0"/>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4"/>
      </w:numPr>
    </w:pPr>
  </w:style>
  <w:style w:type="paragraph" w:styleId="ListBullet2">
    <w:name w:val="List Bullet 2"/>
    <w:basedOn w:val="Normal"/>
    <w:autoRedefine/>
    <w:pPr>
      <w:numPr>
        <w:numId w:val="5"/>
      </w:numPr>
    </w:pPr>
  </w:style>
  <w:style w:type="paragraph" w:styleId="ListBullet3">
    <w:name w:val="List Bullet 3"/>
    <w:basedOn w:val="Normal"/>
    <w:autoRedefine/>
    <w:pPr>
      <w:numPr>
        <w:numId w:val="6"/>
      </w:numPr>
    </w:pPr>
  </w:style>
  <w:style w:type="paragraph" w:styleId="ListBullet4">
    <w:name w:val="List Bullet 4"/>
    <w:basedOn w:val="Normal"/>
    <w:autoRedefine/>
    <w:pPr>
      <w:numPr>
        <w:numId w:val="7"/>
      </w:numPr>
    </w:pPr>
  </w:style>
  <w:style w:type="paragraph" w:styleId="ListBullet5">
    <w:name w:val="List Bullet 5"/>
    <w:basedOn w:val="Normal"/>
    <w:autoRedefine/>
    <w:pPr>
      <w:numPr>
        <w:numId w:val="8"/>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9"/>
      </w:numPr>
    </w:pPr>
  </w:style>
  <w:style w:type="paragraph" w:styleId="ListNumber2">
    <w:name w:val="List Number 2"/>
    <w:basedOn w:val="Normal"/>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character" w:styleId="Hyperlink">
    <w:name w:val="Hyperlink"/>
    <w:basedOn w:val="DefaultParagraphFont"/>
    <w:uiPriority w:val="99"/>
    <w:rPr>
      <w:color w:val="0000FF"/>
      <w:u w:val="single"/>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tabs>
        <w:tab w:val="left" w:pos="567"/>
      </w:tabs>
      <w:spacing w:after="140" w:line="280" w:lineRule="exac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semiHidden/>
    <w:pPr>
      <w:numPr>
        <w:numId w:val="15"/>
      </w:numPr>
    </w:pPr>
  </w:style>
  <w:style w:type="paragraph" w:customStyle="1" w:styleId="ELEXONBody">
    <w:name w:val="ELEXON Body"/>
    <w:basedOn w:val="Normal"/>
    <w:pPr>
      <w:spacing w:line="280" w:lineRule="atLeast"/>
    </w:pPr>
  </w:style>
  <w:style w:type="numbering" w:styleId="111111">
    <w:name w:val="Outline List 2"/>
    <w:basedOn w:val="NoList"/>
    <w:semiHidden/>
    <w:pPr>
      <w:numPr>
        <w:numId w:val="18"/>
      </w:numPr>
    </w:pPr>
  </w:style>
  <w:style w:type="paragraph" w:customStyle="1" w:styleId="ELEXONUnnumberedHeading2">
    <w:name w:val="ELEXON Unnumbered Heading 2"/>
    <w:basedOn w:val="Normal"/>
  </w:style>
  <w:style w:type="character" w:styleId="FollowedHyperlink">
    <w:name w:val="FollowedHyperlink"/>
    <w:basedOn w:val="DefaultParagraphFont"/>
    <w:rPr>
      <w:color w:val="800080"/>
      <w:u w:val="single"/>
    </w:rPr>
  </w:style>
  <w:style w:type="paragraph" w:customStyle="1" w:styleId="elexonbody0">
    <w:name w:val="elexonbody"/>
    <w:basedOn w:val="Normal"/>
    <w:pPr>
      <w:spacing w:before="100" w:beforeAutospacing="1" w:after="100" w:afterAutospacing="1"/>
    </w:pPr>
    <w:rPr>
      <w:szCs w:val="24"/>
      <w:lang w:eastAsia="en-GB"/>
    </w:rPr>
  </w:style>
  <w:style w:type="table" w:styleId="TableSimple2">
    <w:name w:val="Table Simple 2"/>
    <w:basedOn w:val="TableNormal"/>
    <w:semiHidden/>
    <w:pPr>
      <w:tabs>
        <w:tab w:val="left" w:pos="567"/>
      </w:tabs>
      <w:spacing w:after="140" w:line="280" w:lineRule="exact"/>
    </w:pPr>
    <w:rPr>
      <w:rFonts w:eastAsia="Tim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CommentReference">
    <w:name w:val="annotation reference"/>
    <w:basedOn w:val="DefaultParagraphFont"/>
    <w:semiHidden/>
    <w:rPr>
      <w:sz w:val="16"/>
      <w:szCs w:val="16"/>
    </w:rPr>
  </w:style>
  <w:style w:type="paragraph" w:styleId="CommentSubject">
    <w:name w:val="annotation subject"/>
    <w:basedOn w:val="CommentText"/>
    <w:next w:val="CommentText"/>
    <w:semiHidden/>
    <w:rPr>
      <w:b/>
      <w:bCs/>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4"/>
      <w:lang w:eastAsia="en-US"/>
    </w:rPr>
  </w:style>
  <w:style w:type="character" w:customStyle="1" w:styleId="FootnoteTextChar">
    <w:name w:val="Footnote Text Char"/>
    <w:basedOn w:val="DefaultParagraphFont"/>
    <w:link w:val="FootnoteText"/>
    <w:semiHidden/>
    <w:rPr>
      <w:lang w:eastAsia="en-US"/>
    </w:rPr>
  </w:style>
  <w:style w:type="character" w:customStyle="1" w:styleId="Heading2Char">
    <w:name w:val="Heading 2 Char"/>
    <w:basedOn w:val="DefaultParagraphFont"/>
    <w:link w:val="Heading2"/>
    <w:rsid w:val="0065312B"/>
    <w:rPr>
      <w:rFonts w:ascii="Times New Roman Bold" w:hAnsi="Times New Roman Bold"/>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67614">
      <w:bodyDiv w:val="1"/>
      <w:marLeft w:val="0"/>
      <w:marRight w:val="0"/>
      <w:marTop w:val="0"/>
      <w:marBottom w:val="0"/>
      <w:divBdr>
        <w:top w:val="none" w:sz="0" w:space="0" w:color="auto"/>
        <w:left w:val="none" w:sz="0" w:space="0" w:color="auto"/>
        <w:bottom w:val="none" w:sz="0" w:space="0" w:color="auto"/>
        <w:right w:val="none" w:sz="0" w:space="0" w:color="auto"/>
      </w:divBdr>
    </w:div>
    <w:div w:id="1322274917">
      <w:bodyDiv w:val="1"/>
      <w:marLeft w:val="0"/>
      <w:marRight w:val="0"/>
      <w:marTop w:val="0"/>
      <w:marBottom w:val="0"/>
      <w:divBdr>
        <w:top w:val="none" w:sz="0" w:space="0" w:color="auto"/>
        <w:left w:val="none" w:sz="0" w:space="0" w:color="auto"/>
        <w:bottom w:val="none" w:sz="0" w:space="0" w:color="auto"/>
        <w:right w:val="none" w:sz="0" w:space="0" w:color="auto"/>
      </w:divBdr>
    </w:div>
    <w:div w:id="2022466229">
      <w:bodyDiv w:val="1"/>
      <w:marLeft w:val="0"/>
      <w:marRight w:val="0"/>
      <w:marTop w:val="0"/>
      <w:marBottom w:val="0"/>
      <w:divBdr>
        <w:top w:val="none" w:sz="0" w:space="0" w:color="auto"/>
        <w:left w:val="none" w:sz="0" w:space="0" w:color="auto"/>
        <w:bottom w:val="none" w:sz="0" w:space="0" w:color="auto"/>
        <w:right w:val="none" w:sz="0" w:space="0" w:color="auto"/>
      </w:divBdr>
      <w:divsChild>
        <w:div w:id="1193150598">
          <w:blockQuote w:val="1"/>
          <w:marLeft w:val="75"/>
          <w:marRight w:val="720"/>
          <w:marTop w:val="100"/>
          <w:marBottom w:val="100"/>
          <w:divBdr>
            <w:top w:val="none" w:sz="0" w:space="0" w:color="auto"/>
            <w:left w:val="single" w:sz="12" w:space="4" w:color="FF0000"/>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26C55-B030-4342-A341-48EE1BDD1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46DCD-EA0A-4474-B88F-4D7413C88B03}">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94222f57-d223-4504-931f-d4f2be842914"/>
    <ds:schemaRef ds:uri="http://www.w3.org/XML/1998/namespace"/>
    <ds:schemaRef ds:uri="http://purl.org/dc/dcmitype/"/>
  </ds:schemaRefs>
</ds:datastoreItem>
</file>

<file path=customXml/itemProps3.xml><?xml version="1.0" encoding="utf-8"?>
<ds:datastoreItem xmlns:ds="http://schemas.openxmlformats.org/officeDocument/2006/customXml" ds:itemID="{45052593-DECC-426C-A6DD-9D0153F3203E}">
  <ds:schemaRefs>
    <ds:schemaRef ds:uri="http://schemas.microsoft.com/sharepoint/v3/contenttype/forms"/>
  </ds:schemaRefs>
</ds:datastoreItem>
</file>

<file path=customXml/itemProps4.xml><?xml version="1.0" encoding="utf-8"?>
<ds:datastoreItem xmlns:ds="http://schemas.openxmlformats.org/officeDocument/2006/customXml" ds:itemID="{FD2915E7-0CA6-4B88-BC0B-0653539D6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37</Pages>
  <Words>8174</Words>
  <Characters>46598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BSCP11: Trading Disputes</vt:lpstr>
    </vt:vector>
  </TitlesOfParts>
  <Company>ELEXON</Company>
  <LinksUpToDate>false</LinksUpToDate>
  <CharactersWithSpaces>54663</CharactersWithSpaces>
  <SharedDoc>false</SharedDoc>
  <HLinks>
    <vt:vector size="240" baseType="variant">
      <vt:variant>
        <vt:i4>6422640</vt:i4>
      </vt:variant>
      <vt:variant>
        <vt:i4>257</vt:i4>
      </vt:variant>
      <vt:variant>
        <vt:i4>0</vt:i4>
      </vt:variant>
      <vt:variant>
        <vt:i4>5</vt:i4>
      </vt:variant>
      <vt:variant>
        <vt:lpwstr>mailto:</vt:lpwstr>
      </vt:variant>
      <vt:variant>
        <vt:lpwstr/>
      </vt:variant>
      <vt:variant>
        <vt:i4>6422640</vt:i4>
      </vt:variant>
      <vt:variant>
        <vt:i4>254</vt:i4>
      </vt:variant>
      <vt:variant>
        <vt:i4>0</vt:i4>
      </vt:variant>
      <vt:variant>
        <vt:i4>5</vt:i4>
      </vt:variant>
      <vt:variant>
        <vt:lpwstr>mailto:</vt:lpwstr>
      </vt:variant>
      <vt:variant>
        <vt:lpwstr/>
      </vt:variant>
      <vt:variant>
        <vt:i4>1441855</vt:i4>
      </vt:variant>
      <vt:variant>
        <vt:i4>238</vt:i4>
      </vt:variant>
      <vt:variant>
        <vt:i4>0</vt:i4>
      </vt:variant>
      <vt:variant>
        <vt:i4>5</vt:i4>
      </vt:variant>
      <vt:variant>
        <vt:lpwstr/>
      </vt:variant>
      <vt:variant>
        <vt:lpwstr>_Toc248304528</vt:lpwstr>
      </vt:variant>
      <vt:variant>
        <vt:i4>1441855</vt:i4>
      </vt:variant>
      <vt:variant>
        <vt:i4>232</vt:i4>
      </vt:variant>
      <vt:variant>
        <vt:i4>0</vt:i4>
      </vt:variant>
      <vt:variant>
        <vt:i4>5</vt:i4>
      </vt:variant>
      <vt:variant>
        <vt:lpwstr/>
      </vt:variant>
      <vt:variant>
        <vt:lpwstr>_Toc248304527</vt:lpwstr>
      </vt:variant>
      <vt:variant>
        <vt:i4>1441855</vt:i4>
      </vt:variant>
      <vt:variant>
        <vt:i4>226</vt:i4>
      </vt:variant>
      <vt:variant>
        <vt:i4>0</vt:i4>
      </vt:variant>
      <vt:variant>
        <vt:i4>5</vt:i4>
      </vt:variant>
      <vt:variant>
        <vt:lpwstr/>
      </vt:variant>
      <vt:variant>
        <vt:lpwstr>_Toc248304526</vt:lpwstr>
      </vt:variant>
      <vt:variant>
        <vt:i4>1441855</vt:i4>
      </vt:variant>
      <vt:variant>
        <vt:i4>220</vt:i4>
      </vt:variant>
      <vt:variant>
        <vt:i4>0</vt:i4>
      </vt:variant>
      <vt:variant>
        <vt:i4>5</vt:i4>
      </vt:variant>
      <vt:variant>
        <vt:lpwstr/>
      </vt:variant>
      <vt:variant>
        <vt:lpwstr>_Toc248304525</vt:lpwstr>
      </vt:variant>
      <vt:variant>
        <vt:i4>1441855</vt:i4>
      </vt:variant>
      <vt:variant>
        <vt:i4>214</vt:i4>
      </vt:variant>
      <vt:variant>
        <vt:i4>0</vt:i4>
      </vt:variant>
      <vt:variant>
        <vt:i4>5</vt:i4>
      </vt:variant>
      <vt:variant>
        <vt:lpwstr/>
      </vt:variant>
      <vt:variant>
        <vt:lpwstr>_Toc248304524</vt:lpwstr>
      </vt:variant>
      <vt:variant>
        <vt:i4>1441855</vt:i4>
      </vt:variant>
      <vt:variant>
        <vt:i4>208</vt:i4>
      </vt:variant>
      <vt:variant>
        <vt:i4>0</vt:i4>
      </vt:variant>
      <vt:variant>
        <vt:i4>5</vt:i4>
      </vt:variant>
      <vt:variant>
        <vt:lpwstr/>
      </vt:variant>
      <vt:variant>
        <vt:lpwstr>_Toc248304523</vt:lpwstr>
      </vt:variant>
      <vt:variant>
        <vt:i4>1441855</vt:i4>
      </vt:variant>
      <vt:variant>
        <vt:i4>202</vt:i4>
      </vt:variant>
      <vt:variant>
        <vt:i4>0</vt:i4>
      </vt:variant>
      <vt:variant>
        <vt:i4>5</vt:i4>
      </vt:variant>
      <vt:variant>
        <vt:lpwstr/>
      </vt:variant>
      <vt:variant>
        <vt:lpwstr>_Toc248304522</vt:lpwstr>
      </vt:variant>
      <vt:variant>
        <vt:i4>1441855</vt:i4>
      </vt:variant>
      <vt:variant>
        <vt:i4>196</vt:i4>
      </vt:variant>
      <vt:variant>
        <vt:i4>0</vt:i4>
      </vt:variant>
      <vt:variant>
        <vt:i4>5</vt:i4>
      </vt:variant>
      <vt:variant>
        <vt:lpwstr/>
      </vt:variant>
      <vt:variant>
        <vt:lpwstr>_Toc248304521</vt:lpwstr>
      </vt:variant>
      <vt:variant>
        <vt:i4>1441855</vt:i4>
      </vt:variant>
      <vt:variant>
        <vt:i4>190</vt:i4>
      </vt:variant>
      <vt:variant>
        <vt:i4>0</vt:i4>
      </vt:variant>
      <vt:variant>
        <vt:i4>5</vt:i4>
      </vt:variant>
      <vt:variant>
        <vt:lpwstr/>
      </vt:variant>
      <vt:variant>
        <vt:lpwstr>_Toc248304520</vt:lpwstr>
      </vt:variant>
      <vt:variant>
        <vt:i4>1376319</vt:i4>
      </vt:variant>
      <vt:variant>
        <vt:i4>184</vt:i4>
      </vt:variant>
      <vt:variant>
        <vt:i4>0</vt:i4>
      </vt:variant>
      <vt:variant>
        <vt:i4>5</vt:i4>
      </vt:variant>
      <vt:variant>
        <vt:lpwstr/>
      </vt:variant>
      <vt:variant>
        <vt:lpwstr>_Toc248304519</vt:lpwstr>
      </vt:variant>
      <vt:variant>
        <vt:i4>1376319</vt:i4>
      </vt:variant>
      <vt:variant>
        <vt:i4>178</vt:i4>
      </vt:variant>
      <vt:variant>
        <vt:i4>0</vt:i4>
      </vt:variant>
      <vt:variant>
        <vt:i4>5</vt:i4>
      </vt:variant>
      <vt:variant>
        <vt:lpwstr/>
      </vt:variant>
      <vt:variant>
        <vt:lpwstr>_Toc248304518</vt:lpwstr>
      </vt:variant>
      <vt:variant>
        <vt:i4>1376319</vt:i4>
      </vt:variant>
      <vt:variant>
        <vt:i4>172</vt:i4>
      </vt:variant>
      <vt:variant>
        <vt:i4>0</vt:i4>
      </vt:variant>
      <vt:variant>
        <vt:i4>5</vt:i4>
      </vt:variant>
      <vt:variant>
        <vt:lpwstr/>
      </vt:variant>
      <vt:variant>
        <vt:lpwstr>_Toc248304517</vt:lpwstr>
      </vt:variant>
      <vt:variant>
        <vt:i4>1376319</vt:i4>
      </vt:variant>
      <vt:variant>
        <vt:i4>166</vt:i4>
      </vt:variant>
      <vt:variant>
        <vt:i4>0</vt:i4>
      </vt:variant>
      <vt:variant>
        <vt:i4>5</vt:i4>
      </vt:variant>
      <vt:variant>
        <vt:lpwstr/>
      </vt:variant>
      <vt:variant>
        <vt:lpwstr>_Toc248304516</vt:lpwstr>
      </vt:variant>
      <vt:variant>
        <vt:i4>1376319</vt:i4>
      </vt:variant>
      <vt:variant>
        <vt:i4>160</vt:i4>
      </vt:variant>
      <vt:variant>
        <vt:i4>0</vt:i4>
      </vt:variant>
      <vt:variant>
        <vt:i4>5</vt:i4>
      </vt:variant>
      <vt:variant>
        <vt:lpwstr/>
      </vt:variant>
      <vt:variant>
        <vt:lpwstr>_Toc248304515</vt:lpwstr>
      </vt:variant>
      <vt:variant>
        <vt:i4>1376319</vt:i4>
      </vt:variant>
      <vt:variant>
        <vt:i4>154</vt:i4>
      </vt:variant>
      <vt:variant>
        <vt:i4>0</vt:i4>
      </vt:variant>
      <vt:variant>
        <vt:i4>5</vt:i4>
      </vt:variant>
      <vt:variant>
        <vt:lpwstr/>
      </vt:variant>
      <vt:variant>
        <vt:lpwstr>_Toc248304514</vt:lpwstr>
      </vt:variant>
      <vt:variant>
        <vt:i4>1376319</vt:i4>
      </vt:variant>
      <vt:variant>
        <vt:i4>148</vt:i4>
      </vt:variant>
      <vt:variant>
        <vt:i4>0</vt:i4>
      </vt:variant>
      <vt:variant>
        <vt:i4>5</vt:i4>
      </vt:variant>
      <vt:variant>
        <vt:lpwstr/>
      </vt:variant>
      <vt:variant>
        <vt:lpwstr>_Toc248304513</vt:lpwstr>
      </vt:variant>
      <vt:variant>
        <vt:i4>1376319</vt:i4>
      </vt:variant>
      <vt:variant>
        <vt:i4>142</vt:i4>
      </vt:variant>
      <vt:variant>
        <vt:i4>0</vt:i4>
      </vt:variant>
      <vt:variant>
        <vt:i4>5</vt:i4>
      </vt:variant>
      <vt:variant>
        <vt:lpwstr/>
      </vt:variant>
      <vt:variant>
        <vt:lpwstr>_Toc248304512</vt:lpwstr>
      </vt:variant>
      <vt:variant>
        <vt:i4>1376319</vt:i4>
      </vt:variant>
      <vt:variant>
        <vt:i4>136</vt:i4>
      </vt:variant>
      <vt:variant>
        <vt:i4>0</vt:i4>
      </vt:variant>
      <vt:variant>
        <vt:i4>5</vt:i4>
      </vt:variant>
      <vt:variant>
        <vt:lpwstr/>
      </vt:variant>
      <vt:variant>
        <vt:lpwstr>_Toc248304511</vt:lpwstr>
      </vt:variant>
      <vt:variant>
        <vt:i4>1376319</vt:i4>
      </vt:variant>
      <vt:variant>
        <vt:i4>130</vt:i4>
      </vt:variant>
      <vt:variant>
        <vt:i4>0</vt:i4>
      </vt:variant>
      <vt:variant>
        <vt:i4>5</vt:i4>
      </vt:variant>
      <vt:variant>
        <vt:lpwstr/>
      </vt:variant>
      <vt:variant>
        <vt:lpwstr>_Toc248304510</vt:lpwstr>
      </vt:variant>
      <vt:variant>
        <vt:i4>1310783</vt:i4>
      </vt:variant>
      <vt:variant>
        <vt:i4>124</vt:i4>
      </vt:variant>
      <vt:variant>
        <vt:i4>0</vt:i4>
      </vt:variant>
      <vt:variant>
        <vt:i4>5</vt:i4>
      </vt:variant>
      <vt:variant>
        <vt:lpwstr/>
      </vt:variant>
      <vt:variant>
        <vt:lpwstr>_Toc248304509</vt:lpwstr>
      </vt:variant>
      <vt:variant>
        <vt:i4>1310783</vt:i4>
      </vt:variant>
      <vt:variant>
        <vt:i4>118</vt:i4>
      </vt:variant>
      <vt:variant>
        <vt:i4>0</vt:i4>
      </vt:variant>
      <vt:variant>
        <vt:i4>5</vt:i4>
      </vt:variant>
      <vt:variant>
        <vt:lpwstr/>
      </vt:variant>
      <vt:variant>
        <vt:lpwstr>_Toc248304508</vt:lpwstr>
      </vt:variant>
      <vt:variant>
        <vt:i4>1310783</vt:i4>
      </vt:variant>
      <vt:variant>
        <vt:i4>112</vt:i4>
      </vt:variant>
      <vt:variant>
        <vt:i4>0</vt:i4>
      </vt:variant>
      <vt:variant>
        <vt:i4>5</vt:i4>
      </vt:variant>
      <vt:variant>
        <vt:lpwstr/>
      </vt:variant>
      <vt:variant>
        <vt:lpwstr>_Toc248304507</vt:lpwstr>
      </vt:variant>
      <vt:variant>
        <vt:i4>1310783</vt:i4>
      </vt:variant>
      <vt:variant>
        <vt:i4>106</vt:i4>
      </vt:variant>
      <vt:variant>
        <vt:i4>0</vt:i4>
      </vt:variant>
      <vt:variant>
        <vt:i4>5</vt:i4>
      </vt:variant>
      <vt:variant>
        <vt:lpwstr/>
      </vt:variant>
      <vt:variant>
        <vt:lpwstr>_Toc248304506</vt:lpwstr>
      </vt:variant>
      <vt:variant>
        <vt:i4>1310783</vt:i4>
      </vt:variant>
      <vt:variant>
        <vt:i4>100</vt:i4>
      </vt:variant>
      <vt:variant>
        <vt:i4>0</vt:i4>
      </vt:variant>
      <vt:variant>
        <vt:i4>5</vt:i4>
      </vt:variant>
      <vt:variant>
        <vt:lpwstr/>
      </vt:variant>
      <vt:variant>
        <vt:lpwstr>_Toc248304505</vt:lpwstr>
      </vt:variant>
      <vt:variant>
        <vt:i4>1310783</vt:i4>
      </vt:variant>
      <vt:variant>
        <vt:i4>94</vt:i4>
      </vt:variant>
      <vt:variant>
        <vt:i4>0</vt:i4>
      </vt:variant>
      <vt:variant>
        <vt:i4>5</vt:i4>
      </vt:variant>
      <vt:variant>
        <vt:lpwstr/>
      </vt:variant>
      <vt:variant>
        <vt:lpwstr>_Toc248304504</vt:lpwstr>
      </vt:variant>
      <vt:variant>
        <vt:i4>1310783</vt:i4>
      </vt:variant>
      <vt:variant>
        <vt:i4>88</vt:i4>
      </vt:variant>
      <vt:variant>
        <vt:i4>0</vt:i4>
      </vt:variant>
      <vt:variant>
        <vt:i4>5</vt:i4>
      </vt:variant>
      <vt:variant>
        <vt:lpwstr/>
      </vt:variant>
      <vt:variant>
        <vt:lpwstr>_Toc248304503</vt:lpwstr>
      </vt:variant>
      <vt:variant>
        <vt:i4>1310783</vt:i4>
      </vt:variant>
      <vt:variant>
        <vt:i4>82</vt:i4>
      </vt:variant>
      <vt:variant>
        <vt:i4>0</vt:i4>
      </vt:variant>
      <vt:variant>
        <vt:i4>5</vt:i4>
      </vt:variant>
      <vt:variant>
        <vt:lpwstr/>
      </vt:variant>
      <vt:variant>
        <vt:lpwstr>_Toc248304502</vt:lpwstr>
      </vt:variant>
      <vt:variant>
        <vt:i4>1310783</vt:i4>
      </vt:variant>
      <vt:variant>
        <vt:i4>76</vt:i4>
      </vt:variant>
      <vt:variant>
        <vt:i4>0</vt:i4>
      </vt:variant>
      <vt:variant>
        <vt:i4>5</vt:i4>
      </vt:variant>
      <vt:variant>
        <vt:lpwstr/>
      </vt:variant>
      <vt:variant>
        <vt:lpwstr>_Toc248304501</vt:lpwstr>
      </vt:variant>
      <vt:variant>
        <vt:i4>1310783</vt:i4>
      </vt:variant>
      <vt:variant>
        <vt:i4>70</vt:i4>
      </vt:variant>
      <vt:variant>
        <vt:i4>0</vt:i4>
      </vt:variant>
      <vt:variant>
        <vt:i4>5</vt:i4>
      </vt:variant>
      <vt:variant>
        <vt:lpwstr/>
      </vt:variant>
      <vt:variant>
        <vt:lpwstr>_Toc248304500</vt:lpwstr>
      </vt:variant>
      <vt:variant>
        <vt:i4>1900606</vt:i4>
      </vt:variant>
      <vt:variant>
        <vt:i4>64</vt:i4>
      </vt:variant>
      <vt:variant>
        <vt:i4>0</vt:i4>
      </vt:variant>
      <vt:variant>
        <vt:i4>5</vt:i4>
      </vt:variant>
      <vt:variant>
        <vt:lpwstr/>
      </vt:variant>
      <vt:variant>
        <vt:lpwstr>_Toc248304499</vt:lpwstr>
      </vt:variant>
      <vt:variant>
        <vt:i4>1900606</vt:i4>
      </vt:variant>
      <vt:variant>
        <vt:i4>58</vt:i4>
      </vt:variant>
      <vt:variant>
        <vt:i4>0</vt:i4>
      </vt:variant>
      <vt:variant>
        <vt:i4>5</vt:i4>
      </vt:variant>
      <vt:variant>
        <vt:lpwstr/>
      </vt:variant>
      <vt:variant>
        <vt:lpwstr>_Toc248304498</vt:lpwstr>
      </vt:variant>
      <vt:variant>
        <vt:i4>1900606</vt:i4>
      </vt:variant>
      <vt:variant>
        <vt:i4>52</vt:i4>
      </vt:variant>
      <vt:variant>
        <vt:i4>0</vt:i4>
      </vt:variant>
      <vt:variant>
        <vt:i4>5</vt:i4>
      </vt:variant>
      <vt:variant>
        <vt:lpwstr/>
      </vt:variant>
      <vt:variant>
        <vt:lpwstr>_Toc248304497</vt:lpwstr>
      </vt:variant>
      <vt:variant>
        <vt:i4>1900606</vt:i4>
      </vt:variant>
      <vt:variant>
        <vt:i4>46</vt:i4>
      </vt:variant>
      <vt:variant>
        <vt:i4>0</vt:i4>
      </vt:variant>
      <vt:variant>
        <vt:i4>5</vt:i4>
      </vt:variant>
      <vt:variant>
        <vt:lpwstr/>
      </vt:variant>
      <vt:variant>
        <vt:lpwstr>_Toc248304496</vt:lpwstr>
      </vt:variant>
      <vt:variant>
        <vt:i4>1900606</vt:i4>
      </vt:variant>
      <vt:variant>
        <vt:i4>40</vt:i4>
      </vt:variant>
      <vt:variant>
        <vt:i4>0</vt:i4>
      </vt:variant>
      <vt:variant>
        <vt:i4>5</vt:i4>
      </vt:variant>
      <vt:variant>
        <vt:lpwstr/>
      </vt:variant>
      <vt:variant>
        <vt:lpwstr>_Toc248304495</vt:lpwstr>
      </vt:variant>
      <vt:variant>
        <vt:i4>1900606</vt:i4>
      </vt:variant>
      <vt:variant>
        <vt:i4>34</vt:i4>
      </vt:variant>
      <vt:variant>
        <vt:i4>0</vt:i4>
      </vt:variant>
      <vt:variant>
        <vt:i4>5</vt:i4>
      </vt:variant>
      <vt:variant>
        <vt:lpwstr/>
      </vt:variant>
      <vt:variant>
        <vt:lpwstr>_Toc248304494</vt:lpwstr>
      </vt:variant>
      <vt:variant>
        <vt:i4>1900606</vt:i4>
      </vt:variant>
      <vt:variant>
        <vt:i4>28</vt:i4>
      </vt:variant>
      <vt:variant>
        <vt:i4>0</vt:i4>
      </vt:variant>
      <vt:variant>
        <vt:i4>5</vt:i4>
      </vt:variant>
      <vt:variant>
        <vt:lpwstr/>
      </vt:variant>
      <vt:variant>
        <vt:lpwstr>_Toc248304493</vt:lpwstr>
      </vt:variant>
      <vt:variant>
        <vt:i4>1900606</vt:i4>
      </vt:variant>
      <vt:variant>
        <vt:i4>22</vt:i4>
      </vt:variant>
      <vt:variant>
        <vt:i4>0</vt:i4>
      </vt:variant>
      <vt:variant>
        <vt:i4>5</vt:i4>
      </vt:variant>
      <vt:variant>
        <vt:lpwstr/>
      </vt:variant>
      <vt:variant>
        <vt:lpwstr>_Toc248304492</vt:lpwstr>
      </vt:variant>
      <vt:variant>
        <vt:i4>1900606</vt:i4>
      </vt:variant>
      <vt:variant>
        <vt:i4>16</vt:i4>
      </vt:variant>
      <vt:variant>
        <vt:i4>0</vt:i4>
      </vt:variant>
      <vt:variant>
        <vt:i4>5</vt:i4>
      </vt:variant>
      <vt:variant>
        <vt:lpwstr/>
      </vt:variant>
      <vt:variant>
        <vt:lpwstr>_Toc248304491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BSCP11: Trading Disputes</dc:title>
  <dc:subject>BSCP11 sets out the detailed BSC process for raising, resolving and rectifying Settlement Errors through Trading Disputes.</dc:subject>
  <dc:creator>ELEXON</dc:creator>
  <cp:keywords>BSCP11,Trading,Disputes</cp:keywords>
  <cp:lastModifiedBy>RCC</cp:lastModifiedBy>
  <cp:revision>8</cp:revision>
  <cp:lastPrinted>2020-03-25T11:38:00Z</cp:lastPrinted>
  <dcterms:created xsi:type="dcterms:W3CDTF">2020-09-28T14:40:00Z</dcterms:created>
  <dcterms:modified xsi:type="dcterms:W3CDTF">2020-10-08T13:58:00Z</dcterms:modified>
  <cp:category>BSCP</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16 June 2020</vt:lpwstr>
  </property>
  <property fmtid="{D5CDD505-2E9C-101B-9397-08002B2CF9AE}" pid="3" name="Version Number">
    <vt:lpwstr>Version 20.2</vt:lpwstr>
  </property>
  <property fmtid="{D5CDD505-2E9C-101B-9397-08002B2CF9AE}" pid="4" name="ContentTypeId">
    <vt:lpwstr>0x0101007FC8D8AC803AD04E81581A734F970BC7</vt:lpwstr>
  </property>
</Properties>
</file>