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C334A9" w14:textId="4D5D3972" w:rsidR="00CB0609" w:rsidRDefault="007D74A4" w:rsidP="00CB0609">
      <w:pPr>
        <w:pStyle w:val="Title"/>
      </w:pPr>
      <w:r>
        <w:t>Transmission Licence Standard Conditions</w:t>
      </w:r>
    </w:p>
    <w:p w14:paraId="3F5960E2" w14:textId="77777777" w:rsidR="0009677E" w:rsidRDefault="0009677E" w:rsidP="0009677E">
      <w:pPr>
        <w:rPr>
          <w:rFonts w:ascii="Arial" w:eastAsiaTheme="majorEastAsia" w:hAnsi="Arial" w:cstheme="majorBidi"/>
          <w:spacing w:val="-10"/>
          <w:kern w:val="28"/>
          <w:sz w:val="36"/>
          <w:szCs w:val="56"/>
        </w:rPr>
      </w:pPr>
      <w:r>
        <w:br w:type="page"/>
      </w:r>
    </w:p>
    <w:p w14:paraId="45493CC4" w14:textId="003F301A" w:rsidR="009A7836" w:rsidRDefault="00C275C5" w:rsidP="005011C8">
      <w:pPr>
        <w:pStyle w:val="TOCHeading"/>
      </w:pPr>
      <w:bookmarkStart w:id="0" w:name="_Toc33175301"/>
      <w:r>
        <w:t>Contents</w:t>
      </w:r>
      <w:bookmarkEnd w:id="0"/>
    </w:p>
    <w:p w14:paraId="18FDAE92" w14:textId="6E473D42" w:rsidR="0037411C" w:rsidRDefault="005011C8">
      <w:pPr>
        <w:pStyle w:val="TOC1"/>
        <w:rPr>
          <w:rFonts w:asciiTheme="minorHAnsi" w:eastAsiaTheme="minorEastAsia" w:hAnsiTheme="minorHAnsi"/>
          <w:b w:val="0"/>
          <w:sz w:val="22"/>
          <w:szCs w:val="22"/>
          <w:lang w:eastAsia="en-GB"/>
        </w:rPr>
      </w:pPr>
      <w:r>
        <w:fldChar w:fldCharType="begin"/>
      </w:r>
      <w:r>
        <w:instrText xml:space="preserve"> TOC \o "2-2" \n \h \z \t "Heading 1,1" </w:instrText>
      </w:r>
      <w:r>
        <w:fldChar w:fldCharType="separate"/>
      </w:r>
      <w:hyperlink w:anchor="_Toc52354343" w:history="1">
        <w:r w:rsidR="0037411C" w:rsidRPr="00C6214B">
          <w:rPr>
            <w:rStyle w:val="Hyperlink"/>
          </w:rPr>
          <w:t>Part A: INTERPRETATION, APPLICATION AND PAYMENTS</w:t>
        </w:r>
      </w:hyperlink>
    </w:p>
    <w:p w14:paraId="571EDFDE" w14:textId="08B8D4F3" w:rsidR="0037411C" w:rsidRDefault="00941D94">
      <w:pPr>
        <w:pStyle w:val="TOC2"/>
        <w:rPr>
          <w:rFonts w:asciiTheme="minorHAnsi" w:eastAsiaTheme="minorEastAsia" w:hAnsiTheme="minorHAnsi"/>
          <w:noProof/>
          <w:sz w:val="22"/>
          <w:szCs w:val="22"/>
          <w:lang w:eastAsia="en-GB"/>
        </w:rPr>
      </w:pPr>
      <w:hyperlink w:anchor="_Toc52354344" w:history="1">
        <w:r w:rsidR="0037411C" w:rsidRPr="00C6214B">
          <w:rPr>
            <w:rStyle w:val="Hyperlink"/>
            <w:noProof/>
          </w:rPr>
          <w:t>Condition A1: Definitions and interpretation</w:t>
        </w:r>
      </w:hyperlink>
    </w:p>
    <w:p w14:paraId="567F36C4" w14:textId="3DAFF4C8" w:rsidR="0037411C" w:rsidRDefault="00941D94">
      <w:pPr>
        <w:pStyle w:val="TOC2"/>
        <w:rPr>
          <w:rFonts w:asciiTheme="minorHAnsi" w:eastAsiaTheme="minorEastAsia" w:hAnsiTheme="minorHAnsi"/>
          <w:noProof/>
          <w:sz w:val="22"/>
          <w:szCs w:val="22"/>
          <w:lang w:eastAsia="en-GB"/>
        </w:rPr>
      </w:pPr>
      <w:hyperlink w:anchor="_Toc52354345" w:history="1">
        <w:r w:rsidR="0037411C" w:rsidRPr="00C6214B">
          <w:rPr>
            <w:rStyle w:val="Hyperlink"/>
            <w:noProof/>
          </w:rPr>
          <w:t>Condition A2: Application of Section C</w:t>
        </w:r>
      </w:hyperlink>
    </w:p>
    <w:p w14:paraId="6964E55A" w14:textId="34BAB39D" w:rsidR="0037411C" w:rsidRDefault="00941D94">
      <w:pPr>
        <w:pStyle w:val="TOC2"/>
        <w:rPr>
          <w:rFonts w:asciiTheme="minorHAnsi" w:eastAsiaTheme="minorEastAsia" w:hAnsiTheme="minorHAnsi"/>
          <w:noProof/>
          <w:sz w:val="22"/>
          <w:szCs w:val="22"/>
          <w:lang w:eastAsia="en-GB"/>
        </w:rPr>
      </w:pPr>
      <w:hyperlink w:anchor="_Toc52354346" w:history="1">
        <w:r w:rsidR="0037411C" w:rsidRPr="00C6214B">
          <w:rPr>
            <w:rStyle w:val="Hyperlink"/>
            <w:noProof/>
          </w:rPr>
          <w:t>Condition A3: Application of Section D</w:t>
        </w:r>
      </w:hyperlink>
    </w:p>
    <w:p w14:paraId="5EBF99F7" w14:textId="27DE687D" w:rsidR="0037411C" w:rsidRDefault="00941D94">
      <w:pPr>
        <w:pStyle w:val="TOC2"/>
        <w:rPr>
          <w:rFonts w:asciiTheme="minorHAnsi" w:eastAsiaTheme="minorEastAsia" w:hAnsiTheme="minorHAnsi"/>
          <w:noProof/>
          <w:sz w:val="22"/>
          <w:szCs w:val="22"/>
          <w:lang w:eastAsia="en-GB"/>
        </w:rPr>
      </w:pPr>
      <w:hyperlink w:anchor="_Toc52354347" w:history="1">
        <w:r w:rsidR="0037411C" w:rsidRPr="00C6214B">
          <w:rPr>
            <w:rStyle w:val="Hyperlink"/>
            <w:noProof/>
          </w:rPr>
          <w:t>Condition A4: Payments by Licensee to the Authority</w:t>
        </w:r>
      </w:hyperlink>
    </w:p>
    <w:p w14:paraId="778284A0" w14:textId="3A779B91" w:rsidR="0037411C" w:rsidRDefault="00941D94">
      <w:pPr>
        <w:pStyle w:val="TOC2"/>
        <w:rPr>
          <w:rFonts w:asciiTheme="minorHAnsi" w:eastAsiaTheme="minorEastAsia" w:hAnsiTheme="minorHAnsi"/>
          <w:noProof/>
          <w:sz w:val="22"/>
          <w:szCs w:val="22"/>
          <w:lang w:eastAsia="en-GB"/>
        </w:rPr>
      </w:pPr>
      <w:hyperlink w:anchor="_Toc52354348" w:history="1">
        <w:r w:rsidR="0037411C" w:rsidRPr="00C6214B">
          <w:rPr>
            <w:rStyle w:val="Hyperlink"/>
            <w:noProof/>
          </w:rPr>
          <w:t>Condition A5: Application of Section B</w:t>
        </w:r>
      </w:hyperlink>
    </w:p>
    <w:p w14:paraId="6526DD8B" w14:textId="70932C8F" w:rsidR="0037411C" w:rsidRDefault="00941D94">
      <w:pPr>
        <w:pStyle w:val="TOC2"/>
        <w:rPr>
          <w:rFonts w:asciiTheme="minorHAnsi" w:eastAsiaTheme="minorEastAsia" w:hAnsiTheme="minorHAnsi"/>
          <w:noProof/>
          <w:sz w:val="22"/>
          <w:szCs w:val="22"/>
          <w:lang w:eastAsia="en-GB"/>
        </w:rPr>
      </w:pPr>
      <w:hyperlink w:anchor="_Toc52354349" w:history="1">
        <w:r w:rsidR="0037411C" w:rsidRPr="00C6214B">
          <w:rPr>
            <w:rStyle w:val="Hyperlink"/>
            <w:noProof/>
          </w:rPr>
          <w:t>Condition A6: Application of Section E</w:t>
        </w:r>
      </w:hyperlink>
    </w:p>
    <w:p w14:paraId="1F0DFB3C" w14:textId="6D4C2174" w:rsidR="0037411C" w:rsidRDefault="00941D94">
      <w:pPr>
        <w:pStyle w:val="TOC2"/>
        <w:rPr>
          <w:rFonts w:asciiTheme="minorHAnsi" w:eastAsiaTheme="minorEastAsia" w:hAnsiTheme="minorHAnsi"/>
          <w:noProof/>
          <w:sz w:val="22"/>
          <w:szCs w:val="22"/>
          <w:lang w:eastAsia="en-GB"/>
        </w:rPr>
      </w:pPr>
      <w:hyperlink w:anchor="_Toc52354350" w:history="1">
        <w:r w:rsidR="0037411C" w:rsidRPr="00C6214B">
          <w:rPr>
            <w:rStyle w:val="Hyperlink"/>
            <w:noProof/>
          </w:rPr>
          <w:t>Condition A7: Offshore Transmission Implementation</w:t>
        </w:r>
      </w:hyperlink>
    </w:p>
    <w:p w14:paraId="766BE930" w14:textId="19C47C4F" w:rsidR="0037411C" w:rsidRDefault="00941D94">
      <w:pPr>
        <w:pStyle w:val="TOC1"/>
        <w:rPr>
          <w:rFonts w:asciiTheme="minorHAnsi" w:eastAsiaTheme="minorEastAsia" w:hAnsiTheme="minorHAnsi"/>
          <w:b w:val="0"/>
          <w:sz w:val="22"/>
          <w:szCs w:val="22"/>
          <w:lang w:eastAsia="en-GB"/>
        </w:rPr>
      </w:pPr>
      <w:hyperlink w:anchor="_Toc52354351" w:history="1">
        <w:r w:rsidR="0037411C" w:rsidRPr="00C6214B">
          <w:rPr>
            <w:rStyle w:val="Hyperlink"/>
          </w:rPr>
          <w:t>Part B: GENERAL</w:t>
        </w:r>
      </w:hyperlink>
    </w:p>
    <w:p w14:paraId="24DDBFB7" w14:textId="6A028336" w:rsidR="0037411C" w:rsidRDefault="00941D94">
      <w:pPr>
        <w:pStyle w:val="TOC2"/>
        <w:rPr>
          <w:rFonts w:asciiTheme="minorHAnsi" w:eastAsiaTheme="minorEastAsia" w:hAnsiTheme="minorHAnsi"/>
          <w:noProof/>
          <w:sz w:val="22"/>
          <w:szCs w:val="22"/>
          <w:lang w:eastAsia="en-GB"/>
        </w:rPr>
      </w:pPr>
      <w:hyperlink w:anchor="_Toc52354352" w:history="1">
        <w:r w:rsidR="0037411C" w:rsidRPr="00C6214B">
          <w:rPr>
            <w:rStyle w:val="Hyperlink"/>
            <w:noProof/>
          </w:rPr>
          <w:t>Condition B1: Definitions and interpretation</w:t>
        </w:r>
      </w:hyperlink>
    </w:p>
    <w:p w14:paraId="6A108AE5" w14:textId="63AB0598" w:rsidR="0037411C" w:rsidRDefault="00941D94">
      <w:pPr>
        <w:pStyle w:val="TOC2"/>
        <w:rPr>
          <w:rFonts w:asciiTheme="minorHAnsi" w:eastAsiaTheme="minorEastAsia" w:hAnsiTheme="minorHAnsi"/>
          <w:noProof/>
          <w:sz w:val="22"/>
          <w:szCs w:val="22"/>
          <w:lang w:eastAsia="en-GB"/>
        </w:rPr>
      </w:pPr>
      <w:hyperlink w:anchor="_Toc52354353" w:history="1">
        <w:r w:rsidR="0037411C" w:rsidRPr="00C6214B">
          <w:rPr>
            <w:rStyle w:val="Hyperlink"/>
            <w:noProof/>
          </w:rPr>
          <w:t>Condition B2:</w:t>
        </w:r>
      </w:hyperlink>
    </w:p>
    <w:p w14:paraId="17AD74F8" w14:textId="014E6A92" w:rsidR="0037411C" w:rsidRDefault="00941D94">
      <w:pPr>
        <w:pStyle w:val="TOC2"/>
        <w:rPr>
          <w:rFonts w:asciiTheme="minorHAnsi" w:eastAsiaTheme="minorEastAsia" w:hAnsiTheme="minorHAnsi"/>
          <w:noProof/>
          <w:sz w:val="22"/>
          <w:szCs w:val="22"/>
          <w:lang w:eastAsia="en-GB"/>
        </w:rPr>
      </w:pPr>
      <w:hyperlink w:anchor="_Toc52354354" w:history="1">
        <w:r w:rsidR="0037411C" w:rsidRPr="00C6214B">
          <w:rPr>
            <w:rStyle w:val="Hyperlink"/>
            <w:noProof/>
          </w:rPr>
          <w:t>Condition B3:</w:t>
        </w:r>
      </w:hyperlink>
    </w:p>
    <w:p w14:paraId="746D18A5" w14:textId="1ADA47DA" w:rsidR="0037411C" w:rsidRDefault="00941D94">
      <w:pPr>
        <w:pStyle w:val="TOC2"/>
        <w:rPr>
          <w:rFonts w:asciiTheme="minorHAnsi" w:eastAsiaTheme="minorEastAsia" w:hAnsiTheme="minorHAnsi"/>
          <w:noProof/>
          <w:sz w:val="22"/>
          <w:szCs w:val="22"/>
          <w:lang w:eastAsia="en-GB"/>
        </w:rPr>
      </w:pPr>
      <w:hyperlink w:anchor="_Toc52354355" w:history="1">
        <w:r w:rsidR="0037411C" w:rsidRPr="00C6214B">
          <w:rPr>
            <w:rStyle w:val="Hyperlink"/>
            <w:noProof/>
          </w:rPr>
          <w:t>Condition B4:</w:t>
        </w:r>
      </w:hyperlink>
    </w:p>
    <w:p w14:paraId="185767E2" w14:textId="6C6DD120" w:rsidR="0037411C" w:rsidRDefault="00941D94">
      <w:pPr>
        <w:pStyle w:val="TOC2"/>
        <w:rPr>
          <w:rFonts w:asciiTheme="minorHAnsi" w:eastAsiaTheme="minorEastAsia" w:hAnsiTheme="minorHAnsi"/>
          <w:noProof/>
          <w:sz w:val="22"/>
          <w:szCs w:val="22"/>
          <w:lang w:eastAsia="en-GB"/>
        </w:rPr>
      </w:pPr>
      <w:hyperlink w:anchor="_Toc52354356" w:history="1">
        <w:r w:rsidR="0037411C" w:rsidRPr="00C6214B">
          <w:rPr>
            <w:rStyle w:val="Hyperlink"/>
            <w:noProof/>
          </w:rPr>
          <w:t>Condition B5:</w:t>
        </w:r>
      </w:hyperlink>
    </w:p>
    <w:p w14:paraId="6C38F8FA" w14:textId="39488EF8" w:rsidR="0037411C" w:rsidRDefault="00941D94">
      <w:pPr>
        <w:pStyle w:val="TOC2"/>
        <w:rPr>
          <w:rFonts w:asciiTheme="minorHAnsi" w:eastAsiaTheme="minorEastAsia" w:hAnsiTheme="minorHAnsi"/>
          <w:noProof/>
          <w:sz w:val="22"/>
          <w:szCs w:val="22"/>
          <w:lang w:eastAsia="en-GB"/>
        </w:rPr>
      </w:pPr>
      <w:hyperlink w:anchor="_Toc52354357" w:history="1">
        <w:r w:rsidR="0037411C" w:rsidRPr="00C6214B">
          <w:rPr>
            <w:rStyle w:val="Hyperlink"/>
            <w:noProof/>
          </w:rPr>
          <w:t>Condition B6:</w:t>
        </w:r>
      </w:hyperlink>
    </w:p>
    <w:p w14:paraId="60B491A5" w14:textId="627EFB51" w:rsidR="0037411C" w:rsidRDefault="00941D94">
      <w:pPr>
        <w:pStyle w:val="TOC2"/>
        <w:rPr>
          <w:rFonts w:asciiTheme="minorHAnsi" w:eastAsiaTheme="minorEastAsia" w:hAnsiTheme="minorHAnsi"/>
          <w:noProof/>
          <w:sz w:val="22"/>
          <w:szCs w:val="22"/>
          <w:lang w:eastAsia="en-GB"/>
        </w:rPr>
      </w:pPr>
      <w:hyperlink w:anchor="_Toc52354358" w:history="1">
        <w:r w:rsidR="0037411C" w:rsidRPr="00C6214B">
          <w:rPr>
            <w:rStyle w:val="Hyperlink"/>
            <w:noProof/>
          </w:rPr>
          <w:t>Condition B7:</w:t>
        </w:r>
      </w:hyperlink>
    </w:p>
    <w:p w14:paraId="0A44467B" w14:textId="07022D1B" w:rsidR="0037411C" w:rsidRDefault="00941D94">
      <w:pPr>
        <w:pStyle w:val="TOC2"/>
        <w:rPr>
          <w:rFonts w:asciiTheme="minorHAnsi" w:eastAsiaTheme="minorEastAsia" w:hAnsiTheme="minorHAnsi"/>
          <w:noProof/>
          <w:sz w:val="22"/>
          <w:szCs w:val="22"/>
          <w:lang w:eastAsia="en-GB"/>
        </w:rPr>
      </w:pPr>
      <w:hyperlink w:anchor="_Toc52354359" w:history="1">
        <w:r w:rsidR="0037411C" w:rsidRPr="00C6214B">
          <w:rPr>
            <w:rStyle w:val="Hyperlink"/>
            <w:noProof/>
          </w:rPr>
          <w:t>Condition B8:</w:t>
        </w:r>
      </w:hyperlink>
    </w:p>
    <w:p w14:paraId="7850807F" w14:textId="1BCE962F" w:rsidR="0037411C" w:rsidRDefault="00941D94">
      <w:pPr>
        <w:pStyle w:val="TOC2"/>
        <w:rPr>
          <w:rFonts w:asciiTheme="minorHAnsi" w:eastAsiaTheme="minorEastAsia" w:hAnsiTheme="minorHAnsi"/>
          <w:noProof/>
          <w:sz w:val="22"/>
          <w:szCs w:val="22"/>
          <w:lang w:eastAsia="en-GB"/>
        </w:rPr>
      </w:pPr>
      <w:hyperlink w:anchor="_Toc52354360" w:history="1">
        <w:r w:rsidR="0037411C" w:rsidRPr="00C6214B">
          <w:rPr>
            <w:rStyle w:val="Hyperlink"/>
            <w:noProof/>
          </w:rPr>
          <w:t>Condition B9:</w:t>
        </w:r>
      </w:hyperlink>
    </w:p>
    <w:p w14:paraId="435E8198" w14:textId="273F532F" w:rsidR="0037411C" w:rsidRDefault="00941D94">
      <w:pPr>
        <w:pStyle w:val="TOC2"/>
        <w:rPr>
          <w:rFonts w:asciiTheme="minorHAnsi" w:eastAsiaTheme="minorEastAsia" w:hAnsiTheme="minorHAnsi"/>
          <w:noProof/>
          <w:sz w:val="22"/>
          <w:szCs w:val="22"/>
          <w:lang w:eastAsia="en-GB"/>
        </w:rPr>
      </w:pPr>
      <w:hyperlink w:anchor="_Toc52354361" w:history="1">
        <w:r w:rsidR="0037411C" w:rsidRPr="00C6214B">
          <w:rPr>
            <w:rStyle w:val="Hyperlink"/>
            <w:noProof/>
          </w:rPr>
          <w:t>Condition B10:  Credit rating of the licensee and resulting obligations</w:t>
        </w:r>
      </w:hyperlink>
    </w:p>
    <w:p w14:paraId="1B9E8EFE" w14:textId="616976E3" w:rsidR="0037411C" w:rsidRDefault="00941D94">
      <w:pPr>
        <w:pStyle w:val="TOC2"/>
        <w:rPr>
          <w:rFonts w:asciiTheme="minorHAnsi" w:eastAsiaTheme="minorEastAsia" w:hAnsiTheme="minorHAnsi"/>
          <w:noProof/>
          <w:sz w:val="22"/>
          <w:szCs w:val="22"/>
          <w:lang w:eastAsia="en-GB"/>
        </w:rPr>
      </w:pPr>
      <w:hyperlink w:anchor="_Toc52354362" w:history="1">
        <w:r w:rsidR="0037411C" w:rsidRPr="00C6214B">
          <w:rPr>
            <w:rStyle w:val="Hyperlink"/>
            <w:noProof/>
          </w:rPr>
          <w:t>Condition B11:</w:t>
        </w:r>
      </w:hyperlink>
    </w:p>
    <w:p w14:paraId="2CE079E5" w14:textId="5579E5EA" w:rsidR="0037411C" w:rsidRDefault="00941D94">
      <w:pPr>
        <w:pStyle w:val="TOC2"/>
        <w:rPr>
          <w:rFonts w:asciiTheme="minorHAnsi" w:eastAsiaTheme="minorEastAsia" w:hAnsiTheme="minorHAnsi"/>
          <w:noProof/>
          <w:sz w:val="22"/>
          <w:szCs w:val="22"/>
          <w:lang w:eastAsia="en-GB"/>
        </w:rPr>
      </w:pPr>
      <w:hyperlink w:anchor="_Toc52354363" w:history="1">
        <w:r w:rsidR="0037411C" w:rsidRPr="00C6214B">
          <w:rPr>
            <w:rStyle w:val="Hyperlink"/>
            <w:noProof/>
          </w:rPr>
          <w:t>Condition B12: System Operator – Transmission Owner Code</w:t>
        </w:r>
      </w:hyperlink>
    </w:p>
    <w:p w14:paraId="3AB114F1" w14:textId="120AF7FC" w:rsidR="0037411C" w:rsidRDefault="00941D94">
      <w:pPr>
        <w:pStyle w:val="TOC2"/>
        <w:rPr>
          <w:rFonts w:asciiTheme="minorHAnsi" w:eastAsiaTheme="minorEastAsia" w:hAnsiTheme="minorHAnsi"/>
          <w:noProof/>
          <w:sz w:val="22"/>
          <w:szCs w:val="22"/>
          <w:lang w:eastAsia="en-GB"/>
        </w:rPr>
      </w:pPr>
      <w:hyperlink w:anchor="_Toc52354364" w:history="1">
        <w:r w:rsidR="0037411C" w:rsidRPr="00C6214B">
          <w:rPr>
            <w:rStyle w:val="Hyperlink"/>
            <w:noProof/>
          </w:rPr>
          <w:t>Condition B14: BETTA run-off arrangements scheme</w:t>
        </w:r>
      </w:hyperlink>
    </w:p>
    <w:p w14:paraId="367D37B8" w14:textId="07069637" w:rsidR="0037411C" w:rsidRDefault="00941D94">
      <w:pPr>
        <w:pStyle w:val="TOC2"/>
        <w:rPr>
          <w:rFonts w:asciiTheme="minorHAnsi" w:eastAsiaTheme="minorEastAsia" w:hAnsiTheme="minorHAnsi"/>
          <w:noProof/>
          <w:sz w:val="22"/>
          <w:szCs w:val="22"/>
          <w:lang w:eastAsia="en-GB"/>
        </w:rPr>
      </w:pPr>
      <w:hyperlink w:anchor="_Toc52354365" w:history="1">
        <w:r w:rsidR="0037411C" w:rsidRPr="00C6214B">
          <w:rPr>
            <w:rStyle w:val="Hyperlink"/>
            <w:noProof/>
          </w:rPr>
          <w:t>Condition B15: Regulatory Instructions and Guidance</w:t>
        </w:r>
      </w:hyperlink>
    </w:p>
    <w:p w14:paraId="7CCF6355" w14:textId="5A4117F7" w:rsidR="0037411C" w:rsidRDefault="00941D94">
      <w:pPr>
        <w:pStyle w:val="TOC2"/>
        <w:rPr>
          <w:rFonts w:asciiTheme="minorHAnsi" w:eastAsiaTheme="minorEastAsia" w:hAnsiTheme="minorHAnsi"/>
          <w:noProof/>
          <w:sz w:val="22"/>
          <w:szCs w:val="22"/>
          <w:lang w:eastAsia="en-GB"/>
        </w:rPr>
      </w:pPr>
      <w:hyperlink w:anchor="_Toc52354366" w:history="1">
        <w:r w:rsidR="0037411C" w:rsidRPr="00C6214B">
          <w:rPr>
            <w:rStyle w:val="Hyperlink"/>
            <w:noProof/>
          </w:rPr>
          <w:t>Condition B17:</w:t>
        </w:r>
      </w:hyperlink>
    </w:p>
    <w:p w14:paraId="3B22BDBF" w14:textId="79463223" w:rsidR="0037411C" w:rsidRDefault="00941D94">
      <w:pPr>
        <w:pStyle w:val="TOC2"/>
        <w:rPr>
          <w:rFonts w:asciiTheme="minorHAnsi" w:eastAsiaTheme="minorEastAsia" w:hAnsiTheme="minorHAnsi"/>
          <w:noProof/>
          <w:sz w:val="22"/>
          <w:szCs w:val="22"/>
          <w:lang w:eastAsia="en-GB"/>
        </w:rPr>
      </w:pPr>
      <w:hyperlink w:anchor="_Toc52354367" w:history="1">
        <w:r w:rsidR="0037411C" w:rsidRPr="00C6214B">
          <w:rPr>
            <w:rStyle w:val="Hyperlink"/>
            <w:noProof/>
          </w:rPr>
          <w:t>Condition B18:</w:t>
        </w:r>
      </w:hyperlink>
    </w:p>
    <w:p w14:paraId="3ED62A9E" w14:textId="7C9EED0D" w:rsidR="0037411C" w:rsidRDefault="00941D94">
      <w:pPr>
        <w:pStyle w:val="TOC2"/>
        <w:rPr>
          <w:rFonts w:asciiTheme="minorHAnsi" w:eastAsiaTheme="minorEastAsia" w:hAnsiTheme="minorHAnsi"/>
          <w:noProof/>
          <w:sz w:val="22"/>
          <w:szCs w:val="22"/>
          <w:lang w:eastAsia="en-GB"/>
        </w:rPr>
      </w:pPr>
      <w:hyperlink w:anchor="_Toc52354368" w:history="1">
        <w:r w:rsidR="0037411C" w:rsidRPr="00C6214B">
          <w:rPr>
            <w:rStyle w:val="Hyperlink"/>
            <w:noProof/>
          </w:rPr>
          <w:t>Condition B19:</w:t>
        </w:r>
      </w:hyperlink>
    </w:p>
    <w:p w14:paraId="392DCE42" w14:textId="24B09E6F" w:rsidR="0037411C" w:rsidRDefault="00941D94">
      <w:pPr>
        <w:pStyle w:val="TOC2"/>
        <w:rPr>
          <w:rFonts w:asciiTheme="minorHAnsi" w:eastAsiaTheme="minorEastAsia" w:hAnsiTheme="minorHAnsi"/>
          <w:noProof/>
          <w:sz w:val="22"/>
          <w:szCs w:val="22"/>
          <w:lang w:eastAsia="en-GB"/>
        </w:rPr>
      </w:pPr>
      <w:hyperlink w:anchor="_Toc52354369" w:history="1">
        <w:r w:rsidR="0037411C" w:rsidRPr="00C6214B">
          <w:rPr>
            <w:rStyle w:val="Hyperlink"/>
            <w:noProof/>
          </w:rPr>
          <w:t>Condition B20:</w:t>
        </w:r>
      </w:hyperlink>
    </w:p>
    <w:p w14:paraId="2D4E922B" w14:textId="6991C1CA" w:rsidR="0037411C" w:rsidRDefault="00941D94">
      <w:pPr>
        <w:pStyle w:val="TOC2"/>
        <w:rPr>
          <w:rFonts w:asciiTheme="minorHAnsi" w:eastAsiaTheme="minorEastAsia" w:hAnsiTheme="minorHAnsi"/>
          <w:noProof/>
          <w:sz w:val="22"/>
          <w:szCs w:val="22"/>
          <w:lang w:eastAsia="en-GB"/>
        </w:rPr>
      </w:pPr>
      <w:hyperlink w:anchor="_Toc52354370" w:history="1">
        <w:r w:rsidR="0037411C" w:rsidRPr="00C6214B">
          <w:rPr>
            <w:rStyle w:val="Hyperlink"/>
            <w:noProof/>
          </w:rPr>
          <w:t>Condition B21:</w:t>
        </w:r>
      </w:hyperlink>
    </w:p>
    <w:p w14:paraId="3A4A4D72" w14:textId="64182563" w:rsidR="0037411C" w:rsidRDefault="00941D94">
      <w:pPr>
        <w:pStyle w:val="TOC2"/>
        <w:rPr>
          <w:rFonts w:asciiTheme="minorHAnsi" w:eastAsiaTheme="minorEastAsia" w:hAnsiTheme="minorHAnsi"/>
          <w:noProof/>
          <w:sz w:val="22"/>
          <w:szCs w:val="22"/>
          <w:lang w:eastAsia="en-GB"/>
        </w:rPr>
      </w:pPr>
      <w:hyperlink w:anchor="_Toc52354371" w:history="1">
        <w:r w:rsidR="0037411C" w:rsidRPr="00C6214B">
          <w:rPr>
            <w:rStyle w:val="Hyperlink"/>
            <w:noProof/>
          </w:rPr>
          <w:t>Condition B22:</w:t>
        </w:r>
      </w:hyperlink>
    </w:p>
    <w:p w14:paraId="4F89CF60" w14:textId="177439C0" w:rsidR="0037411C" w:rsidRDefault="00941D94">
      <w:pPr>
        <w:pStyle w:val="TOC2"/>
        <w:rPr>
          <w:rFonts w:asciiTheme="minorHAnsi" w:eastAsiaTheme="minorEastAsia" w:hAnsiTheme="minorHAnsi"/>
          <w:noProof/>
          <w:sz w:val="22"/>
          <w:szCs w:val="22"/>
          <w:lang w:eastAsia="en-GB"/>
        </w:rPr>
      </w:pPr>
      <w:hyperlink w:anchor="_Toc52354372" w:history="1">
        <w:r w:rsidR="0037411C" w:rsidRPr="00C6214B">
          <w:rPr>
            <w:rStyle w:val="Hyperlink"/>
            <w:noProof/>
          </w:rPr>
          <w:t>Condition B23: Data Assurance Requirements</w:t>
        </w:r>
      </w:hyperlink>
    </w:p>
    <w:p w14:paraId="74E58238" w14:textId="60EAF34F" w:rsidR="0037411C" w:rsidRDefault="00941D94">
      <w:pPr>
        <w:pStyle w:val="TOC2"/>
        <w:rPr>
          <w:rFonts w:asciiTheme="minorHAnsi" w:eastAsiaTheme="minorEastAsia" w:hAnsiTheme="minorHAnsi"/>
          <w:noProof/>
          <w:sz w:val="22"/>
          <w:szCs w:val="22"/>
          <w:lang w:eastAsia="en-GB"/>
        </w:rPr>
      </w:pPr>
      <w:hyperlink w:anchor="_Toc52354373" w:history="1">
        <w:r w:rsidR="0037411C" w:rsidRPr="00C6214B">
          <w:rPr>
            <w:rStyle w:val="Hyperlink"/>
            <w:noProof/>
          </w:rPr>
          <w:t>Condition B24 Housekeeping</w:t>
        </w:r>
      </w:hyperlink>
    </w:p>
    <w:p w14:paraId="23C19136" w14:textId="7AD69B3F" w:rsidR="0037411C" w:rsidRDefault="00941D94">
      <w:pPr>
        <w:pStyle w:val="TOC2"/>
        <w:rPr>
          <w:rFonts w:asciiTheme="minorHAnsi" w:eastAsiaTheme="minorEastAsia" w:hAnsiTheme="minorHAnsi"/>
          <w:noProof/>
          <w:sz w:val="22"/>
          <w:szCs w:val="22"/>
          <w:lang w:eastAsia="en-GB"/>
        </w:rPr>
      </w:pPr>
      <w:hyperlink w:anchor="_Toc52354374" w:history="1">
        <w:r w:rsidR="0037411C" w:rsidRPr="00C6214B">
          <w:rPr>
            <w:rStyle w:val="Hyperlink"/>
            <w:noProof/>
          </w:rPr>
          <w:t>Introduction</w:t>
        </w:r>
      </w:hyperlink>
    </w:p>
    <w:p w14:paraId="53EC89A0" w14:textId="4DA452D8" w:rsidR="0037411C" w:rsidRDefault="00941D94">
      <w:pPr>
        <w:pStyle w:val="TOC2"/>
        <w:rPr>
          <w:rFonts w:asciiTheme="minorHAnsi" w:eastAsiaTheme="minorEastAsia" w:hAnsiTheme="minorHAnsi"/>
          <w:noProof/>
          <w:sz w:val="22"/>
          <w:szCs w:val="22"/>
          <w:lang w:eastAsia="en-GB"/>
        </w:rPr>
      </w:pPr>
      <w:hyperlink w:anchor="_Toc52354375" w:history="1">
        <w:r w:rsidR="0037411C" w:rsidRPr="00C6214B">
          <w:rPr>
            <w:rStyle w:val="Hyperlink"/>
            <w:noProof/>
          </w:rPr>
          <w:t>Part A: Assessment of proposed modification</w:t>
        </w:r>
      </w:hyperlink>
    </w:p>
    <w:p w14:paraId="3468A421" w14:textId="27C8A6D4" w:rsidR="0037411C" w:rsidRDefault="00941D94">
      <w:pPr>
        <w:pStyle w:val="TOC2"/>
        <w:rPr>
          <w:rFonts w:asciiTheme="minorHAnsi" w:eastAsiaTheme="minorEastAsia" w:hAnsiTheme="minorHAnsi"/>
          <w:noProof/>
          <w:sz w:val="22"/>
          <w:szCs w:val="22"/>
          <w:lang w:eastAsia="en-GB"/>
        </w:rPr>
      </w:pPr>
      <w:hyperlink w:anchor="_Toc52354376" w:history="1">
        <w:r w:rsidR="0037411C" w:rsidRPr="00C6214B">
          <w:rPr>
            <w:rStyle w:val="Hyperlink"/>
            <w:noProof/>
          </w:rPr>
          <w:t>Part B: Circumstances in which a modification may be made</w:t>
        </w:r>
      </w:hyperlink>
    </w:p>
    <w:p w14:paraId="2D6D5A22" w14:textId="4DCDBA55" w:rsidR="0037411C" w:rsidRDefault="00941D94">
      <w:pPr>
        <w:pStyle w:val="TOC1"/>
        <w:rPr>
          <w:rFonts w:asciiTheme="minorHAnsi" w:eastAsiaTheme="minorEastAsia" w:hAnsiTheme="minorHAnsi"/>
          <w:b w:val="0"/>
          <w:sz w:val="22"/>
          <w:szCs w:val="22"/>
          <w:lang w:eastAsia="en-GB"/>
        </w:rPr>
      </w:pPr>
      <w:hyperlink w:anchor="_Toc52354377" w:history="1">
        <w:r w:rsidR="0037411C" w:rsidRPr="00C6214B">
          <w:rPr>
            <w:rStyle w:val="Hyperlink"/>
          </w:rPr>
          <w:t>Part C: SYSTEM OPERATOR STANDARD CONDITIONS</w:t>
        </w:r>
      </w:hyperlink>
    </w:p>
    <w:p w14:paraId="5727A384" w14:textId="7F06C736" w:rsidR="0037411C" w:rsidRDefault="00941D94">
      <w:pPr>
        <w:pStyle w:val="TOC2"/>
        <w:rPr>
          <w:rFonts w:asciiTheme="minorHAnsi" w:eastAsiaTheme="minorEastAsia" w:hAnsiTheme="minorHAnsi"/>
          <w:noProof/>
          <w:sz w:val="22"/>
          <w:szCs w:val="22"/>
          <w:lang w:eastAsia="en-GB"/>
        </w:rPr>
      </w:pPr>
      <w:hyperlink w:anchor="_Toc52354378" w:history="1">
        <w:r w:rsidR="0037411C" w:rsidRPr="00C6214B">
          <w:rPr>
            <w:rStyle w:val="Hyperlink"/>
            <w:noProof/>
          </w:rPr>
          <w:t>Condition C1: Interpretation of Section C</w:t>
        </w:r>
      </w:hyperlink>
    </w:p>
    <w:p w14:paraId="26B8DEA3" w14:textId="47189FA8" w:rsidR="0037411C" w:rsidRDefault="00941D94">
      <w:pPr>
        <w:pStyle w:val="TOC2"/>
        <w:rPr>
          <w:rFonts w:asciiTheme="minorHAnsi" w:eastAsiaTheme="minorEastAsia" w:hAnsiTheme="minorHAnsi"/>
          <w:noProof/>
          <w:sz w:val="22"/>
          <w:szCs w:val="22"/>
          <w:lang w:eastAsia="en-GB"/>
        </w:rPr>
      </w:pPr>
      <w:hyperlink w:anchor="_Toc52354379" w:history="1">
        <w:r w:rsidR="0037411C" w:rsidRPr="00C6214B">
          <w:rPr>
            <w:rStyle w:val="Hyperlink"/>
            <w:noProof/>
          </w:rPr>
          <w:t>Condition C2:</w:t>
        </w:r>
      </w:hyperlink>
    </w:p>
    <w:p w14:paraId="1D41EB55" w14:textId="3EF0524B" w:rsidR="0037411C" w:rsidRDefault="00941D94">
      <w:pPr>
        <w:pStyle w:val="TOC2"/>
        <w:rPr>
          <w:rFonts w:asciiTheme="minorHAnsi" w:eastAsiaTheme="minorEastAsia" w:hAnsiTheme="minorHAnsi"/>
          <w:noProof/>
          <w:sz w:val="22"/>
          <w:szCs w:val="22"/>
          <w:lang w:eastAsia="en-GB"/>
        </w:rPr>
      </w:pPr>
      <w:hyperlink w:anchor="_Toc52354380" w:history="1">
        <w:r w:rsidR="0037411C" w:rsidRPr="00C6214B">
          <w:rPr>
            <w:rStyle w:val="Hyperlink"/>
            <w:noProof/>
          </w:rPr>
          <w:t>Condition C3:</w:t>
        </w:r>
      </w:hyperlink>
    </w:p>
    <w:p w14:paraId="04EDE6BC" w14:textId="0CA2AD17" w:rsidR="0037411C" w:rsidRDefault="00941D94">
      <w:pPr>
        <w:pStyle w:val="TOC2"/>
        <w:rPr>
          <w:rFonts w:asciiTheme="minorHAnsi" w:eastAsiaTheme="minorEastAsia" w:hAnsiTheme="minorHAnsi"/>
          <w:noProof/>
          <w:sz w:val="22"/>
          <w:szCs w:val="22"/>
          <w:lang w:eastAsia="en-GB"/>
        </w:rPr>
      </w:pPr>
      <w:hyperlink w:anchor="_Toc52354381" w:history="1">
        <w:r w:rsidR="0037411C" w:rsidRPr="00C6214B">
          <w:rPr>
            <w:rStyle w:val="Hyperlink"/>
            <w:noProof/>
          </w:rPr>
          <w:t>Condition C4:</w:t>
        </w:r>
      </w:hyperlink>
    </w:p>
    <w:p w14:paraId="35B97F62" w14:textId="6C4EB651" w:rsidR="0037411C" w:rsidRDefault="00941D94">
      <w:pPr>
        <w:pStyle w:val="TOC2"/>
        <w:rPr>
          <w:rFonts w:asciiTheme="minorHAnsi" w:eastAsiaTheme="minorEastAsia" w:hAnsiTheme="minorHAnsi"/>
          <w:noProof/>
          <w:sz w:val="22"/>
          <w:szCs w:val="22"/>
          <w:lang w:eastAsia="en-GB"/>
        </w:rPr>
      </w:pPr>
      <w:hyperlink w:anchor="_Toc52354382" w:history="1">
        <w:r w:rsidR="0037411C" w:rsidRPr="00C6214B">
          <w:rPr>
            <w:rStyle w:val="Hyperlink"/>
            <w:noProof/>
          </w:rPr>
          <w:t>Condition C5:</w:t>
        </w:r>
      </w:hyperlink>
    </w:p>
    <w:p w14:paraId="28589836" w14:textId="1E9AEF8D" w:rsidR="0037411C" w:rsidRDefault="00941D94">
      <w:pPr>
        <w:pStyle w:val="TOC2"/>
        <w:rPr>
          <w:rFonts w:asciiTheme="minorHAnsi" w:eastAsiaTheme="minorEastAsia" w:hAnsiTheme="minorHAnsi"/>
          <w:noProof/>
          <w:sz w:val="22"/>
          <w:szCs w:val="22"/>
          <w:lang w:eastAsia="en-GB"/>
        </w:rPr>
      </w:pPr>
      <w:hyperlink w:anchor="_Toc52354383" w:history="1">
        <w:r w:rsidR="0037411C" w:rsidRPr="00C6214B">
          <w:rPr>
            <w:rStyle w:val="Hyperlink"/>
            <w:noProof/>
          </w:rPr>
          <w:t>Condition C6:</w:t>
        </w:r>
      </w:hyperlink>
    </w:p>
    <w:p w14:paraId="69D41FA3" w14:textId="38CB5B23" w:rsidR="0037411C" w:rsidRDefault="00941D94">
      <w:pPr>
        <w:pStyle w:val="TOC2"/>
        <w:rPr>
          <w:rFonts w:asciiTheme="minorHAnsi" w:eastAsiaTheme="minorEastAsia" w:hAnsiTheme="minorHAnsi"/>
          <w:noProof/>
          <w:sz w:val="22"/>
          <w:szCs w:val="22"/>
          <w:lang w:eastAsia="en-GB"/>
        </w:rPr>
      </w:pPr>
      <w:hyperlink w:anchor="_Toc52354384" w:history="1">
        <w:r w:rsidR="0037411C" w:rsidRPr="00C6214B">
          <w:rPr>
            <w:rStyle w:val="Hyperlink"/>
            <w:noProof/>
          </w:rPr>
          <w:t>Condition C7:</w:t>
        </w:r>
      </w:hyperlink>
    </w:p>
    <w:p w14:paraId="09CEB01F" w14:textId="3E972A56" w:rsidR="0037411C" w:rsidRDefault="00941D94">
      <w:pPr>
        <w:pStyle w:val="TOC2"/>
        <w:rPr>
          <w:rFonts w:asciiTheme="minorHAnsi" w:eastAsiaTheme="minorEastAsia" w:hAnsiTheme="minorHAnsi"/>
          <w:noProof/>
          <w:sz w:val="22"/>
          <w:szCs w:val="22"/>
          <w:lang w:eastAsia="en-GB"/>
        </w:rPr>
      </w:pPr>
      <w:hyperlink w:anchor="_Toc52354385" w:history="1">
        <w:r w:rsidR="0037411C" w:rsidRPr="00C6214B">
          <w:rPr>
            <w:rStyle w:val="Hyperlink"/>
            <w:noProof/>
          </w:rPr>
          <w:t>Condition C8:</w:t>
        </w:r>
      </w:hyperlink>
    </w:p>
    <w:p w14:paraId="59474B0F" w14:textId="5A6317B7" w:rsidR="0037411C" w:rsidRDefault="00941D94">
      <w:pPr>
        <w:pStyle w:val="TOC2"/>
        <w:rPr>
          <w:rFonts w:asciiTheme="minorHAnsi" w:eastAsiaTheme="minorEastAsia" w:hAnsiTheme="minorHAnsi"/>
          <w:noProof/>
          <w:sz w:val="22"/>
          <w:szCs w:val="22"/>
          <w:lang w:eastAsia="en-GB"/>
        </w:rPr>
      </w:pPr>
      <w:hyperlink w:anchor="_Toc52354386" w:history="1">
        <w:r w:rsidR="0037411C" w:rsidRPr="00C6214B">
          <w:rPr>
            <w:rStyle w:val="Hyperlink"/>
            <w:noProof/>
          </w:rPr>
          <w:t>Condition C9:</w:t>
        </w:r>
      </w:hyperlink>
    </w:p>
    <w:p w14:paraId="1F176853" w14:textId="3AFAE311" w:rsidR="0037411C" w:rsidRDefault="00941D94">
      <w:pPr>
        <w:pStyle w:val="TOC2"/>
        <w:rPr>
          <w:rFonts w:asciiTheme="minorHAnsi" w:eastAsiaTheme="minorEastAsia" w:hAnsiTheme="minorHAnsi"/>
          <w:noProof/>
          <w:sz w:val="22"/>
          <w:szCs w:val="22"/>
          <w:lang w:eastAsia="en-GB"/>
        </w:rPr>
      </w:pPr>
      <w:hyperlink w:anchor="_Toc52354387" w:history="1">
        <w:r w:rsidR="0037411C" w:rsidRPr="00C6214B">
          <w:rPr>
            <w:rStyle w:val="Hyperlink"/>
            <w:noProof/>
          </w:rPr>
          <w:t>Condition C10:</w:t>
        </w:r>
      </w:hyperlink>
    </w:p>
    <w:p w14:paraId="600A04E1" w14:textId="1D31C194" w:rsidR="0037411C" w:rsidRDefault="00941D94">
      <w:pPr>
        <w:pStyle w:val="TOC2"/>
        <w:rPr>
          <w:rFonts w:asciiTheme="minorHAnsi" w:eastAsiaTheme="minorEastAsia" w:hAnsiTheme="minorHAnsi"/>
          <w:noProof/>
          <w:sz w:val="22"/>
          <w:szCs w:val="22"/>
          <w:lang w:eastAsia="en-GB"/>
        </w:rPr>
      </w:pPr>
      <w:hyperlink w:anchor="_Toc52354388" w:history="1">
        <w:r w:rsidR="0037411C" w:rsidRPr="00C6214B">
          <w:rPr>
            <w:rStyle w:val="Hyperlink"/>
            <w:noProof/>
          </w:rPr>
          <w:t>Condition C11:</w:t>
        </w:r>
      </w:hyperlink>
    </w:p>
    <w:p w14:paraId="7B6A0593" w14:textId="4BA11797" w:rsidR="0037411C" w:rsidRDefault="00941D94">
      <w:pPr>
        <w:pStyle w:val="TOC2"/>
        <w:rPr>
          <w:rFonts w:asciiTheme="minorHAnsi" w:eastAsiaTheme="minorEastAsia" w:hAnsiTheme="minorHAnsi"/>
          <w:noProof/>
          <w:sz w:val="22"/>
          <w:szCs w:val="22"/>
          <w:lang w:eastAsia="en-GB"/>
        </w:rPr>
      </w:pPr>
      <w:hyperlink w:anchor="_Toc52354389" w:history="1">
        <w:r w:rsidR="0037411C" w:rsidRPr="00C6214B">
          <w:rPr>
            <w:rStyle w:val="Hyperlink"/>
            <w:noProof/>
          </w:rPr>
          <w:t>Condition C12:</w:t>
        </w:r>
      </w:hyperlink>
    </w:p>
    <w:p w14:paraId="2D64D070" w14:textId="34A55370" w:rsidR="0037411C" w:rsidRDefault="00941D94">
      <w:pPr>
        <w:pStyle w:val="TOC2"/>
        <w:rPr>
          <w:rFonts w:asciiTheme="minorHAnsi" w:eastAsiaTheme="minorEastAsia" w:hAnsiTheme="minorHAnsi"/>
          <w:noProof/>
          <w:sz w:val="22"/>
          <w:szCs w:val="22"/>
          <w:lang w:eastAsia="en-GB"/>
        </w:rPr>
      </w:pPr>
      <w:hyperlink w:anchor="_Toc52354390" w:history="1">
        <w:r w:rsidR="0037411C" w:rsidRPr="00C6214B">
          <w:rPr>
            <w:rStyle w:val="Hyperlink"/>
            <w:noProof/>
          </w:rPr>
          <w:t>Condition C13:</w:t>
        </w:r>
      </w:hyperlink>
    </w:p>
    <w:p w14:paraId="0F9D323B" w14:textId="2CA70A79" w:rsidR="0037411C" w:rsidRDefault="00941D94">
      <w:pPr>
        <w:pStyle w:val="TOC2"/>
        <w:rPr>
          <w:rFonts w:asciiTheme="minorHAnsi" w:eastAsiaTheme="minorEastAsia" w:hAnsiTheme="minorHAnsi"/>
          <w:noProof/>
          <w:sz w:val="22"/>
          <w:szCs w:val="22"/>
          <w:lang w:eastAsia="en-GB"/>
        </w:rPr>
      </w:pPr>
      <w:hyperlink w:anchor="_Toc52354391" w:history="1">
        <w:r w:rsidR="0037411C" w:rsidRPr="00C6214B">
          <w:rPr>
            <w:rStyle w:val="Hyperlink"/>
            <w:noProof/>
          </w:rPr>
          <w:t>Condition C14:</w:t>
        </w:r>
      </w:hyperlink>
    </w:p>
    <w:p w14:paraId="1C9CB73C" w14:textId="660F2E97" w:rsidR="0037411C" w:rsidRDefault="00941D94">
      <w:pPr>
        <w:pStyle w:val="TOC2"/>
        <w:rPr>
          <w:rFonts w:asciiTheme="minorHAnsi" w:eastAsiaTheme="minorEastAsia" w:hAnsiTheme="minorHAnsi"/>
          <w:noProof/>
          <w:sz w:val="22"/>
          <w:szCs w:val="22"/>
          <w:lang w:eastAsia="en-GB"/>
        </w:rPr>
      </w:pPr>
      <w:hyperlink w:anchor="_Toc52354392" w:history="1">
        <w:r w:rsidR="0037411C" w:rsidRPr="00C6214B">
          <w:rPr>
            <w:rStyle w:val="Hyperlink"/>
            <w:noProof/>
          </w:rPr>
          <w:t>Condition C15:</w:t>
        </w:r>
      </w:hyperlink>
    </w:p>
    <w:p w14:paraId="432E3C4F" w14:textId="66DC4DBE" w:rsidR="0037411C" w:rsidRDefault="00941D94">
      <w:pPr>
        <w:pStyle w:val="TOC2"/>
        <w:rPr>
          <w:rFonts w:asciiTheme="minorHAnsi" w:eastAsiaTheme="minorEastAsia" w:hAnsiTheme="minorHAnsi"/>
          <w:noProof/>
          <w:sz w:val="22"/>
          <w:szCs w:val="22"/>
          <w:lang w:eastAsia="en-GB"/>
        </w:rPr>
      </w:pPr>
      <w:hyperlink w:anchor="_Toc52354393" w:history="1">
        <w:r w:rsidR="0037411C" w:rsidRPr="00C6214B">
          <w:rPr>
            <w:rStyle w:val="Hyperlink"/>
            <w:noProof/>
          </w:rPr>
          <w:t>Condition C16: Procurement and use of balancing services</w:t>
        </w:r>
      </w:hyperlink>
    </w:p>
    <w:p w14:paraId="5FCC6F6D" w14:textId="7B7AF1E9" w:rsidR="0037411C" w:rsidRDefault="00941D94">
      <w:pPr>
        <w:pStyle w:val="TOC2"/>
        <w:rPr>
          <w:rFonts w:asciiTheme="minorHAnsi" w:eastAsiaTheme="minorEastAsia" w:hAnsiTheme="minorHAnsi"/>
          <w:noProof/>
          <w:sz w:val="22"/>
          <w:szCs w:val="22"/>
          <w:lang w:eastAsia="en-GB"/>
        </w:rPr>
      </w:pPr>
      <w:hyperlink w:anchor="_Toc52354394" w:history="1">
        <w:r w:rsidR="0037411C" w:rsidRPr="00C6214B">
          <w:rPr>
            <w:rStyle w:val="Hyperlink"/>
            <w:noProof/>
          </w:rPr>
          <w:t>Condition C17:</w:t>
        </w:r>
      </w:hyperlink>
    </w:p>
    <w:p w14:paraId="40DB8270" w14:textId="20693EB3" w:rsidR="0037411C" w:rsidRDefault="00941D94">
      <w:pPr>
        <w:pStyle w:val="TOC2"/>
        <w:rPr>
          <w:rFonts w:asciiTheme="minorHAnsi" w:eastAsiaTheme="minorEastAsia" w:hAnsiTheme="minorHAnsi"/>
          <w:noProof/>
          <w:sz w:val="22"/>
          <w:szCs w:val="22"/>
          <w:lang w:eastAsia="en-GB"/>
        </w:rPr>
      </w:pPr>
      <w:hyperlink w:anchor="_Toc52354395" w:history="1">
        <w:r w:rsidR="0037411C" w:rsidRPr="00C6214B">
          <w:rPr>
            <w:rStyle w:val="Hyperlink"/>
            <w:noProof/>
          </w:rPr>
          <w:t>Condition C18:</w:t>
        </w:r>
      </w:hyperlink>
    </w:p>
    <w:p w14:paraId="4027D45C" w14:textId="40934255" w:rsidR="0037411C" w:rsidRDefault="00941D94">
      <w:pPr>
        <w:pStyle w:val="TOC2"/>
        <w:rPr>
          <w:rFonts w:asciiTheme="minorHAnsi" w:eastAsiaTheme="minorEastAsia" w:hAnsiTheme="minorHAnsi"/>
          <w:noProof/>
          <w:sz w:val="22"/>
          <w:szCs w:val="22"/>
          <w:lang w:eastAsia="en-GB"/>
        </w:rPr>
      </w:pPr>
      <w:hyperlink w:anchor="_Toc52354396" w:history="1">
        <w:r w:rsidR="0037411C" w:rsidRPr="00C6214B">
          <w:rPr>
            <w:rStyle w:val="Hyperlink"/>
            <w:noProof/>
          </w:rPr>
          <w:t>Condition C19:</w:t>
        </w:r>
      </w:hyperlink>
    </w:p>
    <w:p w14:paraId="530AA6CF" w14:textId="6A725012" w:rsidR="0037411C" w:rsidRDefault="00941D94">
      <w:pPr>
        <w:pStyle w:val="TOC2"/>
        <w:rPr>
          <w:rFonts w:asciiTheme="minorHAnsi" w:eastAsiaTheme="minorEastAsia" w:hAnsiTheme="minorHAnsi"/>
          <w:noProof/>
          <w:sz w:val="22"/>
          <w:szCs w:val="22"/>
          <w:lang w:eastAsia="en-GB"/>
        </w:rPr>
      </w:pPr>
      <w:hyperlink w:anchor="_Toc52354397" w:history="1">
        <w:r w:rsidR="0037411C" w:rsidRPr="00C6214B">
          <w:rPr>
            <w:rStyle w:val="Hyperlink"/>
            <w:noProof/>
          </w:rPr>
          <w:t>Condition C20:</w:t>
        </w:r>
      </w:hyperlink>
    </w:p>
    <w:p w14:paraId="5AAE47C9" w14:textId="6AA16125" w:rsidR="0037411C" w:rsidRDefault="00941D94">
      <w:pPr>
        <w:pStyle w:val="TOC2"/>
        <w:rPr>
          <w:rFonts w:asciiTheme="minorHAnsi" w:eastAsiaTheme="minorEastAsia" w:hAnsiTheme="minorHAnsi"/>
          <w:noProof/>
          <w:sz w:val="22"/>
          <w:szCs w:val="22"/>
          <w:lang w:eastAsia="en-GB"/>
        </w:rPr>
      </w:pPr>
      <w:hyperlink w:anchor="_Toc52354398" w:history="1">
        <w:r w:rsidR="0037411C" w:rsidRPr="00C6214B">
          <w:rPr>
            <w:rStyle w:val="Hyperlink"/>
            <w:noProof/>
          </w:rPr>
          <w:t>Condition C21:</w:t>
        </w:r>
      </w:hyperlink>
    </w:p>
    <w:p w14:paraId="6B04DC22" w14:textId="6BA88CB3" w:rsidR="0037411C" w:rsidRDefault="00941D94">
      <w:pPr>
        <w:pStyle w:val="TOC2"/>
        <w:rPr>
          <w:rFonts w:asciiTheme="minorHAnsi" w:eastAsiaTheme="minorEastAsia" w:hAnsiTheme="minorHAnsi"/>
          <w:noProof/>
          <w:sz w:val="22"/>
          <w:szCs w:val="22"/>
          <w:lang w:eastAsia="en-GB"/>
        </w:rPr>
      </w:pPr>
      <w:hyperlink w:anchor="_Toc52354399" w:history="1">
        <w:r w:rsidR="0037411C" w:rsidRPr="00C6214B">
          <w:rPr>
            <w:rStyle w:val="Hyperlink"/>
            <w:noProof/>
          </w:rPr>
          <w:t>Condition C22:</w:t>
        </w:r>
      </w:hyperlink>
    </w:p>
    <w:p w14:paraId="347DF6B1" w14:textId="4B944790" w:rsidR="0037411C" w:rsidRDefault="00941D94">
      <w:pPr>
        <w:pStyle w:val="TOC2"/>
        <w:rPr>
          <w:rFonts w:asciiTheme="minorHAnsi" w:eastAsiaTheme="minorEastAsia" w:hAnsiTheme="minorHAnsi"/>
          <w:noProof/>
          <w:sz w:val="22"/>
          <w:szCs w:val="22"/>
          <w:lang w:eastAsia="en-GB"/>
        </w:rPr>
      </w:pPr>
      <w:hyperlink w:anchor="_Toc52354400" w:history="1">
        <w:r w:rsidR="0037411C" w:rsidRPr="00C6214B">
          <w:rPr>
            <w:rStyle w:val="Hyperlink"/>
            <w:noProof/>
          </w:rPr>
          <w:t>Condition C23:</w:t>
        </w:r>
      </w:hyperlink>
    </w:p>
    <w:p w14:paraId="5F6DC555" w14:textId="599497CC" w:rsidR="0037411C" w:rsidRDefault="00941D94">
      <w:pPr>
        <w:pStyle w:val="TOC2"/>
        <w:rPr>
          <w:rFonts w:asciiTheme="minorHAnsi" w:eastAsiaTheme="minorEastAsia" w:hAnsiTheme="minorHAnsi"/>
          <w:noProof/>
          <w:sz w:val="22"/>
          <w:szCs w:val="22"/>
          <w:lang w:eastAsia="en-GB"/>
        </w:rPr>
      </w:pPr>
      <w:hyperlink w:anchor="_Toc52354401" w:history="1">
        <w:r w:rsidR="0037411C" w:rsidRPr="00C6214B">
          <w:rPr>
            <w:rStyle w:val="Hyperlink"/>
            <w:noProof/>
          </w:rPr>
          <w:t>Condition C24: Functions for an efficient, co-ordinated and economic electricity system operator</w:t>
        </w:r>
      </w:hyperlink>
    </w:p>
    <w:p w14:paraId="11383056" w14:textId="22235A3B" w:rsidR="0037411C" w:rsidRDefault="00941D94">
      <w:pPr>
        <w:pStyle w:val="TOC2"/>
        <w:rPr>
          <w:rFonts w:asciiTheme="minorHAnsi" w:eastAsiaTheme="minorEastAsia" w:hAnsiTheme="minorHAnsi"/>
          <w:noProof/>
          <w:sz w:val="22"/>
          <w:szCs w:val="22"/>
          <w:lang w:eastAsia="en-GB"/>
        </w:rPr>
      </w:pPr>
      <w:hyperlink w:anchor="_Toc52354402" w:history="1">
        <w:r w:rsidR="0037411C" w:rsidRPr="00C6214B">
          <w:rPr>
            <w:rStyle w:val="Hyperlink"/>
            <w:rFonts w:cs="Times New Roman"/>
            <w:i/>
            <w:noProof/>
          </w:rPr>
          <w:t>Introduction</w:t>
        </w:r>
      </w:hyperlink>
    </w:p>
    <w:p w14:paraId="33A320A5" w14:textId="33B5112B" w:rsidR="0037411C" w:rsidRDefault="00941D94">
      <w:pPr>
        <w:pStyle w:val="TOC2"/>
        <w:rPr>
          <w:rFonts w:asciiTheme="minorHAnsi" w:eastAsiaTheme="minorEastAsia" w:hAnsiTheme="minorHAnsi"/>
          <w:noProof/>
          <w:sz w:val="22"/>
          <w:szCs w:val="22"/>
          <w:lang w:eastAsia="en-GB"/>
        </w:rPr>
      </w:pPr>
      <w:hyperlink w:anchor="_Toc52354403" w:history="1">
        <w:r w:rsidR="0037411C" w:rsidRPr="00C6214B">
          <w:rPr>
            <w:rStyle w:val="Hyperlink"/>
            <w:rFonts w:cs="Times New Roman"/>
            <w:i/>
            <w:noProof/>
          </w:rPr>
          <w:t>Part A: Functions for an economic, efficient &amp; co-ordinated system operator</w:t>
        </w:r>
      </w:hyperlink>
    </w:p>
    <w:p w14:paraId="142825C6" w14:textId="42988872" w:rsidR="0037411C" w:rsidRDefault="00941D94">
      <w:pPr>
        <w:pStyle w:val="TOC2"/>
        <w:rPr>
          <w:rFonts w:asciiTheme="minorHAnsi" w:eastAsiaTheme="minorEastAsia" w:hAnsiTheme="minorHAnsi"/>
          <w:noProof/>
          <w:sz w:val="22"/>
          <w:szCs w:val="22"/>
          <w:lang w:eastAsia="en-GB"/>
        </w:rPr>
      </w:pPr>
      <w:hyperlink w:anchor="_Toc52354404" w:history="1">
        <w:r w:rsidR="0037411C" w:rsidRPr="00C6214B">
          <w:rPr>
            <w:rStyle w:val="Hyperlink"/>
            <w:rFonts w:cs="Times New Roman"/>
            <w:i/>
            <w:noProof/>
          </w:rPr>
          <w:t>Part B: Roles Guidance</w:t>
        </w:r>
      </w:hyperlink>
    </w:p>
    <w:p w14:paraId="633DC983" w14:textId="45C33CF7" w:rsidR="0037411C" w:rsidRDefault="00941D94">
      <w:pPr>
        <w:pStyle w:val="TOC2"/>
        <w:rPr>
          <w:rFonts w:asciiTheme="minorHAnsi" w:eastAsiaTheme="minorEastAsia" w:hAnsiTheme="minorHAnsi"/>
          <w:noProof/>
          <w:sz w:val="22"/>
          <w:szCs w:val="22"/>
          <w:lang w:eastAsia="en-GB"/>
        </w:rPr>
      </w:pPr>
      <w:hyperlink w:anchor="_Toc52354405" w:history="1">
        <w:r w:rsidR="0037411C" w:rsidRPr="00C6214B">
          <w:rPr>
            <w:rStyle w:val="Hyperlink"/>
            <w:rFonts w:cs="Times New Roman"/>
            <w:i/>
            <w:noProof/>
          </w:rPr>
          <w:t>Part C: Derogation</w:t>
        </w:r>
      </w:hyperlink>
    </w:p>
    <w:p w14:paraId="5468835A" w14:textId="1036DCA1" w:rsidR="0037411C" w:rsidRDefault="00941D94">
      <w:pPr>
        <w:pStyle w:val="TOC1"/>
        <w:rPr>
          <w:rFonts w:asciiTheme="minorHAnsi" w:eastAsiaTheme="minorEastAsia" w:hAnsiTheme="minorHAnsi"/>
          <w:b w:val="0"/>
          <w:sz w:val="22"/>
          <w:szCs w:val="22"/>
          <w:lang w:eastAsia="en-GB"/>
        </w:rPr>
      </w:pPr>
      <w:hyperlink w:anchor="_Toc52354406" w:history="1">
        <w:r w:rsidR="0037411C" w:rsidRPr="00C6214B">
          <w:rPr>
            <w:rStyle w:val="Hyperlink"/>
          </w:rPr>
          <w:t>Part D: TRANSMISSON OWNER STANDARD CONDITIONS</w:t>
        </w:r>
      </w:hyperlink>
    </w:p>
    <w:p w14:paraId="4883E897" w14:textId="4ECAB3BF" w:rsidR="0037411C" w:rsidRDefault="00941D94">
      <w:pPr>
        <w:pStyle w:val="TOC2"/>
        <w:rPr>
          <w:rFonts w:asciiTheme="minorHAnsi" w:eastAsiaTheme="minorEastAsia" w:hAnsiTheme="minorHAnsi"/>
          <w:noProof/>
          <w:sz w:val="22"/>
          <w:szCs w:val="22"/>
          <w:lang w:eastAsia="en-GB"/>
        </w:rPr>
      </w:pPr>
      <w:hyperlink w:anchor="_Toc52354407" w:history="1">
        <w:r w:rsidR="0037411C" w:rsidRPr="00C6214B">
          <w:rPr>
            <w:rStyle w:val="Hyperlink"/>
            <w:noProof/>
          </w:rPr>
          <w:t>Condition D1: Interpretation of Section D</w:t>
        </w:r>
      </w:hyperlink>
    </w:p>
    <w:p w14:paraId="077EBAFB" w14:textId="321C3ABA" w:rsidR="0037411C" w:rsidRDefault="00941D94">
      <w:pPr>
        <w:pStyle w:val="TOC2"/>
        <w:rPr>
          <w:rFonts w:asciiTheme="minorHAnsi" w:eastAsiaTheme="minorEastAsia" w:hAnsiTheme="minorHAnsi"/>
          <w:noProof/>
          <w:sz w:val="22"/>
          <w:szCs w:val="22"/>
          <w:lang w:eastAsia="en-GB"/>
        </w:rPr>
      </w:pPr>
      <w:hyperlink w:anchor="_Toc52354408" w:history="1">
        <w:r w:rsidR="0037411C" w:rsidRPr="00C6214B">
          <w:rPr>
            <w:rStyle w:val="Hyperlink"/>
            <w:noProof/>
          </w:rPr>
          <w:t>Condition D2:</w:t>
        </w:r>
      </w:hyperlink>
    </w:p>
    <w:p w14:paraId="23D7E5A9" w14:textId="757C794D" w:rsidR="0037411C" w:rsidRDefault="00941D94">
      <w:pPr>
        <w:pStyle w:val="TOC2"/>
        <w:rPr>
          <w:rFonts w:asciiTheme="minorHAnsi" w:eastAsiaTheme="minorEastAsia" w:hAnsiTheme="minorHAnsi"/>
          <w:noProof/>
          <w:sz w:val="22"/>
          <w:szCs w:val="22"/>
          <w:lang w:eastAsia="en-GB"/>
        </w:rPr>
      </w:pPr>
      <w:hyperlink w:anchor="_Toc52354409" w:history="1">
        <w:r w:rsidR="0037411C" w:rsidRPr="00C6214B">
          <w:rPr>
            <w:rStyle w:val="Hyperlink"/>
            <w:noProof/>
          </w:rPr>
          <w:t>Condition D3:</w:t>
        </w:r>
      </w:hyperlink>
    </w:p>
    <w:p w14:paraId="2C9239E5" w14:textId="023384C4" w:rsidR="0037411C" w:rsidRDefault="00941D94">
      <w:pPr>
        <w:pStyle w:val="TOC2"/>
        <w:rPr>
          <w:rFonts w:asciiTheme="minorHAnsi" w:eastAsiaTheme="minorEastAsia" w:hAnsiTheme="minorHAnsi"/>
          <w:noProof/>
          <w:sz w:val="22"/>
          <w:szCs w:val="22"/>
          <w:lang w:eastAsia="en-GB"/>
        </w:rPr>
      </w:pPr>
      <w:hyperlink w:anchor="_Toc52354410" w:history="1">
        <w:r w:rsidR="0037411C" w:rsidRPr="00C6214B">
          <w:rPr>
            <w:rStyle w:val="Hyperlink"/>
            <w:noProof/>
          </w:rPr>
          <w:t>Condition D4:</w:t>
        </w:r>
      </w:hyperlink>
    </w:p>
    <w:p w14:paraId="00C3D432" w14:textId="75F0FF2B" w:rsidR="0037411C" w:rsidRDefault="00941D94">
      <w:pPr>
        <w:pStyle w:val="TOC2"/>
        <w:rPr>
          <w:rFonts w:asciiTheme="minorHAnsi" w:eastAsiaTheme="minorEastAsia" w:hAnsiTheme="minorHAnsi"/>
          <w:noProof/>
          <w:sz w:val="22"/>
          <w:szCs w:val="22"/>
          <w:lang w:eastAsia="en-GB"/>
        </w:rPr>
      </w:pPr>
      <w:hyperlink w:anchor="_Toc52354411" w:history="1">
        <w:r w:rsidR="0037411C" w:rsidRPr="00C6214B">
          <w:rPr>
            <w:rStyle w:val="Hyperlink"/>
            <w:noProof/>
          </w:rPr>
          <w:t>Condition D5:</w:t>
        </w:r>
      </w:hyperlink>
    </w:p>
    <w:p w14:paraId="73B03902" w14:textId="1A4D021C" w:rsidR="0037411C" w:rsidRDefault="00941D94">
      <w:pPr>
        <w:pStyle w:val="TOC2"/>
        <w:rPr>
          <w:rFonts w:asciiTheme="minorHAnsi" w:eastAsiaTheme="minorEastAsia" w:hAnsiTheme="minorHAnsi"/>
          <w:noProof/>
          <w:sz w:val="22"/>
          <w:szCs w:val="22"/>
          <w:lang w:eastAsia="en-GB"/>
        </w:rPr>
      </w:pPr>
      <w:hyperlink w:anchor="_Toc52354412" w:history="1">
        <w:r w:rsidR="0037411C" w:rsidRPr="00C6214B">
          <w:rPr>
            <w:rStyle w:val="Hyperlink"/>
            <w:noProof/>
          </w:rPr>
          <w:t>Condition D6:</w:t>
        </w:r>
      </w:hyperlink>
    </w:p>
    <w:p w14:paraId="4A88006E" w14:textId="746AB01E" w:rsidR="0037411C" w:rsidRDefault="00941D94">
      <w:pPr>
        <w:pStyle w:val="TOC2"/>
        <w:rPr>
          <w:rFonts w:asciiTheme="minorHAnsi" w:eastAsiaTheme="minorEastAsia" w:hAnsiTheme="minorHAnsi"/>
          <w:noProof/>
          <w:sz w:val="22"/>
          <w:szCs w:val="22"/>
          <w:lang w:eastAsia="en-GB"/>
        </w:rPr>
      </w:pPr>
      <w:hyperlink w:anchor="_Toc52354413" w:history="1">
        <w:r w:rsidR="0037411C" w:rsidRPr="00C6214B">
          <w:rPr>
            <w:rStyle w:val="Hyperlink"/>
            <w:noProof/>
          </w:rPr>
          <w:t>Condition D7:</w:t>
        </w:r>
      </w:hyperlink>
    </w:p>
    <w:p w14:paraId="5E856755" w14:textId="015F53C9" w:rsidR="0037411C" w:rsidRDefault="00941D94">
      <w:pPr>
        <w:pStyle w:val="TOC2"/>
        <w:rPr>
          <w:rFonts w:asciiTheme="minorHAnsi" w:eastAsiaTheme="minorEastAsia" w:hAnsiTheme="minorHAnsi"/>
          <w:noProof/>
          <w:sz w:val="22"/>
          <w:szCs w:val="22"/>
          <w:lang w:eastAsia="en-GB"/>
        </w:rPr>
      </w:pPr>
      <w:hyperlink w:anchor="_Toc52354414" w:history="1">
        <w:r w:rsidR="0037411C" w:rsidRPr="00C6214B">
          <w:rPr>
            <w:rStyle w:val="Hyperlink"/>
            <w:noProof/>
          </w:rPr>
          <w:t>Condition D8:</w:t>
        </w:r>
      </w:hyperlink>
    </w:p>
    <w:p w14:paraId="3EDA0CE2" w14:textId="3504F9CE" w:rsidR="0037411C" w:rsidRDefault="00941D94">
      <w:pPr>
        <w:pStyle w:val="TOC2"/>
        <w:rPr>
          <w:rFonts w:asciiTheme="minorHAnsi" w:eastAsiaTheme="minorEastAsia" w:hAnsiTheme="minorHAnsi"/>
          <w:noProof/>
          <w:sz w:val="22"/>
          <w:szCs w:val="22"/>
          <w:lang w:eastAsia="en-GB"/>
        </w:rPr>
      </w:pPr>
      <w:hyperlink w:anchor="_Toc52354415" w:history="1">
        <w:r w:rsidR="0037411C" w:rsidRPr="00C6214B">
          <w:rPr>
            <w:rStyle w:val="Hyperlink"/>
            <w:noProof/>
          </w:rPr>
          <w:t>Condition D9:</w:t>
        </w:r>
      </w:hyperlink>
    </w:p>
    <w:p w14:paraId="4E2D0E3F" w14:textId="07BC7E10" w:rsidR="0037411C" w:rsidRDefault="00941D94">
      <w:pPr>
        <w:pStyle w:val="TOC2"/>
        <w:rPr>
          <w:rFonts w:asciiTheme="minorHAnsi" w:eastAsiaTheme="minorEastAsia" w:hAnsiTheme="minorHAnsi"/>
          <w:noProof/>
          <w:sz w:val="22"/>
          <w:szCs w:val="22"/>
          <w:lang w:eastAsia="en-GB"/>
        </w:rPr>
      </w:pPr>
      <w:hyperlink w:anchor="_Toc52354416" w:history="1">
        <w:r w:rsidR="0037411C" w:rsidRPr="00C6214B">
          <w:rPr>
            <w:rStyle w:val="Hyperlink"/>
            <w:noProof/>
          </w:rPr>
          <w:t>Condition D10:</w:t>
        </w:r>
      </w:hyperlink>
    </w:p>
    <w:p w14:paraId="3188600D" w14:textId="6B4EEB8D" w:rsidR="0037411C" w:rsidRDefault="00941D94">
      <w:pPr>
        <w:pStyle w:val="TOC2"/>
        <w:rPr>
          <w:rFonts w:asciiTheme="minorHAnsi" w:eastAsiaTheme="minorEastAsia" w:hAnsiTheme="minorHAnsi"/>
          <w:noProof/>
          <w:sz w:val="22"/>
          <w:szCs w:val="22"/>
          <w:lang w:eastAsia="en-GB"/>
        </w:rPr>
      </w:pPr>
      <w:hyperlink w:anchor="_Toc52354417" w:history="1">
        <w:r w:rsidR="0037411C" w:rsidRPr="00C6214B">
          <w:rPr>
            <w:rStyle w:val="Hyperlink"/>
            <w:noProof/>
          </w:rPr>
          <w:t>Condition D11:</w:t>
        </w:r>
      </w:hyperlink>
    </w:p>
    <w:p w14:paraId="57D9B268" w14:textId="60CD681E" w:rsidR="0037411C" w:rsidRDefault="00941D94">
      <w:pPr>
        <w:pStyle w:val="TOC2"/>
        <w:rPr>
          <w:rFonts w:asciiTheme="minorHAnsi" w:eastAsiaTheme="minorEastAsia" w:hAnsiTheme="minorHAnsi"/>
          <w:noProof/>
          <w:sz w:val="22"/>
          <w:szCs w:val="22"/>
          <w:lang w:eastAsia="en-GB"/>
        </w:rPr>
      </w:pPr>
      <w:hyperlink w:anchor="_Toc52354418" w:history="1">
        <w:r w:rsidR="0037411C" w:rsidRPr="00C6214B">
          <w:rPr>
            <w:rStyle w:val="Hyperlink"/>
            <w:noProof/>
          </w:rPr>
          <w:t>Condition D12:</w:t>
        </w:r>
      </w:hyperlink>
    </w:p>
    <w:p w14:paraId="559E17E5" w14:textId="47436E67" w:rsidR="0037411C" w:rsidRDefault="00941D94">
      <w:pPr>
        <w:pStyle w:val="TOC2"/>
        <w:rPr>
          <w:rFonts w:asciiTheme="minorHAnsi" w:eastAsiaTheme="minorEastAsia" w:hAnsiTheme="minorHAnsi"/>
          <w:noProof/>
          <w:sz w:val="22"/>
          <w:szCs w:val="22"/>
          <w:lang w:eastAsia="en-GB"/>
        </w:rPr>
      </w:pPr>
      <w:hyperlink w:anchor="_Toc52354419" w:history="1">
        <w:r w:rsidR="0037411C" w:rsidRPr="00C6214B">
          <w:rPr>
            <w:rStyle w:val="Hyperlink"/>
            <w:noProof/>
          </w:rPr>
          <w:t>Condition D13:</w:t>
        </w:r>
      </w:hyperlink>
    </w:p>
    <w:p w14:paraId="2D079D69" w14:textId="76772BD8" w:rsidR="0037411C" w:rsidRDefault="00941D94">
      <w:pPr>
        <w:pStyle w:val="TOC2"/>
        <w:rPr>
          <w:rFonts w:asciiTheme="minorHAnsi" w:eastAsiaTheme="minorEastAsia" w:hAnsiTheme="minorHAnsi"/>
          <w:noProof/>
          <w:sz w:val="22"/>
          <w:szCs w:val="22"/>
          <w:lang w:eastAsia="en-GB"/>
        </w:rPr>
      </w:pPr>
      <w:hyperlink w:anchor="_Toc52354420" w:history="1">
        <w:r w:rsidR="0037411C" w:rsidRPr="00C6214B">
          <w:rPr>
            <w:rStyle w:val="Hyperlink"/>
            <w:noProof/>
          </w:rPr>
          <w:t>Condition D14:</w:t>
        </w:r>
      </w:hyperlink>
    </w:p>
    <w:p w14:paraId="182E8A3B" w14:textId="462E1781" w:rsidR="0037411C" w:rsidRDefault="00941D94">
      <w:pPr>
        <w:pStyle w:val="TOC2"/>
        <w:rPr>
          <w:rFonts w:asciiTheme="minorHAnsi" w:eastAsiaTheme="minorEastAsia" w:hAnsiTheme="minorHAnsi"/>
          <w:noProof/>
          <w:sz w:val="22"/>
          <w:szCs w:val="22"/>
          <w:lang w:eastAsia="en-GB"/>
        </w:rPr>
      </w:pPr>
      <w:hyperlink w:anchor="_Toc52354421" w:history="1">
        <w:r w:rsidR="0037411C" w:rsidRPr="00C6214B">
          <w:rPr>
            <w:rStyle w:val="Hyperlink"/>
            <w:noProof/>
          </w:rPr>
          <w:t>Condition D15:</w:t>
        </w:r>
      </w:hyperlink>
    </w:p>
    <w:p w14:paraId="4C79BF0B" w14:textId="04119003" w:rsidR="0037411C" w:rsidRDefault="00941D94">
      <w:pPr>
        <w:pStyle w:val="TOC2"/>
        <w:rPr>
          <w:rFonts w:asciiTheme="minorHAnsi" w:eastAsiaTheme="minorEastAsia" w:hAnsiTheme="minorHAnsi"/>
          <w:noProof/>
          <w:sz w:val="22"/>
          <w:szCs w:val="22"/>
          <w:lang w:eastAsia="en-GB"/>
        </w:rPr>
      </w:pPr>
      <w:hyperlink w:anchor="_Toc52354422" w:history="1">
        <w:r w:rsidR="0037411C" w:rsidRPr="00C6214B">
          <w:rPr>
            <w:rStyle w:val="Hyperlink"/>
            <w:noProof/>
          </w:rPr>
          <w:t>Condition D16:</w:t>
        </w:r>
      </w:hyperlink>
    </w:p>
    <w:p w14:paraId="75A2D904" w14:textId="78EA09E6" w:rsidR="0037411C" w:rsidRDefault="00941D94">
      <w:pPr>
        <w:pStyle w:val="TOC1"/>
        <w:rPr>
          <w:rFonts w:asciiTheme="minorHAnsi" w:eastAsiaTheme="minorEastAsia" w:hAnsiTheme="minorHAnsi"/>
          <w:b w:val="0"/>
          <w:sz w:val="22"/>
          <w:szCs w:val="22"/>
          <w:lang w:eastAsia="en-GB"/>
        </w:rPr>
      </w:pPr>
      <w:hyperlink w:anchor="_Toc52354423" w:history="1">
        <w:r w:rsidR="0037411C" w:rsidRPr="00C6214B">
          <w:rPr>
            <w:rStyle w:val="Hyperlink"/>
          </w:rPr>
          <w:t>Part E: OFFSHORE TRANMISSION OWNER STANDARD CONDITIONS</w:t>
        </w:r>
      </w:hyperlink>
    </w:p>
    <w:p w14:paraId="036C6E5C" w14:textId="779D6307" w:rsidR="0037411C" w:rsidRDefault="00941D94">
      <w:pPr>
        <w:pStyle w:val="TOC2"/>
        <w:rPr>
          <w:rFonts w:asciiTheme="minorHAnsi" w:eastAsiaTheme="minorEastAsia" w:hAnsiTheme="minorHAnsi"/>
          <w:noProof/>
          <w:sz w:val="22"/>
          <w:szCs w:val="22"/>
          <w:lang w:eastAsia="en-GB"/>
        </w:rPr>
      </w:pPr>
      <w:hyperlink w:anchor="_Toc52354424" w:history="1">
        <w:r w:rsidR="0037411C" w:rsidRPr="00C6214B">
          <w:rPr>
            <w:rStyle w:val="Hyperlink"/>
            <w:noProof/>
          </w:rPr>
          <w:t>Condition E1: Interpretation of Section C</w:t>
        </w:r>
      </w:hyperlink>
    </w:p>
    <w:p w14:paraId="71D2754B" w14:textId="7FEED9F5" w:rsidR="0037411C" w:rsidRDefault="00941D94">
      <w:pPr>
        <w:pStyle w:val="TOC2"/>
        <w:rPr>
          <w:rFonts w:asciiTheme="minorHAnsi" w:eastAsiaTheme="minorEastAsia" w:hAnsiTheme="minorHAnsi"/>
          <w:noProof/>
          <w:sz w:val="22"/>
          <w:szCs w:val="22"/>
          <w:lang w:eastAsia="en-GB"/>
        </w:rPr>
      </w:pPr>
      <w:hyperlink w:anchor="_Toc52354425" w:history="1">
        <w:r w:rsidR="0037411C" w:rsidRPr="00C6214B">
          <w:rPr>
            <w:rStyle w:val="Hyperlink"/>
            <w:noProof/>
          </w:rPr>
          <w:t>Condition E2:</w:t>
        </w:r>
      </w:hyperlink>
    </w:p>
    <w:p w14:paraId="31EAAF17" w14:textId="0EA98C62" w:rsidR="0037411C" w:rsidRDefault="00941D94">
      <w:pPr>
        <w:pStyle w:val="TOC2"/>
        <w:rPr>
          <w:rFonts w:asciiTheme="minorHAnsi" w:eastAsiaTheme="minorEastAsia" w:hAnsiTheme="minorHAnsi"/>
          <w:noProof/>
          <w:sz w:val="22"/>
          <w:szCs w:val="22"/>
          <w:lang w:eastAsia="en-GB"/>
        </w:rPr>
      </w:pPr>
      <w:hyperlink w:anchor="_Toc52354426" w:history="1">
        <w:r w:rsidR="0037411C" w:rsidRPr="00C6214B">
          <w:rPr>
            <w:rStyle w:val="Hyperlink"/>
            <w:noProof/>
          </w:rPr>
          <w:t>Condition E3:</w:t>
        </w:r>
      </w:hyperlink>
    </w:p>
    <w:p w14:paraId="134BCE1D" w14:textId="2677E7BA" w:rsidR="0037411C" w:rsidRDefault="00941D94">
      <w:pPr>
        <w:pStyle w:val="TOC2"/>
        <w:rPr>
          <w:rFonts w:asciiTheme="minorHAnsi" w:eastAsiaTheme="minorEastAsia" w:hAnsiTheme="minorHAnsi"/>
          <w:noProof/>
          <w:sz w:val="22"/>
          <w:szCs w:val="22"/>
          <w:lang w:eastAsia="en-GB"/>
        </w:rPr>
      </w:pPr>
      <w:hyperlink w:anchor="_Toc52354427" w:history="1">
        <w:r w:rsidR="0037411C" w:rsidRPr="00C6214B">
          <w:rPr>
            <w:rStyle w:val="Hyperlink"/>
            <w:noProof/>
          </w:rPr>
          <w:t>Condition E4:</w:t>
        </w:r>
      </w:hyperlink>
    </w:p>
    <w:p w14:paraId="5E2EF052" w14:textId="13BD27F8" w:rsidR="0037411C" w:rsidRDefault="00941D94">
      <w:pPr>
        <w:pStyle w:val="TOC2"/>
        <w:rPr>
          <w:rFonts w:asciiTheme="minorHAnsi" w:eastAsiaTheme="minorEastAsia" w:hAnsiTheme="minorHAnsi"/>
          <w:noProof/>
          <w:sz w:val="22"/>
          <w:szCs w:val="22"/>
          <w:lang w:eastAsia="en-GB"/>
        </w:rPr>
      </w:pPr>
      <w:hyperlink w:anchor="_Toc52354428" w:history="1">
        <w:r w:rsidR="0037411C" w:rsidRPr="00C6214B">
          <w:rPr>
            <w:rStyle w:val="Hyperlink"/>
            <w:noProof/>
          </w:rPr>
          <w:t>Condition E5:</w:t>
        </w:r>
      </w:hyperlink>
    </w:p>
    <w:p w14:paraId="49C6660F" w14:textId="25420DD6" w:rsidR="0037411C" w:rsidRDefault="00941D94">
      <w:pPr>
        <w:pStyle w:val="TOC2"/>
        <w:rPr>
          <w:rFonts w:asciiTheme="minorHAnsi" w:eastAsiaTheme="minorEastAsia" w:hAnsiTheme="minorHAnsi"/>
          <w:noProof/>
          <w:sz w:val="22"/>
          <w:szCs w:val="22"/>
          <w:lang w:eastAsia="en-GB"/>
        </w:rPr>
      </w:pPr>
      <w:hyperlink w:anchor="_Toc52354429" w:history="1">
        <w:r w:rsidR="0037411C" w:rsidRPr="00C6214B">
          <w:rPr>
            <w:rStyle w:val="Hyperlink"/>
            <w:noProof/>
          </w:rPr>
          <w:t>Condition E6:</w:t>
        </w:r>
      </w:hyperlink>
    </w:p>
    <w:p w14:paraId="5B463958" w14:textId="5B252CCF" w:rsidR="0037411C" w:rsidRDefault="00941D94">
      <w:pPr>
        <w:pStyle w:val="TOC2"/>
        <w:rPr>
          <w:rFonts w:asciiTheme="minorHAnsi" w:eastAsiaTheme="minorEastAsia" w:hAnsiTheme="minorHAnsi"/>
          <w:noProof/>
          <w:sz w:val="22"/>
          <w:szCs w:val="22"/>
          <w:lang w:eastAsia="en-GB"/>
        </w:rPr>
      </w:pPr>
      <w:hyperlink w:anchor="_Toc52354430" w:history="1">
        <w:r w:rsidR="0037411C" w:rsidRPr="00C6214B">
          <w:rPr>
            <w:rStyle w:val="Hyperlink"/>
            <w:noProof/>
          </w:rPr>
          <w:t>Condition E7:</w:t>
        </w:r>
      </w:hyperlink>
    </w:p>
    <w:p w14:paraId="3012D463" w14:textId="5741AC93" w:rsidR="0037411C" w:rsidRDefault="00941D94">
      <w:pPr>
        <w:pStyle w:val="TOC2"/>
        <w:rPr>
          <w:rFonts w:asciiTheme="minorHAnsi" w:eastAsiaTheme="minorEastAsia" w:hAnsiTheme="minorHAnsi"/>
          <w:noProof/>
          <w:sz w:val="22"/>
          <w:szCs w:val="22"/>
          <w:lang w:eastAsia="en-GB"/>
        </w:rPr>
      </w:pPr>
      <w:hyperlink w:anchor="_Toc52354431" w:history="1">
        <w:r w:rsidR="0037411C" w:rsidRPr="00C6214B">
          <w:rPr>
            <w:rStyle w:val="Hyperlink"/>
            <w:noProof/>
          </w:rPr>
          <w:t>Condition E8:</w:t>
        </w:r>
      </w:hyperlink>
    </w:p>
    <w:p w14:paraId="5D6AB7A0" w14:textId="76D0A3E6" w:rsidR="0037411C" w:rsidRDefault="00941D94">
      <w:pPr>
        <w:pStyle w:val="TOC2"/>
        <w:rPr>
          <w:rFonts w:asciiTheme="minorHAnsi" w:eastAsiaTheme="minorEastAsia" w:hAnsiTheme="minorHAnsi"/>
          <w:noProof/>
          <w:sz w:val="22"/>
          <w:szCs w:val="22"/>
          <w:lang w:eastAsia="en-GB"/>
        </w:rPr>
      </w:pPr>
      <w:hyperlink w:anchor="_Toc52354432" w:history="1">
        <w:r w:rsidR="0037411C" w:rsidRPr="00C6214B">
          <w:rPr>
            <w:rStyle w:val="Hyperlink"/>
            <w:noProof/>
          </w:rPr>
          <w:t>Condition E9:</w:t>
        </w:r>
      </w:hyperlink>
    </w:p>
    <w:p w14:paraId="621350E9" w14:textId="75BA9FE9" w:rsidR="0037411C" w:rsidRDefault="00941D94">
      <w:pPr>
        <w:pStyle w:val="TOC2"/>
        <w:rPr>
          <w:rFonts w:asciiTheme="minorHAnsi" w:eastAsiaTheme="minorEastAsia" w:hAnsiTheme="minorHAnsi"/>
          <w:noProof/>
          <w:sz w:val="22"/>
          <w:szCs w:val="22"/>
          <w:lang w:eastAsia="en-GB"/>
        </w:rPr>
      </w:pPr>
      <w:hyperlink w:anchor="_Toc52354433" w:history="1">
        <w:r w:rsidR="0037411C" w:rsidRPr="00C6214B">
          <w:rPr>
            <w:rStyle w:val="Hyperlink"/>
            <w:noProof/>
          </w:rPr>
          <w:t>Condition E10:</w:t>
        </w:r>
      </w:hyperlink>
    </w:p>
    <w:p w14:paraId="1A13E80B" w14:textId="6FA2D681" w:rsidR="0037411C" w:rsidRDefault="00941D94">
      <w:pPr>
        <w:pStyle w:val="TOC2"/>
        <w:rPr>
          <w:rFonts w:asciiTheme="minorHAnsi" w:eastAsiaTheme="minorEastAsia" w:hAnsiTheme="minorHAnsi"/>
          <w:noProof/>
          <w:sz w:val="22"/>
          <w:szCs w:val="22"/>
          <w:lang w:eastAsia="en-GB"/>
        </w:rPr>
      </w:pPr>
      <w:hyperlink w:anchor="_Toc52354434" w:history="1">
        <w:r w:rsidR="0037411C" w:rsidRPr="00C6214B">
          <w:rPr>
            <w:rStyle w:val="Hyperlink"/>
            <w:noProof/>
          </w:rPr>
          <w:t>Condition E11:</w:t>
        </w:r>
      </w:hyperlink>
    </w:p>
    <w:p w14:paraId="08B9A8F8" w14:textId="4B866206" w:rsidR="0037411C" w:rsidRDefault="00941D94">
      <w:pPr>
        <w:pStyle w:val="TOC2"/>
        <w:rPr>
          <w:rFonts w:asciiTheme="minorHAnsi" w:eastAsiaTheme="minorEastAsia" w:hAnsiTheme="minorHAnsi"/>
          <w:noProof/>
          <w:sz w:val="22"/>
          <w:szCs w:val="22"/>
          <w:lang w:eastAsia="en-GB"/>
        </w:rPr>
      </w:pPr>
      <w:hyperlink w:anchor="_Toc52354435" w:history="1">
        <w:r w:rsidR="0037411C" w:rsidRPr="00C6214B">
          <w:rPr>
            <w:rStyle w:val="Hyperlink"/>
            <w:noProof/>
          </w:rPr>
          <w:t>Condition E12:</w:t>
        </w:r>
      </w:hyperlink>
    </w:p>
    <w:p w14:paraId="5593E3B2" w14:textId="19B9EB61" w:rsidR="0037411C" w:rsidRDefault="00941D94">
      <w:pPr>
        <w:pStyle w:val="TOC2"/>
        <w:rPr>
          <w:rFonts w:asciiTheme="minorHAnsi" w:eastAsiaTheme="minorEastAsia" w:hAnsiTheme="minorHAnsi"/>
          <w:noProof/>
          <w:sz w:val="22"/>
          <w:szCs w:val="22"/>
          <w:lang w:eastAsia="en-GB"/>
        </w:rPr>
      </w:pPr>
      <w:hyperlink w:anchor="_Toc52354436" w:history="1">
        <w:r w:rsidR="0037411C" w:rsidRPr="00C6214B">
          <w:rPr>
            <w:rStyle w:val="Hyperlink"/>
            <w:noProof/>
          </w:rPr>
          <w:t>Condition E13:</w:t>
        </w:r>
      </w:hyperlink>
    </w:p>
    <w:p w14:paraId="259306F2" w14:textId="4C8CA933" w:rsidR="0037411C" w:rsidRDefault="00941D94">
      <w:pPr>
        <w:pStyle w:val="TOC2"/>
        <w:rPr>
          <w:rFonts w:asciiTheme="minorHAnsi" w:eastAsiaTheme="minorEastAsia" w:hAnsiTheme="minorHAnsi"/>
          <w:noProof/>
          <w:sz w:val="22"/>
          <w:szCs w:val="22"/>
          <w:lang w:eastAsia="en-GB"/>
        </w:rPr>
      </w:pPr>
      <w:hyperlink w:anchor="_Toc52354437" w:history="1">
        <w:r w:rsidR="0037411C" w:rsidRPr="00C6214B">
          <w:rPr>
            <w:rStyle w:val="Hyperlink"/>
            <w:noProof/>
          </w:rPr>
          <w:t>Condition E14:</w:t>
        </w:r>
      </w:hyperlink>
    </w:p>
    <w:p w14:paraId="147E3F3E" w14:textId="072E568C" w:rsidR="0037411C" w:rsidRDefault="00941D94">
      <w:pPr>
        <w:pStyle w:val="TOC2"/>
        <w:rPr>
          <w:rFonts w:asciiTheme="minorHAnsi" w:eastAsiaTheme="minorEastAsia" w:hAnsiTheme="minorHAnsi"/>
          <w:noProof/>
          <w:sz w:val="22"/>
          <w:szCs w:val="22"/>
          <w:lang w:eastAsia="en-GB"/>
        </w:rPr>
      </w:pPr>
      <w:hyperlink w:anchor="_Toc52354438" w:history="1">
        <w:r w:rsidR="0037411C" w:rsidRPr="00C6214B">
          <w:rPr>
            <w:rStyle w:val="Hyperlink"/>
            <w:noProof/>
          </w:rPr>
          <w:t>Condition E15:</w:t>
        </w:r>
      </w:hyperlink>
    </w:p>
    <w:p w14:paraId="4A4CF262" w14:textId="79B02969" w:rsidR="0037411C" w:rsidRDefault="00941D94">
      <w:pPr>
        <w:pStyle w:val="TOC2"/>
        <w:rPr>
          <w:rFonts w:asciiTheme="minorHAnsi" w:eastAsiaTheme="minorEastAsia" w:hAnsiTheme="minorHAnsi"/>
          <w:noProof/>
          <w:sz w:val="22"/>
          <w:szCs w:val="22"/>
          <w:lang w:eastAsia="en-GB"/>
        </w:rPr>
      </w:pPr>
      <w:hyperlink w:anchor="_Toc52354439" w:history="1">
        <w:r w:rsidR="0037411C" w:rsidRPr="00C6214B">
          <w:rPr>
            <w:rStyle w:val="Hyperlink"/>
            <w:noProof/>
          </w:rPr>
          <w:t>Condition E16:</w:t>
        </w:r>
      </w:hyperlink>
    </w:p>
    <w:p w14:paraId="04FB70AC" w14:textId="67A3351D" w:rsidR="0037411C" w:rsidRDefault="00941D94">
      <w:pPr>
        <w:pStyle w:val="TOC2"/>
        <w:rPr>
          <w:rFonts w:asciiTheme="minorHAnsi" w:eastAsiaTheme="minorEastAsia" w:hAnsiTheme="minorHAnsi"/>
          <w:noProof/>
          <w:sz w:val="22"/>
          <w:szCs w:val="22"/>
          <w:lang w:eastAsia="en-GB"/>
        </w:rPr>
      </w:pPr>
      <w:hyperlink w:anchor="_Toc52354440" w:history="1">
        <w:r w:rsidR="0037411C" w:rsidRPr="00C6214B">
          <w:rPr>
            <w:rStyle w:val="Hyperlink"/>
            <w:noProof/>
          </w:rPr>
          <w:t>Condition E17:</w:t>
        </w:r>
      </w:hyperlink>
    </w:p>
    <w:p w14:paraId="3D1E2C82" w14:textId="68E05AF4" w:rsidR="0037411C" w:rsidRDefault="00941D94">
      <w:pPr>
        <w:pStyle w:val="TOC2"/>
        <w:rPr>
          <w:rFonts w:asciiTheme="minorHAnsi" w:eastAsiaTheme="minorEastAsia" w:hAnsiTheme="minorHAnsi"/>
          <w:noProof/>
          <w:sz w:val="22"/>
          <w:szCs w:val="22"/>
          <w:lang w:eastAsia="en-GB"/>
        </w:rPr>
      </w:pPr>
      <w:hyperlink w:anchor="_Toc52354441" w:history="1">
        <w:r w:rsidR="0037411C" w:rsidRPr="00C6214B">
          <w:rPr>
            <w:rStyle w:val="Hyperlink"/>
            <w:noProof/>
          </w:rPr>
          <w:t>Condition E18:</w:t>
        </w:r>
      </w:hyperlink>
    </w:p>
    <w:p w14:paraId="499E4FA4" w14:textId="77B42F50" w:rsidR="0037411C" w:rsidRDefault="00941D94">
      <w:pPr>
        <w:pStyle w:val="TOC2"/>
        <w:rPr>
          <w:rFonts w:asciiTheme="minorHAnsi" w:eastAsiaTheme="minorEastAsia" w:hAnsiTheme="minorHAnsi"/>
          <w:noProof/>
          <w:sz w:val="22"/>
          <w:szCs w:val="22"/>
          <w:lang w:eastAsia="en-GB"/>
        </w:rPr>
      </w:pPr>
      <w:hyperlink w:anchor="_Toc52354442" w:history="1">
        <w:r w:rsidR="0037411C" w:rsidRPr="00C6214B">
          <w:rPr>
            <w:rStyle w:val="Hyperlink"/>
            <w:noProof/>
          </w:rPr>
          <w:t>Condition E19:</w:t>
        </w:r>
      </w:hyperlink>
    </w:p>
    <w:p w14:paraId="59622D4E" w14:textId="38C8D8B6" w:rsidR="0037411C" w:rsidRDefault="00941D94">
      <w:pPr>
        <w:pStyle w:val="TOC2"/>
        <w:rPr>
          <w:rFonts w:asciiTheme="minorHAnsi" w:eastAsiaTheme="minorEastAsia" w:hAnsiTheme="minorHAnsi"/>
          <w:noProof/>
          <w:sz w:val="22"/>
          <w:szCs w:val="22"/>
          <w:lang w:eastAsia="en-GB"/>
        </w:rPr>
      </w:pPr>
      <w:hyperlink w:anchor="_Toc52354443" w:history="1">
        <w:r w:rsidR="0037411C" w:rsidRPr="00C6214B">
          <w:rPr>
            <w:rStyle w:val="Hyperlink"/>
            <w:noProof/>
          </w:rPr>
          <w:t>Condition E20:</w:t>
        </w:r>
      </w:hyperlink>
    </w:p>
    <w:p w14:paraId="2670E44D" w14:textId="72ECFF26" w:rsidR="0037411C" w:rsidRDefault="00941D94">
      <w:pPr>
        <w:pStyle w:val="TOC2"/>
        <w:rPr>
          <w:rFonts w:asciiTheme="minorHAnsi" w:eastAsiaTheme="minorEastAsia" w:hAnsiTheme="minorHAnsi"/>
          <w:noProof/>
          <w:sz w:val="22"/>
          <w:szCs w:val="22"/>
          <w:lang w:eastAsia="en-GB"/>
        </w:rPr>
      </w:pPr>
      <w:hyperlink w:anchor="_Toc52354444" w:history="1">
        <w:r w:rsidR="0037411C" w:rsidRPr="00C6214B">
          <w:rPr>
            <w:rStyle w:val="Hyperlink"/>
            <w:noProof/>
          </w:rPr>
          <w:t>Condition E21:</w:t>
        </w:r>
      </w:hyperlink>
    </w:p>
    <w:p w14:paraId="53F32514" w14:textId="282B927C" w:rsidR="0037411C" w:rsidRDefault="00941D94">
      <w:pPr>
        <w:pStyle w:val="TOC2"/>
        <w:rPr>
          <w:rFonts w:asciiTheme="minorHAnsi" w:eastAsiaTheme="minorEastAsia" w:hAnsiTheme="minorHAnsi"/>
          <w:noProof/>
          <w:sz w:val="22"/>
          <w:szCs w:val="22"/>
          <w:lang w:eastAsia="en-GB"/>
        </w:rPr>
      </w:pPr>
      <w:hyperlink w:anchor="_Toc52354445" w:history="1">
        <w:r w:rsidR="0037411C" w:rsidRPr="00C6214B">
          <w:rPr>
            <w:rStyle w:val="Hyperlink"/>
            <w:noProof/>
          </w:rPr>
          <w:t>Condition E22:</w:t>
        </w:r>
      </w:hyperlink>
    </w:p>
    <w:p w14:paraId="31E25891" w14:textId="3F97B48C" w:rsidR="0037411C" w:rsidRDefault="00941D94">
      <w:pPr>
        <w:pStyle w:val="TOC2"/>
        <w:rPr>
          <w:rFonts w:asciiTheme="minorHAnsi" w:eastAsiaTheme="minorEastAsia" w:hAnsiTheme="minorHAnsi"/>
          <w:noProof/>
          <w:sz w:val="22"/>
          <w:szCs w:val="22"/>
          <w:lang w:eastAsia="en-GB"/>
        </w:rPr>
      </w:pPr>
      <w:hyperlink w:anchor="_Toc52354446" w:history="1">
        <w:r w:rsidR="0037411C" w:rsidRPr="00C6214B">
          <w:rPr>
            <w:rStyle w:val="Hyperlink"/>
            <w:noProof/>
          </w:rPr>
          <w:t>Condition E23:</w:t>
        </w:r>
      </w:hyperlink>
    </w:p>
    <w:p w14:paraId="536C8685" w14:textId="354BE3D0" w:rsidR="0037411C" w:rsidRDefault="00941D94">
      <w:pPr>
        <w:pStyle w:val="TOC2"/>
        <w:rPr>
          <w:rFonts w:asciiTheme="minorHAnsi" w:eastAsiaTheme="minorEastAsia" w:hAnsiTheme="minorHAnsi"/>
          <w:noProof/>
          <w:sz w:val="22"/>
          <w:szCs w:val="22"/>
          <w:lang w:eastAsia="en-GB"/>
        </w:rPr>
      </w:pPr>
      <w:hyperlink w:anchor="_Toc52354447" w:history="1">
        <w:r w:rsidR="0037411C" w:rsidRPr="00C6214B">
          <w:rPr>
            <w:rStyle w:val="Hyperlink"/>
            <w:noProof/>
          </w:rPr>
          <w:t>Condition E24:</w:t>
        </w:r>
      </w:hyperlink>
    </w:p>
    <w:p w14:paraId="25AD09EA" w14:textId="5326F7CF" w:rsidR="009A7836" w:rsidRPr="00DC1653" w:rsidRDefault="005011C8" w:rsidP="00390D10">
      <w:r>
        <w:fldChar w:fldCharType="end"/>
      </w:r>
    </w:p>
    <w:p w14:paraId="4B4A8C81" w14:textId="7A20AB54" w:rsidR="00C71827" w:rsidRDefault="00C71827" w:rsidP="00C71827">
      <w:pPr>
        <w:pStyle w:val="Heading1"/>
        <w:numPr>
          <w:ilvl w:val="0"/>
          <w:numId w:val="0"/>
        </w:numPr>
      </w:pPr>
      <w:bookmarkStart w:id="1" w:name="_Toc52354343"/>
      <w:r>
        <w:t>Part A</w:t>
      </w:r>
      <w:r w:rsidR="007D74A4">
        <w:t>: INTERPRETATION, APPLICATION AND PAYMENTS</w:t>
      </w:r>
      <w:bookmarkEnd w:id="1"/>
    </w:p>
    <w:p w14:paraId="132BE95A" w14:textId="1BA4C392" w:rsidR="007D74A4" w:rsidRPr="007D74A4" w:rsidRDefault="007D74A4" w:rsidP="007D74A4">
      <w:pPr>
        <w:pStyle w:val="Heading2"/>
        <w:numPr>
          <w:ilvl w:val="0"/>
          <w:numId w:val="0"/>
        </w:numPr>
      </w:pPr>
      <w:bookmarkStart w:id="2" w:name="_Toc52354344"/>
      <w:r>
        <w:t>Condition A1</w:t>
      </w:r>
      <w:r w:rsidR="00047014" w:rsidRPr="00A402FB">
        <w:t>:</w:t>
      </w:r>
      <w:r>
        <w:t xml:space="preserve"> Definitions and interpretation</w:t>
      </w:r>
      <w:bookmarkStart w:id="3" w:name="_Toc33175310"/>
      <w:bookmarkStart w:id="4" w:name="_Toc33175847"/>
      <w:bookmarkStart w:id="5" w:name="_Toc81387085"/>
      <w:bookmarkStart w:id="6" w:name="_Toc82256398"/>
      <w:bookmarkStart w:id="7" w:name="_Toc172350491"/>
      <w:bookmarkStart w:id="8" w:name="_Toc349049421"/>
      <w:bookmarkEnd w:id="2"/>
    </w:p>
    <w:p w14:paraId="13C94F70" w14:textId="21606D90" w:rsidR="007D74A4" w:rsidRDefault="007D74A4" w:rsidP="007D74A4">
      <w:pPr>
        <w:pStyle w:val="Heading2"/>
        <w:numPr>
          <w:ilvl w:val="0"/>
          <w:numId w:val="0"/>
        </w:numPr>
      </w:pPr>
      <w:bookmarkStart w:id="9" w:name="_Toc52354345"/>
      <w:r>
        <w:t>Condition A2</w:t>
      </w:r>
      <w:r w:rsidRPr="00A402FB">
        <w:t>:</w:t>
      </w:r>
      <w:r>
        <w:t xml:space="preserve"> Application of Section C</w:t>
      </w:r>
      <w:bookmarkEnd w:id="9"/>
    </w:p>
    <w:p w14:paraId="2A05D682" w14:textId="7A64EF29" w:rsidR="007D74A4" w:rsidRDefault="007D74A4" w:rsidP="007D74A4">
      <w:pPr>
        <w:pStyle w:val="Heading2"/>
        <w:numPr>
          <w:ilvl w:val="0"/>
          <w:numId w:val="0"/>
        </w:numPr>
      </w:pPr>
      <w:bookmarkStart w:id="10" w:name="_Toc52354346"/>
      <w:r>
        <w:t>Condition A3</w:t>
      </w:r>
      <w:r w:rsidRPr="00A402FB">
        <w:t>:</w:t>
      </w:r>
      <w:r>
        <w:t xml:space="preserve"> Application of Section D</w:t>
      </w:r>
      <w:bookmarkEnd w:id="10"/>
    </w:p>
    <w:p w14:paraId="11638CDE" w14:textId="3478C5D3" w:rsidR="007D74A4" w:rsidRDefault="007D74A4" w:rsidP="007D74A4">
      <w:pPr>
        <w:pStyle w:val="Heading2"/>
        <w:numPr>
          <w:ilvl w:val="0"/>
          <w:numId w:val="0"/>
        </w:numPr>
      </w:pPr>
      <w:bookmarkStart w:id="11" w:name="_Toc52354347"/>
      <w:r>
        <w:t>Condition A4</w:t>
      </w:r>
      <w:r w:rsidRPr="00A402FB">
        <w:t>:</w:t>
      </w:r>
      <w:r>
        <w:t xml:space="preserve"> Payments by Licensee to the Authority</w:t>
      </w:r>
      <w:bookmarkEnd w:id="11"/>
    </w:p>
    <w:p w14:paraId="331FCB95" w14:textId="71BB5E32" w:rsidR="007D74A4" w:rsidRDefault="007D74A4" w:rsidP="007D74A4">
      <w:pPr>
        <w:pStyle w:val="Heading2"/>
        <w:numPr>
          <w:ilvl w:val="0"/>
          <w:numId w:val="0"/>
        </w:numPr>
      </w:pPr>
      <w:bookmarkStart w:id="12" w:name="_Toc52354348"/>
      <w:r>
        <w:t>Condition A5</w:t>
      </w:r>
      <w:r w:rsidRPr="00A402FB">
        <w:t>:</w:t>
      </w:r>
      <w:r>
        <w:t xml:space="preserve"> Application of Section B</w:t>
      </w:r>
      <w:bookmarkEnd w:id="12"/>
    </w:p>
    <w:p w14:paraId="515B571B" w14:textId="204DE917" w:rsidR="007D74A4" w:rsidRDefault="007D74A4" w:rsidP="007D74A4">
      <w:pPr>
        <w:pStyle w:val="Heading2"/>
        <w:numPr>
          <w:ilvl w:val="0"/>
          <w:numId w:val="0"/>
        </w:numPr>
      </w:pPr>
      <w:bookmarkStart w:id="13" w:name="_Toc52354349"/>
      <w:r>
        <w:t>Condition A6</w:t>
      </w:r>
      <w:r w:rsidRPr="00A402FB">
        <w:t>:</w:t>
      </w:r>
      <w:r>
        <w:t xml:space="preserve"> Application of Section E</w:t>
      </w:r>
      <w:bookmarkEnd w:id="13"/>
    </w:p>
    <w:p w14:paraId="38297A94" w14:textId="4712A9A0" w:rsidR="007D74A4" w:rsidRDefault="007D74A4" w:rsidP="007D74A4">
      <w:pPr>
        <w:pStyle w:val="Heading2"/>
        <w:numPr>
          <w:ilvl w:val="0"/>
          <w:numId w:val="0"/>
        </w:numPr>
      </w:pPr>
      <w:bookmarkStart w:id="14" w:name="_Toc52354350"/>
      <w:r>
        <w:t>Condition A7</w:t>
      </w:r>
      <w:r w:rsidRPr="00A402FB">
        <w:t>:</w:t>
      </w:r>
      <w:r>
        <w:t xml:space="preserve"> Offshore Transmission Implementation</w:t>
      </w:r>
      <w:bookmarkEnd w:id="14"/>
    </w:p>
    <w:p w14:paraId="14E4CB49" w14:textId="77777777" w:rsidR="00370DD9" w:rsidRPr="00A52087" w:rsidRDefault="00370DD9" w:rsidP="00370DD9">
      <w:pPr>
        <w:pStyle w:val="NumberedNormal"/>
        <w:numPr>
          <w:ilvl w:val="0"/>
          <w:numId w:val="0"/>
        </w:numPr>
        <w:ind w:left="879" w:hanging="879"/>
      </w:pPr>
      <w:r>
        <w:t>[Removed]</w:t>
      </w:r>
    </w:p>
    <w:p w14:paraId="32023C43" w14:textId="77777777" w:rsidR="00370DD9" w:rsidRPr="00370DD9" w:rsidRDefault="00370DD9" w:rsidP="00370DD9">
      <w:pPr>
        <w:pStyle w:val="NumberedNormal"/>
        <w:numPr>
          <w:ilvl w:val="0"/>
          <w:numId w:val="0"/>
        </w:numPr>
        <w:ind w:left="879" w:hanging="879"/>
      </w:pPr>
    </w:p>
    <w:p w14:paraId="0B5800B6" w14:textId="77777777" w:rsidR="007D74A4" w:rsidRPr="007D74A4" w:rsidRDefault="007D74A4" w:rsidP="007D74A4">
      <w:pPr>
        <w:pStyle w:val="NumberedNormal"/>
        <w:numPr>
          <w:ilvl w:val="0"/>
          <w:numId w:val="0"/>
        </w:numPr>
        <w:ind w:left="879" w:hanging="879"/>
      </w:pPr>
    </w:p>
    <w:p w14:paraId="174DA542" w14:textId="5655D170" w:rsidR="007D74A4" w:rsidRDefault="007D74A4" w:rsidP="007D74A4">
      <w:pPr>
        <w:pStyle w:val="Heading1"/>
        <w:numPr>
          <w:ilvl w:val="0"/>
          <w:numId w:val="0"/>
        </w:numPr>
      </w:pPr>
      <w:bookmarkStart w:id="15" w:name="_Toc52354351"/>
      <w:r>
        <w:t>Part B: GENERAL</w:t>
      </w:r>
      <w:bookmarkEnd w:id="15"/>
    </w:p>
    <w:p w14:paraId="52FDD4FC" w14:textId="2206F276" w:rsidR="007D74A4" w:rsidRPr="007D74A4" w:rsidRDefault="007D74A4" w:rsidP="007D74A4">
      <w:pPr>
        <w:pStyle w:val="Heading2"/>
        <w:numPr>
          <w:ilvl w:val="0"/>
          <w:numId w:val="0"/>
        </w:numPr>
      </w:pPr>
      <w:bookmarkStart w:id="16" w:name="_Toc52354352"/>
      <w:r>
        <w:t>Condition B1</w:t>
      </w:r>
      <w:r w:rsidRPr="00A402FB">
        <w:t>:</w:t>
      </w:r>
      <w:r>
        <w:t xml:space="preserve"> Definitions and interpretation</w:t>
      </w:r>
      <w:bookmarkEnd w:id="16"/>
    </w:p>
    <w:p w14:paraId="59322C8F" w14:textId="354097C2" w:rsidR="007D74A4" w:rsidRDefault="007D74A4" w:rsidP="007D74A4">
      <w:pPr>
        <w:pStyle w:val="Heading2"/>
        <w:numPr>
          <w:ilvl w:val="0"/>
          <w:numId w:val="0"/>
        </w:numPr>
      </w:pPr>
      <w:bookmarkStart w:id="17" w:name="_Toc52354353"/>
      <w:r>
        <w:t>Condition B2</w:t>
      </w:r>
      <w:r w:rsidRPr="00A402FB">
        <w:t>:</w:t>
      </w:r>
      <w:bookmarkEnd w:id="17"/>
      <w:r>
        <w:t xml:space="preserve"> </w:t>
      </w:r>
    </w:p>
    <w:p w14:paraId="77C982DB" w14:textId="2263CB4B" w:rsidR="007D74A4" w:rsidRDefault="007D74A4" w:rsidP="007D74A4">
      <w:pPr>
        <w:pStyle w:val="Heading2"/>
        <w:numPr>
          <w:ilvl w:val="0"/>
          <w:numId w:val="0"/>
        </w:numPr>
      </w:pPr>
      <w:bookmarkStart w:id="18" w:name="_Toc52354354"/>
      <w:r>
        <w:t>Condition B3</w:t>
      </w:r>
      <w:r w:rsidRPr="00A402FB">
        <w:t>:</w:t>
      </w:r>
      <w:bookmarkEnd w:id="18"/>
      <w:r>
        <w:t xml:space="preserve"> </w:t>
      </w:r>
    </w:p>
    <w:p w14:paraId="03E5C265" w14:textId="19EDD443" w:rsidR="007D74A4" w:rsidRDefault="007D74A4" w:rsidP="007D74A4">
      <w:pPr>
        <w:pStyle w:val="Heading2"/>
        <w:numPr>
          <w:ilvl w:val="0"/>
          <w:numId w:val="0"/>
        </w:numPr>
      </w:pPr>
      <w:bookmarkStart w:id="19" w:name="_Toc52354355"/>
      <w:r>
        <w:t>Condition B4</w:t>
      </w:r>
      <w:r w:rsidRPr="00A402FB">
        <w:t>:</w:t>
      </w:r>
      <w:bookmarkEnd w:id="19"/>
      <w:r>
        <w:t xml:space="preserve"> </w:t>
      </w:r>
    </w:p>
    <w:p w14:paraId="205F4215" w14:textId="159EC491" w:rsidR="007D74A4" w:rsidRDefault="007D74A4" w:rsidP="007D74A4">
      <w:pPr>
        <w:pStyle w:val="Heading2"/>
        <w:numPr>
          <w:ilvl w:val="0"/>
          <w:numId w:val="0"/>
        </w:numPr>
      </w:pPr>
      <w:bookmarkStart w:id="20" w:name="_Toc52354356"/>
      <w:r>
        <w:t>Condition B5</w:t>
      </w:r>
      <w:r w:rsidRPr="00A402FB">
        <w:t>:</w:t>
      </w:r>
      <w:bookmarkEnd w:id="20"/>
      <w:r>
        <w:t xml:space="preserve"> </w:t>
      </w:r>
    </w:p>
    <w:p w14:paraId="290ED4FB" w14:textId="2BE8BB1F" w:rsidR="007D74A4" w:rsidRDefault="007D74A4" w:rsidP="007D74A4">
      <w:pPr>
        <w:pStyle w:val="Heading2"/>
        <w:numPr>
          <w:ilvl w:val="0"/>
          <w:numId w:val="0"/>
        </w:numPr>
      </w:pPr>
      <w:bookmarkStart w:id="21" w:name="_Toc52354357"/>
      <w:r>
        <w:t>Condition B6</w:t>
      </w:r>
      <w:r w:rsidRPr="00A402FB">
        <w:t>:</w:t>
      </w:r>
      <w:bookmarkEnd w:id="21"/>
      <w:r>
        <w:t xml:space="preserve"> </w:t>
      </w:r>
    </w:p>
    <w:p w14:paraId="390D77F4" w14:textId="1F13DB40" w:rsidR="007D74A4" w:rsidRDefault="007D74A4" w:rsidP="007D74A4">
      <w:pPr>
        <w:pStyle w:val="Heading2"/>
        <w:numPr>
          <w:ilvl w:val="0"/>
          <w:numId w:val="0"/>
        </w:numPr>
      </w:pPr>
      <w:bookmarkStart w:id="22" w:name="_Toc52354358"/>
      <w:r>
        <w:t>Condition B7</w:t>
      </w:r>
      <w:r w:rsidRPr="00A402FB">
        <w:t>:</w:t>
      </w:r>
      <w:bookmarkEnd w:id="22"/>
      <w:r>
        <w:t xml:space="preserve"> </w:t>
      </w:r>
    </w:p>
    <w:p w14:paraId="54BF8C27" w14:textId="4EC85EB6" w:rsidR="007D74A4" w:rsidRDefault="007D74A4" w:rsidP="007D74A4">
      <w:pPr>
        <w:pStyle w:val="Heading2"/>
        <w:numPr>
          <w:ilvl w:val="0"/>
          <w:numId w:val="0"/>
        </w:numPr>
      </w:pPr>
      <w:bookmarkStart w:id="23" w:name="_Toc52354359"/>
      <w:r>
        <w:t>Condition B8</w:t>
      </w:r>
      <w:r w:rsidRPr="00A402FB">
        <w:t>:</w:t>
      </w:r>
      <w:bookmarkEnd w:id="23"/>
      <w:r>
        <w:t xml:space="preserve"> </w:t>
      </w:r>
    </w:p>
    <w:p w14:paraId="53709D11" w14:textId="6290FE52" w:rsidR="007D74A4" w:rsidRDefault="007D74A4" w:rsidP="007D74A4">
      <w:pPr>
        <w:pStyle w:val="Heading2"/>
        <w:numPr>
          <w:ilvl w:val="0"/>
          <w:numId w:val="0"/>
        </w:numPr>
      </w:pPr>
      <w:bookmarkStart w:id="24" w:name="_Toc52354360"/>
      <w:r>
        <w:t>Condition B9</w:t>
      </w:r>
      <w:r w:rsidRPr="00A402FB">
        <w:t>:</w:t>
      </w:r>
      <w:bookmarkEnd w:id="24"/>
      <w:r>
        <w:t xml:space="preserve"> </w:t>
      </w:r>
    </w:p>
    <w:p w14:paraId="58815BF9" w14:textId="77777777" w:rsidR="00CD0817" w:rsidRPr="00CD0817" w:rsidRDefault="00CD0817" w:rsidP="00CD0817">
      <w:pPr>
        <w:pStyle w:val="Heading2"/>
        <w:keepLines/>
        <w:numPr>
          <w:ilvl w:val="0"/>
          <w:numId w:val="0"/>
        </w:numPr>
        <w:ind w:left="357" w:hanging="357"/>
        <w:rPr>
          <w:ins w:id="25" w:author="Ofgem" w:date="2020-09-29T12:57:00Z"/>
        </w:rPr>
      </w:pPr>
      <w:bookmarkStart w:id="26" w:name="_Toc52354361"/>
      <w:bookmarkStart w:id="27" w:name="_Toc349050675"/>
      <w:bookmarkStart w:id="28" w:name="_Toc96137295"/>
      <w:r w:rsidRPr="00CD0817">
        <w:t xml:space="preserve">Condition B10:  Credit </w:t>
      </w:r>
      <w:ins w:id="29" w:author="Ofgem" w:date="2020-09-29T12:57:00Z">
        <w:r w:rsidRPr="00CD0817">
          <w:t>rating of the licensee and resulting obligations</w:t>
        </w:r>
        <w:bookmarkEnd w:id="26"/>
      </w:ins>
    </w:p>
    <w:p w14:paraId="75B250AC" w14:textId="77777777" w:rsidR="00CD0817" w:rsidRPr="00CD0817" w:rsidRDefault="00CD0817" w:rsidP="00CD0817">
      <w:pPr>
        <w:pStyle w:val="Heading3nonumbering"/>
        <w:rPr>
          <w:ins w:id="30" w:author="Ofgem" w:date="2020-09-29T12:57:00Z"/>
        </w:rPr>
      </w:pPr>
      <w:ins w:id="31" w:author="Ofgem" w:date="2020-09-29T12:57:00Z">
        <w:r w:rsidRPr="00CD0817">
          <w:t>Introduction</w:t>
        </w:r>
      </w:ins>
    </w:p>
    <w:p w14:paraId="54CDC1EE" w14:textId="77777777" w:rsidR="00CD0817" w:rsidRPr="00CD0817" w:rsidRDefault="00CD0817" w:rsidP="00CD0817">
      <w:pPr>
        <w:pStyle w:val="NumberedNormal"/>
        <w:numPr>
          <w:ilvl w:val="2"/>
          <w:numId w:val="53"/>
        </w:numPr>
        <w:tabs>
          <w:tab w:val="left" w:pos="879"/>
        </w:tabs>
        <w:spacing w:before="160"/>
      </w:pPr>
      <w:ins w:id="32" w:author="Ofgem" w:date="2020-09-29T12:57:00Z">
        <w:r w:rsidRPr="00CD0817">
          <w:t xml:space="preserve">The purpose of this condition is to place obligations on the licensee in respect of credit ratings, Published </w:t>
        </w:r>
      </w:ins>
      <w:r w:rsidRPr="00CD0817">
        <w:t>Rating</w:t>
      </w:r>
      <w:bookmarkEnd w:id="27"/>
      <w:r w:rsidRPr="00CD0817">
        <w:t xml:space="preserve"> </w:t>
      </w:r>
      <w:bookmarkEnd w:id="28"/>
      <w:ins w:id="33" w:author="Ofgem" w:date="2020-09-29T12:57:00Z">
        <w:r w:rsidRPr="00CD0817">
          <w:t>Reports, Negative Rating Actions and Financial Resilience Reports.</w:t>
        </w:r>
      </w:ins>
    </w:p>
    <w:p w14:paraId="7495B394" w14:textId="77777777" w:rsidR="00CD0817" w:rsidRPr="004316E8" w:rsidRDefault="00CD0817" w:rsidP="00CD0817">
      <w:pPr>
        <w:spacing w:after="0" w:line="240" w:lineRule="auto"/>
        <w:rPr>
          <w:del w:id="34" w:author="Ofgem" w:date="2020-09-29T12:57:00Z"/>
          <w:rFonts w:eastAsia="Times New Roman" w:cs="Times New Roman"/>
          <w:lang w:eastAsia="en-GB"/>
        </w:rPr>
      </w:pPr>
    </w:p>
    <w:p w14:paraId="2E173917" w14:textId="77777777" w:rsidR="00CD0817" w:rsidRPr="00CD0817" w:rsidRDefault="00CD0817" w:rsidP="00CD0817">
      <w:pPr>
        <w:pStyle w:val="Heading3"/>
        <w:numPr>
          <w:ilvl w:val="5"/>
          <w:numId w:val="53"/>
        </w:numPr>
        <w:spacing w:before="160" w:after="160"/>
        <w:rPr>
          <w:ins w:id="35" w:author="Ofgem" w:date="2020-09-29T12:57:00Z"/>
        </w:rPr>
      </w:pPr>
      <w:ins w:id="36" w:author="Ofgem" w:date="2020-09-29T12:57:00Z">
        <w:r w:rsidRPr="00CD0817">
          <w:t>Obligation to maintain an Investment Grade Issuer Credit Rating</w:t>
        </w:r>
      </w:ins>
    </w:p>
    <w:p w14:paraId="4BF5F8CD" w14:textId="77777777" w:rsidR="00CD0817" w:rsidRPr="00CD0817" w:rsidRDefault="00CD0817" w:rsidP="00CD0817">
      <w:pPr>
        <w:pStyle w:val="NumberedNormal"/>
        <w:numPr>
          <w:ilvl w:val="2"/>
          <w:numId w:val="53"/>
        </w:numPr>
        <w:tabs>
          <w:tab w:val="left" w:pos="879"/>
        </w:tabs>
        <w:spacing w:before="160"/>
      </w:pPr>
      <w:r w:rsidRPr="00CD0817">
        <w:t xml:space="preserve">The licensee </w:t>
      </w:r>
      <w:del w:id="37" w:author="Ofgem" w:date="2020-09-29T12:57:00Z">
        <w:r w:rsidRPr="004316E8">
          <w:rPr>
            <w:rFonts w:eastAsia="Times New Roman" w:cs="Times New Roman"/>
          </w:rPr>
          <w:delText>shall</w:delText>
        </w:r>
      </w:del>
      <w:ins w:id="38" w:author="Ofgem" w:date="2020-09-29T12:57:00Z">
        <w:r w:rsidRPr="00CD0817">
          <w:t>must</w:t>
        </w:r>
      </w:ins>
      <w:r w:rsidRPr="00CD0817">
        <w:t xml:space="preserve"> use </w:t>
      </w:r>
      <w:del w:id="39" w:author="Ofgem" w:date="2020-09-29T12:57:00Z">
        <w:r w:rsidRPr="004316E8">
          <w:rPr>
            <w:rFonts w:eastAsia="Times New Roman" w:cs="Times New Roman"/>
          </w:rPr>
          <w:delText>all reasonable</w:delText>
        </w:r>
      </w:del>
      <w:ins w:id="40" w:author="Ofgem" w:date="2020-09-29T12:57:00Z">
        <w:r w:rsidRPr="00CD0817">
          <w:t>its best</w:t>
        </w:r>
      </w:ins>
      <w:r w:rsidRPr="00CD0817">
        <w:t xml:space="preserve"> endeavours to </w:t>
      </w:r>
      <w:del w:id="41" w:author="Ofgem" w:date="2020-09-29T12:57:00Z">
        <w:r w:rsidRPr="004316E8">
          <w:rPr>
            <w:rFonts w:eastAsia="Times New Roman" w:cs="Times New Roman"/>
          </w:rPr>
          <w:delText>ensure that the licensee maintains</w:delText>
        </w:r>
      </w:del>
      <w:ins w:id="42" w:author="Ofgem" w:date="2020-09-29T12:57:00Z">
        <w:r w:rsidRPr="00CD0817">
          <w:t>maintain an Investment Grade Issuer Credit Rating</w:t>
        </w:r>
      </w:ins>
      <w:r w:rsidRPr="00CD0817">
        <w:t xml:space="preserve"> at all times</w:t>
      </w:r>
      <w:del w:id="43" w:author="Ofgem" w:date="2020-09-29T12:57:00Z">
        <w:r w:rsidRPr="004316E8">
          <w:rPr>
            <w:rFonts w:eastAsia="Times New Roman" w:cs="Times New Roman"/>
          </w:rPr>
          <w:delText xml:space="preserve"> an investment grade issuer credit rating.</w:delText>
        </w:r>
      </w:del>
      <w:ins w:id="44" w:author="Ofgem" w:date="2020-09-29T12:57:00Z">
        <w:r w:rsidRPr="00CD0817">
          <w:t xml:space="preserve">. </w:t>
        </w:r>
      </w:ins>
    </w:p>
    <w:p w14:paraId="3656BB52" w14:textId="77777777" w:rsidR="00CD0817" w:rsidRPr="00CD0817" w:rsidRDefault="00CD0817" w:rsidP="00CD0817">
      <w:pPr>
        <w:pStyle w:val="Heading3"/>
        <w:numPr>
          <w:ilvl w:val="5"/>
          <w:numId w:val="53"/>
        </w:numPr>
        <w:spacing w:before="160" w:after="160"/>
        <w:rPr>
          <w:ins w:id="45" w:author="Ofgem" w:date="2020-09-29T12:57:00Z"/>
        </w:rPr>
      </w:pPr>
      <w:ins w:id="46" w:author="Ofgem" w:date="2020-09-29T12:57:00Z">
        <w:r w:rsidRPr="00CD0817">
          <w:t>Obligation to provide Published Rating Reports</w:t>
        </w:r>
      </w:ins>
    </w:p>
    <w:p w14:paraId="385D1361" w14:textId="77777777" w:rsidR="00CD0817" w:rsidRPr="00CD0817" w:rsidRDefault="00CD0817" w:rsidP="00CD0817">
      <w:pPr>
        <w:pStyle w:val="NumberedNormal"/>
        <w:numPr>
          <w:ilvl w:val="2"/>
          <w:numId w:val="1"/>
        </w:numPr>
        <w:tabs>
          <w:tab w:val="left" w:pos="879"/>
        </w:tabs>
        <w:spacing w:before="160"/>
        <w:rPr>
          <w:ins w:id="47" w:author="Ofgem" w:date="2020-09-29T12:57:00Z"/>
        </w:rPr>
      </w:pPr>
      <w:ins w:id="48" w:author="Ofgem" w:date="2020-09-29T12:57:00Z">
        <w:r w:rsidRPr="00CD0817">
          <w:t>The licensee must provide the Authority with a copy of a Published Rating Report during the period of [five] Working Days beginning with the date of publication, where possible.</w:t>
        </w:r>
      </w:ins>
    </w:p>
    <w:p w14:paraId="65BD3ADD" w14:textId="77777777" w:rsidR="00CD0817" w:rsidRPr="00CD0817" w:rsidRDefault="00CD0817" w:rsidP="00CD0817">
      <w:pPr>
        <w:pStyle w:val="Heading3"/>
        <w:numPr>
          <w:ilvl w:val="5"/>
          <w:numId w:val="53"/>
        </w:numPr>
        <w:spacing w:before="160" w:after="160"/>
        <w:rPr>
          <w:ins w:id="49" w:author="Ofgem" w:date="2020-09-29T12:57:00Z"/>
        </w:rPr>
      </w:pPr>
      <w:ins w:id="50" w:author="Ofgem" w:date="2020-09-29T12:57:00Z">
        <w:r w:rsidRPr="00CD0817">
          <w:t>Obligation to provide Financial Resilience Reports</w:t>
        </w:r>
      </w:ins>
    </w:p>
    <w:p w14:paraId="27882D31" w14:textId="6D8E6F5B" w:rsidR="00CD0817" w:rsidRPr="00CD0817" w:rsidRDefault="00CD0817" w:rsidP="00CD0817">
      <w:pPr>
        <w:pStyle w:val="NumberedNormal"/>
        <w:numPr>
          <w:ilvl w:val="2"/>
          <w:numId w:val="1"/>
        </w:numPr>
        <w:tabs>
          <w:tab w:val="left" w:pos="879"/>
        </w:tabs>
        <w:spacing w:before="160"/>
        <w:rPr>
          <w:ins w:id="51" w:author="Ofgem" w:date="2020-09-29T12:57:00Z"/>
        </w:rPr>
      </w:pPr>
      <w:ins w:id="52" w:author="Ofgem" w:date="2020-09-29T12:57:00Z">
        <w:r w:rsidRPr="00CD0817">
          <w:t xml:space="preserve">The licensee must provide the Authority with a Financial Resilience Report during the period of [60 days] beginning with the date of a Negative Rating Action, if paragraph 5 or 6 </w:t>
        </w:r>
      </w:ins>
      <w:ins w:id="53" w:author="Eilidh Alexander" w:date="2020-09-30T10:04:00Z">
        <w:r w:rsidR="00177DE5">
          <w:t xml:space="preserve">of this condition </w:t>
        </w:r>
      </w:ins>
      <w:ins w:id="54" w:author="Ofgem" w:date="2020-09-29T12:57:00Z">
        <w:r w:rsidRPr="00CD0817">
          <w:t>applies.</w:t>
        </w:r>
      </w:ins>
    </w:p>
    <w:p w14:paraId="2E3A82C6" w14:textId="77777777" w:rsidR="00CD0817" w:rsidRPr="00CD0817" w:rsidRDefault="00CD0817" w:rsidP="00CD0817">
      <w:pPr>
        <w:pStyle w:val="NumberedNormal"/>
        <w:numPr>
          <w:ilvl w:val="2"/>
          <w:numId w:val="53"/>
        </w:numPr>
        <w:tabs>
          <w:tab w:val="left" w:pos="879"/>
        </w:tabs>
        <w:spacing w:before="160"/>
        <w:rPr>
          <w:ins w:id="55" w:author="Ofgem" w:date="2020-09-29T12:57:00Z"/>
        </w:rPr>
      </w:pPr>
      <w:ins w:id="56" w:author="Ofgem" w:date="2020-09-29T12:57:00Z">
        <w:r w:rsidRPr="00CD0817">
          <w:t>This paragraph applies if:</w:t>
        </w:r>
      </w:ins>
    </w:p>
    <w:p w14:paraId="15B7B4D5" w14:textId="77777777" w:rsidR="00CD0817" w:rsidRPr="00CD0817" w:rsidRDefault="00CD0817" w:rsidP="00CD0817">
      <w:pPr>
        <w:pStyle w:val="ListNormal"/>
        <w:numPr>
          <w:ilvl w:val="3"/>
          <w:numId w:val="53"/>
        </w:numPr>
        <w:rPr>
          <w:ins w:id="57" w:author="Ofgem" w:date="2020-09-29T12:57:00Z"/>
        </w:rPr>
      </w:pPr>
      <w:ins w:id="58" w:author="Ofgem" w:date="2020-09-29T12:57:00Z">
        <w:r w:rsidRPr="00CD0817">
          <w:t xml:space="preserve">the licensee holds an Issuer Credit Rating or Significant Instrument Credit Rating that is one notch higher than the lowest Investment Grade; and </w:t>
        </w:r>
      </w:ins>
    </w:p>
    <w:p w14:paraId="43A10D1F" w14:textId="77777777" w:rsidR="00CD0817" w:rsidRPr="00CD0817" w:rsidRDefault="00CD0817" w:rsidP="00CD0817">
      <w:pPr>
        <w:pStyle w:val="ListNormal"/>
        <w:numPr>
          <w:ilvl w:val="3"/>
          <w:numId w:val="53"/>
        </w:numPr>
        <w:rPr>
          <w:ins w:id="59" w:author="Ofgem" w:date="2020-09-29T12:57:00Z"/>
        </w:rPr>
      </w:pPr>
      <w:ins w:id="60" w:author="Ofgem" w:date="2020-09-29T12:57:00Z">
        <w:r w:rsidRPr="00CD0817">
          <w:t xml:space="preserve">that Issuer Credit Rating or Significant Instrument Credit Rating is on Negative Watch. </w:t>
        </w:r>
      </w:ins>
    </w:p>
    <w:p w14:paraId="14812B84" w14:textId="77777777" w:rsidR="00CD0817" w:rsidRPr="00CD0817" w:rsidRDefault="00CD0817" w:rsidP="00CD0817">
      <w:pPr>
        <w:pStyle w:val="NumberedNormal"/>
        <w:numPr>
          <w:ilvl w:val="2"/>
          <w:numId w:val="53"/>
        </w:numPr>
        <w:tabs>
          <w:tab w:val="left" w:pos="879"/>
        </w:tabs>
        <w:spacing w:before="160"/>
        <w:rPr>
          <w:ins w:id="61" w:author="Ofgem" w:date="2020-09-29T12:57:00Z"/>
        </w:rPr>
      </w:pPr>
      <w:ins w:id="62" w:author="Ofgem" w:date="2020-09-29T12:57:00Z">
        <w:r w:rsidRPr="00CD0817">
          <w:t>This paragraph applies if the licensee’s Issuer Credit Rating or Significant Instrument Credit Rating is downgraded to the lowest Investment Grade or lower.</w:t>
        </w:r>
      </w:ins>
    </w:p>
    <w:p w14:paraId="3A6F24D8" w14:textId="77777777" w:rsidR="00CD0817" w:rsidRPr="00CD0817" w:rsidRDefault="00CD0817" w:rsidP="00CD0817">
      <w:pPr>
        <w:pStyle w:val="NumberedNormal"/>
        <w:numPr>
          <w:ilvl w:val="2"/>
          <w:numId w:val="53"/>
        </w:numPr>
        <w:tabs>
          <w:tab w:val="left" w:pos="879"/>
        </w:tabs>
        <w:spacing w:before="160"/>
        <w:rPr>
          <w:ins w:id="63" w:author="Ofgem" w:date="2020-09-29T12:57:00Z"/>
        </w:rPr>
      </w:pPr>
      <w:ins w:id="64" w:author="Ofgem" w:date="2020-09-29T12:57:00Z">
        <w:r w:rsidRPr="00CD0817">
          <w:t>The Financial Resilience Report must include:</w:t>
        </w:r>
      </w:ins>
    </w:p>
    <w:p w14:paraId="54E54DA8" w14:textId="77777777" w:rsidR="00CD0817" w:rsidRPr="00CD0817" w:rsidRDefault="00CD0817" w:rsidP="00CD0817">
      <w:pPr>
        <w:pStyle w:val="ListNormal"/>
        <w:numPr>
          <w:ilvl w:val="3"/>
          <w:numId w:val="53"/>
        </w:numPr>
        <w:rPr>
          <w:ins w:id="65" w:author="Ofgem" w:date="2020-09-29T12:57:00Z"/>
        </w:rPr>
      </w:pPr>
      <w:ins w:id="66" w:author="Ofgem" w:date="2020-09-29T12:57:00Z">
        <w:r w:rsidRPr="00CD0817">
          <w:t xml:space="preserve">an assessment of the licensee’s current and forecast financial standing, including an assessment of resilience to downside scenarios relating to either operational performance or macro-economic events; </w:t>
        </w:r>
      </w:ins>
    </w:p>
    <w:p w14:paraId="7BE1020A" w14:textId="77777777" w:rsidR="00CD0817" w:rsidRPr="00CD0817" w:rsidRDefault="00CD0817" w:rsidP="00CD0817">
      <w:pPr>
        <w:pStyle w:val="ListNormal"/>
        <w:numPr>
          <w:ilvl w:val="3"/>
          <w:numId w:val="53"/>
        </w:numPr>
        <w:rPr>
          <w:ins w:id="67" w:author="Ofgem" w:date="2020-09-29T12:57:00Z"/>
        </w:rPr>
      </w:pPr>
      <w:ins w:id="68" w:author="Ofgem" w:date="2020-09-29T12:57:00Z">
        <w:r w:rsidRPr="00CD0817">
          <w:t>financial projections for the next [three] Regulatory Years (including the remainder of the current year) or the remainder of the Price Control Period, whichever is longer; and</w:t>
        </w:r>
      </w:ins>
    </w:p>
    <w:p w14:paraId="02183BF0" w14:textId="77777777" w:rsidR="00CD0817" w:rsidRPr="00CD0817" w:rsidRDefault="00CD0817" w:rsidP="00CD0817">
      <w:pPr>
        <w:pStyle w:val="ListNormal"/>
        <w:numPr>
          <w:ilvl w:val="3"/>
          <w:numId w:val="53"/>
        </w:numPr>
        <w:rPr>
          <w:ins w:id="69" w:author="Ofgem" w:date="2020-09-29T12:57:00Z"/>
        </w:rPr>
      </w:pPr>
      <w:ins w:id="70" w:author="Ofgem" w:date="2020-09-29T12:57:00Z">
        <w:r w:rsidRPr="00CD0817">
          <w:t>details of Potential Mitigating Actions the licensee could take to improve its financial resilience and an indication of whether such actions are planned.</w:t>
        </w:r>
      </w:ins>
    </w:p>
    <w:p w14:paraId="76C014DD" w14:textId="24D37A5F" w:rsidR="00CD0817" w:rsidRPr="00CD0817" w:rsidRDefault="00CD0817" w:rsidP="00CD0817">
      <w:pPr>
        <w:pStyle w:val="NumberedNormal"/>
        <w:numPr>
          <w:ilvl w:val="2"/>
          <w:numId w:val="53"/>
        </w:numPr>
        <w:tabs>
          <w:tab w:val="left" w:pos="879"/>
        </w:tabs>
        <w:spacing w:before="160"/>
        <w:rPr>
          <w:ins w:id="71" w:author="Ofgem" w:date="2020-09-29T12:57:00Z"/>
        </w:rPr>
      </w:pPr>
      <w:ins w:id="72" w:author="Ofgem" w:date="2020-09-29T12:57:00Z">
        <w:r w:rsidRPr="00CD0817">
          <w:t xml:space="preserve">The financial projections required by paragraph 7(b) </w:t>
        </w:r>
      </w:ins>
      <w:ins w:id="73" w:author="Eilidh Alexander" w:date="2020-09-30T10:04:00Z">
        <w:r w:rsidR="00177DE5">
          <w:t xml:space="preserve">of this condition </w:t>
        </w:r>
      </w:ins>
      <w:ins w:id="74" w:author="Ofgem" w:date="2020-09-29T12:57:00Z">
        <w:r w:rsidRPr="00CD0817">
          <w:t>must include:</w:t>
        </w:r>
      </w:ins>
    </w:p>
    <w:p w14:paraId="41ED68B6" w14:textId="77777777" w:rsidR="00CD0817" w:rsidRPr="00CD0817" w:rsidRDefault="00CD0817" w:rsidP="00CD0817">
      <w:pPr>
        <w:pStyle w:val="ListNormal"/>
        <w:numPr>
          <w:ilvl w:val="3"/>
          <w:numId w:val="53"/>
        </w:numPr>
        <w:rPr>
          <w:ins w:id="75" w:author="Ofgem" w:date="2020-09-29T12:57:00Z"/>
        </w:rPr>
      </w:pPr>
      <w:ins w:id="76" w:author="Ofgem" w:date="2020-09-29T12:57:00Z">
        <w:r w:rsidRPr="00CD0817">
          <w:t>a forecast balance sheet;</w:t>
        </w:r>
      </w:ins>
    </w:p>
    <w:p w14:paraId="4BD6D36D" w14:textId="77777777" w:rsidR="00CD0817" w:rsidRPr="00CD0817" w:rsidRDefault="00CD0817" w:rsidP="00CD0817">
      <w:pPr>
        <w:pStyle w:val="ListNormal"/>
        <w:numPr>
          <w:ilvl w:val="3"/>
          <w:numId w:val="53"/>
        </w:numPr>
        <w:rPr>
          <w:ins w:id="77" w:author="Ofgem" w:date="2020-09-29T12:57:00Z"/>
        </w:rPr>
      </w:pPr>
      <w:ins w:id="78" w:author="Ofgem" w:date="2020-09-29T12:57:00Z">
        <w:r w:rsidRPr="00CD0817">
          <w:t>income statements;</w:t>
        </w:r>
      </w:ins>
    </w:p>
    <w:p w14:paraId="0B79D71D" w14:textId="77777777" w:rsidR="00CD0817" w:rsidRPr="00CD0817" w:rsidRDefault="00CD0817" w:rsidP="00CD0817">
      <w:pPr>
        <w:pStyle w:val="ListNormal"/>
        <w:numPr>
          <w:ilvl w:val="3"/>
          <w:numId w:val="53"/>
        </w:numPr>
        <w:rPr>
          <w:ins w:id="79" w:author="Ofgem" w:date="2020-09-29T12:57:00Z"/>
        </w:rPr>
      </w:pPr>
      <w:ins w:id="80" w:author="Ofgem" w:date="2020-09-29T12:57:00Z">
        <w:r w:rsidRPr="00CD0817">
          <w:t>cashflow statements;</w:t>
        </w:r>
      </w:ins>
    </w:p>
    <w:p w14:paraId="5C3E3732" w14:textId="77777777" w:rsidR="00CD0817" w:rsidRPr="00CD0817" w:rsidRDefault="00CD0817" w:rsidP="00CD0817">
      <w:pPr>
        <w:pStyle w:val="ListNormal"/>
        <w:numPr>
          <w:ilvl w:val="3"/>
          <w:numId w:val="53"/>
        </w:numPr>
        <w:rPr>
          <w:ins w:id="81" w:author="Ofgem" w:date="2020-09-29T12:57:00Z"/>
        </w:rPr>
      </w:pPr>
      <w:ins w:id="82" w:author="Ofgem" w:date="2020-09-29T12:57:00Z">
        <w:r w:rsidRPr="00CD0817">
          <w:t>key financial metric projections;</w:t>
        </w:r>
      </w:ins>
    </w:p>
    <w:p w14:paraId="59D853D3" w14:textId="77777777" w:rsidR="00CD0817" w:rsidRPr="00CD0817" w:rsidRDefault="00CD0817" w:rsidP="00CD0817">
      <w:pPr>
        <w:pStyle w:val="ListNormal"/>
        <w:numPr>
          <w:ilvl w:val="3"/>
          <w:numId w:val="53"/>
        </w:numPr>
        <w:rPr>
          <w:ins w:id="83" w:author="Ofgem" w:date="2020-09-29T12:57:00Z"/>
        </w:rPr>
      </w:pPr>
      <w:ins w:id="84" w:author="Ofgem" w:date="2020-09-29T12:57:00Z">
        <w:r w:rsidRPr="00CD0817">
          <w:t>results of any stress tests that the licensee considered appropriate; and</w:t>
        </w:r>
      </w:ins>
    </w:p>
    <w:p w14:paraId="5B14BD9C" w14:textId="77777777" w:rsidR="00CD0817" w:rsidRPr="00CD0817" w:rsidRDefault="00CD0817" w:rsidP="00CD0817">
      <w:ins w:id="85" w:author="Ofgem" w:date="2020-09-29T12:57:00Z">
        <w:r w:rsidRPr="00CD0817">
          <w:t>results of any stress tests that the Authority has directed the licensee to include</w:t>
        </w:r>
      </w:ins>
    </w:p>
    <w:p w14:paraId="1CF63645" w14:textId="77777777" w:rsidR="00A371D6" w:rsidRPr="0017679E" w:rsidRDefault="00A371D6" w:rsidP="00A371D6"/>
    <w:p w14:paraId="758E6735" w14:textId="5B283ECA" w:rsidR="007D74A4" w:rsidRDefault="007D74A4" w:rsidP="007D74A4">
      <w:pPr>
        <w:pStyle w:val="Heading2"/>
        <w:numPr>
          <w:ilvl w:val="0"/>
          <w:numId w:val="0"/>
        </w:numPr>
      </w:pPr>
    </w:p>
    <w:p w14:paraId="731A51E3" w14:textId="7406D536" w:rsidR="007D74A4" w:rsidRDefault="007D74A4" w:rsidP="007D74A4">
      <w:pPr>
        <w:pStyle w:val="Heading2"/>
        <w:numPr>
          <w:ilvl w:val="0"/>
          <w:numId w:val="0"/>
        </w:numPr>
      </w:pPr>
      <w:bookmarkStart w:id="86" w:name="_Toc52354362"/>
      <w:r>
        <w:t>Condition B11</w:t>
      </w:r>
      <w:r w:rsidRPr="00A402FB">
        <w:t>:</w:t>
      </w:r>
      <w:bookmarkEnd w:id="86"/>
      <w:r>
        <w:t xml:space="preserve"> </w:t>
      </w:r>
    </w:p>
    <w:p w14:paraId="0AC3FBD0" w14:textId="7017FBD3" w:rsidR="00DB72E2" w:rsidRDefault="007D74A4" w:rsidP="00095C4B">
      <w:pPr>
        <w:pStyle w:val="Heading2"/>
        <w:numPr>
          <w:ilvl w:val="0"/>
          <w:numId w:val="0"/>
        </w:numPr>
      </w:pPr>
      <w:bookmarkStart w:id="87" w:name="_Toc52354363"/>
      <w:r>
        <w:t>Condition B12</w:t>
      </w:r>
      <w:r w:rsidRPr="00A402FB">
        <w:t>:</w:t>
      </w:r>
      <w:r>
        <w:t xml:space="preserve"> </w:t>
      </w:r>
      <w:r w:rsidR="00DB72E2">
        <w:t>System Operator – Transmission Owner Code</w:t>
      </w:r>
      <w:bookmarkEnd w:id="87"/>
    </w:p>
    <w:p w14:paraId="407B10D5" w14:textId="77777777" w:rsidR="00CD0817" w:rsidRPr="00CA3B2C" w:rsidRDefault="00CD0817" w:rsidP="00CD0817">
      <w:pPr>
        <w:keepNext/>
        <w:spacing w:before="240" w:after="60" w:line="240" w:lineRule="auto"/>
        <w:outlineLvl w:val="1"/>
        <w:rPr>
          <w:rFonts w:eastAsia="Times New Roman" w:cs="Times New Roman"/>
          <w:b/>
          <w:bCs/>
          <w:i/>
          <w:iCs/>
          <w:lang w:eastAsia="en-GB"/>
        </w:rPr>
      </w:pPr>
      <w:bookmarkStart w:id="88" w:name="_Toc104789067"/>
      <w:bookmarkStart w:id="89" w:name="_Toc189557185"/>
      <w:bookmarkStart w:id="90" w:name="_Toc349050677"/>
      <w:r w:rsidRPr="00CA3B2C">
        <w:rPr>
          <w:rFonts w:eastAsia="Times New Roman" w:cs="Times New Roman"/>
          <w:b/>
          <w:bCs/>
          <w:i/>
          <w:iCs/>
          <w:lang w:eastAsia="en-GB"/>
        </w:rPr>
        <w:t>Condition B12:  System Operator – Transmission Owner Code</w:t>
      </w:r>
      <w:bookmarkEnd w:id="88"/>
      <w:bookmarkEnd w:id="89"/>
      <w:bookmarkEnd w:id="90"/>
    </w:p>
    <w:p w14:paraId="4C41894E" w14:textId="77777777" w:rsidR="00CD0817" w:rsidRPr="00CA3B2C" w:rsidRDefault="00CD0817" w:rsidP="00CD0817">
      <w:pPr>
        <w:spacing w:after="0" w:line="240" w:lineRule="auto"/>
        <w:rPr>
          <w:rFonts w:eastAsia="Times New Roman" w:cs="Times New Roman"/>
          <w:lang w:eastAsia="en-GB"/>
        </w:rPr>
      </w:pPr>
    </w:p>
    <w:p w14:paraId="093D4B95" w14:textId="77777777" w:rsidR="00CD0817" w:rsidRPr="00CA3B2C" w:rsidRDefault="00CD0817" w:rsidP="00CD0817">
      <w:pPr>
        <w:numPr>
          <w:ilvl w:val="0"/>
          <w:numId w:val="36"/>
        </w:numPr>
        <w:spacing w:after="240" w:line="360" w:lineRule="auto"/>
        <w:jc w:val="both"/>
        <w:rPr>
          <w:rFonts w:eastAsia="Times New Roman" w:cs="Times New Roman"/>
        </w:rPr>
      </w:pPr>
      <w:r w:rsidRPr="00CA3B2C">
        <w:rPr>
          <w:rFonts w:eastAsia="Times New Roman" w:cs="Times New Roman"/>
        </w:rPr>
        <w:t>The licensee shall, in common with those other transmission licensees to which this condition applies, at all times have in force a STC, being a document which:</w:t>
      </w:r>
    </w:p>
    <w:p w14:paraId="0F89493B" w14:textId="77777777" w:rsidR="00CD0817" w:rsidRDefault="00CD0817" w:rsidP="00CD0817">
      <w:pPr>
        <w:numPr>
          <w:ilvl w:val="1"/>
          <w:numId w:val="36"/>
        </w:numPr>
        <w:overflowPunct w:val="0"/>
        <w:autoSpaceDE w:val="0"/>
        <w:autoSpaceDN w:val="0"/>
        <w:adjustRightInd w:val="0"/>
        <w:spacing w:after="240" w:line="360" w:lineRule="auto"/>
        <w:jc w:val="both"/>
        <w:textAlignment w:val="baseline"/>
        <w:rPr>
          <w:rFonts w:eastAsia="Times New Roman" w:cs="Times New Roman"/>
        </w:rPr>
      </w:pPr>
      <w:r w:rsidRPr="00CA3B2C">
        <w:rPr>
          <w:rFonts w:eastAsia="Times New Roman" w:cs="Times New Roman"/>
        </w:rPr>
        <w:t>sets out terms as between STC parties whereby the national electricity transmission system and each STC party's transmission system forming part thereof is to be planned, developed or operated and transmission services are to be provided together with any associated arrangements;</w:t>
      </w:r>
    </w:p>
    <w:p w14:paraId="20CB1575" w14:textId="77777777" w:rsidR="00CD0817" w:rsidRPr="00CA3B2C" w:rsidRDefault="00CD0817" w:rsidP="00CD0817">
      <w:pPr>
        <w:numPr>
          <w:ilvl w:val="1"/>
          <w:numId w:val="36"/>
        </w:numPr>
        <w:overflowPunct w:val="0"/>
        <w:autoSpaceDE w:val="0"/>
        <w:autoSpaceDN w:val="0"/>
        <w:adjustRightInd w:val="0"/>
        <w:spacing w:after="240" w:line="360" w:lineRule="auto"/>
        <w:jc w:val="both"/>
        <w:textAlignment w:val="baseline"/>
        <w:rPr>
          <w:ins w:id="91" w:author="Ofgem" w:date="2020-09-29T13:04:00Z"/>
          <w:rFonts w:eastAsia="Times New Roman" w:cs="Times New Roman"/>
        </w:rPr>
      </w:pPr>
      <w:ins w:id="92" w:author="Ofgem" w:date="2020-09-29T13:04:00Z">
        <w:r w:rsidRPr="00CA3B2C">
          <w:rPr>
            <w:rFonts w:eastAsia="Times New Roman" w:cs="Times New Roman"/>
          </w:rPr>
          <w:t>set outs the terms by which the syste</w:t>
        </w:r>
        <w:r>
          <w:rPr>
            <w:rFonts w:eastAsia="Times New Roman" w:cs="Times New Roman"/>
          </w:rPr>
          <w:t>m operator allocates received transmission network r</w:t>
        </w:r>
        <w:r w:rsidRPr="00CA3B2C">
          <w:rPr>
            <w:rFonts w:eastAsia="Times New Roman" w:cs="Times New Roman"/>
          </w:rPr>
          <w:t>evenue, consistent with the principles that the system operator will only pay in</w:t>
        </w:r>
        <w:r>
          <w:rPr>
            <w:rFonts w:eastAsia="Times New Roman" w:cs="Times New Roman"/>
          </w:rPr>
          <w:t>voiced transmission network</w:t>
        </w:r>
        <w:r w:rsidRPr="00CA3B2C">
          <w:rPr>
            <w:rFonts w:eastAsia="Times New Roman" w:cs="Times New Roman"/>
          </w:rPr>
          <w:t xml:space="preserve"> revenue, net of payments to </w:t>
        </w:r>
        <w:r>
          <w:rPr>
            <w:rFonts w:eastAsia="Times New Roman" w:cs="Times New Roman"/>
          </w:rPr>
          <w:t>offshore transmission owners</w:t>
        </w:r>
        <w:r w:rsidRPr="00CA3B2C">
          <w:rPr>
            <w:rFonts w:eastAsia="Times New Roman" w:cs="Times New Roman"/>
          </w:rPr>
          <w:t xml:space="preserve"> and other parties, to o</w:t>
        </w:r>
        <w:r>
          <w:rPr>
            <w:rFonts w:eastAsia="Times New Roman" w:cs="Times New Roman"/>
          </w:rPr>
          <w:t>nshore transmission owner</w:t>
        </w:r>
        <w:r w:rsidRPr="00CA3B2C">
          <w:rPr>
            <w:rFonts w:eastAsia="Times New Roman" w:cs="Times New Roman"/>
          </w:rPr>
          <w:t>s, and any under-or over-recovery will be shared between NGET, SHET and SPT, proport</w:t>
        </w:r>
        <w:r>
          <w:rPr>
            <w:rFonts w:eastAsia="Times New Roman" w:cs="Times New Roman"/>
          </w:rPr>
          <w:t>ionate to their share of onshore transmission o</w:t>
        </w:r>
        <w:r w:rsidRPr="00CA3B2C">
          <w:rPr>
            <w:rFonts w:eastAsia="Times New Roman" w:cs="Times New Roman"/>
          </w:rPr>
          <w:t>wner revenue. The licensee shall use its best endeavours to ensure terms are in place that facilitate its compliance with the requirements of this condition no later than 1 April 2021;</w:t>
        </w:r>
      </w:ins>
    </w:p>
    <w:p w14:paraId="2A02E5BF" w14:textId="77777777" w:rsidR="00CD0817" w:rsidRPr="00CA3B2C" w:rsidRDefault="00CD0817" w:rsidP="00CD0817">
      <w:pPr>
        <w:numPr>
          <w:ilvl w:val="1"/>
          <w:numId w:val="36"/>
        </w:numPr>
        <w:overflowPunct w:val="0"/>
        <w:autoSpaceDE w:val="0"/>
        <w:autoSpaceDN w:val="0"/>
        <w:adjustRightInd w:val="0"/>
        <w:spacing w:after="240" w:line="360" w:lineRule="auto"/>
        <w:jc w:val="both"/>
        <w:textAlignment w:val="baseline"/>
        <w:rPr>
          <w:rFonts w:eastAsia="Times New Roman" w:cs="Times New Roman"/>
        </w:rPr>
      </w:pPr>
      <w:r w:rsidRPr="00CA3B2C">
        <w:rPr>
          <w:rFonts w:eastAsia="Times New Roman" w:cs="Times New Roman"/>
        </w:rPr>
        <w:t xml:space="preserve">is designed to facilitate achievement of the objectives set out in paragraph 3; </w:t>
      </w:r>
    </w:p>
    <w:p w14:paraId="4C34ABB9" w14:textId="77777777" w:rsidR="00CD0817" w:rsidRPr="00CA3B2C" w:rsidRDefault="00CD0817" w:rsidP="00CD0817">
      <w:pPr>
        <w:numPr>
          <w:ilvl w:val="1"/>
          <w:numId w:val="36"/>
        </w:numPr>
        <w:overflowPunct w:val="0"/>
        <w:autoSpaceDE w:val="0"/>
        <w:autoSpaceDN w:val="0"/>
        <w:adjustRightInd w:val="0"/>
        <w:spacing w:after="240" w:line="360" w:lineRule="auto"/>
        <w:jc w:val="both"/>
        <w:textAlignment w:val="baseline"/>
        <w:rPr>
          <w:rFonts w:eastAsia="Times New Roman" w:cs="Times New Roman"/>
        </w:rPr>
      </w:pPr>
      <w:r w:rsidRPr="00CA3B2C">
        <w:rPr>
          <w:rFonts w:eastAsia="Times New Roman" w:cs="Times New Roman"/>
        </w:rPr>
        <w:t xml:space="preserve">includes the modification procedures required by paragraph 6-6H; </w:t>
      </w:r>
    </w:p>
    <w:p w14:paraId="1BACC228" w14:textId="77777777" w:rsidR="00CD0817" w:rsidRPr="00CA3B2C" w:rsidRDefault="00CD0817" w:rsidP="00CD0817">
      <w:pPr>
        <w:numPr>
          <w:ilvl w:val="1"/>
          <w:numId w:val="36"/>
        </w:numPr>
        <w:overflowPunct w:val="0"/>
        <w:autoSpaceDE w:val="0"/>
        <w:autoSpaceDN w:val="0"/>
        <w:adjustRightInd w:val="0"/>
        <w:spacing w:after="240" w:line="360" w:lineRule="auto"/>
        <w:jc w:val="both"/>
        <w:textAlignment w:val="baseline"/>
        <w:rPr>
          <w:rFonts w:eastAsia="Times New Roman" w:cs="Times New Roman"/>
        </w:rPr>
      </w:pPr>
      <w:r w:rsidRPr="00CA3B2C">
        <w:rPr>
          <w:rFonts w:eastAsia="Times New Roman" w:cs="Times New Roman"/>
        </w:rPr>
        <w:t xml:space="preserve">provides for mechanisms for the resolution of any disputes arising in relation to any of the matters addressed in the STC; and </w:t>
      </w:r>
    </w:p>
    <w:p w14:paraId="4DA14C3A" w14:textId="77777777" w:rsidR="00CD0817" w:rsidRPr="00CA3B2C" w:rsidRDefault="00CD0817" w:rsidP="00CD0817">
      <w:pPr>
        <w:numPr>
          <w:ilvl w:val="1"/>
          <w:numId w:val="36"/>
        </w:numPr>
        <w:spacing w:after="240" w:line="360" w:lineRule="auto"/>
        <w:jc w:val="both"/>
        <w:rPr>
          <w:rFonts w:eastAsia="Times New Roman" w:cs="Times New Roman"/>
          <w:lang w:eastAsia="en-GB"/>
        </w:rPr>
      </w:pPr>
      <w:r w:rsidRPr="00CA3B2C">
        <w:rPr>
          <w:rFonts w:eastAsia="Times New Roman" w:cs="Times New Roman"/>
          <w:lang w:eastAsia="en-GB"/>
        </w:rPr>
        <w:t>The licensee shall be taken to comply with this paragraph by:</w:t>
      </w:r>
    </w:p>
    <w:p w14:paraId="3FF622CA" w14:textId="77777777" w:rsidR="00CD0817" w:rsidRPr="00CA3B2C" w:rsidRDefault="00CD0817" w:rsidP="00CD0817">
      <w:pPr>
        <w:numPr>
          <w:ilvl w:val="2"/>
          <w:numId w:val="36"/>
        </w:numPr>
        <w:spacing w:after="240" w:line="360" w:lineRule="auto"/>
        <w:jc w:val="both"/>
        <w:rPr>
          <w:rFonts w:eastAsia="Times New Roman" w:cs="Times New Roman"/>
          <w:lang w:eastAsia="en-GB"/>
        </w:rPr>
      </w:pPr>
      <w:r w:rsidRPr="00CA3B2C">
        <w:rPr>
          <w:rFonts w:eastAsia="Times New Roman" w:cs="Times New Roman"/>
          <w:lang w:eastAsia="en-GB"/>
        </w:rPr>
        <w:t xml:space="preserve">   adopting (through entry into the STC Framework Agreement), as the STC in force with effect from the date this condition comes into effect, the document designated by the Secretary of State for the purposes of this condition; and </w:t>
      </w:r>
    </w:p>
    <w:p w14:paraId="60A1716D" w14:textId="77777777" w:rsidR="00CD0817" w:rsidRPr="00CA3B2C" w:rsidRDefault="00CD0817" w:rsidP="00CD0817">
      <w:pPr>
        <w:numPr>
          <w:ilvl w:val="2"/>
          <w:numId w:val="36"/>
        </w:numPr>
        <w:spacing w:after="240" w:line="360" w:lineRule="auto"/>
        <w:jc w:val="both"/>
        <w:rPr>
          <w:rFonts w:eastAsia="Times New Roman" w:cs="Times New Roman"/>
          <w:lang w:eastAsia="en-GB"/>
        </w:rPr>
      </w:pPr>
      <w:r w:rsidRPr="00CA3B2C">
        <w:rPr>
          <w:rFonts w:eastAsia="Times New Roman" w:cs="Times New Roman"/>
          <w:lang w:eastAsia="en-GB"/>
        </w:rPr>
        <w:t xml:space="preserve">   modifying such document from time to time in accordance with the transition modification provisions and the provisions of paragraphs 6-6H and 7 below.</w:t>
      </w:r>
    </w:p>
    <w:p w14:paraId="2C895ED5" w14:textId="77777777" w:rsidR="00CD0817" w:rsidRPr="00CA3B2C" w:rsidRDefault="00CD0817" w:rsidP="00CD0817">
      <w:pPr>
        <w:numPr>
          <w:ilvl w:val="0"/>
          <w:numId w:val="36"/>
        </w:numPr>
        <w:spacing w:after="240" w:line="360" w:lineRule="auto"/>
        <w:jc w:val="both"/>
        <w:rPr>
          <w:rFonts w:eastAsia="Times New Roman" w:cs="Times New Roman"/>
        </w:rPr>
      </w:pPr>
      <w:r w:rsidRPr="00CA3B2C">
        <w:rPr>
          <w:rFonts w:eastAsia="Times New Roman" w:cs="Times New Roman"/>
        </w:rPr>
        <w:t>For the purposes of this condition, the terms and arrangements referred to in paragraph 1(a) whereby the national electricity transmission system and each STC party's transmission system forming part thereof are to be planned, developed or operated and transmission services are to be provided are those which:</w:t>
      </w:r>
    </w:p>
    <w:p w14:paraId="2D07CB00" w14:textId="77777777" w:rsidR="00CD0817" w:rsidRPr="00CA3B2C" w:rsidRDefault="00CD0817" w:rsidP="00CD0817">
      <w:pPr>
        <w:numPr>
          <w:ilvl w:val="1"/>
          <w:numId w:val="33"/>
        </w:numPr>
        <w:overflowPunct w:val="0"/>
        <w:autoSpaceDE w:val="0"/>
        <w:autoSpaceDN w:val="0"/>
        <w:adjustRightInd w:val="0"/>
        <w:spacing w:after="240" w:line="360" w:lineRule="auto"/>
        <w:jc w:val="both"/>
        <w:textAlignment w:val="baseline"/>
        <w:rPr>
          <w:rFonts w:eastAsia="Times New Roman" w:cs="Times New Roman"/>
        </w:rPr>
      </w:pPr>
      <w:r w:rsidRPr="00CA3B2C">
        <w:rPr>
          <w:rFonts w:eastAsia="Times New Roman" w:cs="Times New Roman"/>
        </w:rPr>
        <w:t>are requisite for the enjoyment and discharge of the rights and obligations of transmission licensees and STC parties arising under any relevant  licences codes or other document as may be specified from time to time by the Authority including, but not limited to, rights and obligations which may arise under each of the core industry documents, the BSC and the CUSC; and</w:t>
      </w:r>
    </w:p>
    <w:p w14:paraId="1F038CA1" w14:textId="77777777" w:rsidR="00CD0817" w:rsidRPr="00CA3B2C" w:rsidRDefault="00CD0817" w:rsidP="00CD0817">
      <w:pPr>
        <w:numPr>
          <w:ilvl w:val="1"/>
          <w:numId w:val="33"/>
        </w:numPr>
        <w:overflowPunct w:val="0"/>
        <w:autoSpaceDE w:val="0"/>
        <w:autoSpaceDN w:val="0"/>
        <w:adjustRightInd w:val="0"/>
        <w:spacing w:after="240" w:line="360" w:lineRule="auto"/>
        <w:jc w:val="both"/>
        <w:textAlignment w:val="baseline"/>
        <w:rPr>
          <w:rFonts w:eastAsia="Times New Roman" w:cs="Times New Roman"/>
        </w:rPr>
      </w:pPr>
      <w:r w:rsidRPr="00CA3B2C">
        <w:rPr>
          <w:rFonts w:eastAsia="Times New Roman" w:cs="Times New Roman"/>
        </w:rPr>
        <w:t>provide for matters which include:</w:t>
      </w:r>
    </w:p>
    <w:p w14:paraId="6636B6DB" w14:textId="77777777" w:rsidR="00CD0817" w:rsidRPr="00CA3B2C" w:rsidRDefault="00CD0817" w:rsidP="00CD0817">
      <w:pPr>
        <w:numPr>
          <w:ilvl w:val="1"/>
          <w:numId w:val="32"/>
        </w:numPr>
        <w:tabs>
          <w:tab w:val="left" w:pos="1620"/>
        </w:tabs>
        <w:spacing w:after="240" w:line="360" w:lineRule="auto"/>
        <w:ind w:left="1701" w:hanging="567"/>
        <w:jc w:val="both"/>
        <w:rPr>
          <w:rFonts w:eastAsia="Times New Roman" w:cs="Times New Roman"/>
          <w:lang w:eastAsia="en-GB"/>
        </w:rPr>
      </w:pPr>
      <w:r w:rsidRPr="00CA3B2C">
        <w:rPr>
          <w:rFonts w:eastAsia="Times New Roman" w:cs="Times New Roman"/>
          <w:lang w:eastAsia="en-GB"/>
        </w:rPr>
        <w:t xml:space="preserve">the provision of transmission services, </w:t>
      </w:r>
    </w:p>
    <w:p w14:paraId="5C11DC81" w14:textId="77777777" w:rsidR="00CD0817" w:rsidRPr="00CA3B2C" w:rsidRDefault="00CD0817" w:rsidP="00CD0817">
      <w:pPr>
        <w:numPr>
          <w:ilvl w:val="1"/>
          <w:numId w:val="32"/>
        </w:numPr>
        <w:tabs>
          <w:tab w:val="left" w:pos="1620"/>
        </w:tabs>
        <w:spacing w:after="240" w:line="360" w:lineRule="auto"/>
        <w:ind w:left="1620" w:hanging="486"/>
        <w:jc w:val="both"/>
        <w:rPr>
          <w:rFonts w:eastAsia="Times New Roman" w:cs="Times New Roman"/>
          <w:lang w:eastAsia="en-GB"/>
        </w:rPr>
      </w:pPr>
      <w:r w:rsidRPr="00CA3B2C">
        <w:rPr>
          <w:rFonts w:eastAsia="Times New Roman" w:cs="Times New Roman"/>
          <w:lang w:eastAsia="en-GB"/>
        </w:rPr>
        <w:t>the operation, including the configuration, of the national electricity transmission system,</w:t>
      </w:r>
    </w:p>
    <w:p w14:paraId="34451EC0" w14:textId="77777777" w:rsidR="00CD0817" w:rsidRPr="00CA3B2C" w:rsidRDefault="00CD0817" w:rsidP="00CD0817">
      <w:pPr>
        <w:numPr>
          <w:ilvl w:val="1"/>
          <w:numId w:val="32"/>
        </w:numPr>
        <w:tabs>
          <w:tab w:val="left" w:pos="1620"/>
        </w:tabs>
        <w:spacing w:after="240" w:line="360" w:lineRule="auto"/>
        <w:ind w:left="1620" w:hanging="486"/>
        <w:jc w:val="both"/>
        <w:rPr>
          <w:rFonts w:eastAsia="Times New Roman" w:cs="Times New Roman"/>
          <w:lang w:eastAsia="en-GB"/>
        </w:rPr>
      </w:pPr>
      <w:r w:rsidRPr="00CA3B2C">
        <w:rPr>
          <w:rFonts w:eastAsia="Times New Roman" w:cs="Times New Roman"/>
          <w:lang w:eastAsia="en-GB"/>
        </w:rPr>
        <w:t>the co-ordination of the planning of STC parties' transmission systems,</w:t>
      </w:r>
    </w:p>
    <w:p w14:paraId="5AB97614" w14:textId="77777777" w:rsidR="00CD0817" w:rsidRPr="00CA3B2C" w:rsidRDefault="00CD0817" w:rsidP="00CD0817">
      <w:pPr>
        <w:numPr>
          <w:ilvl w:val="1"/>
          <w:numId w:val="32"/>
        </w:numPr>
        <w:tabs>
          <w:tab w:val="left" w:pos="1620"/>
        </w:tabs>
        <w:spacing w:after="240" w:line="360" w:lineRule="auto"/>
        <w:ind w:left="1620" w:hanging="486"/>
        <w:jc w:val="both"/>
        <w:rPr>
          <w:rFonts w:eastAsia="Times New Roman" w:cs="Times New Roman"/>
          <w:lang w:eastAsia="en-GB"/>
        </w:rPr>
      </w:pPr>
      <w:r w:rsidRPr="00CA3B2C">
        <w:rPr>
          <w:rFonts w:eastAsia="Times New Roman" w:cs="Times New Roman"/>
          <w:lang w:eastAsia="en-GB"/>
        </w:rPr>
        <w:t>the progression of matters necessary to respond to applications for new connections (or modifications of existing connections),</w:t>
      </w:r>
    </w:p>
    <w:p w14:paraId="17F3BE4D" w14:textId="77777777" w:rsidR="00CD0817" w:rsidRPr="00CA3B2C" w:rsidRDefault="00CD0817" w:rsidP="00CD0817">
      <w:pPr>
        <w:numPr>
          <w:ilvl w:val="1"/>
          <w:numId w:val="32"/>
        </w:numPr>
        <w:tabs>
          <w:tab w:val="left" w:pos="1620"/>
        </w:tabs>
        <w:spacing w:after="240" w:line="360" w:lineRule="auto"/>
        <w:ind w:left="1620" w:hanging="486"/>
        <w:jc w:val="both"/>
        <w:rPr>
          <w:rFonts w:eastAsia="Times New Roman" w:cs="Times New Roman"/>
          <w:lang w:eastAsia="en-GB"/>
        </w:rPr>
      </w:pPr>
      <w:r w:rsidRPr="00CA3B2C">
        <w:rPr>
          <w:rFonts w:eastAsia="Times New Roman" w:cs="Times New Roman"/>
          <w:lang w:eastAsia="en-GB"/>
        </w:rPr>
        <w:t xml:space="preserve">planning for, and co-ordination of, transmission outages, </w:t>
      </w:r>
    </w:p>
    <w:p w14:paraId="7CD84C10" w14:textId="77777777" w:rsidR="00CD0817" w:rsidRPr="00CA3B2C" w:rsidRDefault="00CD0817" w:rsidP="00CD0817">
      <w:pPr>
        <w:numPr>
          <w:ilvl w:val="1"/>
          <w:numId w:val="32"/>
        </w:numPr>
        <w:tabs>
          <w:tab w:val="left" w:pos="1620"/>
        </w:tabs>
        <w:spacing w:after="240" w:line="360" w:lineRule="auto"/>
        <w:ind w:left="1620" w:hanging="486"/>
        <w:jc w:val="both"/>
        <w:rPr>
          <w:rFonts w:eastAsia="Times New Roman" w:cs="Times New Roman"/>
          <w:lang w:eastAsia="en-GB"/>
        </w:rPr>
      </w:pPr>
      <w:r w:rsidRPr="00CA3B2C">
        <w:rPr>
          <w:rFonts w:eastAsia="Times New Roman" w:cs="Times New Roman"/>
          <w:lang w:eastAsia="en-GB"/>
        </w:rPr>
        <w:t>procedures for developing, agreeing and implementing party entry processes,</w:t>
      </w:r>
    </w:p>
    <w:p w14:paraId="10EAF594" w14:textId="77777777" w:rsidR="00CD0817" w:rsidRPr="00CA3B2C" w:rsidRDefault="00CD0817" w:rsidP="00CD0817">
      <w:pPr>
        <w:numPr>
          <w:ilvl w:val="1"/>
          <w:numId w:val="32"/>
        </w:numPr>
        <w:tabs>
          <w:tab w:val="left" w:pos="1620"/>
        </w:tabs>
        <w:spacing w:after="240" w:line="360" w:lineRule="auto"/>
        <w:ind w:left="1620" w:hanging="486"/>
        <w:jc w:val="both"/>
        <w:rPr>
          <w:rFonts w:eastAsia="Times New Roman" w:cs="Times New Roman"/>
          <w:lang w:eastAsia="en-GB"/>
        </w:rPr>
      </w:pPr>
      <w:r w:rsidRPr="00CA3B2C">
        <w:rPr>
          <w:rFonts w:eastAsia="Times New Roman" w:cs="Times New Roman"/>
          <w:lang w:eastAsia="en-GB"/>
        </w:rPr>
        <w:t xml:space="preserve">the resolution of disputes, </w:t>
      </w:r>
    </w:p>
    <w:p w14:paraId="20DBFAAC" w14:textId="77777777" w:rsidR="00CD0817" w:rsidRPr="00CA3B2C" w:rsidRDefault="00CD0817" w:rsidP="00CD0817">
      <w:pPr>
        <w:numPr>
          <w:ilvl w:val="1"/>
          <w:numId w:val="32"/>
        </w:numPr>
        <w:tabs>
          <w:tab w:val="left" w:pos="1620"/>
        </w:tabs>
        <w:spacing w:after="240" w:line="360" w:lineRule="auto"/>
        <w:ind w:left="1620" w:hanging="486"/>
        <w:jc w:val="both"/>
        <w:rPr>
          <w:rFonts w:eastAsia="Times New Roman" w:cs="Times New Roman"/>
          <w:lang w:eastAsia="en-GB"/>
        </w:rPr>
      </w:pPr>
      <w:r w:rsidRPr="00CA3B2C">
        <w:rPr>
          <w:rFonts w:eastAsia="Times New Roman" w:cs="Times New Roman"/>
          <w:lang w:eastAsia="en-GB"/>
        </w:rPr>
        <w:t xml:space="preserve">the exchange of information between STC parties, which information they are free to disclose and relates to the discharge of their duties under the Act, transmission licences and other relevant statutory obligations, </w:t>
      </w:r>
    </w:p>
    <w:p w14:paraId="322C4C09" w14:textId="77777777" w:rsidR="00CD0817" w:rsidRPr="00CA3B2C" w:rsidRDefault="00CD0817" w:rsidP="00CD0817">
      <w:pPr>
        <w:numPr>
          <w:ilvl w:val="1"/>
          <w:numId w:val="32"/>
        </w:numPr>
        <w:tabs>
          <w:tab w:val="left" w:pos="1620"/>
        </w:tabs>
        <w:spacing w:after="240" w:line="360" w:lineRule="auto"/>
        <w:jc w:val="both"/>
        <w:rPr>
          <w:rFonts w:eastAsia="Times New Roman" w:cs="Times New Roman"/>
          <w:lang w:eastAsia="en-GB"/>
        </w:rPr>
      </w:pPr>
      <w:r w:rsidRPr="00CA3B2C">
        <w:rPr>
          <w:rFonts w:eastAsia="Times New Roman" w:cs="Times New Roman"/>
          <w:lang w:eastAsia="en-GB"/>
        </w:rPr>
        <w:t xml:space="preserve">procedures to enable the system operator to obtain relevant information from STC parties to enable it to produce information and analysis about the national electricity transmission system in accordance with standard condition C11 (Production of information about the national electricity transmission system) and standard condition C27 (The Network Options Assessment process and reporting requirements), and </w:t>
      </w:r>
    </w:p>
    <w:p w14:paraId="686DCDE8" w14:textId="77777777" w:rsidR="00CD0817" w:rsidRPr="00CA3B2C" w:rsidRDefault="00CD0817" w:rsidP="00CD0817">
      <w:pPr>
        <w:numPr>
          <w:ilvl w:val="1"/>
          <w:numId w:val="32"/>
        </w:numPr>
        <w:tabs>
          <w:tab w:val="left" w:pos="1620"/>
        </w:tabs>
        <w:spacing w:after="240" w:line="360" w:lineRule="auto"/>
        <w:ind w:left="1620" w:hanging="486"/>
        <w:jc w:val="both"/>
        <w:rPr>
          <w:rFonts w:eastAsia="Times New Roman" w:cs="Times New Roman"/>
          <w:lang w:eastAsia="en-GB"/>
        </w:rPr>
      </w:pPr>
      <w:r w:rsidRPr="00CA3B2C">
        <w:rPr>
          <w:rFonts w:eastAsia="Times New Roman" w:cs="Times New Roman"/>
          <w:lang w:eastAsia="en-GB"/>
        </w:rPr>
        <w:t>procedures established in pursuance of paragraphs 6-6H.</w:t>
      </w:r>
    </w:p>
    <w:p w14:paraId="578138E9" w14:textId="77777777" w:rsidR="00CD0817" w:rsidRPr="00CA3B2C" w:rsidRDefault="00CD0817" w:rsidP="00CD0817">
      <w:pPr>
        <w:keepNext/>
        <w:spacing w:after="240" w:line="360" w:lineRule="auto"/>
        <w:ind w:left="1134"/>
        <w:jc w:val="both"/>
        <w:rPr>
          <w:rFonts w:eastAsia="Times New Roman" w:cs="Times New Roman"/>
          <w:lang w:eastAsia="en-GB"/>
        </w:rPr>
      </w:pPr>
      <w:r w:rsidRPr="00CA3B2C">
        <w:rPr>
          <w:rFonts w:eastAsia="Times New Roman" w:cs="Times New Roman"/>
          <w:lang w:eastAsia="en-GB"/>
        </w:rPr>
        <w:t xml:space="preserve">Nothing in this condition shall preclude the licensee entering into other terms and arrangements connected with these terms and arrangements, outside of the STC, where such other arrangements are not inconsistent or in conflict with this licence or the STC or other relevant statutory requirements. </w:t>
      </w:r>
    </w:p>
    <w:p w14:paraId="1371379C" w14:textId="77777777" w:rsidR="00CD0817" w:rsidRPr="00CA3B2C" w:rsidRDefault="00CD0817" w:rsidP="00CD0817">
      <w:pPr>
        <w:numPr>
          <w:ilvl w:val="0"/>
          <w:numId w:val="36"/>
        </w:numPr>
        <w:spacing w:after="240" w:line="360" w:lineRule="auto"/>
        <w:jc w:val="both"/>
        <w:rPr>
          <w:rFonts w:eastAsia="Times New Roman" w:cs="Times New Roman"/>
        </w:rPr>
      </w:pPr>
      <w:r w:rsidRPr="00CA3B2C">
        <w:rPr>
          <w:rFonts w:eastAsia="Times New Roman" w:cs="Times New Roman"/>
        </w:rPr>
        <w:t>The objectives of the STC referred to in sub-paragraph 1(b) are the:</w:t>
      </w:r>
    </w:p>
    <w:p w14:paraId="796F23E6" w14:textId="77777777" w:rsidR="00CD0817" w:rsidRPr="00CA3B2C" w:rsidRDefault="00CD0817" w:rsidP="00CD0817">
      <w:pPr>
        <w:numPr>
          <w:ilvl w:val="1"/>
          <w:numId w:val="38"/>
        </w:numPr>
        <w:overflowPunct w:val="0"/>
        <w:autoSpaceDE w:val="0"/>
        <w:autoSpaceDN w:val="0"/>
        <w:adjustRightInd w:val="0"/>
        <w:spacing w:after="240" w:line="360" w:lineRule="auto"/>
        <w:jc w:val="both"/>
        <w:textAlignment w:val="baseline"/>
        <w:rPr>
          <w:rFonts w:eastAsia="Times New Roman" w:cs="Times New Roman"/>
        </w:rPr>
      </w:pPr>
      <w:r w:rsidRPr="00CA3B2C">
        <w:rPr>
          <w:rFonts w:eastAsia="Times New Roman" w:cs="Times New Roman"/>
        </w:rPr>
        <w:t>efficient discharge of the obligations imposed upon transmission licensees by transmission licences and the Act;</w:t>
      </w:r>
    </w:p>
    <w:p w14:paraId="37C132A7" w14:textId="77777777" w:rsidR="00CD0817" w:rsidRPr="00CA3B2C" w:rsidRDefault="00CD0817" w:rsidP="00CD0817">
      <w:pPr>
        <w:numPr>
          <w:ilvl w:val="1"/>
          <w:numId w:val="38"/>
        </w:numPr>
        <w:overflowPunct w:val="0"/>
        <w:autoSpaceDE w:val="0"/>
        <w:autoSpaceDN w:val="0"/>
        <w:adjustRightInd w:val="0"/>
        <w:spacing w:after="240" w:line="360" w:lineRule="auto"/>
        <w:jc w:val="both"/>
        <w:textAlignment w:val="baseline"/>
        <w:rPr>
          <w:rFonts w:eastAsia="Times New Roman" w:cs="Times New Roman"/>
        </w:rPr>
      </w:pPr>
      <w:r w:rsidRPr="00CA3B2C">
        <w:rPr>
          <w:rFonts w:eastAsia="Times New Roman" w:cs="Times New Roman"/>
        </w:rPr>
        <w:t>development, maintenance and operation of an efficient, economical and co-ordinated system of electricity transmission;</w:t>
      </w:r>
    </w:p>
    <w:p w14:paraId="09C11381" w14:textId="77777777" w:rsidR="00CD0817" w:rsidRPr="00CA3B2C" w:rsidRDefault="00CD0817" w:rsidP="00CD0817">
      <w:pPr>
        <w:numPr>
          <w:ilvl w:val="1"/>
          <w:numId w:val="38"/>
        </w:numPr>
        <w:overflowPunct w:val="0"/>
        <w:autoSpaceDE w:val="0"/>
        <w:autoSpaceDN w:val="0"/>
        <w:adjustRightInd w:val="0"/>
        <w:spacing w:after="240" w:line="360" w:lineRule="auto"/>
        <w:jc w:val="both"/>
        <w:textAlignment w:val="baseline"/>
        <w:rPr>
          <w:rFonts w:eastAsia="Times New Roman" w:cs="Times New Roman"/>
        </w:rPr>
      </w:pPr>
      <w:r w:rsidRPr="00CA3B2C">
        <w:rPr>
          <w:rFonts w:eastAsia="Times New Roman" w:cs="Times New Roman"/>
        </w:rPr>
        <w:t xml:space="preserve">facilitating effective competition in the generation and supply of electricity, and (so far as consistent therewith) facilitating such competition in the distribution of electricity; </w:t>
      </w:r>
    </w:p>
    <w:p w14:paraId="4F15DF61" w14:textId="77777777" w:rsidR="00CD0817" w:rsidRPr="00CA3B2C" w:rsidRDefault="00CD0817" w:rsidP="00CD0817">
      <w:pPr>
        <w:numPr>
          <w:ilvl w:val="1"/>
          <w:numId w:val="38"/>
        </w:numPr>
        <w:overflowPunct w:val="0"/>
        <w:autoSpaceDE w:val="0"/>
        <w:autoSpaceDN w:val="0"/>
        <w:adjustRightInd w:val="0"/>
        <w:spacing w:after="240" w:line="360" w:lineRule="auto"/>
        <w:jc w:val="both"/>
        <w:textAlignment w:val="baseline"/>
        <w:rPr>
          <w:rFonts w:eastAsia="Times New Roman" w:cs="Times New Roman"/>
        </w:rPr>
      </w:pPr>
      <w:r w:rsidRPr="00CA3B2C">
        <w:rPr>
          <w:rFonts w:eastAsia="Times New Roman" w:cs="Times New Roman"/>
        </w:rPr>
        <w:t>protection of the security and quality of supply and safe operation of the national electricity transmission system insofar as it relates to interactions between transmission licensees;</w:t>
      </w:r>
    </w:p>
    <w:p w14:paraId="152769D4" w14:textId="77777777" w:rsidR="00CD0817" w:rsidRPr="00CA3B2C" w:rsidRDefault="00CD0817" w:rsidP="00CD0817">
      <w:pPr>
        <w:numPr>
          <w:ilvl w:val="1"/>
          <w:numId w:val="38"/>
        </w:numPr>
        <w:overflowPunct w:val="0"/>
        <w:autoSpaceDE w:val="0"/>
        <w:autoSpaceDN w:val="0"/>
        <w:adjustRightInd w:val="0"/>
        <w:spacing w:after="240" w:line="360" w:lineRule="auto"/>
        <w:jc w:val="both"/>
        <w:textAlignment w:val="baseline"/>
        <w:rPr>
          <w:rFonts w:eastAsia="Times New Roman" w:cs="Times New Roman"/>
        </w:rPr>
      </w:pPr>
      <w:r w:rsidRPr="00CA3B2C">
        <w:rPr>
          <w:rFonts w:eastAsia="Times New Roman" w:cs="Times New Roman"/>
        </w:rPr>
        <w:t>promotion of good industry practice and efficiency in the implementation and administration of the arrangements described in the STC;</w:t>
      </w:r>
    </w:p>
    <w:p w14:paraId="24139879" w14:textId="77777777" w:rsidR="00CD0817" w:rsidRPr="00CA3B2C" w:rsidRDefault="00CD0817" w:rsidP="00CD0817">
      <w:pPr>
        <w:numPr>
          <w:ilvl w:val="1"/>
          <w:numId w:val="38"/>
        </w:numPr>
        <w:overflowPunct w:val="0"/>
        <w:autoSpaceDE w:val="0"/>
        <w:autoSpaceDN w:val="0"/>
        <w:adjustRightInd w:val="0"/>
        <w:spacing w:after="240" w:line="360" w:lineRule="auto"/>
        <w:jc w:val="both"/>
        <w:textAlignment w:val="baseline"/>
        <w:rPr>
          <w:rFonts w:eastAsia="Times New Roman" w:cs="Times New Roman"/>
        </w:rPr>
      </w:pPr>
      <w:r w:rsidRPr="00CA3B2C">
        <w:rPr>
          <w:rFonts w:eastAsia="Times New Roman" w:cs="Times New Roman"/>
        </w:rPr>
        <w:t>facilitation of access to the national electricity transmission system for generation not yet connected to the national electricity transmission system or distribution system; and</w:t>
      </w:r>
    </w:p>
    <w:p w14:paraId="1ECD251D" w14:textId="77777777" w:rsidR="00CD0817" w:rsidRPr="00CA3B2C" w:rsidRDefault="00CD0817" w:rsidP="00CD0817">
      <w:pPr>
        <w:numPr>
          <w:ilvl w:val="1"/>
          <w:numId w:val="38"/>
        </w:numPr>
        <w:overflowPunct w:val="0"/>
        <w:autoSpaceDE w:val="0"/>
        <w:autoSpaceDN w:val="0"/>
        <w:adjustRightInd w:val="0"/>
        <w:spacing w:after="240" w:line="360" w:lineRule="auto"/>
        <w:jc w:val="both"/>
        <w:textAlignment w:val="baseline"/>
        <w:rPr>
          <w:rFonts w:eastAsia="Times New Roman" w:cs="Times New Roman"/>
        </w:rPr>
      </w:pPr>
      <w:r w:rsidRPr="00CA3B2C">
        <w:rPr>
          <w:rFonts w:eastAsia="Times New Roman" w:cs="Times New Roman"/>
        </w:rPr>
        <w:t>compliance with the Electricity Regulation and any relevant legally binding decision of the European Commission and/or the Agency.</w:t>
      </w:r>
    </w:p>
    <w:p w14:paraId="3F158421" w14:textId="77777777" w:rsidR="00CD0817" w:rsidRPr="00CA3B2C" w:rsidRDefault="00CD0817" w:rsidP="00CD0817">
      <w:pPr>
        <w:numPr>
          <w:ilvl w:val="0"/>
          <w:numId w:val="36"/>
        </w:numPr>
        <w:spacing w:after="240" w:line="360" w:lineRule="auto"/>
        <w:jc w:val="both"/>
        <w:rPr>
          <w:rFonts w:eastAsia="Times New Roman" w:cs="Times New Roman"/>
        </w:rPr>
      </w:pPr>
      <w:r w:rsidRPr="00CA3B2C">
        <w:rPr>
          <w:rFonts w:eastAsia="Times New Roman" w:cs="Times New Roman"/>
        </w:rPr>
        <w:t>The STC shall provide for:</w:t>
      </w:r>
    </w:p>
    <w:p w14:paraId="377AC17A" w14:textId="77777777" w:rsidR="00CD0817" w:rsidRPr="00CA3B2C" w:rsidRDefault="00CD0817" w:rsidP="00CD0817">
      <w:pPr>
        <w:numPr>
          <w:ilvl w:val="1"/>
          <w:numId w:val="39"/>
        </w:numPr>
        <w:overflowPunct w:val="0"/>
        <w:autoSpaceDE w:val="0"/>
        <w:autoSpaceDN w:val="0"/>
        <w:adjustRightInd w:val="0"/>
        <w:spacing w:after="240" w:line="360" w:lineRule="auto"/>
        <w:jc w:val="both"/>
        <w:textAlignment w:val="baseline"/>
        <w:rPr>
          <w:rFonts w:eastAsia="Times New Roman" w:cs="Times New Roman"/>
        </w:rPr>
      </w:pPr>
      <w:r w:rsidRPr="00CA3B2C">
        <w:rPr>
          <w:rFonts w:eastAsia="Times New Roman" w:cs="Times New Roman"/>
        </w:rPr>
        <w:t xml:space="preserve">there to be referred to the Authority for determination such matters arising under the STC as may be specified in the STC; </w:t>
      </w:r>
    </w:p>
    <w:p w14:paraId="7B5D36D7" w14:textId="77777777" w:rsidR="00CD0817" w:rsidRPr="00CA3B2C" w:rsidRDefault="00CD0817" w:rsidP="00CD0817">
      <w:pPr>
        <w:numPr>
          <w:ilvl w:val="1"/>
          <w:numId w:val="39"/>
        </w:numPr>
        <w:overflowPunct w:val="0"/>
        <w:autoSpaceDE w:val="0"/>
        <w:autoSpaceDN w:val="0"/>
        <w:adjustRightInd w:val="0"/>
        <w:spacing w:after="240" w:line="360" w:lineRule="auto"/>
        <w:jc w:val="both"/>
        <w:textAlignment w:val="baseline"/>
        <w:rPr>
          <w:rFonts w:eastAsia="Times New Roman" w:cs="Times New Roman"/>
        </w:rPr>
      </w:pPr>
      <w:r w:rsidRPr="00CA3B2C">
        <w:rPr>
          <w:rFonts w:eastAsia="Times New Roman" w:cs="Times New Roman"/>
        </w:rPr>
        <w:t>a copy of the STC or any part(s) thereof (which excludes any confidential information contained in the STC, as provided in that document) to be provided to any person requesting the same upon payment of an amount not exceeding the reasonable costs of making and providing such copy;</w:t>
      </w:r>
    </w:p>
    <w:p w14:paraId="420DC7EC" w14:textId="77777777" w:rsidR="00CD0817" w:rsidRPr="00CA3B2C" w:rsidRDefault="00CD0817" w:rsidP="00CD0817">
      <w:pPr>
        <w:numPr>
          <w:ilvl w:val="1"/>
          <w:numId w:val="39"/>
        </w:numPr>
        <w:overflowPunct w:val="0"/>
        <w:autoSpaceDE w:val="0"/>
        <w:autoSpaceDN w:val="0"/>
        <w:adjustRightInd w:val="0"/>
        <w:spacing w:after="240" w:line="360" w:lineRule="auto"/>
        <w:jc w:val="both"/>
        <w:textAlignment w:val="baseline"/>
        <w:rPr>
          <w:rFonts w:eastAsia="Times New Roman" w:cs="Times New Roman"/>
        </w:rPr>
      </w:pPr>
      <w:r w:rsidRPr="00CA3B2C">
        <w:rPr>
          <w:rFonts w:eastAsia="Times New Roman" w:cs="Times New Roman"/>
        </w:rPr>
        <w:t>a panel body, as specified in the STC (the “panel”) whose functions shall include the matters required by this condition and as set out in the STC;</w:t>
      </w:r>
    </w:p>
    <w:p w14:paraId="25BB7F47" w14:textId="77777777" w:rsidR="00CD0817" w:rsidRPr="00CA3B2C" w:rsidRDefault="00CD0817" w:rsidP="00CD0817">
      <w:pPr>
        <w:numPr>
          <w:ilvl w:val="1"/>
          <w:numId w:val="39"/>
        </w:numPr>
        <w:spacing w:after="0" w:line="360" w:lineRule="auto"/>
        <w:jc w:val="both"/>
        <w:rPr>
          <w:rFonts w:eastAsia="Times New Roman" w:cs="Times New Roman"/>
          <w:lang w:eastAsia="en-GB"/>
        </w:rPr>
      </w:pPr>
      <w:r w:rsidRPr="00CA3B2C">
        <w:rPr>
          <w:rFonts w:eastAsia="Times New Roman" w:cs="Times New Roman"/>
          <w:lang w:eastAsia="en-GB"/>
        </w:rPr>
        <w:t>a secretarial or administrative person or body, as specified in the STC, to perform the role of code administrator (the “code administrator”). In addition to any powers, duties or functions set out in the STC, the code administrator shall:</w:t>
      </w:r>
    </w:p>
    <w:p w14:paraId="250E98C4" w14:textId="77777777" w:rsidR="00CD0817" w:rsidRPr="00CA3B2C" w:rsidRDefault="00CD0817" w:rsidP="00CD0817">
      <w:pPr>
        <w:spacing w:after="0" w:line="360" w:lineRule="auto"/>
        <w:ind w:hanging="720"/>
        <w:jc w:val="both"/>
        <w:rPr>
          <w:rFonts w:eastAsia="Times New Roman" w:cs="Times New Roman"/>
          <w:lang w:eastAsia="en-GB"/>
        </w:rPr>
      </w:pPr>
    </w:p>
    <w:p w14:paraId="3C07661A" w14:textId="77777777" w:rsidR="00CD0817" w:rsidRPr="00CA3B2C" w:rsidRDefault="00CD0817" w:rsidP="00CD0817">
      <w:pPr>
        <w:numPr>
          <w:ilvl w:val="2"/>
          <w:numId w:val="39"/>
        </w:numPr>
        <w:autoSpaceDE w:val="0"/>
        <w:autoSpaceDN w:val="0"/>
        <w:adjustRightInd w:val="0"/>
        <w:spacing w:after="200" w:line="360" w:lineRule="auto"/>
        <w:ind w:hanging="720"/>
        <w:jc w:val="both"/>
        <w:rPr>
          <w:rFonts w:eastAsia="Calibri" w:cs="Times New Roman"/>
        </w:rPr>
      </w:pPr>
      <w:r w:rsidRPr="00CA3B2C">
        <w:rPr>
          <w:rFonts w:eastAsia="Calibri" w:cs="Times New Roman"/>
        </w:rPr>
        <w:t xml:space="preserve">    together with other code administrators, publish, review and (where appropriate) amend from time to time the Code of Practice approved by the Authority (any amendments to the Code of Practice are to be approved by the Authority);</w:t>
      </w:r>
    </w:p>
    <w:p w14:paraId="02E4D78E" w14:textId="77777777" w:rsidR="00CD0817" w:rsidRPr="00CA3B2C" w:rsidRDefault="00CD0817" w:rsidP="00CD0817">
      <w:pPr>
        <w:numPr>
          <w:ilvl w:val="2"/>
          <w:numId w:val="39"/>
        </w:numPr>
        <w:autoSpaceDE w:val="0"/>
        <w:autoSpaceDN w:val="0"/>
        <w:adjustRightInd w:val="0"/>
        <w:spacing w:after="200" w:line="360" w:lineRule="auto"/>
        <w:ind w:hanging="720"/>
        <w:jc w:val="both"/>
        <w:rPr>
          <w:rFonts w:eastAsia="Calibri" w:cs="Times New Roman"/>
        </w:rPr>
      </w:pPr>
      <w:r w:rsidRPr="00CA3B2C">
        <w:rPr>
          <w:rFonts w:eastAsia="Calibri" w:cs="Times New Roman"/>
        </w:rPr>
        <w:t xml:space="preserve">    facilitate the procedures for making a modification to the STC;  and</w:t>
      </w:r>
    </w:p>
    <w:p w14:paraId="202E097A" w14:textId="77777777" w:rsidR="00CD0817" w:rsidRPr="00CA3B2C" w:rsidRDefault="00CD0817" w:rsidP="00CD0817">
      <w:pPr>
        <w:numPr>
          <w:ilvl w:val="2"/>
          <w:numId w:val="39"/>
        </w:numPr>
        <w:autoSpaceDE w:val="0"/>
        <w:autoSpaceDN w:val="0"/>
        <w:adjustRightInd w:val="0"/>
        <w:spacing w:after="200" w:line="360" w:lineRule="auto"/>
        <w:ind w:hanging="720"/>
        <w:jc w:val="both"/>
        <w:rPr>
          <w:rFonts w:eastAsia="Calibri" w:cs="Times New Roman"/>
        </w:rPr>
      </w:pPr>
      <w:r w:rsidRPr="00CA3B2C">
        <w:rPr>
          <w:rFonts w:eastAsia="Calibri" w:cs="Times New Roman"/>
        </w:rPr>
        <w:t xml:space="preserve">    have regard to, and in particular (to the extent relevant) be consistent with the principles contained in, the Code of Practice;</w:t>
      </w:r>
    </w:p>
    <w:p w14:paraId="212E4B37" w14:textId="77777777" w:rsidR="00CD0817" w:rsidRPr="00CA3B2C" w:rsidRDefault="00CD0817" w:rsidP="00CD0817">
      <w:pPr>
        <w:numPr>
          <w:ilvl w:val="0"/>
          <w:numId w:val="36"/>
        </w:numPr>
        <w:spacing w:after="240" w:line="360" w:lineRule="auto"/>
        <w:jc w:val="both"/>
        <w:rPr>
          <w:rFonts w:eastAsia="Times New Roman" w:cs="Times New Roman"/>
        </w:rPr>
      </w:pPr>
      <w:r w:rsidRPr="00CA3B2C">
        <w:rPr>
          <w:rFonts w:eastAsia="Times New Roman" w:cs="Times New Roman"/>
        </w:rPr>
        <w:t>The provisions of paragraphs 1, 2, 4 and 10 shall not limit the matters which may be provided for in the STC.</w:t>
      </w:r>
    </w:p>
    <w:p w14:paraId="080848D0" w14:textId="77777777" w:rsidR="00CD0817" w:rsidRPr="00CA3B2C" w:rsidRDefault="00CD0817" w:rsidP="00CD0817">
      <w:pPr>
        <w:numPr>
          <w:ilvl w:val="0"/>
          <w:numId w:val="36"/>
        </w:numPr>
        <w:spacing w:after="240" w:line="360" w:lineRule="auto"/>
        <w:jc w:val="both"/>
        <w:rPr>
          <w:rFonts w:eastAsia="Times New Roman" w:cs="Times New Roman"/>
        </w:rPr>
      </w:pPr>
      <w:r w:rsidRPr="00CA3B2C">
        <w:rPr>
          <w:rFonts w:eastAsia="Times New Roman" w:cs="Times New Roman"/>
        </w:rPr>
        <w:t>The STC shall include procedures for its own modification (including procedures for the modification of the modification procedures themselves), so as better to facilitate achievement of the applicable STC objectives, which procedures shall provide:</w:t>
      </w:r>
    </w:p>
    <w:p w14:paraId="40DE0025" w14:textId="77777777" w:rsidR="00CD0817" w:rsidRPr="00CA3B2C" w:rsidRDefault="00CD0817" w:rsidP="00CD0817">
      <w:pPr>
        <w:numPr>
          <w:ilvl w:val="1"/>
          <w:numId w:val="40"/>
        </w:numPr>
        <w:overflowPunct w:val="0"/>
        <w:autoSpaceDE w:val="0"/>
        <w:autoSpaceDN w:val="0"/>
        <w:adjustRightInd w:val="0"/>
        <w:spacing w:after="240" w:line="240" w:lineRule="auto"/>
        <w:jc w:val="both"/>
        <w:textAlignment w:val="baseline"/>
        <w:rPr>
          <w:rFonts w:eastAsia="Times New Roman" w:cs="Times New Roman"/>
        </w:rPr>
      </w:pPr>
      <w:r w:rsidRPr="00CA3B2C">
        <w:rPr>
          <w:rFonts w:eastAsia="Times New Roman" w:cs="Times New Roman"/>
        </w:rPr>
        <w:t>for proposals for modification of the STC to be made by any of the STC parties, the Authority (in relation only to modifications which fall within the scope of paragraph 6GE), the licensee or such other persons or bodies as the STC may provide;</w:t>
      </w:r>
    </w:p>
    <w:p w14:paraId="1FB86834" w14:textId="77777777" w:rsidR="00CD0817" w:rsidRPr="00CA3B2C" w:rsidRDefault="00CD0817" w:rsidP="00CD0817">
      <w:pPr>
        <w:autoSpaceDE w:val="0"/>
        <w:autoSpaceDN w:val="0"/>
        <w:adjustRightInd w:val="0"/>
        <w:spacing w:after="0" w:line="240" w:lineRule="auto"/>
        <w:ind w:left="1134" w:hanging="567"/>
        <w:jc w:val="both"/>
        <w:rPr>
          <w:rFonts w:eastAsia="Times New Roman" w:cs="Times New Roman"/>
          <w:color w:val="000000"/>
          <w:lang w:val="en-US"/>
        </w:rPr>
      </w:pPr>
      <w:r w:rsidRPr="00CA3B2C">
        <w:rPr>
          <w:rFonts w:eastAsia="Times New Roman" w:cs="Times New Roman"/>
          <w:color w:val="000000"/>
          <w:lang w:val="en-US"/>
        </w:rPr>
        <w:t>(aa)  for modification proposals made by the Authority or the licensee under 6(a) and 6(ab)(i) respectively which fall within the scope of paragraph 6GE:</w:t>
      </w:r>
    </w:p>
    <w:p w14:paraId="008267CA" w14:textId="77777777" w:rsidR="00CD0817" w:rsidRPr="00CA3B2C" w:rsidRDefault="00CD0817" w:rsidP="00CD0817">
      <w:pPr>
        <w:autoSpaceDE w:val="0"/>
        <w:autoSpaceDN w:val="0"/>
        <w:adjustRightInd w:val="0"/>
        <w:spacing w:after="0" w:line="360" w:lineRule="auto"/>
        <w:ind w:left="1134" w:hanging="567"/>
        <w:jc w:val="both"/>
        <w:rPr>
          <w:rFonts w:eastAsia="Times New Roman" w:cs="Times New Roman"/>
          <w:color w:val="000000"/>
          <w:lang w:val="en-US"/>
        </w:rPr>
      </w:pPr>
    </w:p>
    <w:p w14:paraId="25D45C25" w14:textId="77777777" w:rsidR="00CD0817" w:rsidRPr="00CA3B2C" w:rsidRDefault="00CD0817" w:rsidP="00CD0817">
      <w:pPr>
        <w:autoSpaceDE w:val="0"/>
        <w:autoSpaceDN w:val="0"/>
        <w:adjustRightInd w:val="0"/>
        <w:spacing w:after="141" w:line="360" w:lineRule="auto"/>
        <w:ind w:firstLine="1134"/>
        <w:jc w:val="both"/>
        <w:rPr>
          <w:rFonts w:eastAsia="Times New Roman" w:cs="Times New Roman"/>
          <w:color w:val="000000"/>
          <w:lang w:val="en-US"/>
        </w:rPr>
      </w:pPr>
      <w:r w:rsidRPr="00CA3B2C">
        <w:rPr>
          <w:rFonts w:eastAsia="Times New Roman" w:cs="Times New Roman"/>
          <w:color w:val="000000"/>
          <w:lang w:val="en-US"/>
        </w:rPr>
        <w:t xml:space="preserve">(i) to be accepted into the STC modification procedures by the panel; </w:t>
      </w:r>
    </w:p>
    <w:p w14:paraId="5EDFADEA" w14:textId="77777777" w:rsidR="00CD0817" w:rsidRPr="00CA3B2C" w:rsidRDefault="00CD0817" w:rsidP="00CD0817">
      <w:pPr>
        <w:tabs>
          <w:tab w:val="left" w:pos="1418"/>
        </w:tabs>
        <w:autoSpaceDE w:val="0"/>
        <w:autoSpaceDN w:val="0"/>
        <w:adjustRightInd w:val="0"/>
        <w:spacing w:after="0" w:line="360" w:lineRule="auto"/>
        <w:ind w:left="1418" w:hanging="284"/>
        <w:jc w:val="both"/>
        <w:rPr>
          <w:rFonts w:eastAsia="Times New Roman" w:cs="Times New Roman"/>
          <w:color w:val="000000"/>
          <w:lang w:val="en-US"/>
        </w:rPr>
      </w:pPr>
      <w:r w:rsidRPr="00CA3B2C">
        <w:rPr>
          <w:rFonts w:eastAsia="Times New Roman" w:cs="Times New Roman"/>
          <w:color w:val="000000"/>
          <w:lang w:val="en-US"/>
        </w:rPr>
        <w:t xml:space="preserve">(ii) where they are raised by the licensee, not to be withdrawn without   the Authority’s prior consent; and </w:t>
      </w:r>
    </w:p>
    <w:p w14:paraId="461FD15F" w14:textId="77777777" w:rsidR="00CD0817" w:rsidRPr="00CA3B2C" w:rsidRDefault="00CD0817" w:rsidP="00CD0817">
      <w:pPr>
        <w:autoSpaceDE w:val="0"/>
        <w:autoSpaceDN w:val="0"/>
        <w:adjustRightInd w:val="0"/>
        <w:spacing w:after="0" w:line="360" w:lineRule="auto"/>
        <w:ind w:firstLine="1134"/>
        <w:jc w:val="both"/>
        <w:rPr>
          <w:rFonts w:eastAsia="Times New Roman" w:cs="Times New Roman"/>
          <w:color w:val="000000"/>
          <w:lang w:val="en-US"/>
        </w:rPr>
      </w:pPr>
    </w:p>
    <w:p w14:paraId="4DB0061F" w14:textId="77777777" w:rsidR="00CD0817" w:rsidRPr="00CA3B2C" w:rsidRDefault="00CD0817" w:rsidP="00CD0817">
      <w:pPr>
        <w:autoSpaceDE w:val="0"/>
        <w:autoSpaceDN w:val="0"/>
        <w:adjustRightInd w:val="0"/>
        <w:spacing w:after="0" w:line="360" w:lineRule="auto"/>
        <w:ind w:left="1560" w:hanging="426"/>
        <w:jc w:val="both"/>
        <w:rPr>
          <w:rFonts w:eastAsia="Times New Roman" w:cs="Times New Roman"/>
          <w:color w:val="000000"/>
          <w:lang w:val="en-US"/>
        </w:rPr>
      </w:pPr>
      <w:r w:rsidRPr="00CA3B2C">
        <w:rPr>
          <w:rFonts w:eastAsia="Times New Roman" w:cs="Times New Roman"/>
          <w:color w:val="000000"/>
          <w:lang w:val="en-US"/>
        </w:rPr>
        <w:t xml:space="preserve">(iii) to proceed in accordance with any timetable(s) directed by the   Authority in accordance with paragraph 6(ab); </w:t>
      </w:r>
    </w:p>
    <w:p w14:paraId="74E7C094" w14:textId="77777777" w:rsidR="00CD0817" w:rsidRPr="00CA3B2C" w:rsidRDefault="00CD0817" w:rsidP="00CD0817">
      <w:pPr>
        <w:autoSpaceDE w:val="0"/>
        <w:autoSpaceDN w:val="0"/>
        <w:adjustRightInd w:val="0"/>
        <w:spacing w:after="0" w:line="360" w:lineRule="auto"/>
        <w:jc w:val="both"/>
        <w:rPr>
          <w:rFonts w:eastAsia="Times New Roman" w:cs="Times New Roman"/>
          <w:color w:val="000000"/>
          <w:lang w:val="en-US"/>
        </w:rPr>
      </w:pPr>
    </w:p>
    <w:p w14:paraId="79D3EE7D" w14:textId="77777777" w:rsidR="00CD0817" w:rsidRPr="00CA3B2C" w:rsidRDefault="00CD0817" w:rsidP="00CD0817">
      <w:pPr>
        <w:autoSpaceDE w:val="0"/>
        <w:autoSpaceDN w:val="0"/>
        <w:adjustRightInd w:val="0"/>
        <w:spacing w:after="0" w:line="240" w:lineRule="auto"/>
        <w:ind w:left="1134" w:hanging="567"/>
        <w:jc w:val="both"/>
        <w:rPr>
          <w:rFonts w:eastAsia="Times New Roman" w:cs="Times New Roman"/>
          <w:color w:val="000000"/>
          <w:lang w:val="en-US"/>
        </w:rPr>
      </w:pPr>
      <w:r w:rsidRPr="00CA3B2C">
        <w:rPr>
          <w:rFonts w:eastAsia="Times New Roman" w:cs="Times New Roman"/>
          <w:color w:val="000000"/>
          <w:lang w:val="en-US"/>
        </w:rPr>
        <w:t xml:space="preserve">(ab) for compliance by the licensee and (where applicable) the panel with any direction(s) issued by the Authority under this paragraph setting and/or amending a timetable (in relation only to modifications fall within the scope of paragraph 6GE) for: </w:t>
      </w:r>
    </w:p>
    <w:p w14:paraId="52713402" w14:textId="77777777" w:rsidR="00CD0817" w:rsidRPr="00CA3B2C" w:rsidRDefault="00CD0817" w:rsidP="00CD0817">
      <w:pPr>
        <w:autoSpaceDE w:val="0"/>
        <w:autoSpaceDN w:val="0"/>
        <w:adjustRightInd w:val="0"/>
        <w:spacing w:after="0" w:line="360" w:lineRule="auto"/>
        <w:ind w:left="1276" w:hanging="556"/>
        <w:jc w:val="both"/>
        <w:rPr>
          <w:rFonts w:eastAsia="Times New Roman" w:cs="Times New Roman"/>
          <w:color w:val="000000"/>
          <w:lang w:val="en-US"/>
        </w:rPr>
      </w:pPr>
    </w:p>
    <w:p w14:paraId="5BE521A4" w14:textId="77777777" w:rsidR="00CD0817" w:rsidRPr="00CA3B2C" w:rsidRDefault="00CD0817" w:rsidP="00CD0817">
      <w:pPr>
        <w:autoSpaceDE w:val="0"/>
        <w:autoSpaceDN w:val="0"/>
        <w:adjustRightInd w:val="0"/>
        <w:spacing w:after="0" w:line="360" w:lineRule="auto"/>
        <w:ind w:left="1134" w:hanging="1134"/>
        <w:jc w:val="both"/>
        <w:rPr>
          <w:rFonts w:eastAsia="Times New Roman" w:cs="Times New Roman"/>
          <w:color w:val="000000"/>
          <w:lang w:val="en-US"/>
        </w:rPr>
      </w:pPr>
      <w:r w:rsidRPr="00CA3B2C">
        <w:rPr>
          <w:rFonts w:eastAsia="Times New Roman" w:cs="Times New Roman"/>
          <w:color w:val="000000"/>
          <w:lang w:val="en-US"/>
        </w:rPr>
        <w:t xml:space="preserve">        </w:t>
      </w:r>
      <w:r w:rsidRPr="00CA3B2C">
        <w:rPr>
          <w:rFonts w:eastAsia="Times New Roman" w:cs="Times New Roman"/>
          <w:color w:val="000000"/>
          <w:lang w:val="en-US"/>
        </w:rPr>
        <w:tab/>
        <w:t xml:space="preserve">(i) the licensee to raise a modification proposal(s); and/or </w:t>
      </w:r>
    </w:p>
    <w:p w14:paraId="00488685" w14:textId="77777777" w:rsidR="00CD0817" w:rsidRPr="00CA3B2C" w:rsidRDefault="00CD0817" w:rsidP="00CD0817">
      <w:pPr>
        <w:autoSpaceDE w:val="0"/>
        <w:autoSpaceDN w:val="0"/>
        <w:adjustRightInd w:val="0"/>
        <w:spacing w:after="0" w:line="360" w:lineRule="auto"/>
        <w:ind w:left="1134" w:hanging="1134"/>
        <w:jc w:val="both"/>
        <w:rPr>
          <w:rFonts w:eastAsia="Times New Roman" w:cs="Times New Roman"/>
          <w:color w:val="000000"/>
          <w:lang w:val="en-US"/>
        </w:rPr>
      </w:pPr>
    </w:p>
    <w:p w14:paraId="795D4C0B" w14:textId="77777777" w:rsidR="00CD0817" w:rsidRPr="00CA3B2C" w:rsidRDefault="00CD0817" w:rsidP="00CD0817">
      <w:pPr>
        <w:autoSpaceDE w:val="0"/>
        <w:autoSpaceDN w:val="0"/>
        <w:adjustRightInd w:val="0"/>
        <w:spacing w:after="0" w:line="360" w:lineRule="auto"/>
        <w:ind w:left="1134"/>
        <w:jc w:val="both"/>
        <w:rPr>
          <w:rFonts w:eastAsia="Times New Roman" w:cs="Times New Roman"/>
          <w:color w:val="000000"/>
          <w:lang w:val="en-US"/>
        </w:rPr>
      </w:pPr>
      <w:r w:rsidRPr="00CA3B2C">
        <w:rPr>
          <w:rFonts w:eastAsia="Times New Roman" w:cs="Times New Roman"/>
          <w:color w:val="000000"/>
          <w:lang w:val="en-US"/>
        </w:rPr>
        <w:t xml:space="preserve">(ii) the completion of each of the procedural steps outlined in paragraph 6 or 6GC, to the extent that they are relevant; and/or </w:t>
      </w:r>
    </w:p>
    <w:p w14:paraId="0B3B36E4" w14:textId="77777777" w:rsidR="00CD0817" w:rsidRPr="00CA3B2C" w:rsidRDefault="00CD0817" w:rsidP="00CD0817">
      <w:pPr>
        <w:autoSpaceDE w:val="0"/>
        <w:autoSpaceDN w:val="0"/>
        <w:adjustRightInd w:val="0"/>
        <w:spacing w:after="0" w:line="360" w:lineRule="auto"/>
        <w:ind w:left="1134" w:hanging="1134"/>
        <w:jc w:val="both"/>
        <w:rPr>
          <w:rFonts w:eastAsia="Times New Roman" w:cs="Times New Roman"/>
          <w:color w:val="000000"/>
          <w:lang w:val="en-US"/>
        </w:rPr>
      </w:pPr>
    </w:p>
    <w:p w14:paraId="79B5721C" w14:textId="77777777" w:rsidR="00CD0817" w:rsidRPr="00CA3B2C" w:rsidRDefault="00CD0817" w:rsidP="00CD0817">
      <w:pPr>
        <w:overflowPunct w:val="0"/>
        <w:autoSpaceDE w:val="0"/>
        <w:autoSpaceDN w:val="0"/>
        <w:adjustRightInd w:val="0"/>
        <w:spacing w:after="240" w:line="360" w:lineRule="auto"/>
        <w:ind w:left="1134"/>
        <w:jc w:val="both"/>
        <w:textAlignment w:val="baseline"/>
        <w:rPr>
          <w:rFonts w:eastAsia="Times New Roman" w:cs="Times New Roman"/>
        </w:rPr>
      </w:pPr>
      <w:r w:rsidRPr="00CA3B2C">
        <w:rPr>
          <w:rFonts w:eastAsia="Times New Roman" w:cs="Times New Roman"/>
          <w:color w:val="000000"/>
          <w:lang w:val="en-US"/>
        </w:rPr>
        <w:t>(iii) the implementation of a modification.</w:t>
      </w:r>
    </w:p>
    <w:p w14:paraId="40E79F99" w14:textId="77777777" w:rsidR="00CD0817" w:rsidRPr="00CA3B2C" w:rsidRDefault="00CD0817" w:rsidP="00CD0817">
      <w:pPr>
        <w:numPr>
          <w:ilvl w:val="1"/>
          <w:numId w:val="49"/>
        </w:numPr>
        <w:overflowPunct w:val="0"/>
        <w:autoSpaceDE w:val="0"/>
        <w:autoSpaceDN w:val="0"/>
        <w:adjustRightInd w:val="0"/>
        <w:spacing w:after="240" w:line="360" w:lineRule="auto"/>
        <w:jc w:val="both"/>
        <w:textAlignment w:val="baseline"/>
        <w:rPr>
          <w:rFonts w:eastAsia="Times New Roman" w:cs="Times New Roman"/>
        </w:rPr>
      </w:pPr>
      <w:r w:rsidRPr="00CA3B2C">
        <w:rPr>
          <w:rFonts w:eastAsia="Times New Roman" w:cs="Times New Roman"/>
        </w:rPr>
        <w:t xml:space="preserve">except for modifications made pursuant to paragraph 6D or 6GB, where a modification proposal is made: </w:t>
      </w:r>
    </w:p>
    <w:p w14:paraId="10E27B24" w14:textId="77777777" w:rsidR="00CD0817" w:rsidRPr="00CA3B2C" w:rsidRDefault="00CD0817" w:rsidP="00CD0817">
      <w:pPr>
        <w:numPr>
          <w:ilvl w:val="2"/>
          <w:numId w:val="49"/>
        </w:numPr>
        <w:spacing w:after="240" w:line="360" w:lineRule="auto"/>
        <w:jc w:val="both"/>
        <w:rPr>
          <w:rFonts w:eastAsia="Times New Roman" w:cs="Times New Roman"/>
          <w:lang w:eastAsia="en-GB"/>
        </w:rPr>
      </w:pPr>
      <w:r w:rsidRPr="00CA3B2C">
        <w:rPr>
          <w:rFonts w:eastAsia="Times New Roman" w:cs="Times New Roman"/>
          <w:lang w:eastAsia="en-GB"/>
        </w:rPr>
        <w:t xml:space="preserve">    for bringing the proposal to the attention of the STC parties and such other persons as may properly be considered to have an appropriate interest in it;</w:t>
      </w:r>
    </w:p>
    <w:p w14:paraId="5B9ABD4A" w14:textId="77777777" w:rsidR="00CD0817" w:rsidRPr="00CA3B2C" w:rsidRDefault="00CD0817" w:rsidP="00CD0817">
      <w:pPr>
        <w:spacing w:after="240" w:line="360" w:lineRule="auto"/>
        <w:ind w:left="2517" w:hanging="720"/>
        <w:jc w:val="both"/>
        <w:rPr>
          <w:rFonts w:eastAsia="Calibri" w:cs="Times New Roman"/>
        </w:rPr>
      </w:pPr>
      <w:r w:rsidRPr="00CA3B2C">
        <w:rPr>
          <w:rFonts w:eastAsia="Times New Roman" w:cs="Times New Roman"/>
          <w:lang w:eastAsia="en-GB"/>
        </w:rPr>
        <w:t xml:space="preserve">(ia)   for the </w:t>
      </w:r>
      <w:r w:rsidRPr="00CA3B2C">
        <w:rPr>
          <w:rFonts w:eastAsia="Calibri" w:cs="Times New Roman"/>
        </w:rPr>
        <w:t>proper evaluation of the suitability of the self-governance route (in accordance with paragraph 6A) for a particular modification proposal;</w:t>
      </w:r>
    </w:p>
    <w:p w14:paraId="5A5C95F9" w14:textId="77777777" w:rsidR="00CD0817" w:rsidRPr="00CA3B2C" w:rsidRDefault="00CD0817" w:rsidP="00CD0817">
      <w:pPr>
        <w:spacing w:after="240" w:line="360" w:lineRule="auto"/>
        <w:ind w:left="2517" w:hanging="720"/>
        <w:jc w:val="both"/>
        <w:rPr>
          <w:rFonts w:eastAsia="Times New Roman" w:cs="Times New Roman"/>
          <w:lang w:eastAsia="en-GB"/>
        </w:rPr>
      </w:pPr>
      <w:r w:rsidRPr="00CA3B2C">
        <w:rPr>
          <w:rFonts w:eastAsia="Calibri" w:cs="Times New Roman"/>
        </w:rPr>
        <w:t>(ib)   during a significant code review phase, for the proper evaluation of the relevance of the significant code review to a particular modification proposal</w:t>
      </w:r>
    </w:p>
    <w:p w14:paraId="2CF26659" w14:textId="77777777" w:rsidR="00CD0817" w:rsidRPr="00CA3B2C" w:rsidRDefault="00CD0817" w:rsidP="00CD0817">
      <w:pPr>
        <w:numPr>
          <w:ilvl w:val="2"/>
          <w:numId w:val="49"/>
        </w:numPr>
        <w:spacing w:after="240" w:line="360" w:lineRule="auto"/>
        <w:jc w:val="both"/>
        <w:rPr>
          <w:rFonts w:eastAsia="Times New Roman" w:cs="Times New Roman"/>
          <w:lang w:eastAsia="en-GB"/>
        </w:rPr>
      </w:pPr>
      <w:r w:rsidRPr="00CA3B2C">
        <w:rPr>
          <w:rFonts w:eastAsia="Times New Roman" w:cs="Times New Roman"/>
          <w:lang w:eastAsia="en-GB"/>
        </w:rPr>
        <w:t xml:space="preserve">     for proper consideration of any representations on the proposal itself or on the likely effect of the proposal on the core industry documents;</w:t>
      </w:r>
    </w:p>
    <w:p w14:paraId="6A4D2598" w14:textId="77777777" w:rsidR="00CD0817" w:rsidRPr="00CA3B2C" w:rsidRDefault="00CD0817" w:rsidP="00CD0817">
      <w:pPr>
        <w:numPr>
          <w:ilvl w:val="2"/>
          <w:numId w:val="49"/>
        </w:numPr>
        <w:spacing w:after="240" w:line="360" w:lineRule="auto"/>
        <w:jc w:val="both"/>
        <w:rPr>
          <w:rFonts w:eastAsia="Times New Roman" w:cs="Times New Roman"/>
          <w:lang w:eastAsia="en-GB"/>
        </w:rPr>
      </w:pPr>
      <w:r w:rsidRPr="00CA3B2C">
        <w:rPr>
          <w:rFonts w:eastAsia="Times New Roman" w:cs="Times New Roman"/>
          <w:lang w:eastAsia="en-GB"/>
        </w:rPr>
        <w:t xml:space="preserve">for the preparation by the panel of an assessment of the likely impact of the proposal on each STC party's transmission system and its other systems, provided that, so far as any such assessment requires information which is not generally available concerning any STC party or STC party’s transmission system, such assessment shall be made on the basis of the panel’s proper assessment (which the panel shall make available for these purposes) of the impact of the proposal on each STC party’s transmission system; </w:t>
      </w:r>
    </w:p>
    <w:p w14:paraId="2CA81A14" w14:textId="77777777" w:rsidR="00CD0817" w:rsidRPr="00CA3B2C" w:rsidRDefault="00CD0817" w:rsidP="00CD0817">
      <w:pPr>
        <w:numPr>
          <w:ilvl w:val="2"/>
          <w:numId w:val="49"/>
        </w:numPr>
        <w:spacing w:after="240" w:line="360" w:lineRule="auto"/>
        <w:jc w:val="both"/>
        <w:rPr>
          <w:rFonts w:eastAsia="Times New Roman" w:cs="Times New Roman"/>
          <w:lang w:eastAsia="en-GB"/>
        </w:rPr>
      </w:pPr>
      <w:r w:rsidRPr="00CA3B2C">
        <w:rPr>
          <w:rFonts w:eastAsia="Times New Roman" w:cs="Times New Roman"/>
          <w:lang w:eastAsia="en-GB"/>
        </w:rPr>
        <w:t>for properly evaluating whether the proposed modification would better facilitate achieving the applicable STC objectives, provided that so far as any such evaluation by the panel requires information which is not generally available concerning  any STC party or STC party’s transmission system or the national electricity transmission system, such evaluation shall be made on the basis of the panel's proper assessment (which the licensee shall make available for these purposes) of the effect of the proposed modification on the matters referred to in paragraph 3;</w:t>
      </w:r>
    </w:p>
    <w:p w14:paraId="47FD2D48" w14:textId="77777777" w:rsidR="00CD0817" w:rsidRPr="00CA3B2C" w:rsidRDefault="00CD0817" w:rsidP="00CD0817">
      <w:pPr>
        <w:numPr>
          <w:ilvl w:val="2"/>
          <w:numId w:val="49"/>
        </w:numPr>
        <w:spacing w:after="240" w:line="360" w:lineRule="auto"/>
        <w:jc w:val="both"/>
        <w:rPr>
          <w:rFonts w:eastAsia="Times New Roman" w:cs="Times New Roman"/>
          <w:lang w:eastAsia="en-GB"/>
        </w:rPr>
      </w:pPr>
      <w:r w:rsidRPr="00CA3B2C">
        <w:rPr>
          <w:rFonts w:eastAsia="Times New Roman" w:cs="Times New Roman"/>
          <w:lang w:eastAsia="en-GB"/>
        </w:rPr>
        <w:t xml:space="preserve">    for development of any alternative modification which may, as compared with the proposed modification, better facilitate achieving the applicable STC objectives;</w:t>
      </w:r>
    </w:p>
    <w:p w14:paraId="56BF0FF3" w14:textId="6E9E81EB" w:rsidR="00CD0817" w:rsidRPr="00CA3B2C" w:rsidRDefault="00CD0817" w:rsidP="00CD0817">
      <w:pPr>
        <w:spacing w:after="240" w:line="360" w:lineRule="auto"/>
        <w:ind w:left="1800" w:hanging="666"/>
        <w:jc w:val="both"/>
        <w:rPr>
          <w:rFonts w:eastAsia="Times New Roman" w:cs="Times New Roman"/>
          <w:lang w:eastAsia="en-GB"/>
        </w:rPr>
      </w:pPr>
      <w:r w:rsidRPr="00CA3B2C">
        <w:rPr>
          <w:rFonts w:eastAsia="Times New Roman" w:cs="Times New Roman"/>
          <w:lang w:eastAsia="en-GB"/>
        </w:rPr>
        <w:t>(v)  for the evaluation required under paragraph 6(b)(iv) (and, if applicable, paragraph 6(b)(v)) in respect of the applicable STC objective(s) to include, where the impact is likely to be material, an assessment of the quantifiable impact of the proposal on greenhouse gas emissions, to be conducted in accordance with any such guidance (on the treatment of carbon costs and evaluation of greenhouse gas emissions) as may be issued by the Authority from time to time;</w:t>
      </w:r>
    </w:p>
    <w:p w14:paraId="7AD3D396" w14:textId="77777777" w:rsidR="00CD0817" w:rsidRPr="00CA3B2C" w:rsidRDefault="00CD0817" w:rsidP="00CD0817">
      <w:pPr>
        <w:numPr>
          <w:ilvl w:val="2"/>
          <w:numId w:val="49"/>
        </w:numPr>
        <w:spacing w:after="240" w:line="360" w:lineRule="auto"/>
        <w:jc w:val="both"/>
        <w:rPr>
          <w:rFonts w:eastAsia="Times New Roman" w:cs="Times New Roman"/>
          <w:lang w:eastAsia="en-GB"/>
        </w:rPr>
      </w:pPr>
      <w:r w:rsidRPr="00CA3B2C">
        <w:rPr>
          <w:rFonts w:eastAsia="Times New Roman" w:cs="Times New Roman"/>
          <w:lang w:eastAsia="en-GB"/>
        </w:rPr>
        <w:t>for the preparation of a report on behalf of the panel which includes the following:</w:t>
      </w:r>
    </w:p>
    <w:p w14:paraId="2B691A6E" w14:textId="77777777" w:rsidR="00CD0817" w:rsidRPr="00CA3B2C" w:rsidRDefault="00CD0817" w:rsidP="00CD0817">
      <w:pPr>
        <w:numPr>
          <w:ilvl w:val="1"/>
          <w:numId w:val="35"/>
        </w:numPr>
        <w:spacing w:after="240" w:line="360" w:lineRule="auto"/>
        <w:ind w:left="2268" w:hanging="567"/>
        <w:jc w:val="both"/>
        <w:rPr>
          <w:rFonts w:eastAsia="Times New Roman" w:cs="Times New Roman"/>
          <w:lang w:eastAsia="en-GB"/>
        </w:rPr>
      </w:pPr>
      <w:r w:rsidRPr="00CA3B2C">
        <w:rPr>
          <w:rFonts w:eastAsia="Times New Roman" w:cs="Times New Roman"/>
          <w:lang w:eastAsia="en-GB"/>
        </w:rPr>
        <w:t>the proposed modification and any alternative;</w:t>
      </w:r>
    </w:p>
    <w:p w14:paraId="7A27A807" w14:textId="77777777" w:rsidR="00CD0817" w:rsidRPr="00CA3B2C" w:rsidRDefault="00CD0817" w:rsidP="00CD0817">
      <w:pPr>
        <w:numPr>
          <w:ilvl w:val="1"/>
          <w:numId w:val="35"/>
        </w:numPr>
        <w:spacing w:after="240" w:line="360" w:lineRule="auto"/>
        <w:ind w:left="2268" w:hanging="567"/>
        <w:jc w:val="both"/>
        <w:rPr>
          <w:rFonts w:eastAsia="Times New Roman" w:cs="Times New Roman"/>
          <w:lang w:eastAsia="en-GB"/>
        </w:rPr>
      </w:pPr>
      <w:r w:rsidRPr="00CA3B2C">
        <w:rPr>
          <w:rFonts w:eastAsia="Times New Roman" w:cs="Times New Roman"/>
          <w:lang w:eastAsia="en-GB"/>
        </w:rPr>
        <w:t>an evaluation of the proposed modification and any alternative;</w:t>
      </w:r>
    </w:p>
    <w:p w14:paraId="5E660BFA" w14:textId="77777777" w:rsidR="00CD0817" w:rsidRPr="00CA3B2C" w:rsidRDefault="00CD0817" w:rsidP="00CD0817">
      <w:pPr>
        <w:numPr>
          <w:ilvl w:val="1"/>
          <w:numId w:val="35"/>
        </w:numPr>
        <w:spacing w:after="240" w:line="360" w:lineRule="auto"/>
        <w:ind w:left="2268" w:hanging="567"/>
        <w:jc w:val="both"/>
        <w:rPr>
          <w:rFonts w:eastAsia="Times New Roman" w:cs="Times New Roman"/>
          <w:lang w:eastAsia="en-GB"/>
        </w:rPr>
      </w:pPr>
      <w:r w:rsidRPr="00CA3B2C">
        <w:rPr>
          <w:rFonts w:eastAsia="Times New Roman" w:cs="Times New Roman"/>
          <w:lang w:eastAsia="en-GB"/>
        </w:rPr>
        <w:t>an assessment of the extent to which the proposed modification or any alternative would better facilitate achieving the applicable STC objectives and a detailed explanation of the reasons for that assessment (such assessment to include, where applicable, an assessment of the quantifiable impact of greenhouse gas emissions in accordance with paragraph 6(b)(vA));</w:t>
      </w:r>
    </w:p>
    <w:p w14:paraId="0BE66458" w14:textId="77777777" w:rsidR="00CD0817" w:rsidRPr="00CA3B2C" w:rsidRDefault="00CD0817" w:rsidP="00CD0817">
      <w:pPr>
        <w:numPr>
          <w:ilvl w:val="1"/>
          <w:numId w:val="35"/>
        </w:numPr>
        <w:spacing w:after="240" w:line="360" w:lineRule="auto"/>
        <w:ind w:left="2268" w:hanging="567"/>
        <w:jc w:val="both"/>
        <w:rPr>
          <w:rFonts w:eastAsia="Times New Roman" w:cs="Times New Roman"/>
          <w:lang w:eastAsia="en-GB"/>
        </w:rPr>
      </w:pPr>
      <w:r w:rsidRPr="00CA3B2C">
        <w:rPr>
          <w:rFonts w:eastAsia="Times New Roman" w:cs="Times New Roman"/>
          <w:lang w:eastAsia="en-GB"/>
        </w:rPr>
        <w:t xml:space="preserve"> to the extent practicable, an assessment of the likely impact on each STC party's transmission system and any other systems of that STC party and an assessment of the likely impact on the national electricity transmission system, of the proposed modification;</w:t>
      </w:r>
    </w:p>
    <w:p w14:paraId="20A43460" w14:textId="77777777" w:rsidR="00CD0817" w:rsidRPr="00CA3B2C" w:rsidRDefault="00CD0817" w:rsidP="00CD0817">
      <w:pPr>
        <w:numPr>
          <w:ilvl w:val="1"/>
          <w:numId w:val="35"/>
        </w:numPr>
        <w:spacing w:after="240" w:line="360" w:lineRule="auto"/>
        <w:ind w:left="2268" w:hanging="567"/>
        <w:jc w:val="both"/>
        <w:rPr>
          <w:rFonts w:eastAsia="Times New Roman" w:cs="Times New Roman"/>
          <w:lang w:eastAsia="en-GB"/>
        </w:rPr>
      </w:pPr>
      <w:r w:rsidRPr="00CA3B2C">
        <w:rPr>
          <w:rFonts w:eastAsia="Times New Roman" w:cs="Times New Roman"/>
          <w:lang w:eastAsia="en-GB"/>
        </w:rPr>
        <w:t xml:space="preserve"> an assessment of the impact of the modification on the core industry documents and the changes expected to be required to such documents as a consequence of the modification;</w:t>
      </w:r>
    </w:p>
    <w:p w14:paraId="567A0763" w14:textId="77777777" w:rsidR="00CD0817" w:rsidRPr="00CA3B2C" w:rsidRDefault="00CD0817" w:rsidP="00CD0817">
      <w:pPr>
        <w:numPr>
          <w:ilvl w:val="1"/>
          <w:numId w:val="35"/>
        </w:numPr>
        <w:spacing w:after="240" w:line="360" w:lineRule="auto"/>
        <w:ind w:left="2268" w:hanging="567"/>
        <w:jc w:val="both"/>
        <w:rPr>
          <w:rFonts w:eastAsia="Times New Roman" w:cs="Times New Roman"/>
          <w:lang w:eastAsia="en-GB"/>
        </w:rPr>
      </w:pPr>
      <w:r w:rsidRPr="00CA3B2C">
        <w:rPr>
          <w:rFonts w:eastAsia="Times New Roman" w:cs="Times New Roman"/>
          <w:lang w:eastAsia="en-GB"/>
        </w:rPr>
        <w:t xml:space="preserve"> a recommendation by the panel (or in the case of a proposal falling within the scope of paragraph 6A, a determination), by reference to the panel’s assessment against the applicable STC objectives, as to whether the proposed modification or any alternative should be made;</w:t>
      </w:r>
    </w:p>
    <w:p w14:paraId="227A49DE" w14:textId="77777777" w:rsidR="00CD0817" w:rsidRPr="00CA3B2C" w:rsidRDefault="00CD0817" w:rsidP="00CD0817">
      <w:pPr>
        <w:numPr>
          <w:ilvl w:val="1"/>
          <w:numId w:val="35"/>
        </w:numPr>
        <w:spacing w:after="240" w:line="360" w:lineRule="auto"/>
        <w:ind w:left="2268" w:hanging="567"/>
        <w:jc w:val="both"/>
        <w:rPr>
          <w:rFonts w:eastAsia="Times New Roman" w:cs="Times New Roman"/>
          <w:lang w:eastAsia="en-GB"/>
        </w:rPr>
      </w:pPr>
      <w:r w:rsidRPr="00CA3B2C">
        <w:rPr>
          <w:rFonts w:eastAsia="Times New Roman" w:cs="Times New Roman"/>
          <w:lang w:eastAsia="en-GB"/>
        </w:rPr>
        <w:t>to the extent practicable, the inclusion in the report of the combined views of the STC parties concerning the modification and any alternative or, where a combined view is not practicable, the views of each STC party;</w:t>
      </w:r>
    </w:p>
    <w:p w14:paraId="48708883" w14:textId="77777777" w:rsidR="00CD0817" w:rsidRPr="00CA3B2C" w:rsidRDefault="00CD0817" w:rsidP="00CD0817">
      <w:pPr>
        <w:numPr>
          <w:ilvl w:val="1"/>
          <w:numId w:val="35"/>
        </w:numPr>
        <w:spacing w:after="240" w:line="360" w:lineRule="auto"/>
        <w:ind w:left="2268" w:hanging="567"/>
        <w:jc w:val="both"/>
        <w:rPr>
          <w:rFonts w:eastAsia="Times New Roman" w:cs="Times New Roman"/>
          <w:lang w:eastAsia="en-GB"/>
        </w:rPr>
      </w:pPr>
      <w:r w:rsidRPr="00CA3B2C">
        <w:rPr>
          <w:rFonts w:eastAsia="Times New Roman" w:cs="Times New Roman"/>
          <w:lang w:eastAsia="en-GB"/>
        </w:rPr>
        <w:t>a timetable for implementation of the modification and any alternative, including the date with effect from which such modification (if made) is to take effect; and</w:t>
      </w:r>
    </w:p>
    <w:p w14:paraId="2031F2A4" w14:textId="77777777" w:rsidR="00CD0817" w:rsidRPr="00CA3B2C" w:rsidRDefault="00CD0817" w:rsidP="00CD0817">
      <w:pPr>
        <w:numPr>
          <w:ilvl w:val="2"/>
          <w:numId w:val="49"/>
        </w:numPr>
        <w:spacing w:after="240" w:line="360" w:lineRule="auto"/>
        <w:jc w:val="both"/>
        <w:rPr>
          <w:rFonts w:eastAsia="Times New Roman" w:cs="Times New Roman"/>
          <w:lang w:eastAsia="en-GB"/>
        </w:rPr>
      </w:pPr>
      <w:r w:rsidRPr="00CA3B2C">
        <w:rPr>
          <w:rFonts w:eastAsia="Times New Roman" w:cs="Times New Roman"/>
          <w:lang w:eastAsia="en-GB"/>
        </w:rPr>
        <w:t xml:space="preserve">for the submission of the report to the Authority as soon after the proposal is made as is appropriate (taking into account the complexity, importance and urgency of the modification) for the proper execution and completion of the steps in sub-paragraphs (i) to (vi); </w:t>
      </w:r>
    </w:p>
    <w:p w14:paraId="37364A61" w14:textId="77777777" w:rsidR="00CD0817" w:rsidRPr="00CA3B2C" w:rsidRDefault="00CD0817" w:rsidP="00CD0817">
      <w:pPr>
        <w:numPr>
          <w:ilvl w:val="1"/>
          <w:numId w:val="47"/>
        </w:numPr>
        <w:overflowPunct w:val="0"/>
        <w:autoSpaceDE w:val="0"/>
        <w:autoSpaceDN w:val="0"/>
        <w:adjustRightInd w:val="0"/>
        <w:spacing w:after="240" w:line="360" w:lineRule="auto"/>
        <w:jc w:val="both"/>
        <w:textAlignment w:val="baseline"/>
        <w:rPr>
          <w:rFonts w:eastAsia="Times New Roman" w:cs="Times New Roman"/>
        </w:rPr>
      </w:pPr>
      <w:r w:rsidRPr="00CA3B2C">
        <w:rPr>
          <w:rFonts w:eastAsia="Times New Roman" w:cs="Times New Roman"/>
        </w:rPr>
        <w:t>for the timetable (referred to in sub-paragraph (b)(vi)) for implementation of any modification to be either:</w:t>
      </w:r>
    </w:p>
    <w:p w14:paraId="38D04C0C" w14:textId="77777777" w:rsidR="00CD0817" w:rsidRPr="00CA3B2C" w:rsidRDefault="00CD0817" w:rsidP="00CD0817">
      <w:pPr>
        <w:autoSpaceDE w:val="0"/>
        <w:autoSpaceDN w:val="0"/>
        <w:adjustRightInd w:val="0"/>
        <w:spacing w:after="0" w:line="240" w:lineRule="auto"/>
        <w:rPr>
          <w:rFonts w:eastAsia="Times New Roman" w:cs="Times New Roman"/>
          <w:color w:val="000000"/>
          <w:lang w:val="en-US"/>
        </w:rPr>
      </w:pPr>
    </w:p>
    <w:p w14:paraId="2A0235E9" w14:textId="77777777" w:rsidR="00CD0817" w:rsidRPr="00CA3B2C" w:rsidRDefault="00CD0817" w:rsidP="00CD0817">
      <w:pPr>
        <w:numPr>
          <w:ilvl w:val="2"/>
          <w:numId w:val="47"/>
        </w:numPr>
        <w:autoSpaceDE w:val="0"/>
        <w:autoSpaceDN w:val="0"/>
        <w:adjustRightInd w:val="0"/>
        <w:spacing w:after="0" w:line="360" w:lineRule="auto"/>
        <w:jc w:val="both"/>
        <w:rPr>
          <w:rFonts w:eastAsia="Times New Roman" w:cs="Times New Roman"/>
          <w:color w:val="000000"/>
          <w:lang w:val="en-US"/>
        </w:rPr>
      </w:pPr>
      <w:r w:rsidRPr="00CA3B2C">
        <w:rPr>
          <w:rFonts w:eastAsia="Times New Roman" w:cs="Times New Roman"/>
          <w:color w:val="000000"/>
          <w:lang w:val="en-US"/>
        </w:rPr>
        <w:t xml:space="preserve">    in accordance with any direction(s) issued by the Authority under     paragraph 6(ab); or </w:t>
      </w:r>
    </w:p>
    <w:p w14:paraId="31DB0569" w14:textId="77777777" w:rsidR="00CD0817" w:rsidRPr="00CA3B2C" w:rsidRDefault="00CD0817" w:rsidP="00CD0817">
      <w:pPr>
        <w:autoSpaceDE w:val="0"/>
        <w:autoSpaceDN w:val="0"/>
        <w:adjustRightInd w:val="0"/>
        <w:spacing w:after="0" w:line="360" w:lineRule="auto"/>
        <w:ind w:left="1701"/>
        <w:jc w:val="both"/>
        <w:rPr>
          <w:rFonts w:eastAsia="Times New Roman" w:cs="Times New Roman"/>
          <w:color w:val="000000"/>
          <w:lang w:val="en-US"/>
        </w:rPr>
      </w:pPr>
    </w:p>
    <w:p w14:paraId="3A6B57D9" w14:textId="77777777" w:rsidR="00CD0817" w:rsidRPr="00CA3B2C" w:rsidRDefault="00CD0817" w:rsidP="00CD0817">
      <w:pPr>
        <w:overflowPunct w:val="0"/>
        <w:autoSpaceDE w:val="0"/>
        <w:autoSpaceDN w:val="0"/>
        <w:adjustRightInd w:val="0"/>
        <w:spacing w:after="240" w:line="360" w:lineRule="auto"/>
        <w:ind w:left="1701" w:hanging="567"/>
        <w:jc w:val="both"/>
        <w:textAlignment w:val="baseline"/>
        <w:rPr>
          <w:rFonts w:eastAsia="Times New Roman" w:cs="Times New Roman"/>
        </w:rPr>
      </w:pPr>
      <w:r w:rsidRPr="00CA3B2C">
        <w:rPr>
          <w:rFonts w:eastAsia="Times New Roman" w:cs="Times New Roman"/>
          <w:color w:val="000000"/>
          <w:lang w:val="en-US"/>
        </w:rPr>
        <w:t>(ii)  where no direction has been issued by the Authority under    paragraph 6(ab),</w:t>
      </w:r>
    </w:p>
    <w:p w14:paraId="4315FD58" w14:textId="77777777" w:rsidR="00CD0817" w:rsidRPr="00CA3B2C" w:rsidRDefault="00CD0817" w:rsidP="00CD0817">
      <w:pPr>
        <w:overflowPunct w:val="0"/>
        <w:autoSpaceDE w:val="0"/>
        <w:autoSpaceDN w:val="0"/>
        <w:adjustRightInd w:val="0"/>
        <w:spacing w:after="240" w:line="360" w:lineRule="auto"/>
        <w:ind w:left="1134"/>
        <w:jc w:val="both"/>
        <w:textAlignment w:val="baseline"/>
        <w:rPr>
          <w:rFonts w:eastAsia="Times New Roman" w:cs="Times New Roman"/>
        </w:rPr>
      </w:pPr>
      <w:r w:rsidRPr="00CA3B2C">
        <w:rPr>
          <w:rFonts w:eastAsia="Times New Roman" w:cs="Times New Roman"/>
        </w:rPr>
        <w:t xml:space="preserve">such as will enable the modification to take effect as soon as practicable after the Authority has directed such modification to be made (or after a determination by the panel in accordance with paragraph 6A), account being taken of the complexity, importance and urgency of the modification, and for that timetable to be extended with the consent of or as required by the Authority after those persons likely to be affected by the revision of the timetable have been consulted; </w:t>
      </w:r>
    </w:p>
    <w:p w14:paraId="3DA4E6D2" w14:textId="77777777" w:rsidR="00CD0817" w:rsidRPr="00CA3B2C" w:rsidRDefault="00CD0817" w:rsidP="00CD0817">
      <w:pPr>
        <w:overflowPunct w:val="0"/>
        <w:autoSpaceDE w:val="0"/>
        <w:autoSpaceDN w:val="0"/>
        <w:adjustRightInd w:val="0"/>
        <w:spacing w:after="240" w:line="360" w:lineRule="auto"/>
        <w:ind w:left="1134" w:hanging="567"/>
        <w:jc w:val="both"/>
        <w:textAlignment w:val="baseline"/>
        <w:rPr>
          <w:rFonts w:eastAsia="Times New Roman" w:cs="Times New Roman"/>
        </w:rPr>
      </w:pPr>
      <w:r w:rsidRPr="00CA3B2C">
        <w:rPr>
          <w:rFonts w:eastAsia="Times New Roman" w:cs="Times New Roman"/>
          <w:lang w:val="en-US"/>
        </w:rPr>
        <w:t>(d) for the completion of each of the procedural steps outlined in this paragraph 6, to the extent that they are relevant, to be in accordance with any timetable(s) directed by the Authority under paragraph 6(ab);</w:t>
      </w:r>
    </w:p>
    <w:p w14:paraId="7A37D58F" w14:textId="77777777" w:rsidR="00CD0817" w:rsidRPr="00CA3B2C" w:rsidRDefault="00CD0817" w:rsidP="00CD0817">
      <w:pPr>
        <w:numPr>
          <w:ilvl w:val="1"/>
          <w:numId w:val="48"/>
        </w:numPr>
        <w:overflowPunct w:val="0"/>
        <w:autoSpaceDE w:val="0"/>
        <w:autoSpaceDN w:val="0"/>
        <w:adjustRightInd w:val="0"/>
        <w:spacing w:after="240" w:line="360" w:lineRule="auto"/>
        <w:jc w:val="both"/>
        <w:textAlignment w:val="baseline"/>
        <w:rPr>
          <w:rFonts w:eastAsia="Times New Roman" w:cs="Times New Roman"/>
        </w:rPr>
      </w:pPr>
      <w:r w:rsidRPr="00CA3B2C">
        <w:rPr>
          <w:rFonts w:eastAsia="Times New Roman" w:cs="Times New Roman"/>
        </w:rPr>
        <w:t>for separate processes for the modification of STC Procedures and the schedule listing the STC Procedures in force from time to time and which otherwise forms a part of the STC, to those for the modification of other parts of the STC set out in sub-paragraphs (a) to (d) above and paragraphs 6A-7; and</w:t>
      </w:r>
    </w:p>
    <w:p w14:paraId="4B08D5E5" w14:textId="77777777" w:rsidR="00CD0817" w:rsidRPr="00CA3B2C" w:rsidRDefault="00CD0817" w:rsidP="00CD0817">
      <w:pPr>
        <w:numPr>
          <w:ilvl w:val="1"/>
          <w:numId w:val="46"/>
        </w:numPr>
        <w:overflowPunct w:val="0"/>
        <w:autoSpaceDE w:val="0"/>
        <w:autoSpaceDN w:val="0"/>
        <w:adjustRightInd w:val="0"/>
        <w:spacing w:after="240" w:line="360" w:lineRule="auto"/>
        <w:jc w:val="both"/>
        <w:textAlignment w:val="baseline"/>
        <w:rPr>
          <w:rFonts w:eastAsia="Times New Roman" w:cs="Times New Roman"/>
        </w:rPr>
      </w:pPr>
      <w:r w:rsidRPr="00CA3B2C">
        <w:rPr>
          <w:rFonts w:eastAsia="Calibri" w:cs="Times New Roman"/>
        </w:rPr>
        <w:t>for the revision and resubmission of the modification report submitted to the Authority pursuant to sub-paragraphs 6(b)(vi) and 6(b)(vii) upon, and in accordance with, a direction issued to the panel by the Authority where the Authority determines that it cannot properly form an opinion on the approval of the modification proposal.</w:t>
      </w:r>
    </w:p>
    <w:p w14:paraId="2D029147" w14:textId="77777777" w:rsidR="00CD0817" w:rsidRPr="00CA3B2C" w:rsidRDefault="00CD0817" w:rsidP="00CD0817">
      <w:pPr>
        <w:spacing w:after="240" w:line="360" w:lineRule="auto"/>
        <w:ind w:left="567" w:hanging="720"/>
        <w:jc w:val="both"/>
        <w:rPr>
          <w:rFonts w:eastAsia="Times New Roman" w:cs="Times New Roman"/>
          <w:lang w:eastAsia="en-GB"/>
        </w:rPr>
      </w:pPr>
      <w:r w:rsidRPr="00CA3B2C">
        <w:rPr>
          <w:rFonts w:eastAsia="Times New Roman" w:cs="Times New Roman"/>
          <w:lang w:eastAsia="en-GB"/>
        </w:rPr>
        <w:t>6A.</w:t>
      </w:r>
      <w:r w:rsidRPr="00CA3B2C">
        <w:rPr>
          <w:rFonts w:eastAsia="Times New Roman" w:cs="Times New Roman"/>
          <w:lang w:eastAsia="en-GB"/>
        </w:rPr>
        <w:tab/>
        <w:t xml:space="preserve">The procedures for the modification of the STC shall provide that modification proposals shall only be implemented without the Authority’s approval pursuant to this paragraph 6A (the “self-governance route”) where: </w:t>
      </w:r>
    </w:p>
    <w:p w14:paraId="568C1786" w14:textId="77777777" w:rsidR="00CD0817" w:rsidRPr="00CA3B2C" w:rsidRDefault="00CD0817" w:rsidP="00CD0817">
      <w:pPr>
        <w:tabs>
          <w:tab w:val="left" w:pos="1701"/>
        </w:tabs>
        <w:spacing w:after="240" w:line="360" w:lineRule="auto"/>
        <w:ind w:left="1134" w:hanging="567"/>
        <w:jc w:val="both"/>
        <w:rPr>
          <w:rFonts w:eastAsia="Times New Roman" w:cs="Times New Roman"/>
          <w:lang w:eastAsia="en-GB"/>
        </w:rPr>
      </w:pPr>
      <w:r w:rsidRPr="00CA3B2C">
        <w:rPr>
          <w:rFonts w:eastAsia="Times New Roman" w:cs="Times New Roman"/>
          <w:lang w:eastAsia="en-GB"/>
        </w:rPr>
        <w:t xml:space="preserve">(a) </w:t>
      </w:r>
      <w:r w:rsidRPr="00CA3B2C">
        <w:rPr>
          <w:rFonts w:eastAsia="Times New Roman" w:cs="Times New Roman"/>
          <w:lang w:eastAsia="en-GB"/>
        </w:rPr>
        <w:tab/>
      </w:r>
    </w:p>
    <w:p w14:paraId="576F5B80" w14:textId="77777777" w:rsidR="00CD0817" w:rsidRPr="00CA3B2C" w:rsidRDefault="00CD0817" w:rsidP="00CD0817">
      <w:pPr>
        <w:tabs>
          <w:tab w:val="left" w:pos="1701"/>
        </w:tabs>
        <w:spacing w:after="240" w:line="360" w:lineRule="auto"/>
        <w:ind w:left="2160" w:hanging="720"/>
        <w:jc w:val="both"/>
        <w:rPr>
          <w:rFonts w:eastAsia="Times New Roman" w:cs="Times New Roman"/>
          <w:lang w:eastAsia="en-GB"/>
        </w:rPr>
      </w:pPr>
      <w:r w:rsidRPr="00CA3B2C">
        <w:rPr>
          <w:rFonts w:eastAsia="Times New Roman" w:cs="Times New Roman"/>
          <w:lang w:eastAsia="en-GB"/>
        </w:rPr>
        <w:t xml:space="preserve">(i) </w:t>
      </w:r>
      <w:r w:rsidRPr="00CA3B2C">
        <w:rPr>
          <w:rFonts w:eastAsia="Times New Roman" w:cs="Times New Roman"/>
          <w:lang w:eastAsia="en-GB"/>
        </w:rPr>
        <w:tab/>
        <w:t>in the view of the panel, the modification proposal meets all of the self-governance criteria, and the panel has submitted to the Authority in respect of the modification proposal and not withdrawn a self-governance statement; or</w:t>
      </w:r>
    </w:p>
    <w:p w14:paraId="661625F3" w14:textId="77777777" w:rsidR="00CD0817" w:rsidRPr="00CA3B2C" w:rsidRDefault="00CD0817" w:rsidP="00CD0817">
      <w:pPr>
        <w:tabs>
          <w:tab w:val="left" w:pos="2160"/>
        </w:tabs>
        <w:spacing w:after="240" w:line="360" w:lineRule="auto"/>
        <w:ind w:left="2160" w:hanging="720"/>
        <w:jc w:val="both"/>
        <w:rPr>
          <w:rFonts w:eastAsia="Times New Roman" w:cs="Times New Roman"/>
          <w:lang w:eastAsia="en-GB"/>
        </w:rPr>
      </w:pPr>
      <w:r w:rsidRPr="00CA3B2C">
        <w:rPr>
          <w:rFonts w:eastAsia="Times New Roman" w:cs="Times New Roman"/>
          <w:lang w:eastAsia="en-GB"/>
        </w:rPr>
        <w:t xml:space="preserve">(ii) </w:t>
      </w:r>
      <w:r w:rsidRPr="00CA3B2C">
        <w:rPr>
          <w:rFonts w:eastAsia="Times New Roman" w:cs="Times New Roman"/>
          <w:lang w:eastAsia="en-GB"/>
        </w:rPr>
        <w:tab/>
        <w:t xml:space="preserve">if a self-governance statement has not been made, or has been withdrawn, the Authority has determined that the self-governance criteria are satisfied and the modification proposal is suitable for the self-governance route; and </w:t>
      </w:r>
    </w:p>
    <w:p w14:paraId="7ABABD0E" w14:textId="77777777" w:rsidR="00CD0817" w:rsidRPr="00CA3B2C" w:rsidRDefault="00CD0817" w:rsidP="00CD0817">
      <w:pPr>
        <w:tabs>
          <w:tab w:val="left" w:pos="1134"/>
        </w:tabs>
        <w:spacing w:after="240" w:line="360" w:lineRule="auto"/>
        <w:ind w:left="1134" w:hanging="720"/>
        <w:jc w:val="both"/>
        <w:rPr>
          <w:rFonts w:eastAsia="Times New Roman" w:cs="Times New Roman"/>
          <w:lang w:eastAsia="en-GB"/>
        </w:rPr>
      </w:pPr>
      <w:r w:rsidRPr="00CA3B2C">
        <w:rPr>
          <w:rFonts w:eastAsia="Times New Roman" w:cs="Times New Roman"/>
          <w:lang w:eastAsia="en-GB"/>
        </w:rPr>
        <w:t>(b)</w:t>
      </w:r>
      <w:r w:rsidRPr="00CA3B2C">
        <w:rPr>
          <w:rFonts w:eastAsia="Times New Roman" w:cs="Times New Roman"/>
          <w:lang w:eastAsia="en-GB"/>
        </w:rPr>
        <w:tab/>
        <w:t>unless otherwise exempted by the Authority, the panel has sent copies of all consultation responses to the Authority at least seven (7) days before the panel intends to make its determination under paragraph 6A(d); and</w:t>
      </w:r>
    </w:p>
    <w:p w14:paraId="68F3C3DC" w14:textId="77777777" w:rsidR="00CD0817" w:rsidRPr="00CA3B2C" w:rsidRDefault="00CD0817" w:rsidP="00CD0817">
      <w:pPr>
        <w:tabs>
          <w:tab w:val="left" w:pos="1134"/>
        </w:tabs>
        <w:spacing w:after="240" w:line="360" w:lineRule="auto"/>
        <w:ind w:left="1134" w:hanging="720"/>
        <w:jc w:val="both"/>
        <w:rPr>
          <w:rFonts w:eastAsia="Times New Roman" w:cs="Times New Roman"/>
          <w:lang w:eastAsia="en-GB"/>
        </w:rPr>
      </w:pPr>
      <w:r w:rsidRPr="00CA3B2C">
        <w:rPr>
          <w:rFonts w:eastAsia="Times New Roman" w:cs="Times New Roman"/>
          <w:lang w:eastAsia="en-GB"/>
        </w:rPr>
        <w:t>(c)</w:t>
      </w:r>
      <w:r w:rsidRPr="00CA3B2C">
        <w:rPr>
          <w:rFonts w:eastAsia="Times New Roman" w:cs="Times New Roman"/>
          <w:lang w:eastAsia="en-GB"/>
        </w:rPr>
        <w:tab/>
        <w:t>the Authority has not directed that the Authority’s decision is required prior to the panel’s determination under paragraph 6A(d); and</w:t>
      </w:r>
    </w:p>
    <w:p w14:paraId="6AADBFD6" w14:textId="77777777" w:rsidR="00CD0817" w:rsidRPr="00CA3B2C" w:rsidRDefault="00CD0817" w:rsidP="00CD0817">
      <w:pPr>
        <w:tabs>
          <w:tab w:val="left" w:pos="1134"/>
        </w:tabs>
        <w:spacing w:after="240" w:line="360" w:lineRule="auto"/>
        <w:ind w:left="1134" w:hanging="720"/>
        <w:jc w:val="both"/>
        <w:rPr>
          <w:rFonts w:eastAsia="Times New Roman" w:cs="Times New Roman"/>
          <w:lang w:eastAsia="en-GB"/>
        </w:rPr>
      </w:pPr>
      <w:r w:rsidRPr="00CA3B2C">
        <w:rPr>
          <w:rFonts w:eastAsia="Times New Roman" w:cs="Times New Roman"/>
          <w:lang w:eastAsia="en-GB"/>
        </w:rPr>
        <w:t>(d)</w:t>
      </w:r>
      <w:r w:rsidRPr="00CA3B2C">
        <w:rPr>
          <w:rFonts w:eastAsia="Times New Roman" w:cs="Times New Roman"/>
          <w:lang w:eastAsia="en-GB"/>
        </w:rPr>
        <w:tab/>
        <w:t xml:space="preserve">the panel has, no earlier than seven (7) days after sending the consultation responses referred to at paragraph 6A(b), determined that the modification proposal or any alternative should be implemented on the basis that it would, as compared with the then existing provisions of the STC and any other modifications proposed in accordance with paragraph 6(b)(v), better facilitate the achievement of the applicable STC objective(s); and </w:t>
      </w:r>
    </w:p>
    <w:p w14:paraId="26A56AAE" w14:textId="77777777" w:rsidR="00CD0817" w:rsidRPr="00CA3B2C" w:rsidRDefault="00CD0817" w:rsidP="00CD0817">
      <w:pPr>
        <w:tabs>
          <w:tab w:val="left" w:pos="1134"/>
        </w:tabs>
        <w:spacing w:after="240" w:line="360" w:lineRule="auto"/>
        <w:ind w:left="1134" w:hanging="720"/>
        <w:jc w:val="both"/>
        <w:rPr>
          <w:rFonts w:eastAsia="Times New Roman" w:cs="Times New Roman"/>
          <w:lang w:eastAsia="en-GB"/>
        </w:rPr>
      </w:pPr>
    </w:p>
    <w:p w14:paraId="32FA6B4E" w14:textId="77777777" w:rsidR="00CD0817" w:rsidRPr="00CA3B2C" w:rsidRDefault="00CD0817" w:rsidP="00CD0817">
      <w:pPr>
        <w:tabs>
          <w:tab w:val="left" w:pos="1418"/>
        </w:tabs>
        <w:spacing w:after="240" w:line="360" w:lineRule="auto"/>
        <w:ind w:left="1140" w:hanging="720"/>
        <w:jc w:val="both"/>
        <w:rPr>
          <w:rFonts w:eastAsia="Times New Roman" w:cs="Times New Roman"/>
          <w:lang w:eastAsia="en-GB"/>
        </w:rPr>
      </w:pPr>
      <w:r w:rsidRPr="00CA3B2C">
        <w:rPr>
          <w:rFonts w:eastAsia="Times New Roman" w:cs="Times New Roman"/>
          <w:lang w:eastAsia="en-GB"/>
        </w:rPr>
        <w:t>(e)</w:t>
      </w:r>
      <w:r w:rsidRPr="00CA3B2C">
        <w:rPr>
          <w:rFonts w:eastAsia="Times New Roman" w:cs="Times New Roman"/>
          <w:lang w:eastAsia="en-GB"/>
        </w:rPr>
        <w:tab/>
      </w:r>
    </w:p>
    <w:p w14:paraId="4BF35DDC" w14:textId="77777777" w:rsidR="00CD0817" w:rsidRPr="00CA3B2C" w:rsidRDefault="00CD0817" w:rsidP="00CD0817">
      <w:pPr>
        <w:tabs>
          <w:tab w:val="left" w:pos="2160"/>
        </w:tabs>
        <w:spacing w:after="240" w:line="360" w:lineRule="auto"/>
        <w:ind w:left="2160" w:hanging="720"/>
        <w:jc w:val="both"/>
        <w:rPr>
          <w:rFonts w:eastAsia="Times New Roman" w:cs="Times New Roman"/>
          <w:lang w:eastAsia="en-GB"/>
        </w:rPr>
      </w:pPr>
      <w:r w:rsidRPr="00CA3B2C">
        <w:rPr>
          <w:rFonts w:eastAsia="Times New Roman" w:cs="Times New Roman"/>
          <w:lang w:eastAsia="en-GB"/>
        </w:rPr>
        <w:t xml:space="preserve">(i) </w:t>
      </w:r>
      <w:r w:rsidRPr="00CA3B2C">
        <w:rPr>
          <w:rFonts w:eastAsia="Times New Roman" w:cs="Times New Roman"/>
          <w:lang w:eastAsia="en-GB"/>
        </w:rPr>
        <w:tab/>
        <w:t>no appeal has been raised up to and including 15 working days after the panel’s determination under paragraph 6A(d) in respect of such modification proposal and any alternative; or</w:t>
      </w:r>
    </w:p>
    <w:p w14:paraId="5264A88C" w14:textId="77777777" w:rsidR="00CD0817" w:rsidRPr="00CA3B2C" w:rsidRDefault="00CD0817" w:rsidP="00CD0817">
      <w:pPr>
        <w:tabs>
          <w:tab w:val="left" w:pos="2160"/>
        </w:tabs>
        <w:spacing w:after="240" w:line="360" w:lineRule="auto"/>
        <w:ind w:left="2160" w:hanging="720"/>
        <w:jc w:val="both"/>
        <w:rPr>
          <w:rFonts w:eastAsia="Times New Roman" w:cs="Times New Roman"/>
          <w:lang w:eastAsia="en-GB"/>
        </w:rPr>
      </w:pPr>
      <w:r w:rsidRPr="00CA3B2C">
        <w:rPr>
          <w:rFonts w:eastAsia="Times New Roman" w:cs="Times New Roman"/>
          <w:lang w:eastAsia="en-GB"/>
        </w:rPr>
        <w:t xml:space="preserve">(ii) </w:t>
      </w:r>
      <w:r w:rsidRPr="00CA3B2C">
        <w:rPr>
          <w:rFonts w:eastAsia="Times New Roman" w:cs="Times New Roman"/>
          <w:lang w:eastAsia="en-GB"/>
        </w:rPr>
        <w:tab/>
        <w:t>an appeal has been raised in respect of such a modification proposal and any alternative in accordance with paragraph 6B and the Authority has not quashed the panel’s determination referred to at paragraph 6A(d) (and either remitted the relevant modification proposal and any alternative back to the panel for reconsideration or taken the decision on the relevant modification proposal and any alternative itself following the appeal).</w:t>
      </w:r>
    </w:p>
    <w:p w14:paraId="7AA2E4B6" w14:textId="77777777" w:rsidR="00CD0817" w:rsidRPr="00CA3B2C" w:rsidRDefault="00CD0817" w:rsidP="00CD0817">
      <w:pPr>
        <w:tabs>
          <w:tab w:val="left" w:pos="709"/>
        </w:tabs>
        <w:spacing w:after="240" w:line="360" w:lineRule="auto"/>
        <w:ind w:left="709" w:hanging="720"/>
        <w:jc w:val="both"/>
        <w:rPr>
          <w:rFonts w:eastAsia="Times New Roman" w:cs="Times New Roman"/>
          <w:lang w:eastAsia="en-GB"/>
        </w:rPr>
      </w:pPr>
      <w:r w:rsidRPr="00CA3B2C">
        <w:rPr>
          <w:rFonts w:eastAsia="Times New Roman" w:cs="Times New Roman"/>
          <w:lang w:eastAsia="en-GB"/>
        </w:rPr>
        <w:t>6B.</w:t>
      </w:r>
      <w:r w:rsidRPr="00CA3B2C">
        <w:rPr>
          <w:rFonts w:eastAsia="Times New Roman" w:cs="Times New Roman"/>
          <w:lang w:eastAsia="en-GB"/>
        </w:rPr>
        <w:tab/>
        <w:t xml:space="preserve">The procedures for the modification of the STC shall provide that those persons set out at paragraph 6(a) may appeal to the Authority the approval or rejection by the panel of a modification proposal and any alternative falling under the self-governance route (in accordance with paragraph 6A), provided the appeal has been made up to and including 15 working days after the approval or rejection and in accordance with the procedures specified in the STC and, in the opinion of the Authority: </w:t>
      </w:r>
    </w:p>
    <w:p w14:paraId="562D22DC" w14:textId="77777777" w:rsidR="00CD0817" w:rsidRPr="00CA3B2C" w:rsidRDefault="00CD0817" w:rsidP="00CD0817">
      <w:pPr>
        <w:tabs>
          <w:tab w:val="left" w:pos="1134"/>
        </w:tabs>
        <w:spacing w:after="240" w:line="360" w:lineRule="auto"/>
        <w:ind w:left="1134" w:hanging="720"/>
        <w:jc w:val="both"/>
        <w:rPr>
          <w:rFonts w:eastAsia="Times New Roman" w:cs="Times New Roman"/>
          <w:lang w:eastAsia="en-GB"/>
        </w:rPr>
      </w:pPr>
      <w:r w:rsidRPr="00CA3B2C">
        <w:rPr>
          <w:rFonts w:eastAsia="Times New Roman" w:cs="Times New Roman"/>
          <w:lang w:eastAsia="en-GB"/>
        </w:rPr>
        <w:t xml:space="preserve">(a) </w:t>
      </w:r>
      <w:r w:rsidRPr="00CA3B2C">
        <w:rPr>
          <w:rFonts w:eastAsia="Times New Roman" w:cs="Times New Roman"/>
          <w:lang w:eastAsia="en-GB"/>
        </w:rPr>
        <w:tab/>
      </w:r>
    </w:p>
    <w:p w14:paraId="1C9F3ECC" w14:textId="77777777" w:rsidR="00CD0817" w:rsidRPr="00CA3B2C" w:rsidRDefault="00CD0817" w:rsidP="00CD0817">
      <w:pPr>
        <w:tabs>
          <w:tab w:val="left" w:pos="2160"/>
        </w:tabs>
        <w:spacing w:after="240" w:line="360" w:lineRule="auto"/>
        <w:ind w:left="2160" w:hanging="720"/>
        <w:jc w:val="both"/>
        <w:rPr>
          <w:rFonts w:eastAsia="Times New Roman" w:cs="Times New Roman"/>
          <w:lang w:eastAsia="en-GB"/>
        </w:rPr>
      </w:pPr>
      <w:r w:rsidRPr="00CA3B2C">
        <w:rPr>
          <w:rFonts w:eastAsia="Times New Roman" w:cs="Times New Roman"/>
          <w:lang w:eastAsia="en-GB"/>
        </w:rPr>
        <w:t>(i)</w:t>
      </w:r>
      <w:r w:rsidRPr="00CA3B2C">
        <w:rPr>
          <w:rFonts w:eastAsia="Times New Roman" w:cs="Times New Roman"/>
          <w:lang w:eastAsia="en-GB"/>
        </w:rPr>
        <w:tab/>
        <w:t>the appealing party is likely to be unfairly prejudiced by the implementation or non-implementation of that modification or alternative proposal; or</w:t>
      </w:r>
    </w:p>
    <w:p w14:paraId="2438C8AA" w14:textId="77777777" w:rsidR="00CD0817" w:rsidRPr="00CA3B2C" w:rsidRDefault="00CD0817" w:rsidP="00CD0817">
      <w:pPr>
        <w:spacing w:after="240" w:line="360" w:lineRule="auto"/>
        <w:ind w:left="2160" w:hanging="720"/>
        <w:jc w:val="both"/>
        <w:rPr>
          <w:rFonts w:eastAsia="Times New Roman" w:cs="Times New Roman"/>
          <w:lang w:eastAsia="en-GB"/>
        </w:rPr>
      </w:pPr>
      <w:r w:rsidRPr="00CA3B2C">
        <w:rPr>
          <w:rFonts w:eastAsia="Times New Roman" w:cs="Times New Roman"/>
          <w:lang w:eastAsia="en-GB"/>
        </w:rPr>
        <w:t>(ii)</w:t>
      </w:r>
      <w:r w:rsidRPr="00CA3B2C">
        <w:rPr>
          <w:rFonts w:eastAsia="Times New Roman" w:cs="Times New Roman"/>
          <w:lang w:eastAsia="en-GB"/>
        </w:rPr>
        <w:tab/>
        <w:t>the appeal is on the grounds that:</w:t>
      </w:r>
    </w:p>
    <w:p w14:paraId="3176F035" w14:textId="77777777" w:rsidR="00CD0817" w:rsidRPr="00CA3B2C" w:rsidRDefault="00CD0817" w:rsidP="00CD0817">
      <w:pPr>
        <w:tabs>
          <w:tab w:val="left" w:pos="1700"/>
        </w:tabs>
        <w:spacing w:after="240" w:line="360" w:lineRule="auto"/>
        <w:ind w:left="2700" w:hanging="720"/>
        <w:jc w:val="both"/>
        <w:rPr>
          <w:rFonts w:eastAsia="Times New Roman" w:cs="Times New Roman"/>
          <w:lang w:eastAsia="en-GB"/>
        </w:rPr>
      </w:pPr>
      <w:r w:rsidRPr="00CA3B2C">
        <w:rPr>
          <w:rFonts w:eastAsia="Times New Roman" w:cs="Times New Roman"/>
          <w:lang w:eastAsia="en-GB"/>
        </w:rPr>
        <w:t>(1)</w:t>
      </w:r>
      <w:r w:rsidRPr="00CA3B2C">
        <w:rPr>
          <w:rFonts w:eastAsia="Times New Roman" w:cs="Times New Roman"/>
          <w:lang w:eastAsia="en-GB"/>
        </w:rPr>
        <w:tab/>
        <w:t>in the case of implementation, the modification or alternative proposal may not better facilitate the achievement of at least one of the applicable STC objectives; or</w:t>
      </w:r>
    </w:p>
    <w:p w14:paraId="3AEA01E9" w14:textId="77777777" w:rsidR="00CD0817" w:rsidRPr="00CA3B2C" w:rsidRDefault="00CD0817" w:rsidP="00CD0817">
      <w:pPr>
        <w:tabs>
          <w:tab w:val="left" w:pos="1700"/>
        </w:tabs>
        <w:spacing w:after="240" w:line="360" w:lineRule="auto"/>
        <w:ind w:left="2700" w:hanging="720"/>
        <w:jc w:val="both"/>
        <w:rPr>
          <w:rFonts w:eastAsia="Times New Roman" w:cs="Times New Roman"/>
          <w:lang w:eastAsia="en-GB"/>
        </w:rPr>
      </w:pPr>
      <w:r w:rsidRPr="00CA3B2C">
        <w:rPr>
          <w:rFonts w:eastAsia="Times New Roman" w:cs="Times New Roman"/>
          <w:lang w:eastAsia="en-GB"/>
        </w:rPr>
        <w:t>(2)</w:t>
      </w:r>
      <w:r w:rsidRPr="00CA3B2C">
        <w:rPr>
          <w:rFonts w:eastAsia="Times New Roman" w:cs="Times New Roman"/>
          <w:lang w:eastAsia="en-GB"/>
        </w:rPr>
        <w:tab/>
        <w:t xml:space="preserve">in the case of non-implementation, the modification or alternative proposal may better facilitate the achievement of at least one of the applicable STC objectives; and </w:t>
      </w:r>
    </w:p>
    <w:p w14:paraId="3E582D9F" w14:textId="77777777" w:rsidR="00CD0817" w:rsidRPr="00CA3B2C" w:rsidRDefault="00CD0817" w:rsidP="00CD0817">
      <w:pPr>
        <w:spacing w:after="240" w:line="360" w:lineRule="auto"/>
        <w:ind w:left="720"/>
        <w:jc w:val="both"/>
        <w:rPr>
          <w:rFonts w:eastAsia="Times New Roman" w:cs="Times New Roman"/>
        </w:rPr>
      </w:pPr>
      <w:r w:rsidRPr="00CA3B2C">
        <w:rPr>
          <w:rFonts w:eastAsia="Times New Roman" w:cs="Times New Roman"/>
        </w:rPr>
        <w:t xml:space="preserve">(b) </w:t>
      </w:r>
      <w:r w:rsidRPr="00CA3B2C">
        <w:rPr>
          <w:rFonts w:eastAsia="Times New Roman" w:cs="Times New Roman"/>
        </w:rPr>
        <w:tab/>
        <w:t xml:space="preserve">the appeal is not brought for reasons that are trivial or vexatious, </w:t>
      </w:r>
      <w:r w:rsidRPr="00CA3B2C">
        <w:rPr>
          <w:rFonts w:eastAsia="Times New Roman" w:cs="Times New Roman"/>
        </w:rPr>
        <w:tab/>
        <w:t>nor does the appeal have no reasonable prospect of success.</w:t>
      </w:r>
    </w:p>
    <w:p w14:paraId="57DB0EC4" w14:textId="77777777" w:rsidR="00CD0817" w:rsidRPr="00CA3B2C" w:rsidRDefault="00CD0817" w:rsidP="00CD0817">
      <w:pPr>
        <w:tabs>
          <w:tab w:val="left" w:pos="1700"/>
        </w:tabs>
        <w:spacing w:after="240" w:line="360" w:lineRule="auto"/>
        <w:ind w:left="2700" w:hanging="720"/>
        <w:jc w:val="both"/>
        <w:rPr>
          <w:rFonts w:eastAsia="Times New Roman" w:cs="Times New Roman"/>
          <w:lang w:eastAsia="en-GB"/>
        </w:rPr>
      </w:pPr>
    </w:p>
    <w:p w14:paraId="09D26586" w14:textId="77777777" w:rsidR="00CD0817" w:rsidRPr="00CA3B2C" w:rsidRDefault="00CD0817" w:rsidP="00CD0817">
      <w:pPr>
        <w:spacing w:after="240" w:line="360" w:lineRule="auto"/>
        <w:ind w:hanging="720"/>
        <w:jc w:val="both"/>
        <w:rPr>
          <w:rFonts w:eastAsia="Times New Roman" w:cs="Times New Roman"/>
          <w:lang w:eastAsia="en-GB"/>
        </w:rPr>
      </w:pPr>
      <w:r w:rsidRPr="00CA3B2C">
        <w:rPr>
          <w:rFonts w:eastAsia="Times New Roman" w:cs="Times New Roman"/>
          <w:lang w:eastAsia="en-GB"/>
        </w:rPr>
        <w:t>6C.</w:t>
      </w:r>
      <w:r w:rsidRPr="00CA3B2C">
        <w:rPr>
          <w:rFonts w:eastAsia="Times New Roman" w:cs="Times New Roman"/>
          <w:lang w:eastAsia="en-GB"/>
        </w:rPr>
        <w:tab/>
        <w:t>The procedures for the modification of the STC shall provide that:</w:t>
      </w:r>
    </w:p>
    <w:p w14:paraId="678D83DE" w14:textId="77777777" w:rsidR="00CD0817" w:rsidRPr="00CA3B2C" w:rsidRDefault="00CD0817" w:rsidP="00CD0817">
      <w:pPr>
        <w:numPr>
          <w:ilvl w:val="1"/>
          <w:numId w:val="44"/>
        </w:numPr>
        <w:spacing w:after="240" w:line="360" w:lineRule="auto"/>
        <w:ind w:hanging="720"/>
        <w:jc w:val="both"/>
        <w:rPr>
          <w:rFonts w:eastAsia="Times New Roman" w:cs="Times New Roman"/>
          <w:lang w:eastAsia="en-GB"/>
        </w:rPr>
      </w:pPr>
      <w:r w:rsidRPr="00CA3B2C">
        <w:rPr>
          <w:rFonts w:eastAsia="Times New Roman" w:cs="Times New Roman"/>
          <w:lang w:eastAsia="en-GB"/>
        </w:rPr>
        <w:t xml:space="preserve">      where an appeal has been raised in respect of a modification proposal and any alternative in accordance with paragraph 6B, that modification proposal and any alternative shall be treated in accordance with any decision and/or direction of the Authority following that appeal; and</w:t>
      </w:r>
    </w:p>
    <w:p w14:paraId="3B08D2B6" w14:textId="77777777" w:rsidR="00CD0817" w:rsidRPr="00CA3B2C" w:rsidRDefault="00CD0817" w:rsidP="00CD0817">
      <w:pPr>
        <w:numPr>
          <w:ilvl w:val="1"/>
          <w:numId w:val="44"/>
        </w:numPr>
        <w:spacing w:after="240" w:line="360" w:lineRule="auto"/>
        <w:ind w:hanging="720"/>
        <w:jc w:val="both"/>
        <w:rPr>
          <w:rFonts w:eastAsia="Times New Roman" w:cs="Times New Roman"/>
          <w:lang w:eastAsia="en-GB"/>
        </w:rPr>
      </w:pPr>
      <w:r w:rsidRPr="00CA3B2C">
        <w:rPr>
          <w:rFonts w:eastAsia="Times New Roman" w:cs="Times New Roman"/>
          <w:lang w:eastAsia="en-GB"/>
        </w:rPr>
        <w:t>if the Authority quashes the panel’s determination referred to at paragraph 6A(d) of this condition and takes the decision on the relevant modification proposal and any alternative itself following an appeal in accordance with paragraph 6A(d), the panel’s determination of that modification shall be treated as a recommendation under sub-paragraph 6(b)(vi).</w:t>
      </w:r>
    </w:p>
    <w:p w14:paraId="5C885BA5" w14:textId="77777777" w:rsidR="00CD0817" w:rsidRPr="00CA3B2C" w:rsidRDefault="00CD0817" w:rsidP="00CD0817">
      <w:pPr>
        <w:spacing w:after="240" w:line="360" w:lineRule="auto"/>
        <w:jc w:val="both"/>
        <w:rPr>
          <w:rFonts w:eastAsia="Times New Roman" w:cs="Times New Roman"/>
          <w:lang w:eastAsia="en-GB"/>
        </w:rPr>
      </w:pPr>
      <w:r w:rsidRPr="00CA3B2C">
        <w:rPr>
          <w:rFonts w:eastAsia="Times New Roman" w:cs="Times New Roman"/>
          <w:lang w:eastAsia="en-GB"/>
        </w:rPr>
        <w:t>6D.</w:t>
      </w:r>
      <w:r w:rsidRPr="00CA3B2C">
        <w:rPr>
          <w:rFonts w:eastAsia="Times New Roman" w:cs="Times New Roman"/>
          <w:lang w:eastAsia="en-GB"/>
        </w:rPr>
        <w:tab/>
        <w:t>The procedures for the modification of the STC shall provide that modifications shall only be implemented without the Authority’s approval pursuant to this paragraph 6D (the “fast track self-governance route”) where:</w:t>
      </w:r>
    </w:p>
    <w:p w14:paraId="7630A660" w14:textId="77777777" w:rsidR="00CD0817" w:rsidRPr="00CA3B2C" w:rsidRDefault="00CD0817" w:rsidP="00CD0817">
      <w:pPr>
        <w:numPr>
          <w:ilvl w:val="0"/>
          <w:numId w:val="43"/>
        </w:numPr>
        <w:spacing w:after="240" w:line="360" w:lineRule="auto"/>
        <w:ind w:hanging="720"/>
        <w:jc w:val="both"/>
        <w:rPr>
          <w:rFonts w:eastAsia="Times New Roman" w:cs="Times New Roman"/>
        </w:rPr>
      </w:pPr>
      <w:r w:rsidRPr="00CA3B2C">
        <w:rPr>
          <w:rFonts w:eastAsia="Times New Roman" w:cs="Times New Roman"/>
        </w:rPr>
        <w:t xml:space="preserve">  in the unanimous view of the panel, the proposed modification meets all of the fast track self-governance criteria;</w:t>
      </w:r>
    </w:p>
    <w:p w14:paraId="436B9E1F" w14:textId="77777777" w:rsidR="00CD0817" w:rsidRPr="00CA3B2C" w:rsidRDefault="00CD0817" w:rsidP="00CD0817">
      <w:pPr>
        <w:numPr>
          <w:ilvl w:val="0"/>
          <w:numId w:val="43"/>
        </w:numPr>
        <w:spacing w:after="240" w:line="360" w:lineRule="auto"/>
        <w:ind w:hanging="720"/>
        <w:jc w:val="both"/>
        <w:rPr>
          <w:rFonts w:eastAsia="Times New Roman" w:cs="Times New Roman"/>
        </w:rPr>
      </w:pPr>
      <w:r w:rsidRPr="00CA3B2C">
        <w:rPr>
          <w:rFonts w:eastAsia="Times New Roman" w:cs="Times New Roman"/>
        </w:rPr>
        <w:t xml:space="preserve">  the panel unanimously determines that the modification should be made; </w:t>
      </w:r>
    </w:p>
    <w:p w14:paraId="129DDECF" w14:textId="77777777" w:rsidR="00CD0817" w:rsidRPr="00CA3B2C" w:rsidRDefault="00CD0817" w:rsidP="00CD0817">
      <w:pPr>
        <w:numPr>
          <w:ilvl w:val="0"/>
          <w:numId w:val="43"/>
        </w:numPr>
        <w:spacing w:after="240" w:line="360" w:lineRule="auto"/>
        <w:ind w:hanging="720"/>
        <w:jc w:val="both"/>
        <w:rPr>
          <w:rFonts w:eastAsia="Times New Roman" w:cs="Times New Roman"/>
        </w:rPr>
      </w:pPr>
      <w:r w:rsidRPr="00CA3B2C">
        <w:rPr>
          <w:rFonts w:eastAsia="Times New Roman" w:cs="Times New Roman"/>
        </w:rPr>
        <w:t xml:space="preserve">  STC parties and the Authority have been notified of the proposed modification;</w:t>
      </w:r>
    </w:p>
    <w:p w14:paraId="4D7972FB" w14:textId="77777777" w:rsidR="00CD0817" w:rsidRPr="00CA3B2C" w:rsidRDefault="00CD0817" w:rsidP="00CD0817">
      <w:pPr>
        <w:numPr>
          <w:ilvl w:val="0"/>
          <w:numId w:val="43"/>
        </w:numPr>
        <w:spacing w:after="240" w:line="360" w:lineRule="auto"/>
        <w:ind w:hanging="720"/>
        <w:jc w:val="both"/>
        <w:rPr>
          <w:rFonts w:eastAsia="Times New Roman" w:cs="Times New Roman"/>
        </w:rPr>
      </w:pPr>
      <w:r w:rsidRPr="00CA3B2C">
        <w:rPr>
          <w:rFonts w:eastAsia="Times New Roman" w:cs="Times New Roman"/>
        </w:rPr>
        <w:t xml:space="preserve">   none of the persons named in sub-paragraph (c) have objected to the proposed modification being made via the fast track self-governance route in the fifteen (15) working days immediately following the day on which notification was sent; and </w:t>
      </w:r>
    </w:p>
    <w:p w14:paraId="473CE179" w14:textId="77777777" w:rsidR="00CD0817" w:rsidRPr="00CA3B2C" w:rsidRDefault="00CD0817" w:rsidP="00CD0817">
      <w:pPr>
        <w:numPr>
          <w:ilvl w:val="0"/>
          <w:numId w:val="43"/>
        </w:numPr>
        <w:spacing w:after="240" w:line="360" w:lineRule="auto"/>
        <w:ind w:hanging="720"/>
        <w:jc w:val="both"/>
        <w:rPr>
          <w:rFonts w:eastAsia="Times New Roman" w:cs="Times New Roman"/>
        </w:rPr>
      </w:pPr>
      <w:r w:rsidRPr="00CA3B2C">
        <w:rPr>
          <w:rFonts w:eastAsia="Times New Roman" w:cs="Times New Roman"/>
        </w:rPr>
        <w:t xml:space="preserve">   notification under sub-paragraph (c) contains details of the modification proposed, that it is proposed to be made via the fast track self-governance route, how to object to the modification being made via the fast track self-governance route, the proposed legal drafting and the proposed implementation date. </w:t>
      </w:r>
    </w:p>
    <w:p w14:paraId="05A2B414" w14:textId="77777777" w:rsidR="00CD0817" w:rsidRPr="00CA3B2C" w:rsidRDefault="00CD0817" w:rsidP="00CD0817">
      <w:pPr>
        <w:autoSpaceDE w:val="0"/>
        <w:autoSpaceDN w:val="0"/>
        <w:adjustRightInd w:val="0"/>
        <w:spacing w:after="0" w:line="360" w:lineRule="auto"/>
        <w:ind w:left="720" w:hanging="720"/>
        <w:jc w:val="both"/>
        <w:rPr>
          <w:rFonts w:eastAsia="Times New Roman" w:cs="Times New Roman"/>
          <w:lang w:eastAsia="en-GB"/>
        </w:rPr>
      </w:pPr>
      <w:r w:rsidRPr="00CA3B2C">
        <w:rPr>
          <w:rFonts w:eastAsia="Times New Roman" w:cs="Times New Roman"/>
          <w:lang w:eastAsia="en-GB"/>
        </w:rPr>
        <w:t>6E.</w:t>
      </w:r>
      <w:r w:rsidRPr="00CA3B2C">
        <w:rPr>
          <w:rFonts w:eastAsia="Times New Roman" w:cs="Times New Roman"/>
          <w:lang w:eastAsia="en-GB"/>
        </w:rPr>
        <w:tab/>
        <w:t>Without prejudice to paragraph 6GB, the procedures for the modification of the STC shall provide that proposals for the modification of the STC falling within the scope of a significant code review may not be made during the significant code review phase, except:</w:t>
      </w:r>
    </w:p>
    <w:p w14:paraId="4DE323EE" w14:textId="77777777" w:rsidR="00CD0817" w:rsidRPr="00CA3B2C" w:rsidRDefault="00CD0817" w:rsidP="00CD0817">
      <w:pPr>
        <w:autoSpaceDE w:val="0"/>
        <w:autoSpaceDN w:val="0"/>
        <w:adjustRightInd w:val="0"/>
        <w:spacing w:after="0" w:line="360" w:lineRule="auto"/>
        <w:ind w:left="720" w:hanging="720"/>
        <w:jc w:val="both"/>
        <w:rPr>
          <w:rFonts w:eastAsia="Times New Roman" w:cs="Times New Roman"/>
          <w:lang w:eastAsia="en-GB"/>
        </w:rPr>
      </w:pPr>
    </w:p>
    <w:p w14:paraId="1DE631F0" w14:textId="77777777" w:rsidR="00CD0817" w:rsidRPr="00CA3B2C" w:rsidRDefault="00CD0817" w:rsidP="00CD0817">
      <w:pPr>
        <w:numPr>
          <w:ilvl w:val="1"/>
          <w:numId w:val="36"/>
        </w:numPr>
        <w:autoSpaceDE w:val="0"/>
        <w:autoSpaceDN w:val="0"/>
        <w:adjustRightInd w:val="0"/>
        <w:spacing w:after="0" w:line="360" w:lineRule="auto"/>
        <w:jc w:val="both"/>
        <w:rPr>
          <w:rFonts w:eastAsia="Times New Roman" w:cs="Times New Roman"/>
          <w:lang w:eastAsia="en-GB"/>
        </w:rPr>
      </w:pPr>
      <w:r w:rsidRPr="00CA3B2C">
        <w:rPr>
          <w:rFonts w:eastAsia="Times New Roman" w:cs="Times New Roman"/>
          <w:lang w:eastAsia="en-GB"/>
        </w:rPr>
        <w:t>where the Authority determines that the modification proposal may be made, having taken into account (among other things) the urgency of the subject matter of the proposal; or</w:t>
      </w:r>
    </w:p>
    <w:p w14:paraId="23167AD0" w14:textId="77777777" w:rsidR="00CD0817" w:rsidRPr="00CA3B2C" w:rsidRDefault="00CD0817" w:rsidP="00CD0817">
      <w:pPr>
        <w:numPr>
          <w:ilvl w:val="1"/>
          <w:numId w:val="36"/>
        </w:numPr>
        <w:autoSpaceDE w:val="0"/>
        <w:autoSpaceDN w:val="0"/>
        <w:adjustRightInd w:val="0"/>
        <w:spacing w:after="0" w:line="360" w:lineRule="auto"/>
        <w:jc w:val="both"/>
        <w:rPr>
          <w:rFonts w:eastAsia="Times New Roman" w:cs="Times New Roman"/>
          <w:lang w:eastAsia="en-GB"/>
        </w:rPr>
      </w:pPr>
      <w:r w:rsidRPr="00CA3B2C">
        <w:rPr>
          <w:rFonts w:eastAsia="Times New Roman" w:cs="Times New Roman"/>
          <w:lang w:eastAsia="en-GB"/>
        </w:rPr>
        <w:t>at the direction of, or by, the Authority.</w:t>
      </w:r>
    </w:p>
    <w:p w14:paraId="30724100" w14:textId="77777777" w:rsidR="00CD0817" w:rsidRPr="00CA3B2C" w:rsidRDefault="00CD0817" w:rsidP="00CD0817">
      <w:pPr>
        <w:tabs>
          <w:tab w:val="left" w:pos="1134"/>
        </w:tabs>
        <w:autoSpaceDE w:val="0"/>
        <w:autoSpaceDN w:val="0"/>
        <w:adjustRightInd w:val="0"/>
        <w:spacing w:after="0" w:line="360" w:lineRule="auto"/>
        <w:ind w:left="1134" w:hanging="720"/>
        <w:jc w:val="both"/>
        <w:rPr>
          <w:rFonts w:eastAsia="Times New Roman" w:cs="Times New Roman"/>
          <w:lang w:eastAsia="en-GB"/>
        </w:rPr>
      </w:pPr>
    </w:p>
    <w:p w14:paraId="2A3462C3" w14:textId="77777777" w:rsidR="00CD0817" w:rsidRPr="00CA3B2C" w:rsidRDefault="00CD0817" w:rsidP="00CD0817">
      <w:pPr>
        <w:autoSpaceDE w:val="0"/>
        <w:autoSpaceDN w:val="0"/>
        <w:adjustRightInd w:val="0"/>
        <w:spacing w:after="200" w:line="360" w:lineRule="auto"/>
        <w:ind w:left="709" w:hanging="720"/>
        <w:jc w:val="both"/>
        <w:rPr>
          <w:rFonts w:eastAsia="Calibri" w:cs="Times New Roman"/>
        </w:rPr>
      </w:pPr>
      <w:r w:rsidRPr="00CA3B2C">
        <w:rPr>
          <w:rFonts w:eastAsia="Calibri" w:cs="Times New Roman"/>
        </w:rPr>
        <w:t>6F.</w:t>
      </w:r>
      <w:r w:rsidRPr="00CA3B2C">
        <w:rPr>
          <w:rFonts w:eastAsia="Calibri" w:cs="Times New Roman"/>
        </w:rPr>
        <w:tab/>
        <w:t>The procedures for the modification of the STC shall provide that, where a modification proposal is made during a significant code review phase, the panel shall:</w:t>
      </w:r>
    </w:p>
    <w:p w14:paraId="36BD8A70" w14:textId="77777777" w:rsidR="00CD0817" w:rsidRPr="00CA3B2C" w:rsidRDefault="00CD0817" w:rsidP="00CD0817">
      <w:pPr>
        <w:numPr>
          <w:ilvl w:val="1"/>
          <w:numId w:val="42"/>
        </w:numPr>
        <w:autoSpaceDE w:val="0"/>
        <w:autoSpaceDN w:val="0"/>
        <w:adjustRightInd w:val="0"/>
        <w:spacing w:after="200" w:line="360" w:lineRule="auto"/>
        <w:ind w:left="1134" w:hanging="720"/>
        <w:jc w:val="both"/>
        <w:rPr>
          <w:rFonts w:eastAsia="Calibri" w:cs="Times New Roman"/>
        </w:rPr>
      </w:pPr>
      <w:r w:rsidRPr="00CA3B2C">
        <w:rPr>
          <w:rFonts w:eastAsia="Calibri" w:cs="Times New Roman"/>
        </w:rPr>
        <w:tab/>
        <w:t>unless exempted by the Authority, notify the Authority as soon as practicable of:</w:t>
      </w:r>
    </w:p>
    <w:p w14:paraId="2074BBFD" w14:textId="77777777" w:rsidR="00CD0817" w:rsidRPr="00CA3B2C" w:rsidRDefault="00CD0817" w:rsidP="00CD0817">
      <w:pPr>
        <w:numPr>
          <w:ilvl w:val="2"/>
          <w:numId w:val="42"/>
        </w:numPr>
        <w:autoSpaceDE w:val="0"/>
        <w:autoSpaceDN w:val="0"/>
        <w:adjustRightInd w:val="0"/>
        <w:spacing w:after="200" w:line="360" w:lineRule="auto"/>
        <w:ind w:hanging="720"/>
        <w:jc w:val="both"/>
        <w:rPr>
          <w:rFonts w:eastAsia="Calibri" w:cs="Times New Roman"/>
        </w:rPr>
      </w:pPr>
      <w:r w:rsidRPr="00CA3B2C">
        <w:rPr>
          <w:rFonts w:eastAsia="Calibri" w:cs="Times New Roman"/>
        </w:rPr>
        <w:t xml:space="preserve">any representations received in relation to the relevance of the significant code review; and </w:t>
      </w:r>
    </w:p>
    <w:p w14:paraId="395C8F75" w14:textId="77777777" w:rsidR="00CD0817" w:rsidRPr="00CA3B2C" w:rsidRDefault="00CD0817" w:rsidP="00CD0817">
      <w:pPr>
        <w:numPr>
          <w:ilvl w:val="2"/>
          <w:numId w:val="42"/>
        </w:numPr>
        <w:autoSpaceDE w:val="0"/>
        <w:autoSpaceDN w:val="0"/>
        <w:adjustRightInd w:val="0"/>
        <w:spacing w:after="200" w:line="360" w:lineRule="auto"/>
        <w:ind w:hanging="720"/>
        <w:jc w:val="both"/>
        <w:rPr>
          <w:rFonts w:eastAsia="Calibri" w:cs="Times New Roman"/>
        </w:rPr>
      </w:pPr>
      <w:r w:rsidRPr="00CA3B2C">
        <w:rPr>
          <w:rFonts w:eastAsia="Calibri" w:cs="Times New Roman"/>
        </w:rPr>
        <w:t>the panel's assessment of whether the proposal falls within the scope of the significant code review and its reasons for that assessment; and</w:t>
      </w:r>
    </w:p>
    <w:p w14:paraId="2EF85E56" w14:textId="77777777" w:rsidR="00CD0817" w:rsidRPr="00CA3B2C" w:rsidRDefault="00CD0817" w:rsidP="00CD0817">
      <w:pPr>
        <w:numPr>
          <w:ilvl w:val="1"/>
          <w:numId w:val="42"/>
        </w:numPr>
        <w:autoSpaceDE w:val="0"/>
        <w:autoSpaceDN w:val="0"/>
        <w:adjustRightInd w:val="0"/>
        <w:spacing w:after="200" w:line="360" w:lineRule="auto"/>
        <w:ind w:left="1134" w:hanging="720"/>
        <w:jc w:val="both"/>
        <w:rPr>
          <w:rFonts w:eastAsia="Calibri" w:cs="Times New Roman"/>
        </w:rPr>
      </w:pPr>
      <w:r w:rsidRPr="00CA3B2C">
        <w:rPr>
          <w:rFonts w:eastAsia="Calibri" w:cs="Times New Roman"/>
        </w:rPr>
        <w:t>if the Authority so directs, not proceed with the modification proposal until the significant code review phase has ended.</w:t>
      </w:r>
    </w:p>
    <w:p w14:paraId="0947D320" w14:textId="77777777" w:rsidR="00CD0817" w:rsidRPr="00CA3B2C" w:rsidRDefault="00CD0817" w:rsidP="00CD0817">
      <w:pPr>
        <w:tabs>
          <w:tab w:val="left" w:pos="600"/>
          <w:tab w:val="left" w:pos="1134"/>
        </w:tabs>
        <w:autoSpaceDE w:val="0"/>
        <w:autoSpaceDN w:val="0"/>
        <w:adjustRightInd w:val="0"/>
        <w:spacing w:after="0" w:line="360" w:lineRule="auto"/>
        <w:ind w:left="540" w:hanging="720"/>
        <w:jc w:val="both"/>
        <w:rPr>
          <w:rFonts w:eastAsia="Times New Roman" w:cs="Times New Roman"/>
          <w:lang w:eastAsia="en-GB"/>
        </w:rPr>
      </w:pPr>
      <w:r w:rsidRPr="00CA3B2C">
        <w:rPr>
          <w:rFonts w:eastAsia="Times New Roman" w:cs="Times New Roman"/>
          <w:lang w:eastAsia="en-GB"/>
        </w:rPr>
        <w:t xml:space="preserve">6G. </w:t>
      </w:r>
      <w:r w:rsidRPr="00CA3B2C">
        <w:rPr>
          <w:rFonts w:eastAsia="Times New Roman" w:cs="Times New Roman"/>
          <w:lang w:eastAsia="en-GB"/>
        </w:rPr>
        <w:tab/>
        <w:t>The procedures for the modification of the STC shall provide that if, within twenty-eight (28) days after the Authority has published its significant code review conclusions:</w:t>
      </w:r>
    </w:p>
    <w:p w14:paraId="237B29D9" w14:textId="77777777" w:rsidR="00CD0817" w:rsidRPr="00CA3B2C" w:rsidRDefault="00CD0817" w:rsidP="00CD0817">
      <w:pPr>
        <w:tabs>
          <w:tab w:val="left" w:pos="600"/>
          <w:tab w:val="left" w:pos="1134"/>
        </w:tabs>
        <w:autoSpaceDE w:val="0"/>
        <w:autoSpaceDN w:val="0"/>
        <w:adjustRightInd w:val="0"/>
        <w:spacing w:after="0" w:line="360" w:lineRule="auto"/>
        <w:ind w:left="540" w:hanging="720"/>
        <w:jc w:val="both"/>
        <w:rPr>
          <w:rFonts w:eastAsia="Times New Roman" w:cs="Times New Roman"/>
          <w:lang w:eastAsia="en-GB"/>
        </w:rPr>
      </w:pPr>
    </w:p>
    <w:p w14:paraId="47013EA7" w14:textId="77777777" w:rsidR="00CD0817" w:rsidRPr="00CA3B2C" w:rsidRDefault="00CD0817" w:rsidP="00CD0817">
      <w:pPr>
        <w:numPr>
          <w:ilvl w:val="1"/>
          <w:numId w:val="37"/>
        </w:numPr>
        <w:autoSpaceDE w:val="0"/>
        <w:autoSpaceDN w:val="0"/>
        <w:adjustRightInd w:val="0"/>
        <w:spacing w:after="0" w:line="360" w:lineRule="auto"/>
        <w:jc w:val="both"/>
        <w:rPr>
          <w:rFonts w:eastAsia="Times New Roman" w:cs="Times New Roman"/>
          <w:lang w:eastAsia="en-GB"/>
        </w:rPr>
      </w:pPr>
      <w:r w:rsidRPr="00CA3B2C">
        <w:rPr>
          <w:rFonts w:eastAsia="Times New Roman" w:cs="Times New Roman"/>
          <w:lang w:eastAsia="en-GB"/>
        </w:rPr>
        <w:t>the Authority issues directions to the licensee, the licensee shall comply with those directions and shall treat the significant code review phase as ended;</w:t>
      </w:r>
    </w:p>
    <w:p w14:paraId="15CD57D3" w14:textId="77777777" w:rsidR="00CD0817" w:rsidRPr="00CA3B2C" w:rsidRDefault="00CD0817" w:rsidP="00CD0817">
      <w:pPr>
        <w:autoSpaceDE w:val="0"/>
        <w:autoSpaceDN w:val="0"/>
        <w:adjustRightInd w:val="0"/>
        <w:spacing w:after="0" w:line="360" w:lineRule="auto"/>
        <w:ind w:left="1134"/>
        <w:jc w:val="both"/>
        <w:rPr>
          <w:rFonts w:eastAsia="Times New Roman" w:cs="Times New Roman"/>
          <w:lang w:eastAsia="en-GB"/>
        </w:rPr>
      </w:pPr>
    </w:p>
    <w:p w14:paraId="01AEF440" w14:textId="77777777" w:rsidR="00CD0817" w:rsidRPr="00CA3B2C" w:rsidRDefault="00CD0817" w:rsidP="00CD0817">
      <w:pPr>
        <w:numPr>
          <w:ilvl w:val="1"/>
          <w:numId w:val="37"/>
        </w:numPr>
        <w:autoSpaceDE w:val="0"/>
        <w:autoSpaceDN w:val="0"/>
        <w:adjustRightInd w:val="0"/>
        <w:spacing w:after="0" w:line="360" w:lineRule="auto"/>
        <w:jc w:val="both"/>
        <w:rPr>
          <w:rFonts w:eastAsia="Times New Roman" w:cs="Times New Roman"/>
          <w:lang w:eastAsia="en-GB"/>
        </w:rPr>
      </w:pPr>
      <w:r w:rsidRPr="00CA3B2C">
        <w:rPr>
          <w:rFonts w:eastAsia="Times New Roman" w:cs="Times New Roman"/>
          <w:lang w:eastAsia="en-GB"/>
        </w:rPr>
        <w:t>the Authority issues to the licensee a statement that no directions under sub-paragraph (a) will be issued in relation to the STC, the licensee shall treat the significant code review phase as ended;</w:t>
      </w:r>
    </w:p>
    <w:p w14:paraId="2FDCF060" w14:textId="77777777" w:rsidR="00CD0817" w:rsidRPr="00CA3B2C" w:rsidRDefault="00CD0817" w:rsidP="00CD0817">
      <w:pPr>
        <w:autoSpaceDE w:val="0"/>
        <w:autoSpaceDN w:val="0"/>
        <w:adjustRightInd w:val="0"/>
        <w:spacing w:after="0" w:line="360" w:lineRule="auto"/>
        <w:ind w:left="1134"/>
        <w:jc w:val="both"/>
        <w:rPr>
          <w:rFonts w:eastAsia="Times New Roman" w:cs="Times New Roman"/>
          <w:lang w:eastAsia="en-GB"/>
        </w:rPr>
      </w:pPr>
    </w:p>
    <w:p w14:paraId="49FE6466" w14:textId="77777777" w:rsidR="00CD0817" w:rsidRPr="00CA3B2C" w:rsidRDefault="00CD0817" w:rsidP="00CD0817">
      <w:pPr>
        <w:autoSpaceDE w:val="0"/>
        <w:autoSpaceDN w:val="0"/>
        <w:adjustRightInd w:val="0"/>
        <w:spacing w:after="0" w:line="360" w:lineRule="auto"/>
        <w:ind w:left="1134" w:hanging="567"/>
        <w:jc w:val="both"/>
        <w:rPr>
          <w:rFonts w:eastAsia="Times New Roman" w:cs="Times New Roman"/>
          <w:lang w:eastAsia="en-GB"/>
        </w:rPr>
      </w:pPr>
      <w:r w:rsidRPr="00CA3B2C">
        <w:rPr>
          <w:rFonts w:eastAsia="Times New Roman" w:cs="Times New Roman"/>
          <w:lang w:eastAsia="en-GB"/>
        </w:rPr>
        <w:t>(ba)</w:t>
      </w:r>
      <w:r w:rsidRPr="00CA3B2C">
        <w:rPr>
          <w:rFonts w:eastAsia="Times New Roman" w:cs="Times New Roman"/>
          <w:lang w:eastAsia="en-GB"/>
        </w:rPr>
        <w:tab/>
        <w:t>the Authority raises a modification proposal in accordance with paragraph 6(a), the licensee shall treat the significant code review phase as ended;</w:t>
      </w:r>
    </w:p>
    <w:p w14:paraId="3F5E7F83" w14:textId="77777777" w:rsidR="00CD0817" w:rsidRPr="00CA3B2C" w:rsidRDefault="00CD0817" w:rsidP="00CD0817">
      <w:pPr>
        <w:autoSpaceDE w:val="0"/>
        <w:autoSpaceDN w:val="0"/>
        <w:adjustRightInd w:val="0"/>
        <w:spacing w:after="0" w:line="360" w:lineRule="auto"/>
        <w:ind w:firstLine="567"/>
        <w:jc w:val="both"/>
        <w:rPr>
          <w:rFonts w:eastAsia="Times New Roman" w:cs="Times New Roman"/>
          <w:lang w:eastAsia="en-GB"/>
        </w:rPr>
      </w:pPr>
    </w:p>
    <w:p w14:paraId="274E91FE" w14:textId="77777777" w:rsidR="00CD0817" w:rsidRPr="00CA3B2C" w:rsidRDefault="00CD0817" w:rsidP="00CD0817">
      <w:pPr>
        <w:autoSpaceDE w:val="0"/>
        <w:autoSpaceDN w:val="0"/>
        <w:adjustRightInd w:val="0"/>
        <w:spacing w:after="0" w:line="360" w:lineRule="auto"/>
        <w:ind w:left="1134" w:hanging="567"/>
        <w:jc w:val="both"/>
        <w:rPr>
          <w:rFonts w:eastAsia="Times New Roman" w:cs="Times New Roman"/>
          <w:lang w:eastAsia="en-GB"/>
        </w:rPr>
      </w:pPr>
      <w:r w:rsidRPr="00CA3B2C">
        <w:rPr>
          <w:rFonts w:eastAsia="Times New Roman" w:cs="Times New Roman"/>
          <w:lang w:eastAsia="en-GB"/>
        </w:rPr>
        <w:t>(bb)</w:t>
      </w:r>
      <w:r w:rsidRPr="00CA3B2C">
        <w:rPr>
          <w:rFonts w:eastAsia="Times New Roman" w:cs="Times New Roman"/>
          <w:lang w:eastAsia="en-GB"/>
        </w:rPr>
        <w:tab/>
        <w:t>the Authority issues a statement that it will continue work on the significant code review, the licensee shall treat the significant code review phase as continuing until it is brought to an end in accordance with paragraph 6GA;</w:t>
      </w:r>
    </w:p>
    <w:p w14:paraId="0C43891B" w14:textId="77777777" w:rsidR="00CD0817" w:rsidRPr="00CA3B2C" w:rsidRDefault="00CD0817" w:rsidP="00CD0817">
      <w:pPr>
        <w:autoSpaceDE w:val="0"/>
        <w:autoSpaceDN w:val="0"/>
        <w:adjustRightInd w:val="0"/>
        <w:spacing w:after="0" w:line="360" w:lineRule="auto"/>
        <w:ind w:left="1134"/>
        <w:jc w:val="both"/>
        <w:rPr>
          <w:rFonts w:eastAsia="Times New Roman" w:cs="Times New Roman"/>
          <w:lang w:eastAsia="en-GB"/>
        </w:rPr>
      </w:pPr>
    </w:p>
    <w:p w14:paraId="15EF7D65" w14:textId="77777777" w:rsidR="00CD0817" w:rsidRPr="00CA3B2C" w:rsidRDefault="00CD0817" w:rsidP="00CD0817">
      <w:pPr>
        <w:numPr>
          <w:ilvl w:val="1"/>
          <w:numId w:val="37"/>
        </w:numPr>
        <w:autoSpaceDE w:val="0"/>
        <w:autoSpaceDN w:val="0"/>
        <w:adjustRightInd w:val="0"/>
        <w:spacing w:after="0" w:line="360" w:lineRule="auto"/>
        <w:jc w:val="both"/>
        <w:rPr>
          <w:rFonts w:eastAsia="Times New Roman" w:cs="Times New Roman"/>
          <w:lang w:eastAsia="en-GB"/>
        </w:rPr>
      </w:pPr>
      <w:r w:rsidRPr="00CA3B2C">
        <w:rPr>
          <w:rFonts w:eastAsia="Times New Roman" w:cs="Times New Roman"/>
          <w:lang w:eastAsia="en-GB"/>
        </w:rPr>
        <w:t>neither directions under sub-paragraph (a), nor a statement under sub-paragraph (b) or (bb), have been issued, nor a modification proposal under sub-paragraph (ba), has been made, the significant code review phase will be deemed to have ended.</w:t>
      </w:r>
    </w:p>
    <w:p w14:paraId="1FAA4217" w14:textId="77777777" w:rsidR="00CD0817" w:rsidRPr="00CA3B2C" w:rsidRDefault="00CD0817" w:rsidP="00CD0817">
      <w:pPr>
        <w:spacing w:after="240" w:line="360" w:lineRule="auto"/>
        <w:jc w:val="both"/>
        <w:rPr>
          <w:rFonts w:eastAsia="Times New Roman" w:cs="Times New Roman"/>
          <w:lang w:eastAsia="en-GB"/>
        </w:rPr>
      </w:pPr>
    </w:p>
    <w:p w14:paraId="61B6413F" w14:textId="77777777" w:rsidR="00CD0817" w:rsidRPr="00CA3B2C" w:rsidRDefault="00CD0817" w:rsidP="00CD0817">
      <w:pPr>
        <w:spacing w:after="240" w:line="360" w:lineRule="auto"/>
        <w:jc w:val="both"/>
        <w:rPr>
          <w:rFonts w:eastAsia="Times New Roman" w:cs="Times New Roman"/>
        </w:rPr>
      </w:pPr>
      <w:r w:rsidRPr="00CA3B2C">
        <w:rPr>
          <w:rFonts w:eastAsia="Times New Roman" w:cs="Times New Roman"/>
        </w:rPr>
        <w:t>The Authority's published conclusions and directions to the licensee will not fetter any voting rights of the members of the panel or the recommendation procedures informing the report described at paragraph 6(vi).</w:t>
      </w:r>
    </w:p>
    <w:p w14:paraId="27F20660" w14:textId="77777777" w:rsidR="00CD0817" w:rsidRPr="00CA3B2C" w:rsidRDefault="00CD0817" w:rsidP="00CD0817">
      <w:pPr>
        <w:spacing w:after="240" w:line="360" w:lineRule="auto"/>
        <w:ind w:left="720" w:hanging="720"/>
        <w:jc w:val="both"/>
        <w:rPr>
          <w:rFonts w:eastAsia="Times New Roman" w:cs="Times New Roman"/>
        </w:rPr>
      </w:pPr>
      <w:r w:rsidRPr="00CA3B2C">
        <w:rPr>
          <w:rFonts w:eastAsia="Times New Roman" w:cs="Times New Roman"/>
        </w:rPr>
        <w:t>6GA.</w:t>
      </w:r>
      <w:r w:rsidRPr="00CA3B2C">
        <w:rPr>
          <w:rFonts w:eastAsia="Times New Roman" w:cs="Times New Roman"/>
        </w:rPr>
        <w:tab/>
        <w:t>The procedures for the modification of the STC shall provide that, if the Authority issues a statement under paragraph 6G(bb) and/or a direction in accordance with paragraph 6GD, the significant code review phase will be deemed to have ended when:</w:t>
      </w:r>
    </w:p>
    <w:p w14:paraId="0AEB475A" w14:textId="77777777" w:rsidR="00CD0817" w:rsidRPr="00CA3B2C" w:rsidRDefault="00CD0817" w:rsidP="00CD0817">
      <w:pPr>
        <w:numPr>
          <w:ilvl w:val="0"/>
          <w:numId w:val="50"/>
        </w:numPr>
        <w:spacing w:after="240" w:line="360" w:lineRule="auto"/>
        <w:jc w:val="both"/>
        <w:rPr>
          <w:rFonts w:eastAsia="Times New Roman" w:cs="Times New Roman"/>
        </w:rPr>
      </w:pPr>
      <w:r w:rsidRPr="00CA3B2C">
        <w:rPr>
          <w:rFonts w:eastAsia="Times New Roman" w:cs="Times New Roman"/>
        </w:rPr>
        <w:t>the Authority issues a statement that the significant code review phase has ended;</w:t>
      </w:r>
    </w:p>
    <w:p w14:paraId="7F1CFD31" w14:textId="77777777" w:rsidR="00CD0817" w:rsidRPr="00CA3B2C" w:rsidRDefault="00CD0817" w:rsidP="00CD0817">
      <w:pPr>
        <w:numPr>
          <w:ilvl w:val="0"/>
          <w:numId w:val="50"/>
        </w:numPr>
        <w:spacing w:after="240" w:line="360" w:lineRule="auto"/>
        <w:jc w:val="both"/>
        <w:rPr>
          <w:rFonts w:eastAsia="Times New Roman" w:cs="Times New Roman"/>
        </w:rPr>
      </w:pPr>
      <w:r w:rsidRPr="00CA3B2C">
        <w:rPr>
          <w:rFonts w:eastAsia="Times New Roman" w:cs="Times New Roman"/>
        </w:rPr>
        <w:t>one of the circumstances in sub-paragraphs 6G(a) or (ba) occurs (irrespective of whether such circumstance occurs within twenty-eight (28) days after the Authority has published its significant code review conclusions); or</w:t>
      </w:r>
    </w:p>
    <w:p w14:paraId="162A352B" w14:textId="77777777" w:rsidR="00CD0817" w:rsidRPr="00CA3B2C" w:rsidRDefault="00CD0817" w:rsidP="00CD0817">
      <w:pPr>
        <w:numPr>
          <w:ilvl w:val="0"/>
          <w:numId w:val="50"/>
        </w:numPr>
        <w:spacing w:after="240" w:line="360" w:lineRule="auto"/>
        <w:jc w:val="both"/>
        <w:rPr>
          <w:rFonts w:eastAsia="Times New Roman" w:cs="Times New Roman"/>
        </w:rPr>
      </w:pPr>
      <w:r w:rsidRPr="00CA3B2C">
        <w:rPr>
          <w:rFonts w:eastAsia="Times New Roman" w:cs="Times New Roman"/>
        </w:rPr>
        <w:t>the Authority makes a decision consenting, or otherwise, to the modification of the STC following the panel’s submission of its report under sub-paragraph 6GC(b).</w:t>
      </w:r>
    </w:p>
    <w:p w14:paraId="6C46698B" w14:textId="77777777" w:rsidR="00CD0817" w:rsidRPr="00CA3B2C" w:rsidRDefault="00CD0817" w:rsidP="00CD0817">
      <w:pPr>
        <w:tabs>
          <w:tab w:val="left" w:pos="709"/>
        </w:tabs>
        <w:spacing w:after="240" w:line="360" w:lineRule="auto"/>
        <w:ind w:left="709" w:hanging="720"/>
        <w:jc w:val="both"/>
        <w:rPr>
          <w:rFonts w:eastAsia="Times New Roman" w:cs="Times New Roman"/>
          <w:lang w:eastAsia="en-GB"/>
        </w:rPr>
      </w:pPr>
      <w:r w:rsidRPr="00CA3B2C">
        <w:rPr>
          <w:rFonts w:eastAsia="Times New Roman" w:cs="Times New Roman"/>
          <w:lang w:eastAsia="en-GB"/>
        </w:rPr>
        <w:t>6GB.</w:t>
      </w:r>
      <w:r w:rsidRPr="00CA3B2C">
        <w:rPr>
          <w:rFonts w:eastAsia="Times New Roman" w:cs="Times New Roman"/>
          <w:lang w:eastAsia="en-GB"/>
        </w:rPr>
        <w:tab/>
        <w:t>The procedures for the modification of the STC shall provide that, where the Authority has issued a statement in accordance with paragraph 6G(bb) and/or a direction in accordance with paragraph 6GD, the Authority may submit a modification proposal for a modification falling within the scope of paragraph 6GE(b) to the panel.</w:t>
      </w:r>
    </w:p>
    <w:p w14:paraId="644BD8CE" w14:textId="77777777" w:rsidR="00CD0817" w:rsidRPr="00CA3B2C" w:rsidRDefault="00CD0817" w:rsidP="00CD0817">
      <w:pPr>
        <w:tabs>
          <w:tab w:val="left" w:pos="709"/>
        </w:tabs>
        <w:spacing w:after="240" w:line="360" w:lineRule="auto"/>
        <w:ind w:left="709" w:hanging="720"/>
        <w:jc w:val="both"/>
        <w:rPr>
          <w:rFonts w:eastAsia="Times New Roman" w:cs="Times New Roman"/>
          <w:lang w:eastAsia="en-GB"/>
        </w:rPr>
      </w:pPr>
      <w:r w:rsidRPr="00CA3B2C">
        <w:rPr>
          <w:rFonts w:eastAsia="Times New Roman" w:cs="Times New Roman"/>
          <w:lang w:eastAsia="en-GB"/>
        </w:rPr>
        <w:t>6GC.</w:t>
      </w:r>
      <w:r w:rsidRPr="00CA3B2C">
        <w:rPr>
          <w:rFonts w:eastAsia="Times New Roman" w:cs="Times New Roman"/>
          <w:lang w:eastAsia="en-GB"/>
        </w:rPr>
        <w:tab/>
        <w:t>The procedures for the modification of the STC shall provide, where the Authority submits a significant code review modification proposal to the panel in accordance with paragraph 6GB:</w:t>
      </w:r>
    </w:p>
    <w:p w14:paraId="4CC93279" w14:textId="77777777" w:rsidR="00CD0817" w:rsidRPr="00CA3B2C" w:rsidRDefault="00CD0817" w:rsidP="00CD0817">
      <w:pPr>
        <w:numPr>
          <w:ilvl w:val="1"/>
          <w:numId w:val="51"/>
        </w:numPr>
        <w:tabs>
          <w:tab w:val="left" w:pos="709"/>
        </w:tabs>
        <w:spacing w:after="240" w:line="360" w:lineRule="auto"/>
        <w:jc w:val="both"/>
        <w:rPr>
          <w:rFonts w:eastAsia="Calibri" w:cs="Times New Roman"/>
        </w:rPr>
      </w:pPr>
      <w:r w:rsidRPr="00CA3B2C">
        <w:rPr>
          <w:rFonts w:eastAsia="Calibri" w:cs="Times New Roman"/>
        </w:rPr>
        <w:t>for the preparation of a panel report:</w:t>
      </w:r>
    </w:p>
    <w:p w14:paraId="5DA22B6A" w14:textId="77777777" w:rsidR="00CD0817" w:rsidRPr="00CA3B2C" w:rsidRDefault="00CD0817" w:rsidP="00CD0817">
      <w:pPr>
        <w:numPr>
          <w:ilvl w:val="2"/>
          <w:numId w:val="51"/>
        </w:numPr>
        <w:tabs>
          <w:tab w:val="left" w:pos="709"/>
        </w:tabs>
        <w:spacing w:after="240" w:line="360" w:lineRule="auto"/>
        <w:jc w:val="both"/>
        <w:rPr>
          <w:rFonts w:eastAsia="Calibri" w:cs="Times New Roman"/>
        </w:rPr>
      </w:pPr>
      <w:r w:rsidRPr="00CA3B2C">
        <w:rPr>
          <w:rFonts w:eastAsia="Calibri" w:cs="Times New Roman"/>
        </w:rPr>
        <w:t xml:space="preserve">    evaluating the proposed modification;</w:t>
      </w:r>
    </w:p>
    <w:p w14:paraId="31686B15" w14:textId="77777777" w:rsidR="00CD0817" w:rsidRPr="00CA3B2C" w:rsidRDefault="00CD0817" w:rsidP="00CD0817">
      <w:pPr>
        <w:numPr>
          <w:ilvl w:val="2"/>
          <w:numId w:val="51"/>
        </w:numPr>
        <w:tabs>
          <w:tab w:val="left" w:pos="709"/>
        </w:tabs>
        <w:spacing w:after="240" w:line="360" w:lineRule="auto"/>
        <w:jc w:val="both"/>
        <w:rPr>
          <w:rFonts w:eastAsia="Calibri" w:cs="Times New Roman"/>
        </w:rPr>
      </w:pPr>
      <w:r w:rsidRPr="00CA3B2C">
        <w:rPr>
          <w:rFonts w:eastAsia="Calibri" w:cs="Times New Roman"/>
        </w:rPr>
        <w:t xml:space="preserve">    assessing the extent to which the proposed modification would better facilitate achieving the applicable STC objectives and providing a detailed explanation of the panel’s reasons for that assessment (such assessment to include, where the impact is likely to be material, an assessment of the quantifiable impact of the proposal on greenhouse gas emissions, to be conducted in accordance with any such guidance on the treatment of carbon costs and evaluation of greenhouse  gas emissions as may be issued by the Authority from time to time);</w:t>
      </w:r>
    </w:p>
    <w:p w14:paraId="0DE0DBD9" w14:textId="77777777" w:rsidR="00CD0817" w:rsidRPr="00CA3B2C" w:rsidRDefault="00CD0817" w:rsidP="00CD0817">
      <w:pPr>
        <w:numPr>
          <w:ilvl w:val="2"/>
          <w:numId w:val="51"/>
        </w:numPr>
        <w:tabs>
          <w:tab w:val="left" w:pos="709"/>
        </w:tabs>
        <w:spacing w:after="240" w:line="360" w:lineRule="auto"/>
        <w:jc w:val="both"/>
        <w:rPr>
          <w:rFonts w:eastAsia="Calibri" w:cs="Times New Roman"/>
        </w:rPr>
      </w:pPr>
      <w:r w:rsidRPr="00CA3B2C">
        <w:rPr>
          <w:rFonts w:eastAsia="Calibri" w:cs="Times New Roman"/>
        </w:rPr>
        <w:t>assessing, to the extent practicable, the likely impact on each STC party’s transmission system and any other systems of that STC party and an assessment of the likely impact on the national electricity transmission system, of the proposed modification;</w:t>
      </w:r>
    </w:p>
    <w:p w14:paraId="065ED7CC" w14:textId="77777777" w:rsidR="00CD0817" w:rsidRPr="00CA3B2C" w:rsidRDefault="00CD0817" w:rsidP="00CD0817">
      <w:pPr>
        <w:numPr>
          <w:ilvl w:val="2"/>
          <w:numId w:val="51"/>
        </w:numPr>
        <w:tabs>
          <w:tab w:val="left" w:pos="709"/>
        </w:tabs>
        <w:spacing w:after="240" w:line="360" w:lineRule="auto"/>
        <w:jc w:val="both"/>
        <w:rPr>
          <w:rFonts w:eastAsia="Calibri" w:cs="Times New Roman"/>
        </w:rPr>
      </w:pPr>
      <w:r w:rsidRPr="00CA3B2C">
        <w:rPr>
          <w:rFonts w:eastAsia="Calibri" w:cs="Times New Roman"/>
        </w:rPr>
        <w:t>assessing the impact of the modification on the core industry documents and the changes expected to be required to such documents as a consequence of the modification;</w:t>
      </w:r>
    </w:p>
    <w:p w14:paraId="7F8956EA" w14:textId="77777777" w:rsidR="00CD0817" w:rsidRPr="00CA3B2C" w:rsidRDefault="00CD0817" w:rsidP="00CD0817">
      <w:pPr>
        <w:numPr>
          <w:ilvl w:val="2"/>
          <w:numId w:val="51"/>
        </w:numPr>
        <w:tabs>
          <w:tab w:val="left" w:pos="709"/>
        </w:tabs>
        <w:spacing w:after="240" w:line="360" w:lineRule="auto"/>
        <w:jc w:val="both"/>
        <w:rPr>
          <w:rFonts w:eastAsia="Calibri" w:cs="Times New Roman"/>
        </w:rPr>
      </w:pPr>
      <w:r w:rsidRPr="00CA3B2C">
        <w:rPr>
          <w:rFonts w:eastAsia="Calibri" w:cs="Times New Roman"/>
        </w:rPr>
        <w:t xml:space="preserve">    including a recommendation by the panel, by reference to the panel’s assessment against the applicable STC objectives, as to whether the proposed modification should be made;</w:t>
      </w:r>
    </w:p>
    <w:p w14:paraId="52D85CD9" w14:textId="77777777" w:rsidR="00CD0817" w:rsidRPr="00CA3B2C" w:rsidRDefault="00CD0817" w:rsidP="00CD0817">
      <w:pPr>
        <w:numPr>
          <w:ilvl w:val="2"/>
          <w:numId w:val="51"/>
        </w:numPr>
        <w:tabs>
          <w:tab w:val="left" w:pos="709"/>
        </w:tabs>
        <w:spacing w:after="240" w:line="360" w:lineRule="auto"/>
        <w:jc w:val="both"/>
        <w:rPr>
          <w:rFonts w:eastAsia="Calibri" w:cs="Times New Roman"/>
        </w:rPr>
      </w:pPr>
      <w:r w:rsidRPr="00CA3B2C">
        <w:rPr>
          <w:rFonts w:eastAsia="Calibri" w:cs="Times New Roman"/>
        </w:rPr>
        <w:t>to the extent practicable, the inclusion in the report of the combined views of the STC parties concerning the modification or, where a combined view is not practicable, the views of each STC party; and</w:t>
      </w:r>
    </w:p>
    <w:p w14:paraId="516EC4D3" w14:textId="77777777" w:rsidR="00CD0817" w:rsidRPr="00CA3B2C" w:rsidRDefault="00CD0817" w:rsidP="00CD0817">
      <w:pPr>
        <w:numPr>
          <w:ilvl w:val="2"/>
          <w:numId w:val="51"/>
        </w:numPr>
        <w:tabs>
          <w:tab w:val="left" w:pos="709"/>
        </w:tabs>
        <w:spacing w:after="240" w:line="360" w:lineRule="auto"/>
        <w:jc w:val="both"/>
        <w:rPr>
          <w:rFonts w:eastAsia="Calibri" w:cs="Times New Roman"/>
        </w:rPr>
      </w:pPr>
      <w:r w:rsidRPr="00CA3B2C">
        <w:rPr>
          <w:rFonts w:eastAsia="Calibri" w:cs="Times New Roman"/>
        </w:rPr>
        <w:t xml:space="preserve">setting out a timetable for implementation of the modification, including the date with effect from which such modification (if made) would take effect; </w:t>
      </w:r>
    </w:p>
    <w:p w14:paraId="2181C43F" w14:textId="77777777" w:rsidR="00CD0817" w:rsidRPr="00CA3B2C" w:rsidRDefault="00CD0817" w:rsidP="00CD0817">
      <w:pPr>
        <w:numPr>
          <w:ilvl w:val="1"/>
          <w:numId w:val="51"/>
        </w:numPr>
        <w:tabs>
          <w:tab w:val="left" w:pos="709"/>
        </w:tabs>
        <w:spacing w:after="240" w:line="360" w:lineRule="auto"/>
        <w:jc w:val="both"/>
        <w:rPr>
          <w:rFonts w:eastAsia="Calibri" w:cs="Times New Roman"/>
        </w:rPr>
      </w:pPr>
      <w:r w:rsidRPr="00CA3B2C">
        <w:rPr>
          <w:rFonts w:eastAsia="Calibri" w:cs="Times New Roman"/>
        </w:rPr>
        <w:t xml:space="preserve">for the submission of the report to the Authority as soon after the significant code review modification proposal is submitted for evaluation as is appropriate (taking into account the complexity, importance and urgency of the modification) for the proper execution and completion of the steps in sub-paragraph (a); </w:t>
      </w:r>
    </w:p>
    <w:p w14:paraId="0A526674" w14:textId="77777777" w:rsidR="00CD0817" w:rsidRPr="00CA3B2C" w:rsidRDefault="00CD0817" w:rsidP="00CD0817">
      <w:pPr>
        <w:numPr>
          <w:ilvl w:val="1"/>
          <w:numId w:val="51"/>
        </w:numPr>
        <w:tabs>
          <w:tab w:val="left" w:pos="709"/>
        </w:tabs>
        <w:spacing w:after="240" w:line="360" w:lineRule="auto"/>
        <w:jc w:val="both"/>
        <w:rPr>
          <w:rFonts w:eastAsia="Calibri" w:cs="Times New Roman"/>
        </w:rPr>
      </w:pPr>
      <w:r w:rsidRPr="00CA3B2C">
        <w:rPr>
          <w:rFonts w:eastAsia="Calibri" w:cs="Times New Roman"/>
        </w:rPr>
        <w:t>for the revision and resubmission of the modification report submitted to the Authority pursuant to sub-paragraph (b) upon, and in accordance with, a direction issued to the panel by the Authority where the Authority determines that it cannot properly form an opinion on the approval of the modification proposal; and</w:t>
      </w:r>
    </w:p>
    <w:p w14:paraId="16312126" w14:textId="77777777" w:rsidR="00CD0817" w:rsidRPr="00CA3B2C" w:rsidRDefault="00CD0817" w:rsidP="00CD0817">
      <w:pPr>
        <w:numPr>
          <w:ilvl w:val="1"/>
          <w:numId w:val="51"/>
        </w:numPr>
        <w:tabs>
          <w:tab w:val="left" w:pos="709"/>
        </w:tabs>
        <w:spacing w:after="240" w:line="360" w:lineRule="auto"/>
        <w:jc w:val="both"/>
        <w:rPr>
          <w:rFonts w:eastAsia="Calibri" w:cs="Times New Roman"/>
        </w:rPr>
      </w:pPr>
      <w:r w:rsidRPr="00CA3B2C">
        <w:rPr>
          <w:rFonts w:eastAsia="Calibri" w:cs="Times New Roman"/>
        </w:rPr>
        <w:t>for the timetable (referred to in sub-paragraph (a)(vii)) for implementation of any modification to be either:</w:t>
      </w:r>
    </w:p>
    <w:p w14:paraId="75D15A56" w14:textId="77777777" w:rsidR="00CD0817" w:rsidRPr="00CA3B2C" w:rsidRDefault="00CD0817" w:rsidP="00CD0817">
      <w:pPr>
        <w:numPr>
          <w:ilvl w:val="2"/>
          <w:numId w:val="51"/>
        </w:numPr>
        <w:tabs>
          <w:tab w:val="left" w:pos="567"/>
        </w:tabs>
        <w:autoSpaceDE w:val="0"/>
        <w:autoSpaceDN w:val="0"/>
        <w:adjustRightInd w:val="0"/>
        <w:spacing w:after="240" w:line="360" w:lineRule="auto"/>
        <w:rPr>
          <w:rFonts w:eastAsia="Calibri" w:cs="Times New Roman"/>
        </w:rPr>
      </w:pPr>
      <w:r w:rsidRPr="00CA3B2C">
        <w:rPr>
          <w:rFonts w:eastAsia="Calibri" w:cs="Times New Roman"/>
        </w:rPr>
        <w:t>in accordance with any direction(s) issued by the Authority; or</w:t>
      </w:r>
    </w:p>
    <w:p w14:paraId="7B838389" w14:textId="77777777" w:rsidR="00CD0817" w:rsidRPr="00CA3B2C" w:rsidRDefault="00CD0817" w:rsidP="00CD0817">
      <w:pPr>
        <w:numPr>
          <w:ilvl w:val="2"/>
          <w:numId w:val="51"/>
        </w:numPr>
        <w:tabs>
          <w:tab w:val="left" w:pos="567"/>
        </w:tabs>
        <w:autoSpaceDE w:val="0"/>
        <w:autoSpaceDN w:val="0"/>
        <w:adjustRightInd w:val="0"/>
        <w:spacing w:after="240" w:line="360" w:lineRule="auto"/>
        <w:rPr>
          <w:rFonts w:eastAsia="Calibri" w:cs="Times New Roman"/>
        </w:rPr>
      </w:pPr>
      <w:r w:rsidRPr="00CA3B2C">
        <w:rPr>
          <w:rFonts w:eastAsia="Calibri" w:cs="Times New Roman"/>
        </w:rPr>
        <w:t xml:space="preserve">   where no direction has been issued by the Authority, such as will enable the modification to take effect as soon as practicable after the Authority has directed that such modification should be made, account being taken of the complexity, importance and urgency of the modification, and for that timetable to be extended or shortened with the consent of or as directed by the Authority after those persons likely to be affected by the revision of the timetable have been consulted. </w:t>
      </w:r>
    </w:p>
    <w:p w14:paraId="7F5A06FE" w14:textId="77777777" w:rsidR="00CD0817" w:rsidRPr="00CA3B2C" w:rsidRDefault="00CD0817" w:rsidP="00CD0817">
      <w:pPr>
        <w:numPr>
          <w:ilvl w:val="1"/>
          <w:numId w:val="51"/>
        </w:numPr>
        <w:tabs>
          <w:tab w:val="left" w:pos="567"/>
        </w:tabs>
        <w:autoSpaceDE w:val="0"/>
        <w:autoSpaceDN w:val="0"/>
        <w:adjustRightInd w:val="0"/>
        <w:spacing w:after="240" w:line="360" w:lineRule="auto"/>
        <w:rPr>
          <w:rFonts w:eastAsia="Calibri" w:cs="Times New Roman"/>
        </w:rPr>
      </w:pPr>
      <w:r w:rsidRPr="00CA3B2C">
        <w:rPr>
          <w:rFonts w:eastAsia="Calibri" w:cs="Times New Roman"/>
        </w:rPr>
        <w:t>for the completion of each of the procedural steps outlined in this paragraph 6GC, to the extent that they are relevant, to be in accordance with any timetable(s) directed by the Authority under paragraph 6(ab).</w:t>
      </w:r>
    </w:p>
    <w:p w14:paraId="3BCB3197" w14:textId="77777777" w:rsidR="00CD0817" w:rsidRPr="00CA3B2C" w:rsidRDefault="00CD0817" w:rsidP="00CD0817">
      <w:pPr>
        <w:tabs>
          <w:tab w:val="left" w:pos="567"/>
        </w:tabs>
        <w:autoSpaceDE w:val="0"/>
        <w:autoSpaceDN w:val="0"/>
        <w:adjustRightInd w:val="0"/>
        <w:spacing w:after="240" w:line="360" w:lineRule="auto"/>
        <w:ind w:left="567"/>
        <w:rPr>
          <w:rFonts w:eastAsia="Calibri" w:cs="Times New Roman"/>
        </w:rPr>
      </w:pPr>
      <w:r w:rsidRPr="00CA3B2C">
        <w:rPr>
          <w:rFonts w:eastAsia="Calibri" w:cs="Times New Roman"/>
        </w:rPr>
        <w:t>The Authority’s published conclusions and significant code review modification proposal shall not fetter the voting rights of the members of the panel or the recommendation procedures informing the report described at paragraph 6GC(a).</w:t>
      </w:r>
    </w:p>
    <w:p w14:paraId="7D3A364F" w14:textId="77777777" w:rsidR="00CD0817" w:rsidRPr="00CA3B2C" w:rsidRDefault="00CD0817" w:rsidP="00CD0817">
      <w:pPr>
        <w:tabs>
          <w:tab w:val="left" w:pos="600"/>
          <w:tab w:val="left" w:pos="1134"/>
        </w:tabs>
        <w:autoSpaceDE w:val="0"/>
        <w:autoSpaceDN w:val="0"/>
        <w:adjustRightInd w:val="0"/>
        <w:spacing w:after="0" w:line="360" w:lineRule="auto"/>
        <w:ind w:left="540" w:hanging="720"/>
        <w:jc w:val="both"/>
        <w:rPr>
          <w:rFonts w:eastAsia="Times New Roman" w:cs="Times New Roman"/>
          <w:lang w:eastAsia="en-GB"/>
        </w:rPr>
      </w:pPr>
    </w:p>
    <w:p w14:paraId="3D426757" w14:textId="77777777" w:rsidR="00CD0817" w:rsidRPr="00CA3B2C" w:rsidRDefault="00CD0817" w:rsidP="00CD0817">
      <w:pPr>
        <w:tabs>
          <w:tab w:val="left" w:pos="600"/>
          <w:tab w:val="left" w:pos="1134"/>
        </w:tabs>
        <w:autoSpaceDE w:val="0"/>
        <w:autoSpaceDN w:val="0"/>
        <w:adjustRightInd w:val="0"/>
        <w:spacing w:after="0" w:line="360" w:lineRule="auto"/>
        <w:ind w:left="540" w:hanging="720"/>
        <w:jc w:val="both"/>
        <w:rPr>
          <w:rFonts w:eastAsia="Times New Roman" w:cs="Times New Roman"/>
          <w:lang w:eastAsia="en-GB"/>
        </w:rPr>
      </w:pPr>
      <w:r w:rsidRPr="00CA3B2C">
        <w:rPr>
          <w:rFonts w:eastAsia="Times New Roman" w:cs="Times New Roman"/>
          <w:lang w:eastAsia="en-GB"/>
        </w:rPr>
        <w:t>6GD.</w:t>
      </w:r>
      <w:r w:rsidRPr="00CA3B2C">
        <w:rPr>
          <w:rFonts w:eastAsia="Times New Roman" w:cs="Times New Roman"/>
          <w:lang w:eastAsia="en-GB"/>
        </w:rPr>
        <w:tab/>
        <w:t>The procedures for the modification of the STC shall provide that, where a proposal has been raised in accordance with sub-paragraph 6G(a) or 6(ab), or by the Authority under paragraph 6(a) and it falls within the scope of paragraph 6GE(b), the Authority may issue a direction (a “backstop direction”), which requires such proposal(s) and any alternatives to be withdrawn and which causes the significant code review phase to recommence.</w:t>
      </w:r>
    </w:p>
    <w:p w14:paraId="37834B26" w14:textId="77777777" w:rsidR="00CD0817" w:rsidRPr="00CA3B2C" w:rsidRDefault="00CD0817" w:rsidP="00CD0817">
      <w:pPr>
        <w:tabs>
          <w:tab w:val="left" w:pos="600"/>
          <w:tab w:val="left" w:pos="1134"/>
        </w:tabs>
        <w:autoSpaceDE w:val="0"/>
        <w:autoSpaceDN w:val="0"/>
        <w:adjustRightInd w:val="0"/>
        <w:spacing w:after="0" w:line="360" w:lineRule="auto"/>
        <w:ind w:left="540" w:hanging="720"/>
        <w:jc w:val="both"/>
        <w:rPr>
          <w:rFonts w:eastAsia="Times New Roman" w:cs="Times New Roman"/>
          <w:lang w:eastAsia="en-GB"/>
        </w:rPr>
      </w:pPr>
    </w:p>
    <w:p w14:paraId="42E6C2C7" w14:textId="77777777" w:rsidR="00CD0817" w:rsidRPr="00CA3B2C" w:rsidRDefault="00CD0817" w:rsidP="00CD0817">
      <w:pPr>
        <w:tabs>
          <w:tab w:val="left" w:pos="600"/>
          <w:tab w:val="left" w:pos="1134"/>
        </w:tabs>
        <w:autoSpaceDE w:val="0"/>
        <w:autoSpaceDN w:val="0"/>
        <w:adjustRightInd w:val="0"/>
        <w:spacing w:after="0" w:line="360" w:lineRule="auto"/>
        <w:ind w:left="540" w:hanging="720"/>
        <w:jc w:val="both"/>
        <w:rPr>
          <w:rFonts w:eastAsia="Times New Roman" w:cs="Times New Roman"/>
          <w:lang w:eastAsia="en-GB"/>
        </w:rPr>
      </w:pPr>
      <w:r w:rsidRPr="00CA3B2C">
        <w:rPr>
          <w:rFonts w:eastAsia="Times New Roman" w:cs="Times New Roman"/>
          <w:lang w:eastAsia="en-GB"/>
        </w:rPr>
        <w:t>6GE. Modification proposals fall within the scope of this paragraph where:</w:t>
      </w:r>
    </w:p>
    <w:p w14:paraId="29CB1B32" w14:textId="77777777" w:rsidR="00CD0817" w:rsidRPr="00CA3B2C" w:rsidRDefault="00CD0817" w:rsidP="00CD0817">
      <w:pPr>
        <w:overflowPunct w:val="0"/>
        <w:autoSpaceDE w:val="0"/>
        <w:autoSpaceDN w:val="0"/>
        <w:adjustRightInd w:val="0"/>
        <w:spacing w:after="240" w:line="360" w:lineRule="auto"/>
        <w:jc w:val="both"/>
        <w:textAlignment w:val="baseline"/>
        <w:rPr>
          <w:rFonts w:eastAsia="Times New Roman" w:cs="Times New Roman"/>
        </w:rPr>
      </w:pPr>
      <w:r w:rsidRPr="00CA3B2C">
        <w:rPr>
          <w:rFonts w:eastAsia="Times New Roman" w:cs="Times New Roman"/>
        </w:rPr>
        <w:t>the Authority reasonably considers the modifications are necessary to comply with or implement the Electricity Regulation and/or any relevant legally binding decisions of the European Commission and/or the Agency; and/or</w:t>
      </w:r>
    </w:p>
    <w:p w14:paraId="6FDF0AE7" w14:textId="77777777" w:rsidR="00CD0817" w:rsidRPr="00CA3B2C" w:rsidRDefault="00CD0817" w:rsidP="00CD0817">
      <w:pPr>
        <w:overflowPunct w:val="0"/>
        <w:autoSpaceDE w:val="0"/>
        <w:autoSpaceDN w:val="0"/>
        <w:adjustRightInd w:val="0"/>
        <w:spacing w:after="240" w:line="360" w:lineRule="auto"/>
        <w:jc w:val="both"/>
        <w:textAlignment w:val="baseline"/>
        <w:rPr>
          <w:rFonts w:eastAsia="Times New Roman" w:cs="Times New Roman"/>
        </w:rPr>
      </w:pPr>
      <w:r w:rsidRPr="00CA3B2C">
        <w:rPr>
          <w:rFonts w:eastAsia="Times New Roman" w:cs="Times New Roman"/>
        </w:rPr>
        <w:t>the modification proposal is in respect of a significant code review.</w:t>
      </w:r>
    </w:p>
    <w:p w14:paraId="5AB23388" w14:textId="77777777" w:rsidR="00CD0817" w:rsidRPr="00CA3B2C" w:rsidRDefault="00CD0817" w:rsidP="00CD0817">
      <w:pPr>
        <w:spacing w:after="240" w:line="360" w:lineRule="auto"/>
        <w:jc w:val="both"/>
        <w:rPr>
          <w:rFonts w:eastAsia="Times New Roman" w:cs="Times New Roman"/>
        </w:rPr>
      </w:pPr>
    </w:p>
    <w:p w14:paraId="016FCCBD" w14:textId="77777777" w:rsidR="00CD0817" w:rsidRPr="00CA3B2C" w:rsidRDefault="00CD0817" w:rsidP="00CD0817">
      <w:pPr>
        <w:spacing w:after="240" w:line="360" w:lineRule="auto"/>
        <w:jc w:val="both"/>
        <w:rPr>
          <w:rFonts w:eastAsia="Times New Roman" w:cs="Times New Roman"/>
        </w:rPr>
      </w:pPr>
      <w:r w:rsidRPr="00CA3B2C">
        <w:rPr>
          <w:rFonts w:eastAsia="Times New Roman" w:cs="Times New Roman"/>
        </w:rPr>
        <w:t>6H.</w:t>
      </w:r>
      <w:r w:rsidRPr="00CA3B2C">
        <w:rPr>
          <w:rFonts w:eastAsia="Times New Roman" w:cs="Times New Roman"/>
        </w:rPr>
        <w:tab/>
        <w:t xml:space="preserve">The procedures for the modification of the STC shall be consistent with the </w:t>
      </w:r>
      <w:r w:rsidRPr="00CA3B2C">
        <w:rPr>
          <w:rFonts w:eastAsia="Times New Roman" w:cs="Times New Roman"/>
        </w:rPr>
        <w:tab/>
        <w:t xml:space="preserve">principles set out in the Code of Practice, to the extent that they are </w:t>
      </w:r>
      <w:r w:rsidRPr="00CA3B2C">
        <w:rPr>
          <w:rFonts w:eastAsia="Times New Roman" w:cs="Times New Roman"/>
        </w:rPr>
        <w:tab/>
        <w:t>relevant.</w:t>
      </w:r>
    </w:p>
    <w:p w14:paraId="390E2A74" w14:textId="77777777" w:rsidR="00CD0817" w:rsidRPr="00CA3B2C" w:rsidRDefault="00CD0817" w:rsidP="00CD0817">
      <w:pPr>
        <w:tabs>
          <w:tab w:val="left" w:pos="567"/>
        </w:tabs>
        <w:spacing w:after="240" w:line="360" w:lineRule="auto"/>
        <w:jc w:val="both"/>
        <w:rPr>
          <w:rFonts w:eastAsia="Times New Roman" w:cs="Times New Roman"/>
        </w:rPr>
      </w:pPr>
      <w:r w:rsidRPr="00CA3B2C">
        <w:rPr>
          <w:rFonts w:eastAsia="Times New Roman" w:cs="Times New Roman"/>
        </w:rPr>
        <w:t>7.</w:t>
      </w:r>
      <w:r w:rsidRPr="00CA3B2C">
        <w:rPr>
          <w:rFonts w:eastAsia="Times New Roman" w:cs="Times New Roman"/>
        </w:rPr>
        <w:tab/>
      </w:r>
    </w:p>
    <w:p w14:paraId="6F7F7C08" w14:textId="77777777" w:rsidR="00CD0817" w:rsidRPr="00CA3B2C" w:rsidRDefault="00CD0817" w:rsidP="00CD0817">
      <w:pPr>
        <w:numPr>
          <w:ilvl w:val="1"/>
          <w:numId w:val="41"/>
        </w:numPr>
        <w:overflowPunct w:val="0"/>
        <w:autoSpaceDE w:val="0"/>
        <w:autoSpaceDN w:val="0"/>
        <w:adjustRightInd w:val="0"/>
        <w:spacing w:after="240" w:line="360" w:lineRule="auto"/>
        <w:jc w:val="both"/>
        <w:textAlignment w:val="baseline"/>
        <w:rPr>
          <w:rFonts w:eastAsia="Times New Roman" w:cs="Times New Roman"/>
        </w:rPr>
      </w:pPr>
      <w:r w:rsidRPr="00CA3B2C">
        <w:rPr>
          <w:rFonts w:eastAsia="Times New Roman" w:cs="Times New Roman"/>
        </w:rPr>
        <w:t>If a report has been submitted to the Authority pursuant to procedures described in paragraph 6(b)(vii), and the Authority is of the opinion that an modification set out in such report would, as compared with the then existing provisions of the STC and any alternative modification set out in such report, better facilitate achieving the applicable STC objectives, the Authority may direct the system operator to make that modification on behalf of</w:t>
      </w:r>
      <w:r w:rsidRPr="00CA3B2C">
        <w:rPr>
          <w:rFonts w:eastAsia="Times New Roman" w:cs="Times New Roman"/>
          <w:i/>
        </w:rPr>
        <w:t xml:space="preserve"> </w:t>
      </w:r>
      <w:r w:rsidRPr="00CA3B2C">
        <w:rPr>
          <w:rFonts w:eastAsia="Times New Roman" w:cs="Times New Roman"/>
        </w:rPr>
        <w:t>the STC parties and the system operator shall provide a copy of the direction to all other STC parties.</w:t>
      </w:r>
    </w:p>
    <w:p w14:paraId="08C626B0" w14:textId="77777777" w:rsidR="00CD0817" w:rsidRPr="00CA3B2C" w:rsidRDefault="00CD0817" w:rsidP="00CD0817">
      <w:pPr>
        <w:numPr>
          <w:ilvl w:val="1"/>
          <w:numId w:val="41"/>
        </w:numPr>
        <w:overflowPunct w:val="0"/>
        <w:autoSpaceDE w:val="0"/>
        <w:autoSpaceDN w:val="0"/>
        <w:adjustRightInd w:val="0"/>
        <w:spacing w:after="240" w:line="360" w:lineRule="auto"/>
        <w:jc w:val="both"/>
        <w:textAlignment w:val="baseline"/>
        <w:rPr>
          <w:rFonts w:eastAsia="Times New Roman" w:cs="Times New Roman"/>
        </w:rPr>
      </w:pPr>
      <w:r w:rsidRPr="00CA3B2C">
        <w:rPr>
          <w:rFonts w:eastAsia="Times New Roman" w:cs="Times New Roman"/>
        </w:rPr>
        <w:t>The system operator, on behalf of the STC parties, shall only modify  the STC:</w:t>
      </w:r>
    </w:p>
    <w:p w14:paraId="34C6D114" w14:textId="77777777" w:rsidR="00CD0817" w:rsidRPr="00CA3B2C" w:rsidRDefault="00CD0817" w:rsidP="00CD0817">
      <w:pPr>
        <w:numPr>
          <w:ilvl w:val="2"/>
          <w:numId w:val="41"/>
        </w:numPr>
        <w:spacing w:after="240" w:line="360" w:lineRule="auto"/>
        <w:jc w:val="both"/>
        <w:rPr>
          <w:rFonts w:eastAsia="Times New Roman" w:cs="Times New Roman"/>
          <w:lang w:eastAsia="en-GB"/>
        </w:rPr>
      </w:pPr>
      <w:r w:rsidRPr="00CA3B2C">
        <w:rPr>
          <w:rFonts w:eastAsia="Times New Roman" w:cs="Times New Roman"/>
          <w:lang w:eastAsia="en-GB"/>
        </w:rPr>
        <w:tab/>
        <w:t>in order to comply with any direction of the Authority pursuant to sub-paragraph (a); or</w:t>
      </w:r>
    </w:p>
    <w:p w14:paraId="4A4FCD5F" w14:textId="77777777" w:rsidR="00CD0817" w:rsidRPr="00CA3B2C" w:rsidRDefault="00CD0817" w:rsidP="00CD0817">
      <w:pPr>
        <w:numPr>
          <w:ilvl w:val="2"/>
          <w:numId w:val="41"/>
        </w:numPr>
        <w:spacing w:after="240" w:line="360" w:lineRule="auto"/>
        <w:jc w:val="both"/>
        <w:rPr>
          <w:rFonts w:eastAsia="Times New Roman" w:cs="Times New Roman"/>
          <w:lang w:eastAsia="en-GB"/>
        </w:rPr>
      </w:pPr>
      <w:r w:rsidRPr="00CA3B2C">
        <w:rPr>
          <w:rFonts w:eastAsia="Times New Roman" w:cs="Times New Roman"/>
          <w:lang w:eastAsia="en-GB"/>
        </w:rPr>
        <w:tab/>
        <w:t>in order to comply with any direction from the Secretary of State to do so, so as to incorporate any changes directed by the Secretary of State pursuant to section 90 of the Energy Act 2004 during or before the offshore transmission implementation period; or</w:t>
      </w:r>
    </w:p>
    <w:p w14:paraId="72869EEF" w14:textId="77777777" w:rsidR="00CD0817" w:rsidRPr="00CA3B2C" w:rsidRDefault="00CD0817" w:rsidP="00CD0817">
      <w:pPr>
        <w:numPr>
          <w:ilvl w:val="2"/>
          <w:numId w:val="41"/>
        </w:numPr>
        <w:spacing w:after="240" w:line="360" w:lineRule="auto"/>
        <w:jc w:val="both"/>
        <w:rPr>
          <w:rFonts w:eastAsia="Times New Roman" w:cs="Times New Roman"/>
          <w:lang w:eastAsia="en-GB"/>
        </w:rPr>
      </w:pPr>
      <w:r w:rsidRPr="00CA3B2C">
        <w:rPr>
          <w:rFonts w:eastAsia="Times New Roman" w:cs="Times New Roman"/>
          <w:lang w:eastAsia="en-GB"/>
        </w:rPr>
        <w:t>with the consent of the Authority; or</w:t>
      </w:r>
    </w:p>
    <w:p w14:paraId="318C2678" w14:textId="77777777" w:rsidR="00CD0817" w:rsidRPr="00CA3B2C" w:rsidRDefault="00CD0817" w:rsidP="00CD0817">
      <w:pPr>
        <w:numPr>
          <w:ilvl w:val="2"/>
          <w:numId w:val="41"/>
        </w:numPr>
        <w:spacing w:after="240" w:line="360" w:lineRule="auto"/>
        <w:jc w:val="both"/>
        <w:rPr>
          <w:rFonts w:eastAsia="Times New Roman" w:cs="Times New Roman"/>
          <w:lang w:eastAsia="en-GB"/>
        </w:rPr>
      </w:pPr>
      <w:r w:rsidRPr="00CA3B2C">
        <w:rPr>
          <w:rFonts w:eastAsia="Times New Roman" w:cs="Times New Roman"/>
          <w:lang w:eastAsia="en-GB"/>
        </w:rPr>
        <w:t>in accordance with paragraph 6A (the “self-governance route”); or</w:t>
      </w:r>
    </w:p>
    <w:p w14:paraId="68AC95F2" w14:textId="77777777" w:rsidR="00CD0817" w:rsidRPr="00CA3B2C" w:rsidRDefault="00CD0817" w:rsidP="00CD0817">
      <w:pPr>
        <w:numPr>
          <w:ilvl w:val="2"/>
          <w:numId w:val="41"/>
        </w:numPr>
        <w:spacing w:after="240" w:line="360" w:lineRule="auto"/>
        <w:jc w:val="both"/>
        <w:rPr>
          <w:rFonts w:eastAsia="Times New Roman" w:cs="Times New Roman"/>
          <w:lang w:eastAsia="en-GB"/>
        </w:rPr>
      </w:pPr>
      <w:r w:rsidRPr="00CA3B2C">
        <w:rPr>
          <w:rFonts w:eastAsia="Times New Roman" w:cs="Times New Roman"/>
          <w:lang w:eastAsia="en-GB"/>
        </w:rPr>
        <w:t xml:space="preserve">  </w:t>
      </w:r>
      <w:r w:rsidRPr="00CA3B2C">
        <w:rPr>
          <w:rFonts w:eastAsia="Times New Roman" w:cs="Times New Roman"/>
          <w:lang w:eastAsia="en-GB"/>
        </w:rPr>
        <w:tab/>
        <w:t xml:space="preserve">in accordance with paragraph 6D (the “fast track self-governance route”). </w:t>
      </w:r>
    </w:p>
    <w:p w14:paraId="40014246" w14:textId="77777777" w:rsidR="00CD0817" w:rsidRPr="00CA3B2C" w:rsidRDefault="00CD0817" w:rsidP="00CD0817">
      <w:pPr>
        <w:overflowPunct w:val="0"/>
        <w:autoSpaceDE w:val="0"/>
        <w:autoSpaceDN w:val="0"/>
        <w:adjustRightInd w:val="0"/>
        <w:spacing w:after="240" w:line="360" w:lineRule="auto"/>
        <w:ind w:left="567"/>
        <w:jc w:val="both"/>
        <w:textAlignment w:val="baseline"/>
        <w:rPr>
          <w:rFonts w:eastAsia="Times New Roman" w:cs="Times New Roman"/>
        </w:rPr>
      </w:pPr>
      <w:r w:rsidRPr="00CA3B2C">
        <w:rPr>
          <w:rFonts w:eastAsia="Times New Roman" w:cs="Times New Roman"/>
        </w:rPr>
        <w:t>and it shall not have the power to modify the STC in any other circumstance; and the system operator shall furnish the Authority with a copy of any modification made.</w:t>
      </w:r>
    </w:p>
    <w:p w14:paraId="0B585DB6" w14:textId="77777777" w:rsidR="00CD0817" w:rsidRPr="00CA3B2C" w:rsidRDefault="00CD0817" w:rsidP="00CD0817">
      <w:pPr>
        <w:numPr>
          <w:ilvl w:val="1"/>
          <w:numId w:val="41"/>
        </w:numPr>
        <w:overflowPunct w:val="0"/>
        <w:autoSpaceDE w:val="0"/>
        <w:autoSpaceDN w:val="0"/>
        <w:adjustRightInd w:val="0"/>
        <w:spacing w:after="240" w:line="360" w:lineRule="auto"/>
        <w:jc w:val="both"/>
        <w:textAlignment w:val="baseline"/>
        <w:rPr>
          <w:rFonts w:eastAsia="Times New Roman" w:cs="Times New Roman"/>
        </w:rPr>
      </w:pPr>
      <w:r w:rsidRPr="00CA3B2C">
        <w:rPr>
          <w:rFonts w:eastAsia="Times New Roman" w:cs="Times New Roman"/>
        </w:rPr>
        <w:t>Only the system operator shall have the power to modify the STC.</w:t>
      </w:r>
    </w:p>
    <w:p w14:paraId="580FC045" w14:textId="77777777" w:rsidR="00CD0817" w:rsidRPr="00CA3B2C" w:rsidRDefault="00CD0817" w:rsidP="00CD0817">
      <w:pPr>
        <w:numPr>
          <w:ilvl w:val="1"/>
          <w:numId w:val="41"/>
        </w:numPr>
        <w:overflowPunct w:val="0"/>
        <w:autoSpaceDE w:val="0"/>
        <w:autoSpaceDN w:val="0"/>
        <w:adjustRightInd w:val="0"/>
        <w:spacing w:after="240" w:line="360" w:lineRule="auto"/>
        <w:jc w:val="both"/>
        <w:textAlignment w:val="baseline"/>
        <w:rPr>
          <w:rFonts w:eastAsia="Times New Roman" w:cs="Times New Roman"/>
        </w:rPr>
      </w:pPr>
      <w:r w:rsidRPr="00CA3B2C">
        <w:rPr>
          <w:rFonts w:eastAsia="Times New Roman" w:cs="Times New Roman"/>
        </w:rPr>
        <w:t>The system operator shall ensure that a copy of any direction of the Authority pursuant to sub-paragraph (a) is made available to each STC party, including by way of publication.</w:t>
      </w:r>
    </w:p>
    <w:p w14:paraId="6F4FF6E6" w14:textId="77777777" w:rsidR="00CD0817" w:rsidRPr="00CA3B2C" w:rsidRDefault="00CD0817" w:rsidP="00CD0817">
      <w:pPr>
        <w:numPr>
          <w:ilvl w:val="1"/>
          <w:numId w:val="41"/>
        </w:numPr>
        <w:overflowPunct w:val="0"/>
        <w:autoSpaceDE w:val="0"/>
        <w:autoSpaceDN w:val="0"/>
        <w:adjustRightInd w:val="0"/>
        <w:spacing w:after="240" w:line="360" w:lineRule="auto"/>
        <w:jc w:val="both"/>
        <w:textAlignment w:val="baseline"/>
        <w:rPr>
          <w:rFonts w:eastAsia="Times New Roman" w:cs="Times New Roman"/>
        </w:rPr>
      </w:pPr>
      <w:r w:rsidRPr="00CA3B2C">
        <w:rPr>
          <w:rFonts w:eastAsia="Times New Roman" w:cs="Times New Roman"/>
        </w:rPr>
        <w:t xml:space="preserve">The system operator shall ensure that the other STC parties are furnished with a copy of any modification so made.  </w:t>
      </w:r>
    </w:p>
    <w:p w14:paraId="69BFBB9B" w14:textId="77777777" w:rsidR="00CD0817" w:rsidRPr="00CA3B2C" w:rsidRDefault="00CD0817" w:rsidP="00CD0817">
      <w:pPr>
        <w:numPr>
          <w:ilvl w:val="0"/>
          <w:numId w:val="45"/>
        </w:numPr>
        <w:spacing w:after="240" w:line="360" w:lineRule="auto"/>
        <w:jc w:val="both"/>
        <w:rPr>
          <w:rFonts w:eastAsia="Times New Roman" w:cs="Times New Roman"/>
        </w:rPr>
      </w:pPr>
      <w:r w:rsidRPr="00CA3B2C">
        <w:rPr>
          <w:rFonts w:eastAsia="Times New Roman" w:cs="Times New Roman"/>
        </w:rPr>
        <w:t>The system operator</w:t>
      </w:r>
      <w:r w:rsidRPr="00CA3B2C">
        <w:rPr>
          <w:rFonts w:eastAsia="Times New Roman" w:cs="Times New Roman"/>
          <w:i/>
        </w:rPr>
        <w:t xml:space="preserve"> </w:t>
      </w:r>
      <w:r w:rsidRPr="00CA3B2C">
        <w:rPr>
          <w:rFonts w:eastAsia="Times New Roman" w:cs="Times New Roman"/>
        </w:rPr>
        <w:t>shall prepare and publish a summary of the STC as modified or changed from time to time in such form and manner as the Authority may from time to time direct.</w:t>
      </w:r>
    </w:p>
    <w:p w14:paraId="7B8D126E" w14:textId="77777777" w:rsidR="00CD0817" w:rsidRPr="00CA3B2C" w:rsidRDefault="00CD0817" w:rsidP="00CD0817">
      <w:pPr>
        <w:numPr>
          <w:ilvl w:val="0"/>
          <w:numId w:val="45"/>
        </w:numPr>
        <w:spacing w:after="240" w:line="360" w:lineRule="auto"/>
        <w:jc w:val="both"/>
        <w:rPr>
          <w:rFonts w:eastAsia="Times New Roman" w:cs="Times New Roman"/>
        </w:rPr>
      </w:pPr>
      <w:r w:rsidRPr="00CA3B2C">
        <w:rPr>
          <w:rFonts w:eastAsia="Times New Roman" w:cs="Times New Roman"/>
        </w:rPr>
        <w:t>The licensee shall be a party to the STC Framework Agreement and shall comply with the STC.</w:t>
      </w:r>
    </w:p>
    <w:p w14:paraId="6E090017" w14:textId="77777777" w:rsidR="00CD0817" w:rsidRPr="00CA3B2C" w:rsidRDefault="00CD0817" w:rsidP="00CD0817">
      <w:pPr>
        <w:numPr>
          <w:ilvl w:val="0"/>
          <w:numId w:val="45"/>
        </w:numPr>
        <w:spacing w:after="240" w:line="360" w:lineRule="auto"/>
        <w:jc w:val="both"/>
        <w:rPr>
          <w:rFonts w:eastAsia="Times New Roman" w:cs="Times New Roman"/>
        </w:rPr>
      </w:pPr>
      <w:r w:rsidRPr="00CA3B2C">
        <w:rPr>
          <w:rFonts w:eastAsia="Times New Roman" w:cs="Times New Roman"/>
        </w:rPr>
        <w:t>The STC Framework Agreement shall contain provisions:</w:t>
      </w:r>
    </w:p>
    <w:p w14:paraId="6A55758D" w14:textId="77777777" w:rsidR="00CD0817" w:rsidRPr="00CA3B2C" w:rsidRDefault="00CD0817" w:rsidP="00CD0817">
      <w:pPr>
        <w:numPr>
          <w:ilvl w:val="1"/>
          <w:numId w:val="45"/>
        </w:numPr>
        <w:overflowPunct w:val="0"/>
        <w:autoSpaceDE w:val="0"/>
        <w:autoSpaceDN w:val="0"/>
        <w:adjustRightInd w:val="0"/>
        <w:spacing w:after="240" w:line="360" w:lineRule="auto"/>
        <w:jc w:val="both"/>
        <w:textAlignment w:val="baseline"/>
        <w:rPr>
          <w:rFonts w:eastAsia="Times New Roman" w:cs="Times New Roman"/>
        </w:rPr>
      </w:pPr>
      <w:r w:rsidRPr="00CA3B2C">
        <w:rPr>
          <w:rFonts w:eastAsia="Times New Roman" w:cs="Times New Roman"/>
        </w:rPr>
        <w:t xml:space="preserve">for admitting as an additional party to the STC Framework Agreement any person who accepts the terms and fulfils the conditions (each as specified in the STC) on which accession to the STC Framework Agreement is offered; and </w:t>
      </w:r>
    </w:p>
    <w:p w14:paraId="6B8BA485" w14:textId="77777777" w:rsidR="00CD0817" w:rsidRPr="00CA3B2C" w:rsidRDefault="00CD0817" w:rsidP="00CD0817">
      <w:pPr>
        <w:numPr>
          <w:ilvl w:val="1"/>
          <w:numId w:val="45"/>
        </w:numPr>
        <w:overflowPunct w:val="0"/>
        <w:autoSpaceDE w:val="0"/>
        <w:autoSpaceDN w:val="0"/>
        <w:adjustRightInd w:val="0"/>
        <w:spacing w:after="240" w:line="360" w:lineRule="auto"/>
        <w:jc w:val="both"/>
        <w:textAlignment w:val="baseline"/>
        <w:rPr>
          <w:rFonts w:eastAsia="Times New Roman" w:cs="Times New Roman"/>
        </w:rPr>
      </w:pPr>
      <w:r w:rsidRPr="00CA3B2C">
        <w:rPr>
          <w:rFonts w:eastAsia="Times New Roman" w:cs="Times New Roman"/>
        </w:rPr>
        <w:t>for referring for determination by the Authority any dispute which shall arise as to whether a person seeking to be admitted as a party to the STC Framework Agreement has fulfilled any accession conditions; and if the Authority determines that the person seeking accession has fulfilled all relevant accession conditions, for admitting such person to be a party to the STC Framework Agreement.</w:t>
      </w:r>
    </w:p>
    <w:p w14:paraId="67337DA5" w14:textId="77777777" w:rsidR="00CD0817" w:rsidRPr="00CA3B2C" w:rsidRDefault="00CD0817" w:rsidP="00CD0817">
      <w:pPr>
        <w:numPr>
          <w:ilvl w:val="0"/>
          <w:numId w:val="45"/>
        </w:numPr>
        <w:spacing w:after="240" w:line="360" w:lineRule="auto"/>
        <w:jc w:val="both"/>
        <w:rPr>
          <w:rFonts w:eastAsia="Times New Roman" w:cs="Times New Roman"/>
        </w:rPr>
      </w:pPr>
      <w:r w:rsidRPr="00CA3B2C">
        <w:rPr>
          <w:rFonts w:eastAsia="Times New Roman" w:cs="Times New Roman"/>
        </w:rPr>
        <w:t>The licensee shall, in conjunction with the other STC parties, take all reasonable steps to secure and implement (consistently with the procedures applicable under or in relation to such documents), and shall not take any steps to prevent or unduly delay, changes to the core industry documents (other than the Grid Code) to which it is a party (or in relation to which it holds rights in respect of modification), such changes being changes which are appropriate in order to give full and timely effect to and/or in consequence of any modification which has been made to the STC.</w:t>
      </w:r>
    </w:p>
    <w:p w14:paraId="3D68228B" w14:textId="77777777" w:rsidR="00CD0817" w:rsidRPr="00CA3B2C" w:rsidRDefault="00CD0817" w:rsidP="00CD0817">
      <w:pPr>
        <w:numPr>
          <w:ilvl w:val="0"/>
          <w:numId w:val="45"/>
        </w:numPr>
        <w:spacing w:after="240" w:line="360" w:lineRule="auto"/>
        <w:jc w:val="both"/>
        <w:rPr>
          <w:rFonts w:eastAsia="Times New Roman" w:cs="Times New Roman"/>
        </w:rPr>
      </w:pPr>
      <w:r w:rsidRPr="00CA3B2C">
        <w:rPr>
          <w:rFonts w:eastAsia="Times New Roman" w:cs="Times New Roman"/>
        </w:rPr>
        <w:t xml:space="preserve">The licensee shall, in conjunction with the other STC parties, take all reasonable steps to secure and implement (consistently with the procedures for modification set out in the STC and in this condition), and shall not take any steps to prevent or unduly delay, changes to the STC which are appropriate in order to give full and timely effect to or in consequence of any change which has been made to the core industry documents (other than the Grid Code). </w:t>
      </w:r>
    </w:p>
    <w:p w14:paraId="5F021525" w14:textId="77777777" w:rsidR="00CD0817" w:rsidRPr="00CA3B2C" w:rsidRDefault="00CD0817" w:rsidP="00CD0817">
      <w:pPr>
        <w:numPr>
          <w:ilvl w:val="0"/>
          <w:numId w:val="45"/>
        </w:numPr>
        <w:spacing w:after="240" w:line="360" w:lineRule="auto"/>
        <w:jc w:val="both"/>
        <w:rPr>
          <w:rFonts w:eastAsia="Times New Roman" w:cs="Times New Roman"/>
        </w:rPr>
      </w:pPr>
      <w:r w:rsidRPr="00CA3B2C">
        <w:rPr>
          <w:rFonts w:eastAsia="Times New Roman" w:cs="Times New Roman"/>
        </w:rPr>
        <w:t>For the avoidance of doubt, paragraphs 11 and 12 are without prejudice to any rights of approval, veto or direction in respect of proposed changes to the documents referred to in those paragraphs, which the Authority may have.</w:t>
      </w:r>
    </w:p>
    <w:p w14:paraId="6DF226CC" w14:textId="77777777" w:rsidR="00CD0817" w:rsidRPr="00CA3B2C" w:rsidRDefault="00CD0817" w:rsidP="00CD0817">
      <w:pPr>
        <w:spacing w:after="240" w:line="360" w:lineRule="auto"/>
        <w:jc w:val="both"/>
        <w:rPr>
          <w:rFonts w:eastAsia="Times New Roman" w:cs="Times New Roman"/>
        </w:rPr>
      </w:pPr>
      <w:r w:rsidRPr="00CA3B2C">
        <w:rPr>
          <w:rFonts w:eastAsia="Times New Roman" w:cs="Times New Roman"/>
        </w:rPr>
        <w:t>13A.</w:t>
      </w:r>
      <w:r w:rsidRPr="00CA3B2C">
        <w:rPr>
          <w:rFonts w:eastAsia="Times New Roman" w:cs="Times New Roman"/>
        </w:rPr>
        <w:tab/>
        <w:t xml:space="preserve">Without prejudice to any rights of approval, veto or direction the Authority </w:t>
      </w:r>
      <w:r w:rsidRPr="00CA3B2C">
        <w:rPr>
          <w:rFonts w:eastAsia="Times New Roman" w:cs="Times New Roman"/>
        </w:rPr>
        <w:tab/>
        <w:t xml:space="preserve">may have, the licensee shall </w:t>
      </w:r>
      <w:r w:rsidRPr="00CA3B2C">
        <w:rPr>
          <w:rFonts w:eastAsia="Times New Roman" w:cs="Times New Roman"/>
          <w:w w:val="102"/>
        </w:rPr>
        <w:t>use its best endeavours to</w:t>
      </w:r>
      <w:r w:rsidRPr="00CA3B2C">
        <w:rPr>
          <w:rFonts w:eastAsia="Times New Roman" w:cs="Times New Roman"/>
        </w:rPr>
        <w:t xml:space="preserve"> ensure that </w:t>
      </w:r>
      <w:r w:rsidRPr="00CA3B2C">
        <w:rPr>
          <w:rFonts w:eastAsia="Times New Roman" w:cs="Times New Roman"/>
        </w:rPr>
        <w:tab/>
        <w:t xml:space="preserve">procedures are in place that facilitate its compliance with the requirements </w:t>
      </w:r>
      <w:r w:rsidRPr="00CA3B2C">
        <w:rPr>
          <w:rFonts w:eastAsia="Times New Roman" w:cs="Times New Roman"/>
        </w:rPr>
        <w:tab/>
        <w:t xml:space="preserve">of this condition including, but not limited to, modifying the STC where </w:t>
      </w:r>
      <w:r w:rsidRPr="00CA3B2C">
        <w:rPr>
          <w:rFonts w:eastAsia="Times New Roman" w:cs="Times New Roman"/>
        </w:rPr>
        <w:tab/>
        <w:t>necessary no later than 31 March 2017.</w:t>
      </w:r>
    </w:p>
    <w:p w14:paraId="7DC751B2" w14:textId="77777777" w:rsidR="00CD0817" w:rsidRPr="00CA3B2C" w:rsidRDefault="00CD0817" w:rsidP="00CD0817">
      <w:pPr>
        <w:numPr>
          <w:ilvl w:val="0"/>
          <w:numId w:val="45"/>
        </w:numPr>
        <w:spacing w:after="240" w:line="360" w:lineRule="auto"/>
        <w:jc w:val="both"/>
        <w:rPr>
          <w:rFonts w:eastAsia="Times New Roman" w:cs="Times New Roman"/>
        </w:rPr>
      </w:pPr>
      <w:r w:rsidRPr="00CA3B2C">
        <w:rPr>
          <w:rFonts w:eastAsia="Times New Roman" w:cs="Times New Roman"/>
        </w:rPr>
        <w:t>The licensee shall comply with any direction to the licensee made pursuant to this condition.</w:t>
      </w:r>
    </w:p>
    <w:p w14:paraId="629627F3" w14:textId="77777777" w:rsidR="00CD0817" w:rsidRPr="00CA3B2C" w:rsidRDefault="00CD0817" w:rsidP="00CD0817">
      <w:pPr>
        <w:numPr>
          <w:ilvl w:val="0"/>
          <w:numId w:val="45"/>
        </w:numPr>
        <w:spacing w:after="240" w:line="360" w:lineRule="auto"/>
        <w:jc w:val="both"/>
        <w:rPr>
          <w:rFonts w:eastAsia="Times New Roman" w:cs="Times New Roman"/>
        </w:rPr>
      </w:pPr>
      <w:r w:rsidRPr="00CA3B2C">
        <w:rPr>
          <w:rFonts w:eastAsia="Times New Roman" w:cs="Times New Roman"/>
        </w:rPr>
        <w:t>The Authority may (following consultation with all affected STC parties) issue directions relieving the licensee of its obligations to implement or comply with the STC in respect of such parts of the licensee's transmission system or the national electricity transmission system or to such extent as may be specified in the direction.</w:t>
      </w:r>
    </w:p>
    <w:p w14:paraId="35879315" w14:textId="77777777" w:rsidR="00CD0817" w:rsidRPr="00CA3B2C" w:rsidRDefault="00CD0817" w:rsidP="00CD0817">
      <w:pPr>
        <w:numPr>
          <w:ilvl w:val="0"/>
          <w:numId w:val="45"/>
        </w:numPr>
        <w:spacing w:after="240" w:line="360" w:lineRule="auto"/>
        <w:jc w:val="both"/>
        <w:rPr>
          <w:rFonts w:eastAsia="Times New Roman" w:cs="Times New Roman"/>
        </w:rPr>
      </w:pPr>
      <w:r w:rsidRPr="00CA3B2C">
        <w:rPr>
          <w:rFonts w:eastAsia="Times New Roman" w:cs="Times New Roman"/>
        </w:rPr>
        <w:t>In this condition:</w:t>
      </w:r>
    </w:p>
    <w:tbl>
      <w:tblPr>
        <w:tblW w:w="8525" w:type="dxa"/>
        <w:tblInd w:w="567" w:type="dxa"/>
        <w:tblLayout w:type="fixed"/>
        <w:tblCellMar>
          <w:left w:w="0" w:type="dxa"/>
          <w:right w:w="0" w:type="dxa"/>
        </w:tblCellMar>
        <w:tblLook w:val="0000" w:firstRow="0" w:lastRow="0" w:firstColumn="0" w:lastColumn="0" w:noHBand="0" w:noVBand="0"/>
      </w:tblPr>
      <w:tblGrid>
        <w:gridCol w:w="3422"/>
        <w:gridCol w:w="5103"/>
      </w:tblGrid>
      <w:tr w:rsidR="00CD0817" w:rsidRPr="00CA3B2C" w14:paraId="01EEE950" w14:textId="77777777" w:rsidTr="00716E38">
        <w:tc>
          <w:tcPr>
            <w:tcW w:w="3422" w:type="dxa"/>
          </w:tcPr>
          <w:p w14:paraId="2D22657F" w14:textId="77777777" w:rsidR="00CD0817" w:rsidRPr="00CA3B2C" w:rsidRDefault="00CD0817" w:rsidP="00716E38">
            <w:pPr>
              <w:spacing w:after="0" w:line="360" w:lineRule="auto"/>
              <w:ind w:right="284"/>
              <w:rPr>
                <w:rFonts w:eastAsia="Times New Roman" w:cs="Times New Roman"/>
                <w:lang w:eastAsia="en-GB"/>
              </w:rPr>
            </w:pPr>
            <w:r w:rsidRPr="00CA3B2C">
              <w:rPr>
                <w:rFonts w:eastAsia="Times New Roman" w:cs="Times New Roman"/>
                <w:lang w:eastAsia="en-GB"/>
              </w:rPr>
              <w:t>"applicable STC objectives"</w:t>
            </w:r>
          </w:p>
        </w:tc>
        <w:tc>
          <w:tcPr>
            <w:tcW w:w="5103" w:type="dxa"/>
          </w:tcPr>
          <w:p w14:paraId="1B9C7CF3" w14:textId="77777777" w:rsidR="00CD0817" w:rsidRPr="00CA3B2C" w:rsidRDefault="00CD0817" w:rsidP="00716E38">
            <w:pPr>
              <w:spacing w:after="0" w:line="360" w:lineRule="auto"/>
              <w:rPr>
                <w:rFonts w:eastAsia="Times New Roman" w:cs="Times New Roman"/>
                <w:lang w:eastAsia="en-GB"/>
              </w:rPr>
            </w:pPr>
            <w:r w:rsidRPr="00CA3B2C">
              <w:rPr>
                <w:rFonts w:eastAsia="Times New Roman" w:cs="Times New Roman"/>
                <w:lang w:eastAsia="en-GB"/>
              </w:rPr>
              <w:t>means the objectives set in paragraph 3.</w:t>
            </w:r>
          </w:p>
          <w:p w14:paraId="5D723883" w14:textId="77777777" w:rsidR="00CD0817" w:rsidRPr="00CA3B2C" w:rsidRDefault="00CD0817" w:rsidP="00716E38">
            <w:pPr>
              <w:spacing w:after="0" w:line="360" w:lineRule="auto"/>
              <w:rPr>
                <w:rFonts w:eastAsia="Times New Roman" w:cs="Times New Roman"/>
                <w:lang w:eastAsia="en-GB"/>
              </w:rPr>
            </w:pPr>
          </w:p>
        </w:tc>
      </w:tr>
      <w:tr w:rsidR="00CD0817" w:rsidRPr="00CA3B2C" w14:paraId="23BADEF6" w14:textId="77777777" w:rsidTr="00716E38">
        <w:tc>
          <w:tcPr>
            <w:tcW w:w="3422" w:type="dxa"/>
          </w:tcPr>
          <w:p w14:paraId="45794EDF" w14:textId="77777777" w:rsidR="00CD0817" w:rsidRPr="00CA3B2C" w:rsidRDefault="00CD0817" w:rsidP="00716E38">
            <w:pPr>
              <w:spacing w:after="0" w:line="360" w:lineRule="auto"/>
              <w:ind w:right="284"/>
              <w:rPr>
                <w:rFonts w:eastAsia="Times New Roman" w:cs="Times New Roman"/>
                <w:lang w:eastAsia="en-GB"/>
              </w:rPr>
            </w:pPr>
            <w:r w:rsidRPr="00CA3B2C">
              <w:rPr>
                <w:rFonts w:eastAsia="Times New Roman" w:cs="Times New Roman"/>
                <w:lang w:eastAsia="en-GB"/>
              </w:rPr>
              <w:t>"party entry processes"</w:t>
            </w:r>
          </w:p>
        </w:tc>
        <w:tc>
          <w:tcPr>
            <w:tcW w:w="5103" w:type="dxa"/>
          </w:tcPr>
          <w:p w14:paraId="59D38C51" w14:textId="77777777" w:rsidR="00CD0817" w:rsidRPr="00CA3B2C" w:rsidRDefault="00CD0817" w:rsidP="00716E38">
            <w:pPr>
              <w:spacing w:after="0" w:line="360" w:lineRule="auto"/>
              <w:rPr>
                <w:rFonts w:eastAsia="Times New Roman" w:cs="Times New Roman"/>
                <w:lang w:eastAsia="en-GB"/>
              </w:rPr>
            </w:pPr>
            <w:r w:rsidRPr="00CA3B2C">
              <w:rPr>
                <w:rFonts w:eastAsia="Times New Roman" w:cs="Times New Roman"/>
                <w:lang w:eastAsia="en-GB"/>
              </w:rPr>
              <w:t>means the procedures, processes and steps to be followed by a party following accession to the STC Framework Agreement.</w:t>
            </w:r>
          </w:p>
        </w:tc>
      </w:tr>
      <w:tr w:rsidR="00CD0817" w:rsidRPr="00CA3B2C" w14:paraId="1778F150" w14:textId="77777777" w:rsidTr="00716E38">
        <w:trPr>
          <w:trHeight w:val="1064"/>
        </w:trPr>
        <w:tc>
          <w:tcPr>
            <w:tcW w:w="3422" w:type="dxa"/>
          </w:tcPr>
          <w:p w14:paraId="53084D8C" w14:textId="77777777" w:rsidR="00CD0817" w:rsidRPr="00CA3B2C" w:rsidRDefault="00CD0817" w:rsidP="00716E38">
            <w:pPr>
              <w:spacing w:after="0" w:line="360" w:lineRule="auto"/>
              <w:ind w:right="284"/>
              <w:rPr>
                <w:rFonts w:eastAsia="Times New Roman" w:cs="Times New Roman"/>
                <w:lang w:eastAsia="en-GB"/>
              </w:rPr>
            </w:pPr>
            <w:r w:rsidRPr="00CA3B2C">
              <w:rPr>
                <w:rFonts w:eastAsia="Times New Roman" w:cs="Times New Roman"/>
                <w:lang w:eastAsia="en-GB"/>
              </w:rPr>
              <w:t>"STC Procedures"</w:t>
            </w:r>
          </w:p>
          <w:p w14:paraId="0093C6F6" w14:textId="77777777" w:rsidR="00CD0817" w:rsidRPr="00CA3B2C" w:rsidRDefault="00CD0817" w:rsidP="00716E38">
            <w:pPr>
              <w:spacing w:after="0" w:line="360" w:lineRule="auto"/>
              <w:ind w:right="284"/>
              <w:rPr>
                <w:rFonts w:eastAsia="Times New Roman" w:cs="Times New Roman"/>
                <w:lang w:eastAsia="en-GB"/>
              </w:rPr>
            </w:pPr>
          </w:p>
        </w:tc>
        <w:tc>
          <w:tcPr>
            <w:tcW w:w="5103" w:type="dxa"/>
          </w:tcPr>
          <w:p w14:paraId="40446957" w14:textId="77777777" w:rsidR="00CD0817" w:rsidRPr="00CA3B2C" w:rsidRDefault="00CD0817" w:rsidP="00716E38">
            <w:pPr>
              <w:spacing w:after="0" w:line="360" w:lineRule="auto"/>
              <w:rPr>
                <w:rFonts w:eastAsia="Times New Roman" w:cs="Times New Roman"/>
                <w:lang w:eastAsia="en-GB"/>
              </w:rPr>
            </w:pPr>
            <w:r w:rsidRPr="00CA3B2C">
              <w:rPr>
                <w:rFonts w:eastAsia="Times New Roman" w:cs="Times New Roman"/>
                <w:lang w:eastAsia="en-GB"/>
              </w:rPr>
              <w:t>means the processes and procedures from time to time listed in the STC that the parties to such processes and procedures consider and agree are appropriate to support their compliance with the rest of the STC.</w:t>
            </w:r>
          </w:p>
          <w:p w14:paraId="1B89FB43" w14:textId="77777777" w:rsidR="00CD0817" w:rsidRPr="00CA3B2C" w:rsidRDefault="00CD0817" w:rsidP="00716E38">
            <w:pPr>
              <w:spacing w:after="0" w:line="360" w:lineRule="auto"/>
              <w:rPr>
                <w:rFonts w:eastAsia="Times New Roman" w:cs="Times New Roman"/>
                <w:lang w:eastAsia="en-GB"/>
              </w:rPr>
            </w:pPr>
          </w:p>
        </w:tc>
      </w:tr>
      <w:tr w:rsidR="00CD0817" w:rsidRPr="00CA3B2C" w14:paraId="19A83678" w14:textId="77777777" w:rsidTr="00716E38">
        <w:tc>
          <w:tcPr>
            <w:tcW w:w="3422" w:type="dxa"/>
          </w:tcPr>
          <w:p w14:paraId="15CE57D7" w14:textId="77777777" w:rsidR="00CD0817" w:rsidRPr="00CA3B2C" w:rsidRDefault="00CD0817" w:rsidP="00716E38">
            <w:pPr>
              <w:spacing w:after="0" w:line="360" w:lineRule="auto"/>
              <w:ind w:right="284"/>
              <w:rPr>
                <w:rFonts w:eastAsia="Times New Roman" w:cs="Times New Roman"/>
                <w:lang w:eastAsia="en-GB"/>
              </w:rPr>
            </w:pPr>
            <w:r w:rsidRPr="00CA3B2C">
              <w:rPr>
                <w:rFonts w:eastAsia="Times New Roman" w:cs="Times New Roman"/>
                <w:lang w:eastAsia="en-GB"/>
              </w:rPr>
              <w:t>"transition modification provisions"</w:t>
            </w:r>
          </w:p>
        </w:tc>
        <w:tc>
          <w:tcPr>
            <w:tcW w:w="5103" w:type="dxa"/>
          </w:tcPr>
          <w:p w14:paraId="280C9B6A" w14:textId="77777777" w:rsidR="00CD0817" w:rsidRPr="00CA3B2C" w:rsidRDefault="00CD0817" w:rsidP="00716E38">
            <w:pPr>
              <w:spacing w:after="0" w:line="360" w:lineRule="auto"/>
              <w:rPr>
                <w:rFonts w:eastAsia="Times New Roman" w:cs="Times New Roman"/>
                <w:lang w:eastAsia="en-GB"/>
              </w:rPr>
            </w:pPr>
            <w:r w:rsidRPr="00CA3B2C">
              <w:rPr>
                <w:rFonts w:eastAsia="Times New Roman" w:cs="Times New Roman"/>
                <w:lang w:eastAsia="en-GB"/>
              </w:rPr>
              <w:t>means the provisions of this condition which apply or applied during the transition period and which enable or enabled the Authority (whether with or without the consent of the Secretary of State) to direct the licensee to modify the STC in certain circumstances.</w:t>
            </w:r>
          </w:p>
          <w:p w14:paraId="06B2EFDA" w14:textId="77777777" w:rsidR="00CD0817" w:rsidRPr="00CA3B2C" w:rsidRDefault="00CD0817" w:rsidP="00716E38">
            <w:pPr>
              <w:spacing w:after="0" w:line="360" w:lineRule="auto"/>
              <w:rPr>
                <w:rFonts w:eastAsia="Times New Roman" w:cs="Times New Roman"/>
                <w:lang w:eastAsia="en-GB"/>
              </w:rPr>
            </w:pPr>
          </w:p>
        </w:tc>
      </w:tr>
      <w:tr w:rsidR="00CD0817" w:rsidRPr="00CA3B2C" w14:paraId="3C72F785" w14:textId="77777777" w:rsidTr="00716E38">
        <w:tc>
          <w:tcPr>
            <w:tcW w:w="3422" w:type="dxa"/>
          </w:tcPr>
          <w:p w14:paraId="653E5CE1" w14:textId="77777777" w:rsidR="00CD0817" w:rsidRPr="00CA3B2C" w:rsidRDefault="00CD0817" w:rsidP="00716E38">
            <w:pPr>
              <w:spacing w:after="0" w:line="360" w:lineRule="auto"/>
              <w:ind w:right="284"/>
              <w:rPr>
                <w:rFonts w:eastAsia="Times New Roman" w:cs="Times New Roman"/>
                <w:lang w:eastAsia="en-GB"/>
              </w:rPr>
            </w:pPr>
            <w:r w:rsidRPr="00CA3B2C">
              <w:rPr>
                <w:rFonts w:eastAsia="Times New Roman" w:cs="Times New Roman"/>
                <w:lang w:eastAsia="en-GB"/>
              </w:rPr>
              <w:t>"fast track self-governance criteria"</w:t>
            </w:r>
          </w:p>
          <w:p w14:paraId="247E01ED" w14:textId="77777777" w:rsidR="00CD0817" w:rsidRPr="00CA3B2C" w:rsidRDefault="00CD0817" w:rsidP="00716E38">
            <w:pPr>
              <w:spacing w:after="0" w:line="360" w:lineRule="auto"/>
              <w:ind w:right="284"/>
              <w:rPr>
                <w:rFonts w:eastAsia="Times New Roman" w:cs="Times New Roman"/>
                <w:lang w:eastAsia="en-GB"/>
              </w:rPr>
            </w:pPr>
          </w:p>
          <w:p w14:paraId="111CA0F1" w14:textId="77777777" w:rsidR="00CD0817" w:rsidRPr="00CA3B2C" w:rsidRDefault="00CD0817" w:rsidP="00716E38">
            <w:pPr>
              <w:spacing w:after="0" w:line="360" w:lineRule="auto"/>
              <w:ind w:right="284"/>
              <w:rPr>
                <w:rFonts w:eastAsia="Times New Roman" w:cs="Times New Roman"/>
                <w:lang w:eastAsia="en-GB"/>
              </w:rPr>
            </w:pPr>
          </w:p>
          <w:p w14:paraId="1256E7BD" w14:textId="77777777" w:rsidR="00CD0817" w:rsidRPr="00CA3B2C" w:rsidRDefault="00CD0817" w:rsidP="00716E38">
            <w:pPr>
              <w:spacing w:after="0" w:line="360" w:lineRule="auto"/>
              <w:ind w:right="284"/>
              <w:rPr>
                <w:rFonts w:eastAsia="Times New Roman" w:cs="Times New Roman"/>
                <w:lang w:eastAsia="en-GB"/>
              </w:rPr>
            </w:pPr>
          </w:p>
          <w:p w14:paraId="2B04FB41" w14:textId="77777777" w:rsidR="00CD0817" w:rsidRPr="00CA3B2C" w:rsidRDefault="00CD0817" w:rsidP="00716E38">
            <w:pPr>
              <w:spacing w:after="0" w:line="360" w:lineRule="auto"/>
              <w:ind w:right="284"/>
              <w:rPr>
                <w:rFonts w:eastAsia="Times New Roman" w:cs="Times New Roman"/>
                <w:lang w:eastAsia="en-GB"/>
              </w:rPr>
            </w:pPr>
          </w:p>
          <w:p w14:paraId="7927ABED" w14:textId="77777777" w:rsidR="00CD0817" w:rsidRPr="00CA3B2C" w:rsidRDefault="00CD0817" w:rsidP="00716E38">
            <w:pPr>
              <w:spacing w:after="0" w:line="360" w:lineRule="auto"/>
              <w:ind w:right="284"/>
              <w:rPr>
                <w:rFonts w:eastAsia="Times New Roman" w:cs="Times New Roman"/>
                <w:lang w:eastAsia="en-GB"/>
              </w:rPr>
            </w:pPr>
          </w:p>
          <w:p w14:paraId="01FB8F99" w14:textId="77777777" w:rsidR="00CD0817" w:rsidRPr="00CA3B2C" w:rsidRDefault="00CD0817" w:rsidP="00716E38">
            <w:pPr>
              <w:spacing w:after="0" w:line="360" w:lineRule="auto"/>
              <w:ind w:right="284"/>
              <w:rPr>
                <w:rFonts w:eastAsia="Times New Roman" w:cs="Times New Roman"/>
                <w:lang w:eastAsia="en-GB"/>
              </w:rPr>
            </w:pPr>
          </w:p>
          <w:p w14:paraId="2AC094A9" w14:textId="77777777" w:rsidR="00CD0817" w:rsidRPr="00CA3B2C" w:rsidRDefault="00CD0817" w:rsidP="00716E38">
            <w:pPr>
              <w:spacing w:after="0" w:line="360" w:lineRule="auto"/>
              <w:ind w:left="720" w:right="284"/>
              <w:rPr>
                <w:rFonts w:eastAsia="Times New Roman" w:cs="Times New Roman"/>
                <w:lang w:eastAsia="en-GB"/>
              </w:rPr>
            </w:pPr>
          </w:p>
          <w:p w14:paraId="3913D417" w14:textId="77777777" w:rsidR="00CD0817" w:rsidRPr="00CA3B2C" w:rsidRDefault="00CD0817" w:rsidP="00716E38">
            <w:pPr>
              <w:spacing w:after="0" w:line="360" w:lineRule="auto"/>
              <w:ind w:right="284"/>
              <w:rPr>
                <w:rFonts w:eastAsia="Times New Roman" w:cs="Times New Roman"/>
                <w:lang w:eastAsia="en-GB"/>
              </w:rPr>
            </w:pPr>
          </w:p>
          <w:p w14:paraId="48BC45C7" w14:textId="77777777" w:rsidR="00CD0817" w:rsidRPr="00CA3B2C" w:rsidRDefault="00CD0817" w:rsidP="00716E38">
            <w:pPr>
              <w:spacing w:after="0" w:line="360" w:lineRule="auto"/>
              <w:ind w:right="284"/>
              <w:rPr>
                <w:rFonts w:eastAsia="Times New Roman" w:cs="Times New Roman"/>
                <w:lang w:eastAsia="en-GB"/>
              </w:rPr>
            </w:pPr>
          </w:p>
        </w:tc>
        <w:tc>
          <w:tcPr>
            <w:tcW w:w="5103" w:type="dxa"/>
          </w:tcPr>
          <w:p w14:paraId="79CDD1CF" w14:textId="77777777" w:rsidR="00CD0817" w:rsidRPr="00CA3B2C" w:rsidRDefault="00CD0817" w:rsidP="00716E38">
            <w:pPr>
              <w:spacing w:after="0" w:line="360" w:lineRule="auto"/>
              <w:rPr>
                <w:rFonts w:eastAsia="Times New Roman" w:cs="Times New Roman"/>
                <w:lang w:eastAsia="en-GB"/>
              </w:rPr>
            </w:pPr>
            <w:r w:rsidRPr="00CA3B2C">
              <w:rPr>
                <w:rFonts w:eastAsia="Times New Roman" w:cs="Times New Roman"/>
                <w:lang w:eastAsia="en-GB"/>
              </w:rPr>
              <w:t>means that a proposal, if implemented,</w:t>
            </w:r>
          </w:p>
          <w:p w14:paraId="67F6EF54" w14:textId="77777777" w:rsidR="00CD0817" w:rsidRPr="00CA3B2C" w:rsidRDefault="00CD0817" w:rsidP="00716E38">
            <w:pPr>
              <w:spacing w:after="0" w:line="360" w:lineRule="auto"/>
              <w:rPr>
                <w:rFonts w:eastAsia="Times New Roman" w:cs="Times New Roman"/>
                <w:lang w:eastAsia="en-GB"/>
              </w:rPr>
            </w:pPr>
            <w:r w:rsidRPr="00CA3B2C">
              <w:rPr>
                <w:rFonts w:eastAsia="Times New Roman" w:cs="Times New Roman"/>
                <w:lang w:eastAsia="en-GB"/>
              </w:rPr>
              <w:t xml:space="preserve">(a) </w:t>
            </w:r>
            <w:r w:rsidRPr="00CA3B2C">
              <w:rPr>
                <w:rFonts w:eastAsia="Times New Roman" w:cs="Times New Roman"/>
                <w:lang w:eastAsia="en-GB"/>
              </w:rPr>
              <w:tab/>
              <w:t>would meet the self-governance criteria; and</w:t>
            </w:r>
          </w:p>
          <w:p w14:paraId="0748508C" w14:textId="77777777" w:rsidR="00CD0817" w:rsidRPr="00CA3B2C" w:rsidRDefault="00CD0817" w:rsidP="00716E38">
            <w:pPr>
              <w:spacing w:after="0" w:line="360" w:lineRule="auto"/>
              <w:rPr>
                <w:rFonts w:eastAsia="Times New Roman" w:cs="Times New Roman"/>
                <w:lang w:eastAsia="en-GB"/>
              </w:rPr>
            </w:pPr>
            <w:r w:rsidRPr="00CA3B2C">
              <w:rPr>
                <w:rFonts w:eastAsia="Times New Roman" w:cs="Times New Roman"/>
                <w:lang w:eastAsia="en-GB"/>
              </w:rPr>
              <w:t xml:space="preserve">(b) </w:t>
            </w:r>
            <w:r w:rsidRPr="00CA3B2C">
              <w:rPr>
                <w:rFonts w:eastAsia="Times New Roman" w:cs="Times New Roman"/>
                <w:lang w:eastAsia="en-GB"/>
              </w:rPr>
              <w:tab/>
              <w:t>is properly a housekeeping modification     required as a result of some error or factual change, including but not limited to:</w:t>
            </w:r>
          </w:p>
          <w:p w14:paraId="7C46B4F7" w14:textId="77777777" w:rsidR="00CD0817" w:rsidRPr="00CA3B2C" w:rsidRDefault="00CD0817" w:rsidP="00716E38">
            <w:pPr>
              <w:spacing w:after="0" w:line="360" w:lineRule="auto"/>
              <w:ind w:left="720"/>
              <w:rPr>
                <w:rFonts w:eastAsia="Times New Roman" w:cs="Times New Roman"/>
                <w:lang w:eastAsia="en-GB"/>
              </w:rPr>
            </w:pPr>
            <w:r w:rsidRPr="00CA3B2C">
              <w:rPr>
                <w:rFonts w:eastAsia="Times New Roman" w:cs="Times New Roman"/>
                <w:lang w:eastAsia="en-GB"/>
              </w:rPr>
              <w:t>(i)   updating names or addresses  listed in  the STC;</w:t>
            </w:r>
          </w:p>
          <w:p w14:paraId="3F996B15" w14:textId="77777777" w:rsidR="00CD0817" w:rsidRPr="00CA3B2C" w:rsidRDefault="00CD0817" w:rsidP="00716E38">
            <w:pPr>
              <w:spacing w:after="0" w:line="360" w:lineRule="auto"/>
              <w:ind w:left="720"/>
              <w:rPr>
                <w:rFonts w:eastAsia="Times New Roman" w:cs="Times New Roman"/>
                <w:lang w:eastAsia="en-GB"/>
              </w:rPr>
            </w:pPr>
            <w:r w:rsidRPr="00CA3B2C">
              <w:rPr>
                <w:rFonts w:eastAsia="Times New Roman" w:cs="Times New Roman"/>
                <w:lang w:eastAsia="en-GB"/>
              </w:rPr>
              <w:t>(ii)   correcting minor typographical errors;</w:t>
            </w:r>
          </w:p>
          <w:p w14:paraId="7BADC823" w14:textId="77777777" w:rsidR="00CD0817" w:rsidRPr="00CA3B2C" w:rsidRDefault="00CD0817" w:rsidP="00716E38">
            <w:pPr>
              <w:spacing w:after="0" w:line="360" w:lineRule="auto"/>
              <w:ind w:left="720"/>
              <w:rPr>
                <w:rFonts w:eastAsia="Times New Roman" w:cs="Times New Roman"/>
                <w:lang w:eastAsia="en-GB"/>
              </w:rPr>
            </w:pPr>
            <w:r w:rsidRPr="00CA3B2C">
              <w:rPr>
                <w:rFonts w:eastAsia="Times New Roman" w:cs="Times New Roman"/>
                <w:lang w:eastAsia="en-GB"/>
              </w:rPr>
              <w:t>(iii) correcting formatting and consistency errors, such as paragraph numbering; or</w:t>
            </w:r>
          </w:p>
          <w:p w14:paraId="54E3D9CE" w14:textId="77777777" w:rsidR="00CD0817" w:rsidRPr="00CA3B2C" w:rsidRDefault="00CD0817" w:rsidP="00716E38">
            <w:pPr>
              <w:spacing w:after="0" w:line="360" w:lineRule="auto"/>
              <w:ind w:left="720"/>
              <w:rPr>
                <w:rFonts w:eastAsia="Times New Roman" w:cs="Times New Roman"/>
                <w:lang w:eastAsia="en-GB"/>
              </w:rPr>
            </w:pPr>
            <w:r w:rsidRPr="00CA3B2C">
              <w:rPr>
                <w:rFonts w:eastAsia="Times New Roman" w:cs="Times New Roman"/>
                <w:lang w:eastAsia="en-GB"/>
              </w:rPr>
              <w:t>(iv)   updating out of date references to other documents or paragraphs.</w:t>
            </w:r>
          </w:p>
          <w:p w14:paraId="44278DAD" w14:textId="77777777" w:rsidR="00CD0817" w:rsidRPr="00CA3B2C" w:rsidRDefault="00CD0817" w:rsidP="00716E38">
            <w:pPr>
              <w:spacing w:after="0" w:line="360" w:lineRule="auto"/>
              <w:rPr>
                <w:rFonts w:eastAsia="Times New Roman" w:cs="Times New Roman"/>
                <w:lang w:eastAsia="en-GB"/>
              </w:rPr>
            </w:pPr>
          </w:p>
        </w:tc>
      </w:tr>
    </w:tbl>
    <w:p w14:paraId="218E82B5" w14:textId="77777777" w:rsidR="00CD0817" w:rsidRPr="00CA3B2C" w:rsidRDefault="00CD0817" w:rsidP="00CD0817">
      <w:pPr>
        <w:spacing w:after="0" w:line="240" w:lineRule="auto"/>
        <w:rPr>
          <w:rFonts w:eastAsia="Times New Roman" w:cs="Times New Roman"/>
          <w:vanish/>
          <w:lang w:eastAsia="en-GB"/>
        </w:rPr>
      </w:pPr>
    </w:p>
    <w:tbl>
      <w:tblPr>
        <w:tblpPr w:leftFromText="180" w:rightFromText="180" w:vertAnchor="text" w:horzAnchor="margin" w:tblpY="359"/>
        <w:tblW w:w="9072" w:type="dxa"/>
        <w:tblLayout w:type="fixed"/>
        <w:tblCellMar>
          <w:left w:w="0" w:type="dxa"/>
          <w:right w:w="0" w:type="dxa"/>
        </w:tblCellMar>
        <w:tblLook w:val="0000" w:firstRow="0" w:lastRow="0" w:firstColumn="0" w:lastColumn="0" w:noHBand="0" w:noVBand="0"/>
      </w:tblPr>
      <w:tblGrid>
        <w:gridCol w:w="9072"/>
      </w:tblGrid>
      <w:tr w:rsidR="00CD0817" w:rsidRPr="00CA3B2C" w14:paraId="0A38F7D3" w14:textId="77777777" w:rsidTr="00716E38">
        <w:trPr>
          <w:trHeight w:val="1065"/>
        </w:trPr>
        <w:tc>
          <w:tcPr>
            <w:tcW w:w="9072" w:type="dxa"/>
          </w:tcPr>
          <w:p w14:paraId="733927FA" w14:textId="77777777" w:rsidR="00CD0817" w:rsidRPr="00CA3B2C" w:rsidRDefault="00CD0817" w:rsidP="00716E38">
            <w:pPr>
              <w:autoSpaceDE w:val="0"/>
              <w:autoSpaceDN w:val="0"/>
              <w:adjustRightInd w:val="0"/>
              <w:spacing w:after="0" w:line="240" w:lineRule="auto"/>
              <w:ind w:left="4320" w:hanging="4320"/>
              <w:rPr>
                <w:rFonts w:eastAsia="Calibri" w:cs="Times New Roman"/>
                <w:lang w:eastAsia="en-GB"/>
              </w:rPr>
            </w:pPr>
            <w:r w:rsidRPr="00CA3B2C">
              <w:rPr>
                <w:rFonts w:eastAsia="Calibri" w:cs="Times New Roman"/>
                <w:lang w:eastAsia="en-GB"/>
              </w:rPr>
              <w:t>"Code of Practice"                               means the Code Administration Code of Practice approved by the Authority and:</w:t>
            </w:r>
          </w:p>
          <w:p w14:paraId="72BF93EF" w14:textId="77777777" w:rsidR="00CD0817" w:rsidRPr="00CA3B2C" w:rsidRDefault="00CD0817" w:rsidP="00716E38">
            <w:pPr>
              <w:autoSpaceDE w:val="0"/>
              <w:autoSpaceDN w:val="0"/>
              <w:adjustRightInd w:val="0"/>
              <w:spacing w:after="0" w:line="240" w:lineRule="auto"/>
              <w:ind w:left="4320" w:hanging="4320"/>
              <w:rPr>
                <w:rFonts w:eastAsia="Calibri" w:cs="Times New Roman"/>
                <w:lang w:eastAsia="en-GB"/>
              </w:rPr>
            </w:pPr>
          </w:p>
          <w:p w14:paraId="3A9B2A3E" w14:textId="77777777" w:rsidR="00CD0817" w:rsidRPr="00CA3B2C" w:rsidRDefault="00CD0817" w:rsidP="00716E38">
            <w:pPr>
              <w:autoSpaceDE w:val="0"/>
              <w:autoSpaceDN w:val="0"/>
              <w:adjustRightInd w:val="0"/>
              <w:spacing w:after="0" w:line="240" w:lineRule="auto"/>
              <w:ind w:left="5040" w:hanging="720"/>
              <w:rPr>
                <w:rFonts w:eastAsia="Calibri" w:cs="Times New Roman"/>
                <w:lang w:eastAsia="en-GB"/>
              </w:rPr>
            </w:pPr>
            <w:r w:rsidRPr="00CA3B2C">
              <w:rPr>
                <w:rFonts w:eastAsia="Calibri" w:cs="Times New Roman"/>
                <w:lang w:eastAsia="en-GB"/>
              </w:rPr>
              <w:t xml:space="preserve">(a) </w:t>
            </w:r>
            <w:r w:rsidRPr="00CA3B2C">
              <w:rPr>
                <w:rFonts w:eastAsia="Calibri" w:cs="Times New Roman"/>
                <w:lang w:eastAsia="en-GB"/>
              </w:rPr>
              <w:tab/>
              <w:t>developed and maintained by the code administrators in existence from time to time; and</w:t>
            </w:r>
          </w:p>
          <w:p w14:paraId="6DB04E15" w14:textId="77777777" w:rsidR="00CD0817" w:rsidRPr="00CA3B2C" w:rsidRDefault="00CD0817" w:rsidP="00716E38">
            <w:pPr>
              <w:autoSpaceDE w:val="0"/>
              <w:autoSpaceDN w:val="0"/>
              <w:adjustRightInd w:val="0"/>
              <w:spacing w:after="0" w:line="240" w:lineRule="auto"/>
              <w:ind w:left="5040" w:hanging="720"/>
              <w:rPr>
                <w:rFonts w:eastAsia="Calibri" w:cs="Times New Roman"/>
                <w:lang w:eastAsia="en-GB"/>
              </w:rPr>
            </w:pPr>
          </w:p>
          <w:p w14:paraId="1FB0795C" w14:textId="77777777" w:rsidR="00CD0817" w:rsidRPr="00CA3B2C" w:rsidRDefault="00CD0817" w:rsidP="00716E38">
            <w:pPr>
              <w:autoSpaceDE w:val="0"/>
              <w:autoSpaceDN w:val="0"/>
              <w:adjustRightInd w:val="0"/>
              <w:spacing w:after="0" w:line="240" w:lineRule="auto"/>
              <w:ind w:left="5040" w:hanging="720"/>
              <w:rPr>
                <w:rFonts w:eastAsia="Calibri" w:cs="Times New Roman"/>
                <w:lang w:eastAsia="en-GB"/>
              </w:rPr>
            </w:pPr>
            <w:r w:rsidRPr="00CA3B2C">
              <w:rPr>
                <w:rFonts w:eastAsia="Calibri" w:cs="Times New Roman"/>
                <w:lang w:eastAsia="en-GB"/>
              </w:rPr>
              <w:t xml:space="preserve">(b) </w:t>
            </w:r>
            <w:r w:rsidRPr="00CA3B2C">
              <w:rPr>
                <w:rFonts w:eastAsia="Calibri" w:cs="Times New Roman"/>
                <w:lang w:eastAsia="en-GB"/>
              </w:rPr>
              <w:tab/>
              <w:t>amended subject to the Authority’s approval from time to time; and</w:t>
            </w:r>
          </w:p>
          <w:p w14:paraId="502C9078" w14:textId="77777777" w:rsidR="00CD0817" w:rsidRPr="00CA3B2C" w:rsidRDefault="00CD0817" w:rsidP="00716E38">
            <w:pPr>
              <w:autoSpaceDE w:val="0"/>
              <w:autoSpaceDN w:val="0"/>
              <w:adjustRightInd w:val="0"/>
              <w:spacing w:after="0" w:line="240" w:lineRule="auto"/>
              <w:ind w:left="5040" w:hanging="720"/>
              <w:rPr>
                <w:rFonts w:eastAsia="Calibri" w:cs="Times New Roman"/>
                <w:lang w:eastAsia="en-GB"/>
              </w:rPr>
            </w:pPr>
          </w:p>
          <w:p w14:paraId="58AF2176" w14:textId="77777777" w:rsidR="00CD0817" w:rsidRPr="00CA3B2C" w:rsidRDefault="00CD0817" w:rsidP="00716E38">
            <w:pPr>
              <w:autoSpaceDE w:val="0"/>
              <w:autoSpaceDN w:val="0"/>
              <w:adjustRightInd w:val="0"/>
              <w:spacing w:after="0" w:line="240" w:lineRule="auto"/>
              <w:ind w:left="3600" w:firstLine="720"/>
              <w:rPr>
                <w:rFonts w:eastAsia="Calibri" w:cs="Times New Roman"/>
                <w:lang w:eastAsia="en-GB"/>
              </w:rPr>
            </w:pPr>
            <w:r w:rsidRPr="00CA3B2C">
              <w:rPr>
                <w:rFonts w:eastAsia="Calibri" w:cs="Times New Roman"/>
                <w:lang w:eastAsia="en-GB"/>
              </w:rPr>
              <w:t xml:space="preserve">(c) </w:t>
            </w:r>
            <w:r w:rsidRPr="00CA3B2C">
              <w:rPr>
                <w:rFonts w:eastAsia="Calibri" w:cs="Times New Roman"/>
                <w:lang w:eastAsia="en-GB"/>
              </w:rPr>
              <w:tab/>
              <w:t>re-published from time to time.</w:t>
            </w:r>
          </w:p>
          <w:p w14:paraId="51A38BD9" w14:textId="77777777" w:rsidR="00CD0817" w:rsidRPr="00CA3B2C" w:rsidRDefault="00CD0817" w:rsidP="00716E38">
            <w:pPr>
              <w:autoSpaceDE w:val="0"/>
              <w:autoSpaceDN w:val="0"/>
              <w:adjustRightInd w:val="0"/>
              <w:spacing w:after="0" w:line="240" w:lineRule="auto"/>
              <w:ind w:left="3600" w:firstLine="720"/>
              <w:rPr>
                <w:rFonts w:eastAsia="Calibri" w:cs="Times New Roman"/>
                <w:lang w:eastAsia="en-GB"/>
              </w:rPr>
            </w:pPr>
          </w:p>
        </w:tc>
      </w:tr>
    </w:tbl>
    <w:p w14:paraId="46881405" w14:textId="77777777" w:rsidR="00CD0817" w:rsidRPr="00CA3B2C" w:rsidRDefault="00CD0817" w:rsidP="00CD0817">
      <w:pPr>
        <w:keepNext/>
        <w:spacing w:before="240" w:after="60" w:line="240" w:lineRule="auto"/>
        <w:outlineLvl w:val="1"/>
        <w:rPr>
          <w:rFonts w:eastAsia="Times New Roman" w:cs="Times New Roman"/>
          <w:i/>
          <w:iCs/>
          <w:color w:val="0000FF"/>
          <w:u w:val="double"/>
          <w:lang w:eastAsia="en-GB"/>
        </w:rPr>
      </w:pPr>
    </w:p>
    <w:p w14:paraId="6D74F0C2" w14:textId="77777777" w:rsidR="00CD0817" w:rsidRPr="00CA3B2C" w:rsidRDefault="00CD0817" w:rsidP="00CD0817">
      <w:pPr>
        <w:autoSpaceDE w:val="0"/>
        <w:autoSpaceDN w:val="0"/>
        <w:adjustRightInd w:val="0"/>
        <w:spacing w:after="0" w:line="360" w:lineRule="auto"/>
        <w:ind w:left="720" w:hanging="720"/>
        <w:jc w:val="both"/>
        <w:rPr>
          <w:rFonts w:eastAsia="Calibri" w:cs="Times New Roman"/>
          <w:lang w:eastAsia="en-GB"/>
        </w:rPr>
      </w:pPr>
      <w:r w:rsidRPr="00CA3B2C">
        <w:rPr>
          <w:rFonts w:eastAsia="Calibri" w:cs="Times New Roman"/>
          <w:lang w:eastAsia="en-GB"/>
        </w:rPr>
        <w:t xml:space="preserve">“directions” </w:t>
      </w:r>
      <w:r w:rsidRPr="00CA3B2C">
        <w:rPr>
          <w:rFonts w:eastAsia="Calibri" w:cs="Times New Roman"/>
          <w:lang w:eastAsia="en-GB"/>
        </w:rPr>
        <w:tab/>
      </w:r>
      <w:r w:rsidRPr="00CA3B2C">
        <w:rPr>
          <w:rFonts w:eastAsia="Calibri" w:cs="Times New Roman"/>
          <w:lang w:eastAsia="en-GB"/>
        </w:rPr>
        <w:tab/>
      </w:r>
      <w:r w:rsidRPr="00CA3B2C">
        <w:rPr>
          <w:rFonts w:eastAsia="Calibri" w:cs="Times New Roman"/>
          <w:lang w:eastAsia="en-GB"/>
        </w:rPr>
        <w:tab/>
      </w:r>
      <w:r w:rsidRPr="00CA3B2C">
        <w:rPr>
          <w:rFonts w:eastAsia="Calibri" w:cs="Times New Roman"/>
          <w:lang w:eastAsia="en-GB"/>
        </w:rPr>
        <w:tab/>
      </w:r>
      <w:r w:rsidRPr="00CA3B2C">
        <w:rPr>
          <w:rFonts w:eastAsia="Calibri" w:cs="Times New Roman"/>
          <w:lang w:eastAsia="en-GB"/>
        </w:rPr>
        <w:tab/>
        <w:t xml:space="preserve">means, in the context of paragraph </w:t>
      </w:r>
      <w:r w:rsidRPr="00CA3B2C">
        <w:rPr>
          <w:rFonts w:eastAsia="Calibri" w:cs="Times New Roman"/>
          <w:lang w:eastAsia="en-GB"/>
        </w:rPr>
        <w:tab/>
      </w:r>
      <w:r w:rsidRPr="00CA3B2C">
        <w:rPr>
          <w:rFonts w:eastAsia="Calibri" w:cs="Times New Roman"/>
          <w:lang w:eastAsia="en-GB"/>
        </w:rPr>
        <w:tab/>
      </w:r>
      <w:r w:rsidRPr="00CA3B2C">
        <w:rPr>
          <w:rFonts w:eastAsia="Calibri" w:cs="Times New Roman"/>
          <w:lang w:eastAsia="en-GB"/>
        </w:rPr>
        <w:tab/>
      </w:r>
      <w:r w:rsidRPr="00CA3B2C">
        <w:rPr>
          <w:rFonts w:eastAsia="Calibri" w:cs="Times New Roman"/>
          <w:lang w:eastAsia="en-GB"/>
        </w:rPr>
        <w:tab/>
      </w:r>
      <w:r w:rsidRPr="00CA3B2C">
        <w:rPr>
          <w:rFonts w:eastAsia="Calibri" w:cs="Times New Roman"/>
          <w:lang w:eastAsia="en-GB"/>
        </w:rPr>
        <w:tab/>
        <w:t xml:space="preserve">6G(a), direction(s) issued following </w:t>
      </w:r>
      <w:r w:rsidRPr="00CA3B2C">
        <w:rPr>
          <w:rFonts w:eastAsia="Calibri" w:cs="Times New Roman"/>
          <w:lang w:eastAsia="en-GB"/>
        </w:rPr>
        <w:tab/>
      </w:r>
      <w:r w:rsidRPr="00CA3B2C">
        <w:rPr>
          <w:rFonts w:eastAsia="Calibri" w:cs="Times New Roman"/>
          <w:lang w:eastAsia="en-GB"/>
        </w:rPr>
        <w:tab/>
      </w:r>
      <w:r w:rsidRPr="00CA3B2C">
        <w:rPr>
          <w:rFonts w:eastAsia="Calibri" w:cs="Times New Roman"/>
          <w:lang w:eastAsia="en-GB"/>
        </w:rPr>
        <w:tab/>
      </w:r>
      <w:r w:rsidRPr="00CA3B2C">
        <w:rPr>
          <w:rFonts w:eastAsia="Calibri" w:cs="Times New Roman"/>
          <w:lang w:eastAsia="en-GB"/>
        </w:rPr>
        <w:tab/>
      </w:r>
      <w:r w:rsidRPr="00CA3B2C">
        <w:rPr>
          <w:rFonts w:eastAsia="Calibri" w:cs="Times New Roman"/>
          <w:lang w:eastAsia="en-GB"/>
        </w:rPr>
        <w:tab/>
        <w:t xml:space="preserve">publication of </w:t>
      </w:r>
      <w:r w:rsidRPr="00CA3B2C">
        <w:rPr>
          <w:rFonts w:eastAsia="Calibri" w:cs="Times New Roman"/>
          <w:lang w:eastAsia="en-GB"/>
        </w:rPr>
        <w:tab/>
        <w:t xml:space="preserve">significant code review </w:t>
      </w:r>
      <w:r w:rsidRPr="00CA3B2C">
        <w:rPr>
          <w:rFonts w:eastAsia="Calibri" w:cs="Times New Roman"/>
          <w:lang w:eastAsia="en-GB"/>
        </w:rPr>
        <w:tab/>
      </w:r>
      <w:r w:rsidRPr="00CA3B2C">
        <w:rPr>
          <w:rFonts w:eastAsia="Calibri" w:cs="Times New Roman"/>
          <w:lang w:eastAsia="en-GB"/>
        </w:rPr>
        <w:tab/>
      </w:r>
      <w:r w:rsidRPr="00CA3B2C">
        <w:rPr>
          <w:rFonts w:eastAsia="Calibri" w:cs="Times New Roman"/>
          <w:lang w:eastAsia="en-GB"/>
        </w:rPr>
        <w:tab/>
      </w:r>
      <w:r w:rsidRPr="00CA3B2C">
        <w:rPr>
          <w:rFonts w:eastAsia="Calibri" w:cs="Times New Roman"/>
          <w:lang w:eastAsia="en-GB"/>
        </w:rPr>
        <w:tab/>
      </w:r>
      <w:r w:rsidRPr="00CA3B2C">
        <w:rPr>
          <w:rFonts w:eastAsia="Calibri" w:cs="Times New Roman"/>
          <w:lang w:eastAsia="en-GB"/>
        </w:rPr>
        <w:tab/>
        <w:t>conclusions which will contain:</w:t>
      </w:r>
    </w:p>
    <w:p w14:paraId="3A4546BA" w14:textId="77777777" w:rsidR="00CD0817" w:rsidRPr="00CA3B2C" w:rsidRDefault="00CD0817" w:rsidP="00CD0817">
      <w:pPr>
        <w:numPr>
          <w:ilvl w:val="6"/>
          <w:numId w:val="45"/>
        </w:numPr>
        <w:autoSpaceDE w:val="0"/>
        <w:autoSpaceDN w:val="0"/>
        <w:adjustRightInd w:val="0"/>
        <w:spacing w:after="0" w:line="360" w:lineRule="auto"/>
        <w:jc w:val="both"/>
        <w:rPr>
          <w:rFonts w:eastAsia="Calibri" w:cs="Times New Roman"/>
          <w:lang w:eastAsia="en-GB"/>
        </w:rPr>
      </w:pPr>
      <w:r w:rsidRPr="00CA3B2C">
        <w:rPr>
          <w:rFonts w:eastAsia="Calibri" w:cs="Times New Roman"/>
          <w:lang w:eastAsia="en-GB"/>
        </w:rPr>
        <w:t>instructions to the licensee to make (and not withdraw, without the Authority's prior consent) a modification proposal;</w:t>
      </w:r>
    </w:p>
    <w:p w14:paraId="0EB717FA" w14:textId="77777777" w:rsidR="00CD0817" w:rsidRPr="00CA3B2C" w:rsidRDefault="00CD0817" w:rsidP="00CD0817">
      <w:pPr>
        <w:autoSpaceDE w:val="0"/>
        <w:autoSpaceDN w:val="0"/>
        <w:adjustRightInd w:val="0"/>
        <w:spacing w:after="0" w:line="360" w:lineRule="auto"/>
        <w:ind w:left="1134"/>
        <w:jc w:val="both"/>
        <w:rPr>
          <w:rFonts w:eastAsia="Calibri" w:cs="Times New Roman"/>
          <w:lang w:eastAsia="en-GB"/>
        </w:rPr>
      </w:pPr>
    </w:p>
    <w:p w14:paraId="211F9376" w14:textId="77777777" w:rsidR="00CD0817" w:rsidRPr="00CA3B2C" w:rsidRDefault="00CD0817" w:rsidP="00CD0817">
      <w:pPr>
        <w:autoSpaceDE w:val="0"/>
        <w:autoSpaceDN w:val="0"/>
        <w:adjustRightInd w:val="0"/>
        <w:spacing w:after="0" w:line="360" w:lineRule="auto"/>
        <w:ind w:left="5040" w:hanging="720"/>
        <w:jc w:val="both"/>
        <w:rPr>
          <w:rFonts w:eastAsia="Calibri" w:cs="Times New Roman"/>
          <w:lang w:eastAsia="en-GB"/>
        </w:rPr>
      </w:pPr>
      <w:r w:rsidRPr="00CA3B2C">
        <w:rPr>
          <w:rFonts w:eastAsia="Calibri" w:cs="Times New Roman"/>
          <w:lang w:eastAsia="en-GB"/>
        </w:rPr>
        <w:t xml:space="preserve">(b)  the timetable for the licensee to comply with the Authority’s direction(s); and </w:t>
      </w:r>
    </w:p>
    <w:p w14:paraId="5368CDD6" w14:textId="77777777" w:rsidR="00CD0817" w:rsidRPr="00CA3B2C" w:rsidRDefault="00CD0817" w:rsidP="00CD0817">
      <w:pPr>
        <w:autoSpaceDE w:val="0"/>
        <w:autoSpaceDN w:val="0"/>
        <w:adjustRightInd w:val="0"/>
        <w:spacing w:after="0" w:line="360" w:lineRule="auto"/>
        <w:ind w:left="5040" w:hanging="720"/>
        <w:jc w:val="both"/>
        <w:rPr>
          <w:rFonts w:eastAsia="Calibri" w:cs="Times New Roman"/>
          <w:lang w:eastAsia="en-GB"/>
        </w:rPr>
      </w:pPr>
    </w:p>
    <w:p w14:paraId="76AD7EE1" w14:textId="77777777" w:rsidR="00CD0817" w:rsidRPr="00CA3B2C" w:rsidRDefault="00CD0817" w:rsidP="00CD0817">
      <w:pPr>
        <w:autoSpaceDE w:val="0"/>
        <w:autoSpaceDN w:val="0"/>
        <w:adjustRightInd w:val="0"/>
        <w:spacing w:after="0" w:line="360" w:lineRule="auto"/>
        <w:ind w:left="5040" w:hanging="720"/>
        <w:jc w:val="both"/>
        <w:rPr>
          <w:rFonts w:eastAsia="Calibri" w:cs="Times New Roman"/>
          <w:lang w:eastAsia="en-GB"/>
        </w:rPr>
      </w:pPr>
      <w:r w:rsidRPr="00CA3B2C">
        <w:rPr>
          <w:rFonts w:eastAsia="Calibri" w:cs="Times New Roman"/>
          <w:lang w:eastAsia="en-GB"/>
        </w:rPr>
        <w:t>(c) the Authority’s reasons for its direction(s).</w:t>
      </w:r>
    </w:p>
    <w:p w14:paraId="78E96C67" w14:textId="77777777" w:rsidR="00CD0817" w:rsidRPr="00CA3B2C" w:rsidRDefault="00CD0817" w:rsidP="00CD0817">
      <w:pPr>
        <w:spacing w:after="0" w:line="240" w:lineRule="auto"/>
        <w:rPr>
          <w:rFonts w:eastAsia="Times New Roman" w:cs="Times New Roman"/>
          <w:lang w:eastAsia="en-GB"/>
        </w:rPr>
      </w:pPr>
    </w:p>
    <w:p w14:paraId="2DF0B690" w14:textId="77777777" w:rsidR="00CD0817" w:rsidRPr="00CA3B2C" w:rsidRDefault="00CD0817" w:rsidP="00CD0817">
      <w:pPr>
        <w:spacing w:after="0" w:line="240" w:lineRule="auto"/>
        <w:rPr>
          <w:rFonts w:eastAsia="Times New Roman" w:cs="Times New Roman"/>
          <w:lang w:eastAsia="en-GB"/>
        </w:rPr>
      </w:pPr>
    </w:p>
    <w:p w14:paraId="069871A1" w14:textId="77777777" w:rsidR="00CD0817" w:rsidRPr="00CA3B2C" w:rsidRDefault="00CD0817" w:rsidP="00CD0817">
      <w:pPr>
        <w:autoSpaceDE w:val="0"/>
        <w:autoSpaceDN w:val="0"/>
        <w:adjustRightInd w:val="0"/>
        <w:spacing w:after="0" w:line="360" w:lineRule="auto"/>
        <w:ind w:hanging="720"/>
        <w:rPr>
          <w:rFonts w:eastAsia="Calibri" w:cs="Times New Roman"/>
          <w:lang w:eastAsia="en-GB"/>
        </w:rPr>
      </w:pPr>
      <w:r w:rsidRPr="00CA3B2C">
        <w:rPr>
          <w:rFonts w:eastAsia="Calibri" w:cs="Times New Roman"/>
          <w:lang w:eastAsia="en-GB"/>
        </w:rPr>
        <w:t xml:space="preserve">"self-governance criteria" </w:t>
      </w:r>
      <w:r w:rsidRPr="00CA3B2C">
        <w:rPr>
          <w:rFonts w:eastAsia="Calibri" w:cs="Times New Roman"/>
          <w:lang w:eastAsia="en-GB"/>
        </w:rPr>
        <w:tab/>
      </w:r>
      <w:r w:rsidRPr="00CA3B2C">
        <w:rPr>
          <w:rFonts w:eastAsia="Calibri" w:cs="Times New Roman"/>
          <w:lang w:eastAsia="en-GB"/>
        </w:rPr>
        <w:tab/>
      </w:r>
      <w:r w:rsidRPr="00CA3B2C">
        <w:rPr>
          <w:rFonts w:eastAsia="Calibri" w:cs="Times New Roman"/>
          <w:lang w:eastAsia="en-GB"/>
        </w:rPr>
        <w:tab/>
        <w:t>means that a proposal, if implemented:</w:t>
      </w:r>
    </w:p>
    <w:p w14:paraId="214BF3A0" w14:textId="77777777" w:rsidR="00CD0817" w:rsidRPr="00CA3B2C" w:rsidRDefault="00CD0817" w:rsidP="00CD0817">
      <w:pPr>
        <w:autoSpaceDE w:val="0"/>
        <w:autoSpaceDN w:val="0"/>
        <w:adjustRightInd w:val="0"/>
        <w:spacing w:after="0" w:line="360" w:lineRule="auto"/>
        <w:ind w:left="4320" w:hanging="720"/>
        <w:rPr>
          <w:rFonts w:eastAsia="Calibri" w:cs="Times New Roman"/>
          <w:lang w:eastAsia="en-GB"/>
        </w:rPr>
      </w:pPr>
      <w:r w:rsidRPr="00CA3B2C">
        <w:rPr>
          <w:rFonts w:eastAsia="Calibri" w:cs="Times New Roman"/>
          <w:lang w:eastAsia="en-GB"/>
        </w:rPr>
        <w:t>(a)</w:t>
      </w:r>
      <w:r w:rsidRPr="00CA3B2C">
        <w:rPr>
          <w:rFonts w:eastAsia="Calibri" w:cs="Times New Roman"/>
          <w:lang w:eastAsia="en-GB"/>
        </w:rPr>
        <w:tab/>
        <w:t xml:space="preserve"> is unlikely to have a material effect on: </w:t>
      </w:r>
    </w:p>
    <w:p w14:paraId="79CDF532" w14:textId="77777777" w:rsidR="00CD0817" w:rsidRPr="00CA3B2C" w:rsidRDefault="00CD0817" w:rsidP="00CD0817">
      <w:pPr>
        <w:autoSpaceDE w:val="0"/>
        <w:autoSpaceDN w:val="0"/>
        <w:adjustRightInd w:val="0"/>
        <w:spacing w:after="0" w:line="360" w:lineRule="auto"/>
        <w:ind w:left="5103" w:hanging="720"/>
        <w:rPr>
          <w:rFonts w:eastAsia="Calibri" w:cs="Times New Roman"/>
          <w:lang w:eastAsia="en-GB"/>
        </w:rPr>
      </w:pPr>
      <w:r w:rsidRPr="00CA3B2C">
        <w:rPr>
          <w:rFonts w:eastAsia="Calibri" w:cs="Times New Roman"/>
          <w:lang w:eastAsia="en-GB"/>
        </w:rPr>
        <w:t xml:space="preserve">(i) </w:t>
      </w:r>
      <w:r w:rsidRPr="00CA3B2C">
        <w:rPr>
          <w:rFonts w:eastAsia="Calibri" w:cs="Times New Roman"/>
          <w:lang w:eastAsia="en-GB"/>
        </w:rPr>
        <w:tab/>
        <w:t>existing or future electricity consumers; and</w:t>
      </w:r>
    </w:p>
    <w:p w14:paraId="6D448895" w14:textId="77777777" w:rsidR="00CD0817" w:rsidRPr="00CA3B2C" w:rsidRDefault="00CD0817" w:rsidP="00CD0817">
      <w:pPr>
        <w:autoSpaceDE w:val="0"/>
        <w:autoSpaceDN w:val="0"/>
        <w:adjustRightInd w:val="0"/>
        <w:spacing w:after="0" w:line="360" w:lineRule="auto"/>
        <w:ind w:left="5103" w:hanging="720"/>
        <w:rPr>
          <w:rFonts w:eastAsia="Calibri" w:cs="Times New Roman"/>
          <w:lang w:eastAsia="en-GB"/>
        </w:rPr>
      </w:pPr>
      <w:r w:rsidRPr="00CA3B2C">
        <w:rPr>
          <w:rFonts w:eastAsia="Calibri" w:cs="Times New Roman"/>
          <w:lang w:eastAsia="en-GB"/>
        </w:rPr>
        <w:t xml:space="preserve">(ii) </w:t>
      </w:r>
      <w:r w:rsidRPr="00CA3B2C">
        <w:rPr>
          <w:rFonts w:eastAsia="Calibri" w:cs="Times New Roman"/>
          <w:lang w:eastAsia="en-GB"/>
        </w:rPr>
        <w:tab/>
        <w:t xml:space="preserve">competition in the generation, distribution, or supply of electricity or any commercial activities connected with the generation, distribution, or supply of electricity; and </w:t>
      </w:r>
    </w:p>
    <w:p w14:paraId="79389B0F" w14:textId="77777777" w:rsidR="00CD0817" w:rsidRPr="00CA3B2C" w:rsidRDefault="00CD0817" w:rsidP="00CD0817">
      <w:pPr>
        <w:autoSpaceDE w:val="0"/>
        <w:autoSpaceDN w:val="0"/>
        <w:adjustRightInd w:val="0"/>
        <w:spacing w:after="0" w:line="360" w:lineRule="auto"/>
        <w:ind w:left="5103" w:hanging="720"/>
        <w:rPr>
          <w:rFonts w:eastAsia="Calibri" w:cs="Times New Roman"/>
          <w:lang w:eastAsia="en-GB"/>
        </w:rPr>
      </w:pPr>
      <w:r w:rsidRPr="00CA3B2C">
        <w:rPr>
          <w:rFonts w:eastAsia="Calibri" w:cs="Times New Roman"/>
          <w:lang w:eastAsia="en-GB"/>
        </w:rPr>
        <w:t xml:space="preserve">(iii) </w:t>
      </w:r>
      <w:r w:rsidRPr="00CA3B2C">
        <w:rPr>
          <w:rFonts w:eastAsia="Calibri" w:cs="Times New Roman"/>
          <w:lang w:eastAsia="en-GB"/>
        </w:rPr>
        <w:tab/>
        <w:t>the operation of the national electricity transmission system; and</w:t>
      </w:r>
    </w:p>
    <w:p w14:paraId="0BA1940D" w14:textId="77777777" w:rsidR="00CD0817" w:rsidRPr="00CA3B2C" w:rsidRDefault="00CD0817" w:rsidP="00CD0817">
      <w:pPr>
        <w:autoSpaceDE w:val="0"/>
        <w:autoSpaceDN w:val="0"/>
        <w:adjustRightInd w:val="0"/>
        <w:spacing w:after="0" w:line="360" w:lineRule="auto"/>
        <w:ind w:left="5103" w:hanging="720"/>
        <w:rPr>
          <w:rFonts w:eastAsia="Calibri" w:cs="Times New Roman"/>
          <w:lang w:eastAsia="en-GB"/>
        </w:rPr>
      </w:pPr>
      <w:r w:rsidRPr="00CA3B2C">
        <w:rPr>
          <w:rFonts w:eastAsia="Calibri" w:cs="Times New Roman"/>
          <w:lang w:eastAsia="en-GB"/>
        </w:rPr>
        <w:t>(iv)</w:t>
      </w:r>
      <w:r w:rsidRPr="00CA3B2C">
        <w:rPr>
          <w:rFonts w:eastAsia="Calibri" w:cs="Times New Roman"/>
          <w:lang w:eastAsia="en-GB"/>
        </w:rPr>
        <w:tab/>
        <w:t xml:space="preserve"> matters relating to sustainable development, safety or security of supply, or the management of market or network emergencies; and</w:t>
      </w:r>
    </w:p>
    <w:p w14:paraId="50B9651A" w14:textId="77777777" w:rsidR="00CD0817" w:rsidRPr="00CA3B2C" w:rsidRDefault="00CD0817" w:rsidP="00CD0817">
      <w:pPr>
        <w:autoSpaceDE w:val="0"/>
        <w:autoSpaceDN w:val="0"/>
        <w:adjustRightInd w:val="0"/>
        <w:spacing w:after="0" w:line="360" w:lineRule="auto"/>
        <w:ind w:left="5103" w:hanging="720"/>
        <w:rPr>
          <w:rFonts w:eastAsia="Calibri" w:cs="Times New Roman"/>
          <w:lang w:eastAsia="en-GB"/>
        </w:rPr>
      </w:pPr>
      <w:r w:rsidRPr="00CA3B2C">
        <w:rPr>
          <w:rFonts w:eastAsia="Calibri" w:cs="Times New Roman"/>
          <w:lang w:eastAsia="en-GB"/>
        </w:rPr>
        <w:t>(v)</w:t>
      </w:r>
      <w:r w:rsidRPr="00CA3B2C">
        <w:rPr>
          <w:rFonts w:eastAsia="Calibri" w:cs="Times New Roman"/>
          <w:lang w:eastAsia="en-GB"/>
        </w:rPr>
        <w:tab/>
        <w:t xml:space="preserve"> the STC’s governance procedures or modification procedures, and</w:t>
      </w:r>
    </w:p>
    <w:p w14:paraId="736880FE" w14:textId="77777777" w:rsidR="00CD0817" w:rsidRPr="00CA3B2C" w:rsidRDefault="00CD0817" w:rsidP="00CD0817">
      <w:pPr>
        <w:autoSpaceDE w:val="0"/>
        <w:autoSpaceDN w:val="0"/>
        <w:adjustRightInd w:val="0"/>
        <w:spacing w:after="0" w:line="360" w:lineRule="auto"/>
        <w:ind w:left="5103" w:hanging="720"/>
        <w:rPr>
          <w:rFonts w:eastAsia="Calibri" w:cs="Times New Roman"/>
          <w:lang w:eastAsia="en-GB"/>
        </w:rPr>
      </w:pPr>
    </w:p>
    <w:p w14:paraId="0B29755B" w14:textId="77777777" w:rsidR="00CD0817" w:rsidRPr="00CA3B2C" w:rsidRDefault="00CD0817" w:rsidP="00CD0817">
      <w:pPr>
        <w:autoSpaceDE w:val="0"/>
        <w:autoSpaceDN w:val="0"/>
        <w:adjustRightInd w:val="0"/>
        <w:spacing w:after="0" w:line="360" w:lineRule="auto"/>
        <w:ind w:left="4320" w:hanging="720"/>
        <w:rPr>
          <w:rFonts w:eastAsia="Calibri" w:cs="Times New Roman"/>
          <w:lang w:eastAsia="en-GB"/>
        </w:rPr>
      </w:pPr>
      <w:r w:rsidRPr="00CA3B2C">
        <w:rPr>
          <w:rFonts w:eastAsia="Calibri" w:cs="Times New Roman"/>
          <w:lang w:eastAsia="en-GB"/>
        </w:rPr>
        <w:t xml:space="preserve">(b) </w:t>
      </w:r>
      <w:r w:rsidRPr="00CA3B2C">
        <w:rPr>
          <w:rFonts w:eastAsia="Calibri" w:cs="Times New Roman"/>
          <w:lang w:eastAsia="en-GB"/>
        </w:rPr>
        <w:tab/>
        <w:t>is unlikely to discriminate between different classes of STC parties.</w:t>
      </w:r>
    </w:p>
    <w:p w14:paraId="5087D8E2" w14:textId="77777777" w:rsidR="00CD0817" w:rsidRPr="00CA3B2C" w:rsidRDefault="00CD0817" w:rsidP="00CD0817">
      <w:pPr>
        <w:spacing w:after="0" w:line="240" w:lineRule="auto"/>
        <w:rPr>
          <w:rFonts w:eastAsia="Times New Roman" w:cs="Times New Roman"/>
          <w:lang w:eastAsia="en-GB"/>
        </w:rPr>
      </w:pPr>
    </w:p>
    <w:p w14:paraId="0698321E" w14:textId="77777777" w:rsidR="00CD0817" w:rsidRPr="00CA3B2C" w:rsidRDefault="00CD0817" w:rsidP="00CD0817">
      <w:pPr>
        <w:autoSpaceDE w:val="0"/>
        <w:autoSpaceDN w:val="0"/>
        <w:adjustRightInd w:val="0"/>
        <w:spacing w:after="0" w:line="360" w:lineRule="auto"/>
        <w:ind w:left="720" w:hanging="720"/>
        <w:jc w:val="both"/>
        <w:rPr>
          <w:rFonts w:eastAsia="Times New Roman" w:cs="Times New Roman"/>
          <w:lang w:eastAsia="en-GB"/>
        </w:rPr>
      </w:pPr>
    </w:p>
    <w:p w14:paraId="17C75E7A" w14:textId="77777777" w:rsidR="00CD0817" w:rsidRPr="00CA3B2C" w:rsidRDefault="00CD0817" w:rsidP="00CD0817">
      <w:pPr>
        <w:autoSpaceDE w:val="0"/>
        <w:autoSpaceDN w:val="0"/>
        <w:adjustRightInd w:val="0"/>
        <w:spacing w:after="0" w:line="360" w:lineRule="auto"/>
        <w:ind w:left="720" w:hanging="720"/>
        <w:jc w:val="both"/>
        <w:rPr>
          <w:rFonts w:eastAsia="Calibri" w:cs="Times New Roman"/>
          <w:lang w:eastAsia="en-GB"/>
        </w:rPr>
      </w:pPr>
      <w:r w:rsidRPr="00CA3B2C">
        <w:rPr>
          <w:rFonts w:eastAsia="Calibri" w:cs="Times New Roman"/>
          <w:lang w:eastAsia="en-GB"/>
        </w:rPr>
        <w:t xml:space="preserve">“self-governance statement” </w:t>
      </w:r>
      <w:r w:rsidRPr="00CA3B2C">
        <w:rPr>
          <w:rFonts w:eastAsia="Calibri" w:cs="Times New Roman"/>
          <w:lang w:eastAsia="en-GB"/>
        </w:rPr>
        <w:tab/>
      </w:r>
      <w:r w:rsidRPr="00CA3B2C">
        <w:rPr>
          <w:rFonts w:eastAsia="Calibri" w:cs="Times New Roman"/>
          <w:lang w:eastAsia="en-GB"/>
        </w:rPr>
        <w:tab/>
        <w:t xml:space="preserve">means a statement made by the panel </w:t>
      </w:r>
      <w:r w:rsidRPr="00CA3B2C">
        <w:rPr>
          <w:rFonts w:eastAsia="Calibri" w:cs="Times New Roman"/>
          <w:lang w:eastAsia="en-GB"/>
        </w:rPr>
        <w:tab/>
      </w:r>
      <w:r w:rsidRPr="00CA3B2C">
        <w:rPr>
          <w:rFonts w:eastAsia="Calibri" w:cs="Times New Roman"/>
          <w:lang w:eastAsia="en-GB"/>
        </w:rPr>
        <w:tab/>
      </w:r>
      <w:r w:rsidRPr="00CA3B2C">
        <w:rPr>
          <w:rFonts w:eastAsia="Calibri" w:cs="Times New Roman"/>
          <w:lang w:eastAsia="en-GB"/>
        </w:rPr>
        <w:tab/>
      </w:r>
      <w:r w:rsidRPr="00CA3B2C">
        <w:rPr>
          <w:rFonts w:eastAsia="Calibri" w:cs="Times New Roman"/>
          <w:lang w:eastAsia="en-GB"/>
        </w:rPr>
        <w:tab/>
      </w:r>
      <w:r w:rsidRPr="00CA3B2C">
        <w:rPr>
          <w:rFonts w:eastAsia="Calibri" w:cs="Times New Roman"/>
          <w:lang w:eastAsia="en-GB"/>
        </w:rPr>
        <w:tab/>
        <w:t xml:space="preserve">and submitted to the Authority in </w:t>
      </w:r>
      <w:r w:rsidRPr="00CA3B2C">
        <w:rPr>
          <w:rFonts w:eastAsia="Calibri" w:cs="Times New Roman"/>
          <w:lang w:eastAsia="en-GB"/>
        </w:rPr>
        <w:tab/>
      </w:r>
      <w:r w:rsidRPr="00CA3B2C">
        <w:rPr>
          <w:rFonts w:eastAsia="Calibri" w:cs="Times New Roman"/>
          <w:lang w:eastAsia="en-GB"/>
        </w:rPr>
        <w:tab/>
      </w:r>
      <w:r w:rsidRPr="00CA3B2C">
        <w:rPr>
          <w:rFonts w:eastAsia="Calibri" w:cs="Times New Roman"/>
          <w:lang w:eastAsia="en-GB"/>
        </w:rPr>
        <w:tab/>
      </w:r>
      <w:r w:rsidRPr="00CA3B2C">
        <w:rPr>
          <w:rFonts w:eastAsia="Calibri" w:cs="Times New Roman"/>
          <w:lang w:eastAsia="en-GB"/>
        </w:rPr>
        <w:tab/>
      </w:r>
      <w:r w:rsidRPr="00CA3B2C">
        <w:rPr>
          <w:rFonts w:eastAsia="Calibri" w:cs="Times New Roman"/>
          <w:lang w:eastAsia="en-GB"/>
        </w:rPr>
        <w:tab/>
      </w:r>
      <w:r w:rsidRPr="00CA3B2C">
        <w:rPr>
          <w:rFonts w:eastAsia="Calibri" w:cs="Times New Roman"/>
          <w:lang w:eastAsia="en-GB"/>
        </w:rPr>
        <w:tab/>
        <w:t>accordance with paragraph 6A(a)(i)</w:t>
      </w:r>
    </w:p>
    <w:p w14:paraId="56801CED" w14:textId="77777777" w:rsidR="00CD0817" w:rsidRPr="00CA3B2C" w:rsidRDefault="00CD0817" w:rsidP="00CD0817">
      <w:pPr>
        <w:autoSpaceDE w:val="0"/>
        <w:autoSpaceDN w:val="0"/>
        <w:adjustRightInd w:val="0"/>
        <w:spacing w:after="0" w:line="360" w:lineRule="auto"/>
        <w:ind w:left="720" w:hanging="720"/>
        <w:jc w:val="both"/>
        <w:rPr>
          <w:rFonts w:eastAsia="Calibri" w:cs="Times New Roman"/>
          <w:lang w:eastAsia="en-GB"/>
        </w:rPr>
      </w:pPr>
    </w:p>
    <w:p w14:paraId="0BE28931" w14:textId="77777777" w:rsidR="00CD0817" w:rsidRPr="00CA3B2C" w:rsidRDefault="00CD0817" w:rsidP="00CD0817">
      <w:pPr>
        <w:autoSpaceDE w:val="0"/>
        <w:autoSpaceDN w:val="0"/>
        <w:adjustRightInd w:val="0"/>
        <w:spacing w:after="0" w:line="360" w:lineRule="auto"/>
        <w:ind w:left="5040" w:hanging="720"/>
        <w:jc w:val="both"/>
        <w:rPr>
          <w:rFonts w:eastAsia="Calibri" w:cs="Times New Roman"/>
          <w:lang w:eastAsia="en-GB"/>
        </w:rPr>
      </w:pPr>
      <w:r w:rsidRPr="00CA3B2C">
        <w:rPr>
          <w:rFonts w:eastAsia="Calibri" w:cs="Times New Roman"/>
          <w:lang w:eastAsia="en-GB"/>
        </w:rPr>
        <w:t xml:space="preserve">(a) </w:t>
      </w:r>
      <w:r w:rsidRPr="00CA3B2C">
        <w:rPr>
          <w:rFonts w:eastAsia="Calibri" w:cs="Times New Roman"/>
          <w:lang w:eastAsia="en-GB"/>
        </w:rPr>
        <w:tab/>
        <w:t>confirming that, in its opinion, the self-governance criteria are met and the modification is suitable for the self-governance route; and</w:t>
      </w:r>
    </w:p>
    <w:p w14:paraId="0CB5CF28" w14:textId="77777777" w:rsidR="00CD0817" w:rsidRPr="00CA3B2C" w:rsidRDefault="00CD0817" w:rsidP="00CD0817">
      <w:pPr>
        <w:autoSpaceDE w:val="0"/>
        <w:autoSpaceDN w:val="0"/>
        <w:adjustRightInd w:val="0"/>
        <w:spacing w:after="0" w:line="360" w:lineRule="auto"/>
        <w:ind w:left="5040" w:hanging="720"/>
        <w:jc w:val="both"/>
        <w:rPr>
          <w:rFonts w:eastAsia="Calibri" w:cs="Times New Roman"/>
          <w:lang w:eastAsia="en-GB"/>
        </w:rPr>
      </w:pPr>
    </w:p>
    <w:p w14:paraId="35D8E768" w14:textId="77777777" w:rsidR="00CD0817" w:rsidRPr="00CA3B2C" w:rsidRDefault="00CD0817" w:rsidP="00CD0817">
      <w:pPr>
        <w:autoSpaceDE w:val="0"/>
        <w:autoSpaceDN w:val="0"/>
        <w:adjustRightInd w:val="0"/>
        <w:spacing w:after="0" w:line="360" w:lineRule="auto"/>
        <w:ind w:left="5040" w:hanging="720"/>
        <w:jc w:val="both"/>
        <w:rPr>
          <w:rFonts w:eastAsia="Calibri" w:cs="Times New Roman"/>
          <w:lang w:eastAsia="en-GB"/>
        </w:rPr>
      </w:pPr>
      <w:r w:rsidRPr="00CA3B2C">
        <w:rPr>
          <w:rFonts w:eastAsia="Calibri" w:cs="Times New Roman"/>
          <w:lang w:eastAsia="en-GB"/>
        </w:rPr>
        <w:t>(b)</w:t>
      </w:r>
      <w:r w:rsidRPr="00CA3B2C">
        <w:rPr>
          <w:rFonts w:eastAsia="Calibri" w:cs="Times New Roman"/>
          <w:lang w:eastAsia="en-GB"/>
        </w:rPr>
        <w:tab/>
        <w:t xml:space="preserve"> the panel’s reasons for that opinion. </w:t>
      </w:r>
    </w:p>
    <w:p w14:paraId="5D324B42" w14:textId="77777777" w:rsidR="00CD0817" w:rsidRPr="00CA3B2C" w:rsidRDefault="00CD0817" w:rsidP="00CD0817">
      <w:pPr>
        <w:tabs>
          <w:tab w:val="left" w:pos="1265"/>
        </w:tabs>
        <w:spacing w:after="0" w:line="240" w:lineRule="auto"/>
        <w:rPr>
          <w:rFonts w:eastAsia="Times New Roman" w:cs="Times New Roman"/>
          <w:lang w:eastAsia="en-GB"/>
        </w:rPr>
      </w:pPr>
    </w:p>
    <w:p w14:paraId="6D7E11F1" w14:textId="77777777" w:rsidR="00CD0817" w:rsidRPr="00CA3B2C" w:rsidRDefault="00CD0817" w:rsidP="00CD0817">
      <w:pPr>
        <w:spacing w:after="0" w:line="240" w:lineRule="auto"/>
        <w:rPr>
          <w:rFonts w:eastAsia="Times New Roman" w:cs="Times New Roman"/>
          <w:lang w:eastAsia="en-GB"/>
        </w:rPr>
      </w:pPr>
    </w:p>
    <w:p w14:paraId="18834B21" w14:textId="77777777" w:rsidR="00CD0817" w:rsidRPr="00CA3B2C" w:rsidRDefault="00CD0817" w:rsidP="00CD0817">
      <w:pPr>
        <w:spacing w:after="0" w:line="240" w:lineRule="auto"/>
        <w:rPr>
          <w:rFonts w:eastAsia="Times New Roman" w:cs="Times New Roman"/>
          <w:lang w:eastAsia="en-GB"/>
        </w:rPr>
      </w:pPr>
    </w:p>
    <w:p w14:paraId="7FE5FF23" w14:textId="77777777" w:rsidR="00CD0817" w:rsidRPr="00CA3B2C" w:rsidRDefault="00CD0817" w:rsidP="00CD0817">
      <w:pPr>
        <w:spacing w:after="0" w:line="240" w:lineRule="auto"/>
        <w:rPr>
          <w:rFonts w:eastAsia="Times New Roman" w:cs="Times New Roman"/>
          <w:lang w:eastAsia="en-GB"/>
        </w:rPr>
      </w:pPr>
    </w:p>
    <w:p w14:paraId="3579CCDD" w14:textId="77777777" w:rsidR="00CD0817" w:rsidRPr="00CA3B2C" w:rsidRDefault="00CD0817" w:rsidP="00CD0817">
      <w:pPr>
        <w:autoSpaceDE w:val="0"/>
        <w:autoSpaceDN w:val="0"/>
        <w:adjustRightInd w:val="0"/>
        <w:spacing w:after="0" w:line="360" w:lineRule="auto"/>
        <w:ind w:left="720" w:hanging="720"/>
        <w:jc w:val="both"/>
        <w:rPr>
          <w:rFonts w:eastAsia="Calibri" w:cs="Times New Roman"/>
          <w:lang w:eastAsia="en-GB"/>
        </w:rPr>
      </w:pPr>
      <w:r w:rsidRPr="00CA3B2C">
        <w:rPr>
          <w:rFonts w:eastAsia="Calibri" w:cs="Times New Roman"/>
          <w:lang w:eastAsia="en-GB"/>
        </w:rPr>
        <w:t xml:space="preserve">“significant code review” </w:t>
      </w:r>
      <w:r w:rsidRPr="00CA3B2C">
        <w:rPr>
          <w:rFonts w:eastAsia="Calibri" w:cs="Times New Roman"/>
          <w:lang w:eastAsia="en-GB"/>
        </w:rPr>
        <w:tab/>
      </w:r>
      <w:r w:rsidRPr="00CA3B2C">
        <w:rPr>
          <w:rFonts w:eastAsia="Calibri" w:cs="Times New Roman"/>
          <w:lang w:eastAsia="en-GB"/>
        </w:rPr>
        <w:tab/>
      </w:r>
      <w:r w:rsidRPr="00CA3B2C">
        <w:rPr>
          <w:rFonts w:eastAsia="Calibri" w:cs="Times New Roman"/>
          <w:lang w:eastAsia="en-GB"/>
        </w:rPr>
        <w:tab/>
        <w:t xml:space="preserve">means a review of one or more </w:t>
      </w:r>
      <w:r w:rsidRPr="00CA3B2C">
        <w:rPr>
          <w:rFonts w:eastAsia="Calibri" w:cs="Times New Roman"/>
          <w:lang w:eastAsia="en-GB"/>
        </w:rPr>
        <w:tab/>
      </w:r>
      <w:r w:rsidRPr="00CA3B2C">
        <w:rPr>
          <w:rFonts w:eastAsia="Calibri" w:cs="Times New Roman"/>
          <w:lang w:eastAsia="en-GB"/>
        </w:rPr>
        <w:tab/>
      </w:r>
      <w:r w:rsidRPr="00CA3B2C">
        <w:rPr>
          <w:rFonts w:eastAsia="Calibri" w:cs="Times New Roman"/>
          <w:lang w:eastAsia="en-GB"/>
        </w:rPr>
        <w:tab/>
      </w:r>
      <w:r w:rsidRPr="00CA3B2C">
        <w:rPr>
          <w:rFonts w:eastAsia="Calibri" w:cs="Times New Roman"/>
          <w:lang w:eastAsia="en-GB"/>
        </w:rPr>
        <w:tab/>
      </w:r>
      <w:r w:rsidRPr="00CA3B2C">
        <w:rPr>
          <w:rFonts w:eastAsia="Calibri" w:cs="Times New Roman"/>
          <w:lang w:eastAsia="en-GB"/>
        </w:rPr>
        <w:tab/>
      </w:r>
      <w:r w:rsidRPr="00CA3B2C">
        <w:rPr>
          <w:rFonts w:eastAsia="Calibri" w:cs="Times New Roman"/>
          <w:lang w:eastAsia="en-GB"/>
        </w:rPr>
        <w:tab/>
        <w:t xml:space="preserve">matters which the Authority considers </w:t>
      </w:r>
      <w:r w:rsidRPr="00CA3B2C">
        <w:rPr>
          <w:rFonts w:eastAsia="Calibri" w:cs="Times New Roman"/>
          <w:lang w:eastAsia="en-GB"/>
        </w:rPr>
        <w:tab/>
      </w:r>
      <w:r w:rsidRPr="00CA3B2C">
        <w:rPr>
          <w:rFonts w:eastAsia="Calibri" w:cs="Times New Roman"/>
          <w:lang w:eastAsia="en-GB"/>
        </w:rPr>
        <w:tab/>
      </w:r>
      <w:r w:rsidRPr="00CA3B2C">
        <w:rPr>
          <w:rFonts w:eastAsia="Calibri" w:cs="Times New Roman"/>
          <w:lang w:eastAsia="en-GB"/>
        </w:rPr>
        <w:tab/>
      </w:r>
      <w:r w:rsidRPr="00CA3B2C">
        <w:rPr>
          <w:rFonts w:eastAsia="Calibri" w:cs="Times New Roman"/>
          <w:lang w:eastAsia="en-GB"/>
        </w:rPr>
        <w:tab/>
      </w:r>
      <w:r w:rsidRPr="00CA3B2C">
        <w:rPr>
          <w:rFonts w:eastAsia="Calibri" w:cs="Times New Roman"/>
          <w:lang w:eastAsia="en-GB"/>
        </w:rPr>
        <w:tab/>
        <w:t>likely to:</w:t>
      </w:r>
    </w:p>
    <w:p w14:paraId="1CB50A89" w14:textId="77777777" w:rsidR="00CD0817" w:rsidRPr="00CA3B2C" w:rsidRDefault="00CD0817" w:rsidP="00CD0817">
      <w:pPr>
        <w:autoSpaceDE w:val="0"/>
        <w:autoSpaceDN w:val="0"/>
        <w:adjustRightInd w:val="0"/>
        <w:spacing w:after="0" w:line="360" w:lineRule="auto"/>
        <w:ind w:left="720" w:hanging="720"/>
        <w:jc w:val="both"/>
        <w:rPr>
          <w:rFonts w:eastAsia="Calibri" w:cs="Times New Roman"/>
          <w:lang w:eastAsia="en-GB"/>
        </w:rPr>
      </w:pPr>
    </w:p>
    <w:p w14:paraId="6861F1D9" w14:textId="77777777" w:rsidR="00CD0817" w:rsidRPr="00CA3B2C" w:rsidRDefault="00CD0817" w:rsidP="00CD0817">
      <w:pPr>
        <w:autoSpaceDE w:val="0"/>
        <w:autoSpaceDN w:val="0"/>
        <w:adjustRightInd w:val="0"/>
        <w:spacing w:after="0" w:line="360" w:lineRule="auto"/>
        <w:ind w:left="5040" w:hanging="720"/>
        <w:jc w:val="both"/>
        <w:rPr>
          <w:rFonts w:eastAsia="Calibri" w:cs="Times New Roman"/>
          <w:lang w:eastAsia="en-GB"/>
        </w:rPr>
      </w:pPr>
      <w:r w:rsidRPr="00CA3B2C">
        <w:rPr>
          <w:rFonts w:eastAsia="Calibri" w:cs="Times New Roman"/>
          <w:lang w:eastAsia="en-GB"/>
        </w:rPr>
        <w:t xml:space="preserve">(a) </w:t>
      </w:r>
      <w:r w:rsidRPr="00CA3B2C">
        <w:rPr>
          <w:rFonts w:eastAsia="Calibri" w:cs="Times New Roman"/>
          <w:lang w:eastAsia="en-GB"/>
        </w:rPr>
        <w:tab/>
        <w:t>relate to the STC (either on its own or in conjunction with any other industry code(s)); and</w:t>
      </w:r>
    </w:p>
    <w:p w14:paraId="108807FF" w14:textId="77777777" w:rsidR="00CD0817" w:rsidRPr="00CA3B2C" w:rsidRDefault="00CD0817" w:rsidP="00CD0817">
      <w:pPr>
        <w:autoSpaceDE w:val="0"/>
        <w:autoSpaceDN w:val="0"/>
        <w:adjustRightInd w:val="0"/>
        <w:spacing w:after="0" w:line="360" w:lineRule="auto"/>
        <w:ind w:left="5040" w:hanging="720"/>
        <w:jc w:val="both"/>
        <w:rPr>
          <w:rFonts w:eastAsia="Calibri" w:cs="Times New Roman"/>
          <w:lang w:eastAsia="en-GB"/>
        </w:rPr>
      </w:pPr>
    </w:p>
    <w:p w14:paraId="4DA78645" w14:textId="77777777" w:rsidR="00CD0817" w:rsidRPr="00CA3B2C" w:rsidRDefault="00CD0817" w:rsidP="00CD0817">
      <w:pPr>
        <w:autoSpaceDE w:val="0"/>
        <w:autoSpaceDN w:val="0"/>
        <w:adjustRightInd w:val="0"/>
        <w:spacing w:after="0" w:line="360" w:lineRule="auto"/>
        <w:ind w:left="5040" w:hanging="720"/>
        <w:jc w:val="both"/>
        <w:rPr>
          <w:rFonts w:eastAsia="Calibri" w:cs="Times New Roman"/>
          <w:lang w:eastAsia="en-GB"/>
        </w:rPr>
      </w:pPr>
      <w:r w:rsidRPr="00CA3B2C">
        <w:rPr>
          <w:rFonts w:eastAsia="Calibri" w:cs="Times New Roman"/>
          <w:lang w:eastAsia="en-GB"/>
        </w:rPr>
        <w:t xml:space="preserve">(b) </w:t>
      </w:r>
      <w:r w:rsidRPr="00CA3B2C">
        <w:rPr>
          <w:rFonts w:eastAsia="Calibri" w:cs="Times New Roman"/>
          <w:lang w:eastAsia="en-GB"/>
        </w:rPr>
        <w:tab/>
        <w:t xml:space="preserve">be of particular significance in relation to its principal objective and/or general duties (under section 3A of the Electricity Act), statutory functions and/or relevant obligations arising under EU law; and </w:t>
      </w:r>
    </w:p>
    <w:p w14:paraId="2ED6ED98" w14:textId="77777777" w:rsidR="00CD0817" w:rsidRPr="00CA3B2C" w:rsidRDefault="00CD0817" w:rsidP="00CD0817">
      <w:pPr>
        <w:autoSpaceDE w:val="0"/>
        <w:autoSpaceDN w:val="0"/>
        <w:adjustRightInd w:val="0"/>
        <w:spacing w:after="0" w:line="360" w:lineRule="auto"/>
        <w:ind w:left="5040" w:hanging="720"/>
        <w:jc w:val="both"/>
        <w:rPr>
          <w:rFonts w:eastAsia="Calibri" w:cs="Times New Roman"/>
          <w:lang w:eastAsia="en-GB"/>
        </w:rPr>
      </w:pPr>
    </w:p>
    <w:p w14:paraId="0665A29C" w14:textId="77777777" w:rsidR="00CD0817" w:rsidRPr="00CA3B2C" w:rsidRDefault="00CD0817" w:rsidP="00CD0817">
      <w:pPr>
        <w:autoSpaceDE w:val="0"/>
        <w:autoSpaceDN w:val="0"/>
        <w:adjustRightInd w:val="0"/>
        <w:spacing w:after="0" w:line="360" w:lineRule="auto"/>
        <w:ind w:left="5040" w:hanging="720"/>
        <w:jc w:val="both"/>
        <w:rPr>
          <w:rFonts w:eastAsia="Calibri" w:cs="Times New Roman"/>
          <w:lang w:eastAsia="en-GB"/>
        </w:rPr>
      </w:pPr>
      <w:r w:rsidRPr="00CA3B2C">
        <w:rPr>
          <w:rFonts w:eastAsia="Calibri" w:cs="Times New Roman"/>
          <w:lang w:eastAsia="en-GB"/>
        </w:rPr>
        <w:t xml:space="preserve">     concerning which the Authority has issued a notice to the STC parties (among others, as appropriate) stating:</w:t>
      </w:r>
    </w:p>
    <w:p w14:paraId="041BEB9B" w14:textId="77777777" w:rsidR="00CD0817" w:rsidRPr="00CA3B2C" w:rsidRDefault="00CD0817" w:rsidP="00CD0817">
      <w:pPr>
        <w:autoSpaceDE w:val="0"/>
        <w:autoSpaceDN w:val="0"/>
        <w:adjustRightInd w:val="0"/>
        <w:spacing w:after="0" w:line="360" w:lineRule="auto"/>
        <w:ind w:left="5040" w:hanging="720"/>
        <w:jc w:val="both"/>
        <w:rPr>
          <w:rFonts w:eastAsia="Calibri" w:cs="Times New Roman"/>
          <w:lang w:eastAsia="en-GB"/>
        </w:rPr>
      </w:pPr>
    </w:p>
    <w:p w14:paraId="3E2A3DE0" w14:textId="77777777" w:rsidR="00CD0817" w:rsidRPr="00CA3B2C" w:rsidRDefault="00CD0817" w:rsidP="00CD0817">
      <w:pPr>
        <w:autoSpaceDE w:val="0"/>
        <w:autoSpaceDN w:val="0"/>
        <w:adjustRightInd w:val="0"/>
        <w:spacing w:after="0" w:line="360" w:lineRule="auto"/>
        <w:ind w:left="5387" w:hanging="720"/>
        <w:jc w:val="both"/>
        <w:rPr>
          <w:rFonts w:eastAsia="Calibri" w:cs="Times New Roman"/>
          <w:lang w:eastAsia="en-GB"/>
        </w:rPr>
      </w:pPr>
      <w:r w:rsidRPr="00CA3B2C">
        <w:rPr>
          <w:rFonts w:eastAsia="Calibri" w:cs="Times New Roman"/>
          <w:lang w:eastAsia="en-GB"/>
        </w:rPr>
        <w:t>(i) that the review will constitute a significant code review;</w:t>
      </w:r>
    </w:p>
    <w:p w14:paraId="7594866D" w14:textId="77777777" w:rsidR="00CD0817" w:rsidRPr="00CA3B2C" w:rsidRDefault="00CD0817" w:rsidP="00CD0817">
      <w:pPr>
        <w:autoSpaceDE w:val="0"/>
        <w:autoSpaceDN w:val="0"/>
        <w:adjustRightInd w:val="0"/>
        <w:spacing w:after="0" w:line="360" w:lineRule="auto"/>
        <w:ind w:left="5387" w:hanging="720"/>
        <w:jc w:val="both"/>
        <w:rPr>
          <w:rFonts w:eastAsia="Calibri" w:cs="Times New Roman"/>
          <w:lang w:eastAsia="en-GB"/>
        </w:rPr>
      </w:pPr>
    </w:p>
    <w:p w14:paraId="5DF5EB72" w14:textId="77777777" w:rsidR="00CD0817" w:rsidRPr="00CA3B2C" w:rsidRDefault="00CD0817" w:rsidP="00CD0817">
      <w:pPr>
        <w:autoSpaceDE w:val="0"/>
        <w:autoSpaceDN w:val="0"/>
        <w:adjustRightInd w:val="0"/>
        <w:spacing w:after="0" w:line="360" w:lineRule="auto"/>
        <w:ind w:left="5387" w:hanging="720"/>
        <w:jc w:val="both"/>
        <w:rPr>
          <w:rFonts w:eastAsia="Calibri" w:cs="Times New Roman"/>
          <w:lang w:eastAsia="en-GB"/>
        </w:rPr>
      </w:pPr>
      <w:r w:rsidRPr="00CA3B2C">
        <w:rPr>
          <w:rFonts w:eastAsia="Calibri" w:cs="Times New Roman"/>
          <w:lang w:eastAsia="en-GB"/>
        </w:rPr>
        <w:t>(ii) the start date of the significant code review; and</w:t>
      </w:r>
    </w:p>
    <w:p w14:paraId="3E566B53" w14:textId="77777777" w:rsidR="00CD0817" w:rsidRPr="00CA3B2C" w:rsidRDefault="00CD0817" w:rsidP="00CD0817">
      <w:pPr>
        <w:autoSpaceDE w:val="0"/>
        <w:autoSpaceDN w:val="0"/>
        <w:adjustRightInd w:val="0"/>
        <w:spacing w:after="0" w:line="360" w:lineRule="auto"/>
        <w:ind w:left="5387" w:hanging="720"/>
        <w:jc w:val="both"/>
        <w:rPr>
          <w:rFonts w:eastAsia="Calibri" w:cs="Times New Roman"/>
          <w:lang w:eastAsia="en-GB"/>
        </w:rPr>
      </w:pPr>
    </w:p>
    <w:p w14:paraId="1460331C" w14:textId="77777777" w:rsidR="00CD0817" w:rsidRPr="00CA3B2C" w:rsidRDefault="00CD0817" w:rsidP="00CD0817">
      <w:pPr>
        <w:autoSpaceDE w:val="0"/>
        <w:autoSpaceDN w:val="0"/>
        <w:adjustRightInd w:val="0"/>
        <w:spacing w:after="0" w:line="360" w:lineRule="auto"/>
        <w:ind w:left="5387" w:hanging="720"/>
        <w:jc w:val="both"/>
        <w:rPr>
          <w:rFonts w:eastAsia="Calibri" w:cs="Times New Roman"/>
          <w:lang w:eastAsia="en-GB"/>
        </w:rPr>
      </w:pPr>
      <w:r w:rsidRPr="00CA3B2C">
        <w:rPr>
          <w:rFonts w:eastAsia="Calibri" w:cs="Times New Roman"/>
          <w:lang w:eastAsia="en-GB"/>
        </w:rPr>
        <w:t>(iii) the matters that will fall within the scope of the review.</w:t>
      </w:r>
    </w:p>
    <w:p w14:paraId="4995787C" w14:textId="77777777" w:rsidR="00CD0817" w:rsidRPr="00CA3B2C" w:rsidRDefault="00CD0817" w:rsidP="00CD0817">
      <w:pPr>
        <w:spacing w:after="0" w:line="240" w:lineRule="auto"/>
        <w:rPr>
          <w:rFonts w:eastAsia="Times New Roman" w:cs="Times New Roman"/>
          <w:lang w:eastAsia="en-GB"/>
        </w:rPr>
      </w:pPr>
    </w:p>
    <w:p w14:paraId="063C198C" w14:textId="77777777" w:rsidR="00CD0817" w:rsidRPr="00CA3B2C" w:rsidRDefault="00CD0817" w:rsidP="00CD0817">
      <w:pPr>
        <w:autoSpaceDE w:val="0"/>
        <w:autoSpaceDN w:val="0"/>
        <w:adjustRightInd w:val="0"/>
        <w:spacing w:after="0" w:line="360" w:lineRule="auto"/>
        <w:ind w:left="720" w:hanging="720"/>
        <w:jc w:val="both"/>
        <w:rPr>
          <w:rFonts w:eastAsia="Calibri" w:cs="Times New Roman"/>
          <w:lang w:eastAsia="en-GB"/>
        </w:rPr>
      </w:pPr>
      <w:r w:rsidRPr="00CA3B2C">
        <w:rPr>
          <w:rFonts w:eastAsia="Calibri" w:cs="Times New Roman"/>
          <w:lang w:eastAsia="en-GB"/>
        </w:rPr>
        <w:t xml:space="preserve">“significant code review phase” </w:t>
      </w:r>
      <w:r w:rsidRPr="00CA3B2C">
        <w:rPr>
          <w:rFonts w:eastAsia="Calibri" w:cs="Times New Roman"/>
          <w:lang w:eastAsia="en-GB"/>
        </w:rPr>
        <w:tab/>
      </w:r>
      <w:r w:rsidRPr="00CA3B2C">
        <w:rPr>
          <w:rFonts w:eastAsia="Calibri" w:cs="Times New Roman"/>
          <w:lang w:eastAsia="en-GB"/>
        </w:rPr>
        <w:tab/>
        <w:t>means the period</w:t>
      </w:r>
    </w:p>
    <w:p w14:paraId="4AACC3EF" w14:textId="77777777" w:rsidR="00CD0817" w:rsidRPr="00CA3B2C" w:rsidRDefault="00CD0817" w:rsidP="00CD0817">
      <w:pPr>
        <w:numPr>
          <w:ilvl w:val="0"/>
          <w:numId w:val="52"/>
        </w:numPr>
        <w:autoSpaceDE w:val="0"/>
        <w:autoSpaceDN w:val="0"/>
        <w:adjustRightInd w:val="0"/>
        <w:spacing w:after="200" w:line="360" w:lineRule="auto"/>
        <w:ind w:left="4678"/>
        <w:jc w:val="both"/>
        <w:rPr>
          <w:rFonts w:eastAsia="Calibri" w:cs="Times New Roman"/>
        </w:rPr>
      </w:pPr>
      <w:r w:rsidRPr="00CA3B2C">
        <w:rPr>
          <w:rFonts w:eastAsia="Calibri" w:cs="Times New Roman"/>
        </w:rPr>
        <w:t xml:space="preserve"> commencing either:</w:t>
      </w:r>
    </w:p>
    <w:p w14:paraId="60E58AE1" w14:textId="77777777" w:rsidR="00CD0817" w:rsidRPr="00CA3B2C" w:rsidRDefault="00CD0817" w:rsidP="00CD0817">
      <w:pPr>
        <w:numPr>
          <w:ilvl w:val="3"/>
          <w:numId w:val="35"/>
        </w:numPr>
        <w:tabs>
          <w:tab w:val="num" w:pos="5954"/>
        </w:tabs>
        <w:autoSpaceDE w:val="0"/>
        <w:autoSpaceDN w:val="0"/>
        <w:adjustRightInd w:val="0"/>
        <w:spacing w:after="200" w:line="360" w:lineRule="auto"/>
        <w:ind w:left="5954" w:hanging="709"/>
        <w:rPr>
          <w:rFonts w:eastAsia="Calibri" w:cs="Times New Roman"/>
        </w:rPr>
      </w:pPr>
      <w:r w:rsidRPr="00CA3B2C">
        <w:rPr>
          <w:rFonts w:eastAsia="Calibri" w:cs="Times New Roman"/>
        </w:rPr>
        <w:t>on the start date of a significant code  review as stated by the Authority; or,</w:t>
      </w:r>
    </w:p>
    <w:p w14:paraId="610DB885" w14:textId="77777777" w:rsidR="00CD0817" w:rsidRPr="00CA3B2C" w:rsidRDefault="00CD0817" w:rsidP="00CD0817">
      <w:pPr>
        <w:numPr>
          <w:ilvl w:val="3"/>
          <w:numId w:val="35"/>
        </w:numPr>
        <w:tabs>
          <w:tab w:val="num" w:pos="5954"/>
        </w:tabs>
        <w:autoSpaceDE w:val="0"/>
        <w:autoSpaceDN w:val="0"/>
        <w:adjustRightInd w:val="0"/>
        <w:spacing w:after="200" w:line="360" w:lineRule="auto"/>
        <w:ind w:left="5954" w:hanging="709"/>
        <w:rPr>
          <w:rFonts w:eastAsia="Calibri" w:cs="Times New Roman"/>
        </w:rPr>
      </w:pPr>
      <w:r w:rsidRPr="00CA3B2C">
        <w:rPr>
          <w:rFonts w:eastAsia="Calibri" w:cs="Times New Roman"/>
        </w:rPr>
        <w:t xml:space="preserve">on the date the Authority makes a direction under paragraph 6GD (a “backstop direction”); </w:t>
      </w:r>
    </w:p>
    <w:p w14:paraId="666CBDE6" w14:textId="77777777" w:rsidR="00CD0817" w:rsidRPr="00CA3B2C" w:rsidRDefault="00CD0817" w:rsidP="00CD0817">
      <w:pPr>
        <w:autoSpaceDE w:val="0"/>
        <w:autoSpaceDN w:val="0"/>
        <w:adjustRightInd w:val="0"/>
        <w:spacing w:after="0" w:line="360" w:lineRule="auto"/>
        <w:ind w:left="5245"/>
        <w:jc w:val="both"/>
        <w:rPr>
          <w:rFonts w:eastAsia="Calibri" w:cs="Times New Roman"/>
          <w:lang w:eastAsia="en-GB"/>
        </w:rPr>
      </w:pPr>
      <w:r w:rsidRPr="00CA3B2C">
        <w:rPr>
          <w:rFonts w:eastAsia="Calibri" w:cs="Times New Roman"/>
          <w:lang w:eastAsia="en-GB"/>
        </w:rPr>
        <w:t>and</w:t>
      </w:r>
    </w:p>
    <w:p w14:paraId="74BE1CDC" w14:textId="77777777" w:rsidR="00CD0817" w:rsidRPr="00CA3B2C" w:rsidRDefault="00CD0817" w:rsidP="00CD0817">
      <w:pPr>
        <w:autoSpaceDE w:val="0"/>
        <w:autoSpaceDN w:val="0"/>
        <w:adjustRightInd w:val="0"/>
        <w:spacing w:after="200" w:line="360" w:lineRule="auto"/>
        <w:ind w:left="5954"/>
        <w:jc w:val="both"/>
        <w:rPr>
          <w:rFonts w:eastAsia="Calibri" w:cs="Times New Roman"/>
        </w:rPr>
      </w:pPr>
      <w:r w:rsidRPr="00CA3B2C">
        <w:rPr>
          <w:rFonts w:eastAsia="Calibri" w:cs="Times New Roman"/>
        </w:rPr>
        <w:t>(b) ending either:</w:t>
      </w:r>
    </w:p>
    <w:p w14:paraId="3C660AE0" w14:textId="77777777" w:rsidR="00CD0817" w:rsidRPr="00CA3B2C" w:rsidRDefault="00CD0817" w:rsidP="00CD0817">
      <w:pPr>
        <w:spacing w:after="200" w:line="360" w:lineRule="auto"/>
        <w:ind w:left="5954"/>
        <w:rPr>
          <w:rFonts w:eastAsia="Calibri" w:cs="Times New Roman"/>
        </w:rPr>
      </w:pPr>
    </w:p>
    <w:p w14:paraId="31BBFD08" w14:textId="77777777" w:rsidR="00CD0817" w:rsidRPr="00CA3B2C" w:rsidRDefault="00CD0817" w:rsidP="00CD0817">
      <w:pPr>
        <w:spacing w:after="200" w:line="360" w:lineRule="auto"/>
        <w:ind w:left="5954"/>
        <w:rPr>
          <w:rFonts w:eastAsia="Calibri" w:cs="Times New Roman"/>
        </w:rPr>
      </w:pPr>
      <w:r w:rsidRPr="00CA3B2C">
        <w:rPr>
          <w:rFonts w:eastAsia="Calibri" w:cs="Times New Roman"/>
        </w:rPr>
        <w:t>(i) on the date on which the Authority issues a statement under sub-paragraph 6G(b) that no directions will be issued in relation to the STC; or</w:t>
      </w:r>
    </w:p>
    <w:p w14:paraId="13E6E497" w14:textId="77777777" w:rsidR="00CD0817" w:rsidRPr="00CA3B2C" w:rsidRDefault="00CD0817" w:rsidP="00CD0817">
      <w:pPr>
        <w:spacing w:after="200" w:line="360" w:lineRule="auto"/>
        <w:ind w:left="5954"/>
        <w:rPr>
          <w:rFonts w:eastAsia="Calibri" w:cs="Times New Roman"/>
        </w:rPr>
      </w:pPr>
    </w:p>
    <w:p w14:paraId="1BDC2FAD" w14:textId="77777777" w:rsidR="00CD0817" w:rsidRPr="00CA3B2C" w:rsidRDefault="00CD0817" w:rsidP="00CD0817">
      <w:pPr>
        <w:autoSpaceDE w:val="0"/>
        <w:autoSpaceDN w:val="0"/>
        <w:adjustRightInd w:val="0"/>
        <w:spacing w:after="200" w:line="360" w:lineRule="auto"/>
        <w:ind w:left="5954"/>
        <w:rPr>
          <w:rFonts w:eastAsia="Calibri" w:cs="Times New Roman"/>
        </w:rPr>
      </w:pPr>
      <w:r w:rsidRPr="00CA3B2C">
        <w:rPr>
          <w:rFonts w:eastAsia="Calibri" w:cs="Times New Roman"/>
        </w:rPr>
        <w:t>(ii) if no statement is made under sub-paragraph 6G(b) or (bb), on the date on which the licensee has made a modification proposal in accordance with directions issued by the Authority under sub-paragraph 6G(a), or the Authority makes a modification proposal under paragraph 6G(ba); or</w:t>
      </w:r>
    </w:p>
    <w:p w14:paraId="691DC9E0" w14:textId="77777777" w:rsidR="00CD0817" w:rsidRPr="00CA3B2C" w:rsidRDefault="00CD0817" w:rsidP="00CD0817">
      <w:pPr>
        <w:spacing w:after="200" w:line="360" w:lineRule="auto"/>
        <w:ind w:left="5954"/>
        <w:rPr>
          <w:rFonts w:eastAsia="Calibri" w:cs="Times New Roman"/>
        </w:rPr>
      </w:pPr>
    </w:p>
    <w:p w14:paraId="36D681E6" w14:textId="77777777" w:rsidR="00CD0817" w:rsidRPr="00CA3B2C" w:rsidRDefault="00CD0817" w:rsidP="00CD0817">
      <w:pPr>
        <w:autoSpaceDE w:val="0"/>
        <w:autoSpaceDN w:val="0"/>
        <w:adjustRightInd w:val="0"/>
        <w:spacing w:after="200" w:line="360" w:lineRule="auto"/>
        <w:ind w:left="5954"/>
        <w:rPr>
          <w:rFonts w:eastAsia="Calibri" w:cs="Times New Roman"/>
        </w:rPr>
      </w:pPr>
      <w:r w:rsidRPr="00CA3B2C">
        <w:rPr>
          <w:rFonts w:eastAsia="Calibri" w:cs="Times New Roman"/>
        </w:rPr>
        <w:t>(iii) immediately under sub-paragraph 6G(c), if neither a statement, a modification proposal, nor directions are made by the Authority within (and including) twenty-eight (28) days from the Authority’s publication of its significant code review conclusions; or</w:t>
      </w:r>
    </w:p>
    <w:p w14:paraId="5E422121" w14:textId="77777777" w:rsidR="00CD0817" w:rsidRPr="00CA3B2C" w:rsidRDefault="00CD0817" w:rsidP="00CD0817">
      <w:pPr>
        <w:autoSpaceDE w:val="0"/>
        <w:autoSpaceDN w:val="0"/>
        <w:adjustRightInd w:val="0"/>
        <w:spacing w:after="200" w:line="360" w:lineRule="auto"/>
        <w:ind w:left="5954"/>
        <w:rPr>
          <w:rFonts w:eastAsia="Calibri" w:cs="Times New Roman"/>
        </w:rPr>
      </w:pPr>
      <w:r w:rsidRPr="00CA3B2C">
        <w:rPr>
          <w:rFonts w:eastAsia="Calibri" w:cs="Times New Roman"/>
        </w:rPr>
        <w:t>(iv) if a statement has been made under sub-paragraph 6G(bb) or a direction has been made under paragraph 6GD, (a “backstop direction”) on the date specified in accordance with paragraph 6GA.</w:t>
      </w:r>
    </w:p>
    <w:p w14:paraId="63F51A04" w14:textId="77777777" w:rsidR="00095C4B" w:rsidRPr="00A52087" w:rsidRDefault="00095C4B" w:rsidP="00CD12FA">
      <w:pPr>
        <w:pStyle w:val="NumberedNormal"/>
        <w:numPr>
          <w:ilvl w:val="0"/>
          <w:numId w:val="0"/>
        </w:numPr>
        <w:ind w:left="879" w:hanging="879"/>
      </w:pPr>
    </w:p>
    <w:p w14:paraId="1210D05B" w14:textId="640B6E61" w:rsidR="00095C4B" w:rsidRPr="00A52087" w:rsidRDefault="00095C4B" w:rsidP="00095C4B">
      <w:pPr>
        <w:pStyle w:val="NumberedNormal"/>
        <w:numPr>
          <w:ilvl w:val="0"/>
          <w:numId w:val="0"/>
        </w:numPr>
        <w:ind w:left="879"/>
      </w:pPr>
    </w:p>
    <w:p w14:paraId="0A63A62C" w14:textId="3A16C617" w:rsidR="00095C4B" w:rsidRPr="00095C4B" w:rsidRDefault="00095C4B" w:rsidP="00095C4B">
      <w:pPr>
        <w:pStyle w:val="LCi"/>
        <w:tabs>
          <w:tab w:val="clear" w:pos="709"/>
          <w:tab w:val="clear" w:pos="851"/>
          <w:tab w:val="clear" w:pos="1276"/>
          <w:tab w:val="clear" w:pos="1560"/>
          <w:tab w:val="center" w:pos="0"/>
        </w:tabs>
        <w:overflowPunct w:val="0"/>
        <w:autoSpaceDE w:val="0"/>
        <w:autoSpaceDN w:val="0"/>
        <w:adjustRightInd w:val="0"/>
        <w:spacing w:line="360" w:lineRule="auto"/>
        <w:ind w:left="0" w:firstLine="0"/>
        <w:contextualSpacing/>
        <w:jc w:val="both"/>
        <w:textAlignment w:val="baseline"/>
      </w:pPr>
    </w:p>
    <w:p w14:paraId="7A475643" w14:textId="77777777" w:rsidR="00A52087" w:rsidRPr="009476C7" w:rsidRDefault="007D74A4" w:rsidP="00A52087">
      <w:pPr>
        <w:pStyle w:val="Licencetitle"/>
      </w:pPr>
      <w:r>
        <w:t>Condition B13</w:t>
      </w:r>
      <w:r w:rsidRPr="00A402FB">
        <w:t>:</w:t>
      </w:r>
      <w:r>
        <w:t xml:space="preserve"> </w:t>
      </w:r>
      <w:r w:rsidR="00A52087" w:rsidRPr="009476C7">
        <w:t>BETTA implementation</w:t>
      </w:r>
    </w:p>
    <w:p w14:paraId="3024D612" w14:textId="7591A361" w:rsidR="00A52087" w:rsidRPr="00A52087" w:rsidRDefault="00A52087" w:rsidP="00370DD9">
      <w:pPr>
        <w:pStyle w:val="NumberedNormal"/>
        <w:numPr>
          <w:ilvl w:val="0"/>
          <w:numId w:val="0"/>
        </w:numPr>
        <w:ind w:left="879" w:hanging="879"/>
      </w:pPr>
      <w:r>
        <w:t>[Removed]</w:t>
      </w:r>
    </w:p>
    <w:p w14:paraId="69E2F8F2" w14:textId="69C97606" w:rsidR="007D74A4" w:rsidRDefault="007D74A4" w:rsidP="007D74A4">
      <w:pPr>
        <w:pStyle w:val="Heading2"/>
        <w:numPr>
          <w:ilvl w:val="0"/>
          <w:numId w:val="0"/>
        </w:numPr>
      </w:pPr>
      <w:bookmarkStart w:id="93" w:name="_Toc52354364"/>
      <w:r>
        <w:t>Condition B14</w:t>
      </w:r>
      <w:r w:rsidRPr="00A402FB">
        <w:t>:</w:t>
      </w:r>
      <w:r>
        <w:t xml:space="preserve"> </w:t>
      </w:r>
      <w:r w:rsidR="00A52087" w:rsidRPr="00A52087">
        <w:t>BETTA run-off arrangements scheme</w:t>
      </w:r>
      <w:bookmarkEnd w:id="93"/>
    </w:p>
    <w:p w14:paraId="70C1C55A" w14:textId="0310FD73" w:rsidR="00A52087" w:rsidRPr="00A52087" w:rsidRDefault="00A52087" w:rsidP="00370DD9">
      <w:pPr>
        <w:pStyle w:val="NumberedNormal"/>
        <w:numPr>
          <w:ilvl w:val="0"/>
          <w:numId w:val="0"/>
        </w:numPr>
        <w:ind w:left="879" w:hanging="879"/>
      </w:pPr>
      <w:r>
        <w:t>[Removed]</w:t>
      </w:r>
    </w:p>
    <w:p w14:paraId="12F87273" w14:textId="77777777" w:rsidR="00370DD9" w:rsidRDefault="00370DD9" w:rsidP="00370DD9">
      <w:pPr>
        <w:pStyle w:val="Heading2"/>
        <w:numPr>
          <w:ilvl w:val="0"/>
          <w:numId w:val="0"/>
        </w:numPr>
      </w:pPr>
      <w:bookmarkStart w:id="94" w:name="_Toc96137297"/>
      <w:bookmarkStart w:id="95" w:name="_Toc349050680"/>
      <w:bookmarkStart w:id="96" w:name="_Toc52354365"/>
      <w:r>
        <w:t>Condition B15</w:t>
      </w:r>
      <w:r w:rsidRPr="00A402FB">
        <w:t>:</w:t>
      </w:r>
      <w:r>
        <w:t xml:space="preserve"> </w:t>
      </w:r>
      <w:del w:id="97" w:author="Ofgem" w:date="2020-09-29T13:20:00Z">
        <w:r w:rsidRPr="00FE5990">
          <w:rPr>
            <w:rFonts w:ascii="Times New Roman" w:eastAsia="Times New Roman" w:hAnsi="Times New Roman" w:cs="Times New Roman"/>
            <w:bCs/>
            <w:i/>
            <w:iCs/>
            <w:lang w:eastAsia="en-GB"/>
          </w:rPr>
          <w:delText xml:space="preserve"> </w:delText>
        </w:r>
      </w:del>
      <w:bookmarkEnd w:id="94"/>
      <w:r>
        <w:t>Regulatory Instructions and Guidance</w:t>
      </w:r>
      <w:bookmarkEnd w:id="95"/>
      <w:bookmarkEnd w:id="96"/>
      <w:ins w:id="98" w:author="Ofgem" w:date="2020-09-29T13:20:00Z">
        <w:r>
          <w:t xml:space="preserve"> </w:t>
        </w:r>
      </w:ins>
    </w:p>
    <w:p w14:paraId="604B63AB" w14:textId="77777777" w:rsidR="00370DD9" w:rsidRPr="00FE5990" w:rsidRDefault="00370DD9" w:rsidP="00370DD9">
      <w:pPr>
        <w:keepNext/>
        <w:spacing w:before="240" w:after="60" w:line="240" w:lineRule="auto"/>
        <w:outlineLvl w:val="1"/>
        <w:rPr>
          <w:del w:id="99" w:author="Ofgem" w:date="2020-09-29T13:20:00Z"/>
          <w:rFonts w:eastAsia="Times New Roman" w:cs="Times New Roman"/>
          <w:b/>
          <w:bCs/>
          <w:i/>
          <w:iCs/>
        </w:rPr>
      </w:pPr>
    </w:p>
    <w:p w14:paraId="473B724F" w14:textId="77777777" w:rsidR="00370DD9" w:rsidRDefault="00370DD9" w:rsidP="00370DD9">
      <w:r w:rsidRPr="0057526A">
        <w:t xml:space="preserve">Introduction </w:t>
      </w:r>
    </w:p>
    <w:p w14:paraId="4E9D1CB6" w14:textId="77777777" w:rsidR="00370DD9" w:rsidRPr="00FE5990" w:rsidRDefault="00370DD9" w:rsidP="00370DD9">
      <w:pPr>
        <w:numPr>
          <w:ilvl w:val="0"/>
          <w:numId w:val="57"/>
        </w:numPr>
        <w:overflowPunct w:val="0"/>
        <w:autoSpaceDE w:val="0"/>
        <w:autoSpaceDN w:val="0"/>
        <w:adjustRightInd w:val="0"/>
        <w:spacing w:after="240" w:line="360" w:lineRule="auto"/>
        <w:jc w:val="both"/>
        <w:textAlignment w:val="baseline"/>
        <w:rPr>
          <w:del w:id="100" w:author="Ofgem" w:date="2020-09-29T13:20:00Z"/>
          <w:rFonts w:eastAsia="Times New Roman" w:cs="Times New Roman"/>
        </w:rPr>
      </w:pPr>
      <w:del w:id="101" w:author="Ofgem" w:date="2020-09-29T13:20:00Z">
        <w:r w:rsidRPr="00FE5990">
          <w:rPr>
            <w:rFonts w:eastAsia="Times New Roman" w:cs="Times New Roman"/>
          </w:rPr>
          <w:delText>The purpose of this</w:delText>
        </w:r>
      </w:del>
      <w:ins w:id="102" w:author="Ofgem" w:date="2020-09-29T13:20:00Z">
        <w:r w:rsidRPr="00A8662E">
          <w:rPr>
            <w:rFonts w:eastAsia="Times New Roman" w:cs="Times New Roman"/>
            <w:szCs w:val="24"/>
          </w:rPr>
          <w:t>XX.</w:t>
        </w:r>
        <w:r>
          <w:rPr>
            <w:rFonts w:eastAsia="Times New Roman" w:cs="Times New Roman"/>
            <w:szCs w:val="24"/>
          </w:rPr>
          <w:t>1</w:t>
        </w:r>
        <w:r w:rsidRPr="00A8662E">
          <w:rPr>
            <w:rFonts w:eastAsia="Times New Roman" w:cs="Times New Roman"/>
            <w:szCs w:val="24"/>
          </w:rPr>
          <w:tab/>
          <w:t>This</w:t>
        </w:r>
      </w:ins>
      <w:r w:rsidRPr="00A8662E">
        <w:rPr>
          <w:rFonts w:eastAsia="Times New Roman" w:cs="Times New Roman"/>
          <w:szCs w:val="24"/>
        </w:rPr>
        <w:t xml:space="preserve"> condition </w:t>
      </w:r>
      <w:del w:id="103" w:author="Ofgem" w:date="2020-09-29T13:20:00Z">
        <w:r w:rsidRPr="00FE5990">
          <w:rPr>
            <w:rFonts w:eastAsia="Times New Roman" w:cs="Times New Roman"/>
          </w:rPr>
          <w:delText>is to set</w:delText>
        </w:r>
      </w:del>
      <w:ins w:id="104" w:author="Ofgem" w:date="2020-09-29T13:20:00Z">
        <w:r w:rsidRPr="00A8662E">
          <w:rPr>
            <w:rFonts w:eastAsia="Times New Roman" w:cs="Times New Roman"/>
            <w:szCs w:val="24"/>
          </w:rPr>
          <w:t>sets</w:t>
        </w:r>
      </w:ins>
      <w:r w:rsidRPr="00A8662E">
        <w:rPr>
          <w:rFonts w:eastAsia="Times New Roman" w:cs="Times New Roman"/>
          <w:szCs w:val="24"/>
        </w:rPr>
        <w:t xml:space="preserve"> out the scope, contents, and common governance arrangements for the </w:t>
      </w:r>
      <w:del w:id="105" w:author="Ofgem" w:date="2020-09-29T13:20:00Z">
        <w:r w:rsidRPr="00FE5990">
          <w:rPr>
            <w:rFonts w:eastAsia="Times New Roman" w:cs="Times New Roman"/>
          </w:rPr>
          <w:delText>Regulatory Instructions and Guidance (“</w:delText>
        </w:r>
      </w:del>
      <w:r w:rsidRPr="00A8662E">
        <w:rPr>
          <w:rFonts w:eastAsia="Times New Roman" w:cs="Times New Roman"/>
          <w:szCs w:val="24"/>
        </w:rPr>
        <w:t>RIGs</w:t>
      </w:r>
      <w:del w:id="106" w:author="Ofgem" w:date="2020-09-29T13:20:00Z">
        <w:r w:rsidRPr="00FE5990">
          <w:rPr>
            <w:rFonts w:eastAsia="Times New Roman" w:cs="Times New Roman"/>
          </w:rPr>
          <w:delText>”) published by the Authority pursuant to this condition.</w:delText>
        </w:r>
      </w:del>
    </w:p>
    <w:p w14:paraId="7C634E0D" w14:textId="77777777" w:rsidR="00370DD9" w:rsidRDefault="00370DD9" w:rsidP="00370DD9">
      <w:pPr>
        <w:overflowPunct w:val="0"/>
        <w:autoSpaceDE w:val="0"/>
        <w:autoSpaceDN w:val="0"/>
        <w:adjustRightInd w:val="0"/>
        <w:spacing w:after="240" w:line="360" w:lineRule="auto"/>
        <w:ind w:left="709" w:hanging="709"/>
        <w:jc w:val="both"/>
        <w:textAlignment w:val="baseline"/>
        <w:rPr>
          <w:rFonts w:eastAsia="Times New Roman" w:cs="Times New Roman"/>
          <w:szCs w:val="24"/>
        </w:rPr>
      </w:pPr>
      <w:ins w:id="107" w:author="Ofgem" w:date="2020-09-29T13:20:00Z">
        <w:r w:rsidRPr="00A8662E">
          <w:rPr>
            <w:rFonts w:eastAsia="Times New Roman" w:cs="Times New Roman"/>
            <w:szCs w:val="24"/>
          </w:rPr>
          <w:t xml:space="preserve">. </w:t>
        </w:r>
      </w:ins>
      <w:r w:rsidRPr="00A8662E">
        <w:rPr>
          <w:rFonts w:eastAsia="Times New Roman" w:cs="Times New Roman"/>
          <w:szCs w:val="24"/>
        </w:rPr>
        <w:t xml:space="preserve">The RIGs are the primary means by which the Authority directs the licensee to collect and provide the information to the Authority that the Authority needs to enable it to administer the </w:t>
      </w:r>
      <w:del w:id="108" w:author="Ofgem" w:date="2020-09-29T13:20:00Z">
        <w:r w:rsidRPr="00FE5990">
          <w:rPr>
            <w:rFonts w:eastAsia="Times New Roman" w:cs="Times New Roman"/>
          </w:rPr>
          <w:delText>Special Conditions</w:delText>
        </w:r>
      </w:del>
      <w:ins w:id="109" w:author="Ofgem" w:date="2020-09-29T13:20:00Z">
        <w:r>
          <w:rPr>
            <w:rFonts w:eastAsia="Times New Roman" w:cs="Times New Roman"/>
            <w:szCs w:val="24"/>
          </w:rPr>
          <w:t>s</w:t>
        </w:r>
        <w:r w:rsidRPr="00A8662E">
          <w:rPr>
            <w:rFonts w:eastAsia="Times New Roman" w:cs="Times New Roman"/>
            <w:szCs w:val="24"/>
          </w:rPr>
          <w:t xml:space="preserve">pecial </w:t>
        </w:r>
        <w:r>
          <w:rPr>
            <w:rFonts w:eastAsia="Times New Roman" w:cs="Times New Roman"/>
            <w:szCs w:val="24"/>
          </w:rPr>
          <w:t>c</w:t>
        </w:r>
        <w:r w:rsidRPr="00A8662E">
          <w:rPr>
            <w:rFonts w:eastAsia="Times New Roman" w:cs="Times New Roman"/>
            <w:szCs w:val="24"/>
          </w:rPr>
          <w:t>onditions</w:t>
        </w:r>
      </w:ins>
      <w:r w:rsidRPr="00A8662E">
        <w:rPr>
          <w:rFonts w:eastAsia="Times New Roman" w:cs="Times New Roman"/>
          <w:szCs w:val="24"/>
        </w:rPr>
        <w:t xml:space="preserve"> of this licence and, where not referenced in the licence, the </w:t>
      </w:r>
      <w:del w:id="110" w:author="Ofgem" w:date="2020-09-29T13:20:00Z">
        <w:r w:rsidRPr="00FE5990">
          <w:rPr>
            <w:rFonts w:eastAsia="Times New Roman" w:cs="Times New Roman"/>
          </w:rPr>
          <w:delText xml:space="preserve">final proposals. </w:delText>
        </w:r>
      </w:del>
      <w:ins w:id="111" w:author="Ofgem" w:date="2020-09-29T13:20:00Z">
        <w:r>
          <w:rPr>
            <w:rFonts w:eastAsia="Times New Roman" w:cs="Times New Roman"/>
            <w:szCs w:val="24"/>
          </w:rPr>
          <w:t>F</w:t>
        </w:r>
        <w:r w:rsidRPr="00A8662E">
          <w:rPr>
            <w:rFonts w:eastAsia="Times New Roman" w:cs="Times New Roman"/>
            <w:szCs w:val="24"/>
          </w:rPr>
          <w:t xml:space="preserve">inal </w:t>
        </w:r>
        <w:r>
          <w:rPr>
            <w:rFonts w:eastAsia="Times New Roman" w:cs="Times New Roman"/>
            <w:szCs w:val="24"/>
          </w:rPr>
          <w:t>Determinations</w:t>
        </w:r>
        <w:r w:rsidRPr="00A8662E">
          <w:rPr>
            <w:rFonts w:eastAsia="Times New Roman" w:cs="Times New Roman"/>
            <w:szCs w:val="24"/>
          </w:rPr>
          <w:t>.</w:t>
        </w:r>
      </w:ins>
    </w:p>
    <w:p w14:paraId="08B6440F" w14:textId="77777777" w:rsidR="00370DD9" w:rsidRPr="00FE5990" w:rsidRDefault="00370DD9" w:rsidP="00370DD9">
      <w:pPr>
        <w:autoSpaceDE w:val="0"/>
        <w:autoSpaceDN w:val="0"/>
        <w:adjustRightInd w:val="0"/>
        <w:spacing w:after="220" w:line="360" w:lineRule="auto"/>
        <w:rPr>
          <w:del w:id="112" w:author="Ofgem" w:date="2020-09-29T13:20:00Z"/>
          <w:rFonts w:eastAsia="Calibri" w:cs="Times New Roman"/>
          <w:b/>
          <w:bCs/>
        </w:rPr>
      </w:pPr>
      <w:del w:id="113" w:author="Ofgem" w:date="2020-09-29T13:20:00Z">
        <w:r w:rsidRPr="00FE5990">
          <w:rPr>
            <w:rFonts w:eastAsia="Calibri" w:cs="Times New Roman"/>
            <w:b/>
            <w:bCs/>
          </w:rPr>
          <w:delText>Part A:  Licensee’s obligations under this condition</w:delText>
        </w:r>
      </w:del>
    </w:p>
    <w:p w14:paraId="535DA653" w14:textId="77777777" w:rsidR="00370DD9" w:rsidRPr="00FE5990" w:rsidRDefault="00370DD9" w:rsidP="00370DD9">
      <w:pPr>
        <w:numPr>
          <w:ilvl w:val="0"/>
          <w:numId w:val="57"/>
        </w:numPr>
        <w:overflowPunct w:val="0"/>
        <w:autoSpaceDE w:val="0"/>
        <w:autoSpaceDN w:val="0"/>
        <w:adjustRightInd w:val="0"/>
        <w:spacing w:after="240" w:line="360" w:lineRule="auto"/>
        <w:jc w:val="both"/>
        <w:textAlignment w:val="baseline"/>
        <w:rPr>
          <w:del w:id="114" w:author="Ofgem" w:date="2020-09-29T13:20:00Z"/>
          <w:rFonts w:eastAsia="Times New Roman" w:cs="Times New Roman"/>
        </w:rPr>
      </w:pPr>
      <w:del w:id="115" w:author="Ofgem" w:date="2020-09-29T13:20:00Z">
        <w:r w:rsidRPr="00FE5990">
          <w:rPr>
            <w:rFonts w:eastAsia="Times New Roman" w:cs="Times New Roman"/>
          </w:rPr>
          <w:delText>Unless and so far as the Authority otherwise consents, the licensee must have in place and maintain appropriate systems, processes, and procedures to enable it:</w:delText>
        </w:r>
      </w:del>
    </w:p>
    <w:p w14:paraId="4AC2A4CE" w14:textId="77777777" w:rsidR="00370DD9" w:rsidRPr="00FE5990" w:rsidRDefault="00370DD9" w:rsidP="00370DD9">
      <w:pPr>
        <w:numPr>
          <w:ilvl w:val="0"/>
          <w:numId w:val="58"/>
        </w:numPr>
        <w:autoSpaceDE w:val="0"/>
        <w:autoSpaceDN w:val="0"/>
        <w:adjustRightInd w:val="0"/>
        <w:spacing w:after="220" w:line="360" w:lineRule="auto"/>
        <w:rPr>
          <w:del w:id="116" w:author="Ofgem" w:date="2020-09-29T13:20:00Z"/>
          <w:rFonts w:eastAsia="Times New Roman" w:cs="Times New Roman"/>
        </w:rPr>
      </w:pPr>
      <w:del w:id="117" w:author="Ofgem" w:date="2020-09-29T13:20:00Z">
        <w:r w:rsidRPr="00FE5990">
          <w:rPr>
            <w:rFonts w:eastAsia="Times New Roman" w:cs="Times New Roman"/>
          </w:rPr>
          <w:delText>to estimate, measure, and record the information detailed in the RIGs (“specified information”); and</w:delText>
        </w:r>
      </w:del>
    </w:p>
    <w:p w14:paraId="283946D5" w14:textId="77777777" w:rsidR="00370DD9" w:rsidRPr="00A8662E" w:rsidRDefault="00370DD9" w:rsidP="00370DD9">
      <w:pPr>
        <w:overflowPunct w:val="0"/>
        <w:autoSpaceDE w:val="0"/>
        <w:autoSpaceDN w:val="0"/>
        <w:adjustRightInd w:val="0"/>
        <w:spacing w:after="240" w:line="360" w:lineRule="auto"/>
        <w:ind w:left="709" w:hanging="709"/>
        <w:jc w:val="both"/>
        <w:textAlignment w:val="baseline"/>
        <w:rPr>
          <w:ins w:id="118" w:author="Ofgem" w:date="2020-09-29T13:20:00Z"/>
          <w:rFonts w:eastAsia="Times New Roman" w:cs="Times New Roman"/>
          <w:szCs w:val="24"/>
        </w:rPr>
      </w:pPr>
      <w:del w:id="119" w:author="Ofgem" w:date="2020-09-29T13:20:00Z">
        <w:r w:rsidRPr="00FE5990">
          <w:rPr>
            <w:rFonts w:eastAsia="Times New Roman" w:cs="Times New Roman"/>
          </w:rPr>
          <w:delText>to provide such information to the</w:delText>
        </w:r>
      </w:del>
      <w:ins w:id="120" w:author="Ofgem" w:date="2020-09-29T13:20:00Z">
        <w:r>
          <w:rPr>
            <w:rFonts w:eastAsia="Times New Roman" w:cs="Times New Roman"/>
            <w:szCs w:val="24"/>
          </w:rPr>
          <w:t>XX2.</w:t>
        </w:r>
        <w:r>
          <w:rPr>
            <w:rFonts w:eastAsia="Times New Roman" w:cs="Times New Roman"/>
            <w:szCs w:val="24"/>
          </w:rPr>
          <w:tab/>
        </w:r>
        <w:r w:rsidRPr="00A8662E">
          <w:rPr>
            <w:rFonts w:eastAsia="Times New Roman" w:cs="Times New Roman"/>
            <w:szCs w:val="24"/>
          </w:rPr>
          <w:t xml:space="preserve">The Authority </w:t>
        </w:r>
        <w:r>
          <w:rPr>
            <w:rFonts w:eastAsia="Times New Roman" w:cs="Times New Roman"/>
            <w:szCs w:val="24"/>
          </w:rPr>
          <w:t xml:space="preserve">also </w:t>
        </w:r>
        <w:r w:rsidRPr="00A8662E">
          <w:rPr>
            <w:rFonts w:eastAsia="Times New Roman" w:cs="Times New Roman"/>
            <w:szCs w:val="24"/>
          </w:rPr>
          <w:t xml:space="preserve">uses this information </w:t>
        </w:r>
        <w:r>
          <w:rPr>
            <w:rFonts w:eastAsia="Times New Roman" w:cs="Times New Roman"/>
            <w:szCs w:val="24"/>
          </w:rPr>
          <w:t>in</w:t>
        </w:r>
        <w:r w:rsidRPr="00A8662E">
          <w:rPr>
            <w:rFonts w:eastAsia="Times New Roman" w:cs="Times New Roman"/>
            <w:szCs w:val="24"/>
          </w:rPr>
          <w:t xml:space="preserve"> prepar</w:t>
        </w:r>
        <w:r>
          <w:rPr>
            <w:rFonts w:eastAsia="Times New Roman" w:cs="Times New Roman"/>
            <w:szCs w:val="24"/>
          </w:rPr>
          <w:t>ation</w:t>
        </w:r>
        <w:r w:rsidRPr="00A8662E">
          <w:rPr>
            <w:rFonts w:eastAsia="Times New Roman" w:cs="Times New Roman"/>
            <w:szCs w:val="24"/>
          </w:rPr>
          <w:t xml:space="preserve"> </w:t>
        </w:r>
        <w:r>
          <w:rPr>
            <w:rFonts w:eastAsia="Times New Roman" w:cs="Times New Roman"/>
            <w:szCs w:val="24"/>
          </w:rPr>
          <w:t xml:space="preserve">of </w:t>
        </w:r>
        <w:r w:rsidRPr="00A8662E">
          <w:rPr>
            <w:rFonts w:eastAsia="Times New Roman" w:cs="Times New Roman"/>
            <w:szCs w:val="24"/>
          </w:rPr>
          <w:t>an Annual Report.</w:t>
        </w:r>
        <w:r>
          <w:rPr>
            <w:rFonts w:eastAsia="Times New Roman" w:cs="Times New Roman"/>
            <w:szCs w:val="24"/>
          </w:rPr>
          <w:t xml:space="preserve"> </w:t>
        </w:r>
      </w:ins>
    </w:p>
    <w:p w14:paraId="385F249C" w14:textId="77777777" w:rsidR="00370DD9" w:rsidRPr="00CD1293" w:rsidRDefault="00370DD9" w:rsidP="00370DD9">
      <w:pPr>
        <w:autoSpaceDE w:val="0"/>
        <w:autoSpaceDN w:val="0"/>
        <w:adjustRightInd w:val="0"/>
        <w:spacing w:after="0" w:line="360" w:lineRule="auto"/>
        <w:rPr>
          <w:ins w:id="121" w:author="Ofgem" w:date="2020-09-29T13:20:00Z"/>
          <w:rFonts w:ascii="Arial" w:eastAsia="Calibri" w:hAnsi="Arial" w:cs="Arial"/>
          <w:b/>
          <w:bCs/>
          <w:szCs w:val="24"/>
        </w:rPr>
      </w:pPr>
      <w:ins w:id="122" w:author="Ofgem" w:date="2020-09-29T13:20:00Z">
        <w:r w:rsidRPr="00CD1293">
          <w:rPr>
            <w:rFonts w:ascii="Arial" w:eastAsia="Calibri" w:hAnsi="Arial" w:cs="Arial"/>
            <w:b/>
            <w:bCs/>
            <w:szCs w:val="24"/>
          </w:rPr>
          <w:t xml:space="preserve">Part A: </w:t>
        </w:r>
        <w:r>
          <w:rPr>
            <w:rFonts w:ascii="Arial" w:eastAsia="Calibri" w:hAnsi="Arial" w:cs="Arial"/>
            <w:b/>
            <w:bCs/>
            <w:szCs w:val="24"/>
          </w:rPr>
          <w:t>The RIGs</w:t>
        </w:r>
      </w:ins>
    </w:p>
    <w:p w14:paraId="350C363C" w14:textId="77777777" w:rsidR="00370DD9" w:rsidRPr="00FE5990" w:rsidRDefault="00370DD9" w:rsidP="00370DD9">
      <w:pPr>
        <w:numPr>
          <w:ilvl w:val="0"/>
          <w:numId w:val="58"/>
        </w:numPr>
        <w:autoSpaceDE w:val="0"/>
        <w:autoSpaceDN w:val="0"/>
        <w:adjustRightInd w:val="0"/>
        <w:spacing w:after="220" w:line="360" w:lineRule="auto"/>
        <w:rPr>
          <w:del w:id="123" w:author="Ofgem" w:date="2020-09-29T13:20:00Z"/>
          <w:rFonts w:eastAsia="Times New Roman" w:cs="Times New Roman"/>
        </w:rPr>
      </w:pPr>
      <w:ins w:id="124" w:author="Ofgem" w:date="2020-09-29T13:20:00Z">
        <w:r w:rsidRPr="00A8662E">
          <w:rPr>
            <w:rFonts w:eastAsia="Times New Roman" w:cs="Times New Roman"/>
            <w:szCs w:val="24"/>
          </w:rPr>
          <w:t>XX.3</w:t>
        </w:r>
        <w:r w:rsidRPr="00A8662E">
          <w:rPr>
            <w:rFonts w:eastAsia="Times New Roman" w:cs="Times New Roman"/>
            <w:szCs w:val="24"/>
          </w:rPr>
          <w:tab/>
          <w:t>The</w:t>
        </w:r>
      </w:ins>
      <w:r w:rsidRPr="00A8662E">
        <w:rPr>
          <w:rFonts w:eastAsia="Times New Roman" w:cs="Times New Roman"/>
          <w:szCs w:val="24"/>
        </w:rPr>
        <w:t xml:space="preserve"> Authority </w:t>
      </w:r>
      <w:del w:id="125" w:author="Ofgem" w:date="2020-09-29T13:20:00Z">
        <w:r w:rsidRPr="00FE5990">
          <w:rPr>
            <w:rFonts w:eastAsia="Times New Roman" w:cs="Times New Roman"/>
          </w:rPr>
          <w:delText>in respect of such periods and within such timeframes as are specified in</w:delText>
        </w:r>
      </w:del>
      <w:ins w:id="126" w:author="Ofgem" w:date="2020-09-29T13:20:00Z">
        <w:r w:rsidRPr="00A8662E">
          <w:rPr>
            <w:rFonts w:eastAsia="Times New Roman" w:cs="Times New Roman"/>
            <w:szCs w:val="24"/>
          </w:rPr>
          <w:t>will issue</w:t>
        </w:r>
        <w:r>
          <w:rPr>
            <w:rFonts w:eastAsia="Times New Roman" w:cs="Times New Roman"/>
            <w:szCs w:val="24"/>
          </w:rPr>
          <w:t xml:space="preserve"> and amend</w:t>
        </w:r>
      </w:ins>
      <w:r>
        <w:rPr>
          <w:rFonts w:eastAsia="Times New Roman" w:cs="Times New Roman"/>
          <w:szCs w:val="24"/>
        </w:rPr>
        <w:t xml:space="preserve"> </w:t>
      </w:r>
      <w:r w:rsidRPr="00A8662E">
        <w:rPr>
          <w:rFonts w:eastAsia="Times New Roman" w:cs="Times New Roman"/>
          <w:szCs w:val="24"/>
        </w:rPr>
        <w:t>the RIGs</w:t>
      </w:r>
      <w:del w:id="127" w:author="Ofgem" w:date="2020-09-29T13:20:00Z">
        <w:r w:rsidRPr="00FE5990">
          <w:rPr>
            <w:rFonts w:eastAsia="Times New Roman" w:cs="Times New Roman"/>
          </w:rPr>
          <w:delText>.</w:delText>
        </w:r>
      </w:del>
    </w:p>
    <w:p w14:paraId="3089732A" w14:textId="77777777" w:rsidR="00370DD9" w:rsidRPr="00A8662E" w:rsidRDefault="00370DD9" w:rsidP="00370DD9">
      <w:pPr>
        <w:overflowPunct w:val="0"/>
        <w:autoSpaceDE w:val="0"/>
        <w:autoSpaceDN w:val="0"/>
        <w:adjustRightInd w:val="0"/>
        <w:spacing w:after="240" w:line="360" w:lineRule="auto"/>
        <w:ind w:left="709" w:hanging="709"/>
        <w:jc w:val="both"/>
        <w:textAlignment w:val="baseline"/>
        <w:rPr>
          <w:rFonts w:eastAsia="Times New Roman" w:cs="Times New Roman"/>
          <w:szCs w:val="24"/>
        </w:rPr>
      </w:pPr>
      <w:del w:id="128" w:author="Ofgem" w:date="2020-09-29T13:20:00Z">
        <w:r w:rsidRPr="00FE5990">
          <w:rPr>
            <w:rFonts w:eastAsia="Times New Roman" w:cs="Times New Roman"/>
          </w:rPr>
          <w:delText>To facilitate compliance with paragraph 3 of this condition, the accounting records and other records kept</w:delText>
        </w:r>
      </w:del>
      <w:r w:rsidRPr="00A8662E">
        <w:rPr>
          <w:rFonts w:eastAsia="Times New Roman" w:cs="Times New Roman"/>
          <w:szCs w:val="24"/>
        </w:rPr>
        <w:t xml:space="preserve"> by </w:t>
      </w:r>
      <w:del w:id="129" w:author="Ofgem" w:date="2020-09-29T13:20:00Z">
        <w:r w:rsidRPr="00FE5990">
          <w:rPr>
            <w:rFonts w:eastAsia="Times New Roman" w:cs="Times New Roman"/>
          </w:rPr>
          <w:delText>the licensee with respect to the specified information must:</w:delText>
        </w:r>
      </w:del>
      <w:ins w:id="130" w:author="Ofgem" w:date="2020-09-29T13:20:00Z">
        <w:r w:rsidRPr="00A8662E">
          <w:rPr>
            <w:rFonts w:eastAsia="Times New Roman" w:cs="Times New Roman"/>
            <w:szCs w:val="24"/>
          </w:rPr>
          <w:t xml:space="preserve">direction. </w:t>
        </w:r>
      </w:ins>
    </w:p>
    <w:p w14:paraId="2413E428" w14:textId="77777777" w:rsidR="00370DD9" w:rsidRPr="00FE5990" w:rsidRDefault="00370DD9" w:rsidP="00370DD9">
      <w:pPr>
        <w:numPr>
          <w:ilvl w:val="0"/>
          <w:numId w:val="59"/>
        </w:numPr>
        <w:autoSpaceDE w:val="0"/>
        <w:autoSpaceDN w:val="0"/>
        <w:adjustRightInd w:val="0"/>
        <w:spacing w:after="220" w:line="360" w:lineRule="auto"/>
        <w:rPr>
          <w:del w:id="131" w:author="Ofgem" w:date="2020-09-29T13:20:00Z"/>
          <w:rFonts w:eastAsia="Times New Roman" w:cs="Times New Roman"/>
        </w:rPr>
      </w:pPr>
      <w:del w:id="132" w:author="Ofgem" w:date="2020-09-29T13:20:00Z">
        <w:r w:rsidRPr="00FE5990">
          <w:rPr>
            <w:rFonts w:eastAsia="Times New Roman" w:cs="Times New Roman"/>
          </w:rPr>
          <w:delText>be so arranged as to ensure that such information can be separately identified and reasonably attributed as between the licensee’s business and the business of any affiliate or related undertaking of the licensee; and</w:delText>
        </w:r>
      </w:del>
    </w:p>
    <w:p w14:paraId="2A249A77" w14:textId="77777777" w:rsidR="00370DD9" w:rsidRPr="00FE5990" w:rsidRDefault="00370DD9" w:rsidP="00370DD9">
      <w:pPr>
        <w:numPr>
          <w:ilvl w:val="0"/>
          <w:numId w:val="59"/>
        </w:numPr>
        <w:autoSpaceDE w:val="0"/>
        <w:autoSpaceDN w:val="0"/>
        <w:adjustRightInd w:val="0"/>
        <w:spacing w:after="220" w:line="360" w:lineRule="auto"/>
        <w:rPr>
          <w:del w:id="133" w:author="Ofgem" w:date="2020-09-29T13:20:00Z"/>
          <w:rFonts w:eastAsia="Times New Roman" w:cs="Times New Roman"/>
        </w:rPr>
      </w:pPr>
      <w:del w:id="134" w:author="Ofgem" w:date="2020-09-29T13:20:00Z">
        <w:r w:rsidRPr="00FE5990">
          <w:rPr>
            <w:rFonts w:eastAsia="Times New Roman" w:cs="Times New Roman"/>
          </w:rPr>
          <w:delText xml:space="preserve">be maintained for a period of eight years, or such shorter period as set out in the RIGs, from the date that they are made. </w:delText>
        </w:r>
      </w:del>
    </w:p>
    <w:p w14:paraId="59468917" w14:textId="77777777" w:rsidR="00370DD9" w:rsidRPr="00FE5990" w:rsidRDefault="00370DD9" w:rsidP="00370DD9">
      <w:pPr>
        <w:autoSpaceDE w:val="0"/>
        <w:autoSpaceDN w:val="0"/>
        <w:adjustRightInd w:val="0"/>
        <w:spacing w:after="220" w:line="360" w:lineRule="auto"/>
        <w:rPr>
          <w:del w:id="135" w:author="Ofgem" w:date="2020-09-29T13:20:00Z"/>
          <w:rFonts w:eastAsia="Calibri" w:cs="Times New Roman"/>
          <w:b/>
          <w:bCs/>
        </w:rPr>
      </w:pPr>
      <w:del w:id="136" w:author="Ofgem" w:date="2020-09-29T13:20:00Z">
        <w:r w:rsidRPr="00FE5990">
          <w:rPr>
            <w:rFonts w:eastAsia="Calibri" w:cs="Times New Roman"/>
            <w:b/>
            <w:bCs/>
          </w:rPr>
          <w:delText>Part B:  Scope and content of the RIGs</w:delText>
        </w:r>
      </w:del>
    </w:p>
    <w:p w14:paraId="02062A99" w14:textId="77777777" w:rsidR="00370DD9" w:rsidRPr="00A8662E" w:rsidRDefault="00370DD9" w:rsidP="00370DD9">
      <w:pPr>
        <w:overflowPunct w:val="0"/>
        <w:autoSpaceDE w:val="0"/>
        <w:autoSpaceDN w:val="0"/>
        <w:adjustRightInd w:val="0"/>
        <w:spacing w:after="240" w:line="360" w:lineRule="auto"/>
        <w:ind w:left="709" w:hanging="709"/>
        <w:jc w:val="both"/>
        <w:textAlignment w:val="baseline"/>
        <w:rPr>
          <w:ins w:id="137" w:author="Ofgem" w:date="2020-09-29T13:20:00Z"/>
          <w:rFonts w:eastAsia="Times New Roman" w:cs="Times New Roman"/>
          <w:szCs w:val="24"/>
        </w:rPr>
      </w:pPr>
      <w:ins w:id="138" w:author="Ofgem" w:date="2020-09-29T13:20:00Z">
        <w:r w:rsidRPr="00A8662E">
          <w:rPr>
            <w:rFonts w:eastAsia="Times New Roman" w:cs="Times New Roman"/>
            <w:szCs w:val="24"/>
          </w:rPr>
          <w:t>XX.4</w:t>
        </w:r>
        <w:r w:rsidRPr="00A8662E">
          <w:rPr>
            <w:rFonts w:eastAsia="Times New Roman" w:cs="Times New Roman"/>
            <w:szCs w:val="24"/>
          </w:rPr>
          <w:tab/>
          <w:t xml:space="preserve">The Authority </w:t>
        </w:r>
        <w:r>
          <w:rPr>
            <w:rFonts w:eastAsia="Times New Roman" w:cs="Times New Roman"/>
            <w:szCs w:val="24"/>
          </w:rPr>
          <w:t xml:space="preserve">will </w:t>
        </w:r>
        <w:r w:rsidRPr="00A8662E">
          <w:rPr>
            <w:rFonts w:eastAsia="Times New Roman" w:cs="Times New Roman"/>
            <w:szCs w:val="24"/>
          </w:rPr>
          <w:t xml:space="preserve">maintain a current version </w:t>
        </w:r>
        <w:r>
          <w:rPr>
            <w:rFonts w:eastAsia="Times New Roman" w:cs="Times New Roman"/>
            <w:szCs w:val="24"/>
          </w:rPr>
          <w:t>of the RIGs on the Authority’s W</w:t>
        </w:r>
        <w:r w:rsidRPr="00A8662E">
          <w:rPr>
            <w:rFonts w:eastAsia="Times New Roman" w:cs="Times New Roman"/>
            <w:szCs w:val="24"/>
          </w:rPr>
          <w:t>ebsite.</w:t>
        </w:r>
      </w:ins>
    </w:p>
    <w:p w14:paraId="419CF0FF" w14:textId="77777777" w:rsidR="00370DD9" w:rsidRPr="00A8662E" w:rsidRDefault="00370DD9" w:rsidP="00370DD9">
      <w:pPr>
        <w:overflowPunct w:val="0"/>
        <w:autoSpaceDE w:val="0"/>
        <w:autoSpaceDN w:val="0"/>
        <w:adjustRightInd w:val="0"/>
        <w:spacing w:after="240" w:line="360" w:lineRule="auto"/>
        <w:ind w:left="709" w:hanging="709"/>
        <w:jc w:val="both"/>
        <w:textAlignment w:val="baseline"/>
        <w:rPr>
          <w:rFonts w:eastAsia="Times New Roman" w:cs="Times New Roman"/>
          <w:szCs w:val="24"/>
        </w:rPr>
      </w:pPr>
      <w:ins w:id="139" w:author="Ofgem" w:date="2020-09-29T13:20:00Z">
        <w:r w:rsidRPr="00A8662E">
          <w:rPr>
            <w:rFonts w:eastAsia="Times New Roman" w:cs="Times New Roman"/>
            <w:szCs w:val="24"/>
          </w:rPr>
          <w:t>XX.5</w:t>
        </w:r>
        <w:r w:rsidRPr="00A8662E">
          <w:rPr>
            <w:rFonts w:eastAsia="Times New Roman" w:cs="Times New Roman"/>
            <w:szCs w:val="24"/>
          </w:rPr>
          <w:tab/>
        </w:r>
      </w:ins>
      <w:r w:rsidRPr="00A8662E">
        <w:rPr>
          <w:rFonts w:eastAsia="Times New Roman" w:cs="Times New Roman"/>
          <w:szCs w:val="24"/>
        </w:rPr>
        <w:t xml:space="preserve">Subject to paragraphs 6 and 7 of this condition, the </w:t>
      </w:r>
      <w:del w:id="140" w:author="Ofgem" w:date="2020-09-29T13:20:00Z">
        <w:r w:rsidRPr="00FE5990">
          <w:rPr>
            <w:rFonts w:eastAsia="Times New Roman" w:cs="Times New Roman"/>
          </w:rPr>
          <w:delText>matters that may be included, or for which</w:delText>
        </w:r>
      </w:del>
      <w:ins w:id="141" w:author="Ofgem" w:date="2020-09-29T13:20:00Z">
        <w:r w:rsidRPr="00A8662E">
          <w:rPr>
            <w:rFonts w:eastAsia="Times New Roman" w:cs="Times New Roman"/>
            <w:szCs w:val="24"/>
          </w:rPr>
          <w:t>RIGs will make</w:t>
        </w:r>
      </w:ins>
      <w:r w:rsidRPr="00A8662E">
        <w:rPr>
          <w:rFonts w:eastAsia="Times New Roman" w:cs="Times New Roman"/>
          <w:szCs w:val="24"/>
        </w:rPr>
        <w:t xml:space="preserve"> provision </w:t>
      </w:r>
      <w:del w:id="142" w:author="Ofgem" w:date="2020-09-29T13:20:00Z">
        <w:r w:rsidRPr="00FE5990">
          <w:rPr>
            <w:rFonts w:eastAsia="Times New Roman" w:cs="Times New Roman"/>
          </w:rPr>
          <w:delText>may be made, in the RIGs are</w:delText>
        </w:r>
      </w:del>
      <w:ins w:id="143" w:author="Ofgem" w:date="2020-09-29T13:20:00Z">
        <w:r w:rsidRPr="00A8662E">
          <w:rPr>
            <w:rFonts w:eastAsia="Times New Roman" w:cs="Times New Roman"/>
            <w:szCs w:val="24"/>
          </w:rPr>
          <w:t>about</w:t>
        </w:r>
      </w:ins>
      <w:r w:rsidRPr="00A8662E">
        <w:rPr>
          <w:rFonts w:eastAsia="Times New Roman" w:cs="Times New Roman"/>
          <w:szCs w:val="24"/>
        </w:rPr>
        <w:t>:</w:t>
      </w:r>
    </w:p>
    <w:p w14:paraId="3CD63012" w14:textId="77777777" w:rsidR="00370DD9" w:rsidRPr="00576EEF" w:rsidRDefault="00370DD9" w:rsidP="00370DD9">
      <w:pPr>
        <w:pStyle w:val="ListParagraph"/>
        <w:numPr>
          <w:ilvl w:val="0"/>
          <w:numId w:val="12"/>
        </w:numPr>
        <w:overflowPunct w:val="0"/>
        <w:autoSpaceDE w:val="0"/>
        <w:autoSpaceDN w:val="0"/>
        <w:adjustRightInd w:val="0"/>
        <w:spacing w:after="240" w:line="360" w:lineRule="auto"/>
        <w:ind w:left="1069"/>
        <w:contextualSpacing/>
        <w:jc w:val="both"/>
        <w:textAlignment w:val="baseline"/>
        <w:rPr>
          <w:rFonts w:eastAsia="Times New Roman" w:cs="Times New Roman"/>
          <w:szCs w:val="24"/>
        </w:rPr>
      </w:pPr>
      <w:r w:rsidRPr="00576EEF">
        <w:rPr>
          <w:rFonts w:eastAsia="Times New Roman" w:cs="Times New Roman"/>
          <w:szCs w:val="24"/>
        </w:rPr>
        <w:t xml:space="preserve">instructions and guidance on the establishment of systems, processes, procedures, and ways for recording and providing </w:t>
      </w:r>
      <w:del w:id="144" w:author="Ofgem" w:date="2020-09-29T13:20:00Z">
        <w:r w:rsidRPr="00FE5990">
          <w:rPr>
            <w:rFonts w:eastAsia="Times New Roman" w:cs="Times New Roman"/>
          </w:rPr>
          <w:delText>specified information</w:delText>
        </w:r>
      </w:del>
      <w:ins w:id="145" w:author="Ofgem" w:date="2020-09-29T13:20:00Z">
        <w:r w:rsidRPr="00576EEF">
          <w:rPr>
            <w:rFonts w:eastAsia="Times New Roman" w:cs="Times New Roman"/>
            <w:szCs w:val="24"/>
          </w:rPr>
          <w:t>Specified Information</w:t>
        </w:r>
      </w:ins>
      <w:r w:rsidRPr="00576EEF">
        <w:rPr>
          <w:rFonts w:eastAsia="Times New Roman" w:cs="Times New Roman"/>
          <w:szCs w:val="24"/>
        </w:rPr>
        <w:t xml:space="preserve">; </w:t>
      </w:r>
    </w:p>
    <w:p w14:paraId="7FFEED50" w14:textId="77777777" w:rsidR="00370DD9" w:rsidRPr="008D283B" w:rsidRDefault="00370DD9" w:rsidP="00370DD9">
      <w:pPr>
        <w:pStyle w:val="ListParagraph"/>
        <w:overflowPunct w:val="0"/>
        <w:autoSpaceDE w:val="0"/>
        <w:autoSpaceDN w:val="0"/>
        <w:adjustRightInd w:val="0"/>
        <w:spacing w:after="240" w:line="360" w:lineRule="auto"/>
        <w:ind w:left="1069"/>
        <w:jc w:val="both"/>
        <w:textAlignment w:val="baseline"/>
        <w:rPr>
          <w:ins w:id="146" w:author="Ofgem" w:date="2020-09-29T13:20:00Z"/>
          <w:rFonts w:eastAsia="Times New Roman" w:cs="Times New Roman"/>
          <w:szCs w:val="24"/>
        </w:rPr>
      </w:pPr>
    </w:p>
    <w:p w14:paraId="71E320E7" w14:textId="77777777" w:rsidR="00370DD9" w:rsidRDefault="00370DD9" w:rsidP="00370DD9">
      <w:pPr>
        <w:pStyle w:val="ListParagraph"/>
        <w:numPr>
          <w:ilvl w:val="0"/>
          <w:numId w:val="12"/>
        </w:numPr>
        <w:overflowPunct w:val="0"/>
        <w:autoSpaceDE w:val="0"/>
        <w:autoSpaceDN w:val="0"/>
        <w:adjustRightInd w:val="0"/>
        <w:spacing w:after="240" w:line="360" w:lineRule="auto"/>
        <w:ind w:left="1069"/>
        <w:contextualSpacing/>
        <w:jc w:val="both"/>
        <w:textAlignment w:val="baseline"/>
        <w:rPr>
          <w:rFonts w:eastAsia="Times New Roman" w:cs="Times New Roman"/>
          <w:szCs w:val="24"/>
        </w:rPr>
      </w:pPr>
      <w:r w:rsidRPr="008D283B">
        <w:rPr>
          <w:rFonts w:eastAsia="Times New Roman" w:cs="Times New Roman"/>
          <w:szCs w:val="24"/>
        </w:rPr>
        <w:t xml:space="preserve">instructions and guidance on the standards of accuracy and reliability that are applicable to the recording of </w:t>
      </w:r>
      <w:del w:id="147" w:author="Ofgem" w:date="2020-09-29T13:20:00Z">
        <w:r w:rsidRPr="00FE5990">
          <w:rPr>
            <w:rFonts w:eastAsia="Times New Roman" w:cs="Times New Roman"/>
          </w:rPr>
          <w:delText>specified information</w:delText>
        </w:r>
      </w:del>
      <w:ins w:id="148" w:author="Ofgem" w:date="2020-09-29T13:20:00Z">
        <w:r>
          <w:rPr>
            <w:rFonts w:eastAsia="Times New Roman" w:cs="Times New Roman"/>
            <w:szCs w:val="24"/>
          </w:rPr>
          <w:t>S</w:t>
        </w:r>
        <w:r w:rsidRPr="008D283B">
          <w:rPr>
            <w:rFonts w:eastAsia="Times New Roman" w:cs="Times New Roman"/>
            <w:szCs w:val="24"/>
          </w:rPr>
          <w:t xml:space="preserve">pecified </w:t>
        </w:r>
        <w:r>
          <w:rPr>
            <w:rFonts w:eastAsia="Times New Roman" w:cs="Times New Roman"/>
            <w:szCs w:val="24"/>
          </w:rPr>
          <w:t>I</w:t>
        </w:r>
        <w:r w:rsidRPr="008D283B">
          <w:rPr>
            <w:rFonts w:eastAsia="Times New Roman" w:cs="Times New Roman"/>
            <w:szCs w:val="24"/>
          </w:rPr>
          <w:t>nformation</w:t>
        </w:r>
      </w:ins>
      <w:r w:rsidRPr="008D283B">
        <w:rPr>
          <w:rFonts w:eastAsia="Times New Roman" w:cs="Times New Roman"/>
          <w:szCs w:val="24"/>
        </w:rPr>
        <w:t xml:space="preserve"> (including different classes of such information);</w:t>
      </w:r>
    </w:p>
    <w:p w14:paraId="31722E16" w14:textId="77777777" w:rsidR="00370DD9" w:rsidRPr="008D283B" w:rsidRDefault="00370DD9" w:rsidP="00370DD9">
      <w:pPr>
        <w:pStyle w:val="ListParagraph"/>
        <w:overflowPunct w:val="0"/>
        <w:autoSpaceDE w:val="0"/>
        <w:autoSpaceDN w:val="0"/>
        <w:adjustRightInd w:val="0"/>
        <w:spacing w:after="240" w:line="360" w:lineRule="auto"/>
        <w:ind w:left="1069"/>
        <w:jc w:val="both"/>
        <w:textAlignment w:val="baseline"/>
        <w:rPr>
          <w:ins w:id="149" w:author="Ofgem" w:date="2020-09-29T13:20:00Z"/>
          <w:rFonts w:eastAsia="Times New Roman" w:cs="Times New Roman"/>
          <w:szCs w:val="24"/>
        </w:rPr>
      </w:pPr>
    </w:p>
    <w:p w14:paraId="045ED8B0" w14:textId="77777777" w:rsidR="00370DD9" w:rsidRDefault="00370DD9" w:rsidP="00370DD9">
      <w:pPr>
        <w:pStyle w:val="ListParagraph"/>
        <w:numPr>
          <w:ilvl w:val="0"/>
          <w:numId w:val="12"/>
        </w:numPr>
        <w:overflowPunct w:val="0"/>
        <w:autoSpaceDE w:val="0"/>
        <w:autoSpaceDN w:val="0"/>
        <w:adjustRightInd w:val="0"/>
        <w:spacing w:after="240" w:line="360" w:lineRule="auto"/>
        <w:ind w:left="1069"/>
        <w:contextualSpacing/>
        <w:jc w:val="both"/>
        <w:textAlignment w:val="baseline"/>
        <w:rPr>
          <w:rFonts w:eastAsia="Times New Roman" w:cs="Times New Roman"/>
          <w:szCs w:val="24"/>
        </w:rPr>
      </w:pPr>
      <w:r w:rsidRPr="008D283B">
        <w:rPr>
          <w:rFonts w:eastAsia="Times New Roman" w:cs="Times New Roman"/>
          <w:szCs w:val="24"/>
        </w:rPr>
        <w:t>a timetable for the development of such systems, processes, and procedures as are required to achieve such standards;</w:t>
      </w:r>
      <w:del w:id="150" w:author="Ofgem" w:date="2020-09-29T13:20:00Z">
        <w:r w:rsidRPr="00FE5990">
          <w:rPr>
            <w:rFonts w:eastAsia="Times New Roman" w:cs="Times New Roman"/>
          </w:rPr>
          <w:delText xml:space="preserve"> </w:delText>
        </w:r>
      </w:del>
    </w:p>
    <w:p w14:paraId="45AB917B" w14:textId="77777777" w:rsidR="00370DD9" w:rsidRPr="008D283B" w:rsidRDefault="00370DD9" w:rsidP="00370DD9">
      <w:pPr>
        <w:pStyle w:val="ListParagraph"/>
        <w:overflowPunct w:val="0"/>
        <w:autoSpaceDE w:val="0"/>
        <w:autoSpaceDN w:val="0"/>
        <w:adjustRightInd w:val="0"/>
        <w:spacing w:after="240" w:line="360" w:lineRule="auto"/>
        <w:ind w:left="1069"/>
        <w:jc w:val="both"/>
        <w:textAlignment w:val="baseline"/>
        <w:rPr>
          <w:ins w:id="151" w:author="Ofgem" w:date="2020-09-29T13:20:00Z"/>
          <w:rFonts w:eastAsia="Times New Roman" w:cs="Times New Roman"/>
          <w:szCs w:val="24"/>
        </w:rPr>
      </w:pPr>
      <w:ins w:id="152" w:author="Ofgem" w:date="2020-09-29T13:20:00Z">
        <w:r w:rsidRPr="008D283B">
          <w:rPr>
            <w:rFonts w:eastAsia="Times New Roman" w:cs="Times New Roman"/>
            <w:szCs w:val="24"/>
          </w:rPr>
          <w:t xml:space="preserve"> </w:t>
        </w:r>
      </w:ins>
    </w:p>
    <w:p w14:paraId="61F908B4" w14:textId="77777777" w:rsidR="00370DD9" w:rsidRDefault="00370DD9" w:rsidP="00370DD9">
      <w:pPr>
        <w:pStyle w:val="ListParagraph"/>
        <w:numPr>
          <w:ilvl w:val="0"/>
          <w:numId w:val="12"/>
        </w:numPr>
        <w:overflowPunct w:val="0"/>
        <w:autoSpaceDE w:val="0"/>
        <w:autoSpaceDN w:val="0"/>
        <w:adjustRightInd w:val="0"/>
        <w:spacing w:after="240" w:line="360" w:lineRule="auto"/>
        <w:ind w:left="1069"/>
        <w:contextualSpacing/>
        <w:jc w:val="both"/>
        <w:textAlignment w:val="baseline"/>
        <w:rPr>
          <w:rFonts w:eastAsia="Times New Roman" w:cs="Times New Roman"/>
          <w:szCs w:val="24"/>
        </w:rPr>
      </w:pPr>
      <w:r w:rsidRPr="008D283B">
        <w:rPr>
          <w:rFonts w:eastAsia="Times New Roman" w:cs="Times New Roman"/>
          <w:szCs w:val="24"/>
        </w:rPr>
        <w:t xml:space="preserve">the methodology for calculating or deriving numbers comprising </w:t>
      </w:r>
      <w:del w:id="153" w:author="Ofgem" w:date="2020-09-29T13:20:00Z">
        <w:r w:rsidRPr="00FE5990">
          <w:rPr>
            <w:rFonts w:eastAsia="Times New Roman" w:cs="Times New Roman"/>
          </w:rPr>
          <w:delText>specified information</w:delText>
        </w:r>
      </w:del>
      <w:ins w:id="154" w:author="Ofgem" w:date="2020-09-29T13:20:00Z">
        <w:r>
          <w:rPr>
            <w:rFonts w:eastAsia="Times New Roman" w:cs="Times New Roman"/>
            <w:szCs w:val="24"/>
          </w:rPr>
          <w:t>S</w:t>
        </w:r>
        <w:r w:rsidRPr="008D283B">
          <w:rPr>
            <w:rFonts w:eastAsia="Times New Roman" w:cs="Times New Roman"/>
            <w:szCs w:val="24"/>
          </w:rPr>
          <w:t xml:space="preserve">pecified </w:t>
        </w:r>
        <w:r>
          <w:rPr>
            <w:rFonts w:eastAsia="Times New Roman" w:cs="Times New Roman"/>
            <w:szCs w:val="24"/>
          </w:rPr>
          <w:t>I</w:t>
        </w:r>
        <w:r w:rsidRPr="008D283B">
          <w:rPr>
            <w:rFonts w:eastAsia="Times New Roman" w:cs="Times New Roman"/>
            <w:szCs w:val="24"/>
          </w:rPr>
          <w:t>nformation</w:t>
        </w:r>
      </w:ins>
      <w:r w:rsidRPr="008D283B">
        <w:rPr>
          <w:rFonts w:eastAsia="Times New Roman" w:cs="Times New Roman"/>
          <w:szCs w:val="24"/>
        </w:rPr>
        <w:t>;</w:t>
      </w:r>
    </w:p>
    <w:p w14:paraId="29CFC63F" w14:textId="77777777" w:rsidR="00370DD9" w:rsidRPr="008D283B" w:rsidRDefault="00370DD9" w:rsidP="00370DD9">
      <w:pPr>
        <w:pStyle w:val="ListParagraph"/>
        <w:overflowPunct w:val="0"/>
        <w:autoSpaceDE w:val="0"/>
        <w:autoSpaceDN w:val="0"/>
        <w:adjustRightInd w:val="0"/>
        <w:spacing w:after="240" w:line="360" w:lineRule="auto"/>
        <w:ind w:left="1069"/>
        <w:jc w:val="both"/>
        <w:textAlignment w:val="baseline"/>
        <w:rPr>
          <w:ins w:id="155" w:author="Ofgem" w:date="2020-09-29T13:20:00Z"/>
          <w:rFonts w:eastAsia="Times New Roman" w:cs="Times New Roman"/>
          <w:szCs w:val="24"/>
        </w:rPr>
      </w:pPr>
    </w:p>
    <w:p w14:paraId="22F52519" w14:textId="77777777" w:rsidR="00370DD9" w:rsidRDefault="00370DD9" w:rsidP="00370DD9">
      <w:pPr>
        <w:pStyle w:val="ListParagraph"/>
        <w:numPr>
          <w:ilvl w:val="0"/>
          <w:numId w:val="12"/>
        </w:numPr>
        <w:overflowPunct w:val="0"/>
        <w:autoSpaceDE w:val="0"/>
        <w:autoSpaceDN w:val="0"/>
        <w:adjustRightInd w:val="0"/>
        <w:spacing w:after="240" w:line="360" w:lineRule="auto"/>
        <w:ind w:left="1069"/>
        <w:contextualSpacing/>
        <w:jc w:val="both"/>
        <w:textAlignment w:val="baseline"/>
        <w:rPr>
          <w:rFonts w:eastAsia="Times New Roman" w:cs="Times New Roman"/>
          <w:szCs w:val="24"/>
        </w:rPr>
      </w:pPr>
      <w:r w:rsidRPr="008D283B">
        <w:rPr>
          <w:rFonts w:eastAsia="Times New Roman" w:cs="Times New Roman"/>
          <w:szCs w:val="24"/>
        </w:rPr>
        <w:t>provision with respect to the meaning of words and phrases used in</w:t>
      </w:r>
      <w:r w:rsidRPr="008D283B">
        <w:rPr>
          <w:rFonts w:eastAsia="Times New Roman" w:cs="Times New Roman"/>
          <w:szCs w:val="24"/>
        </w:rPr>
        <w:tab/>
      </w:r>
      <w:r>
        <w:rPr>
          <w:rFonts w:eastAsia="Times New Roman" w:cs="Times New Roman"/>
          <w:szCs w:val="24"/>
        </w:rPr>
        <w:t xml:space="preserve"> </w:t>
      </w:r>
      <w:r w:rsidRPr="008D283B">
        <w:rPr>
          <w:rFonts w:eastAsia="Times New Roman" w:cs="Times New Roman"/>
          <w:szCs w:val="24"/>
        </w:rPr>
        <w:t xml:space="preserve">defining </w:t>
      </w:r>
      <w:del w:id="156" w:author="Ofgem" w:date="2020-09-29T13:20:00Z">
        <w:r w:rsidRPr="00FE5990">
          <w:rPr>
            <w:rFonts w:eastAsia="Times New Roman" w:cs="Times New Roman"/>
          </w:rPr>
          <w:delText>specified information</w:delText>
        </w:r>
      </w:del>
      <w:ins w:id="157" w:author="Ofgem" w:date="2020-09-29T13:20:00Z">
        <w:r>
          <w:rPr>
            <w:rFonts w:eastAsia="Times New Roman" w:cs="Times New Roman"/>
            <w:szCs w:val="24"/>
          </w:rPr>
          <w:t>S</w:t>
        </w:r>
        <w:r w:rsidRPr="008D283B">
          <w:rPr>
            <w:rFonts w:eastAsia="Times New Roman" w:cs="Times New Roman"/>
            <w:szCs w:val="24"/>
          </w:rPr>
          <w:t xml:space="preserve">pecified </w:t>
        </w:r>
        <w:r>
          <w:rPr>
            <w:rFonts w:eastAsia="Times New Roman" w:cs="Times New Roman"/>
            <w:szCs w:val="24"/>
          </w:rPr>
          <w:t>I</w:t>
        </w:r>
        <w:r w:rsidRPr="008D283B">
          <w:rPr>
            <w:rFonts w:eastAsia="Times New Roman" w:cs="Times New Roman"/>
            <w:szCs w:val="24"/>
          </w:rPr>
          <w:t>nformation</w:t>
        </w:r>
      </w:ins>
      <w:r w:rsidRPr="008D283B">
        <w:rPr>
          <w:rFonts w:eastAsia="Times New Roman" w:cs="Times New Roman"/>
          <w:szCs w:val="24"/>
        </w:rPr>
        <w:t>;</w:t>
      </w:r>
    </w:p>
    <w:p w14:paraId="319CEB20" w14:textId="77777777" w:rsidR="00370DD9" w:rsidRPr="008D283B" w:rsidRDefault="00370DD9" w:rsidP="00370DD9">
      <w:pPr>
        <w:pStyle w:val="ListParagraph"/>
        <w:overflowPunct w:val="0"/>
        <w:autoSpaceDE w:val="0"/>
        <w:autoSpaceDN w:val="0"/>
        <w:adjustRightInd w:val="0"/>
        <w:spacing w:after="240" w:line="360" w:lineRule="auto"/>
        <w:ind w:left="1069"/>
        <w:jc w:val="both"/>
        <w:textAlignment w:val="baseline"/>
        <w:rPr>
          <w:ins w:id="158" w:author="Ofgem" w:date="2020-09-29T13:20:00Z"/>
          <w:rFonts w:eastAsia="Times New Roman" w:cs="Times New Roman"/>
          <w:szCs w:val="24"/>
        </w:rPr>
      </w:pPr>
    </w:p>
    <w:p w14:paraId="6BF5098F" w14:textId="77777777" w:rsidR="00370DD9" w:rsidRDefault="00370DD9" w:rsidP="00370DD9">
      <w:pPr>
        <w:pStyle w:val="ListParagraph"/>
        <w:numPr>
          <w:ilvl w:val="0"/>
          <w:numId w:val="12"/>
        </w:numPr>
        <w:overflowPunct w:val="0"/>
        <w:autoSpaceDE w:val="0"/>
        <w:autoSpaceDN w:val="0"/>
        <w:adjustRightInd w:val="0"/>
        <w:spacing w:after="240" w:line="360" w:lineRule="auto"/>
        <w:ind w:left="1069"/>
        <w:contextualSpacing/>
        <w:jc w:val="both"/>
        <w:textAlignment w:val="baseline"/>
        <w:rPr>
          <w:rFonts w:eastAsia="Times New Roman" w:cs="Times New Roman"/>
          <w:szCs w:val="24"/>
        </w:rPr>
      </w:pPr>
      <w:r w:rsidRPr="008D283B">
        <w:rPr>
          <w:rFonts w:eastAsia="Times New Roman" w:cs="Times New Roman"/>
          <w:szCs w:val="24"/>
        </w:rPr>
        <w:t xml:space="preserve">requirements as to the form and manner in which, or the frequency </w:t>
      </w:r>
      <w:del w:id="159" w:author="Ofgem" w:date="2020-09-29T13:20:00Z">
        <w:r w:rsidRPr="00FE5990">
          <w:rPr>
            <w:rFonts w:eastAsia="Times New Roman" w:cs="Times New Roman"/>
          </w:rPr>
          <w:tab/>
        </w:r>
      </w:del>
      <w:r w:rsidRPr="008D283B">
        <w:rPr>
          <w:rFonts w:eastAsia="Times New Roman" w:cs="Times New Roman"/>
          <w:szCs w:val="24"/>
        </w:rPr>
        <w:t xml:space="preserve">with which, </w:t>
      </w:r>
      <w:del w:id="160" w:author="Ofgem" w:date="2020-09-29T13:20:00Z">
        <w:r w:rsidRPr="00FE5990">
          <w:rPr>
            <w:rFonts w:eastAsia="Times New Roman" w:cs="Times New Roman"/>
          </w:rPr>
          <w:delText>specified information</w:delText>
        </w:r>
      </w:del>
      <w:ins w:id="161" w:author="Ofgem" w:date="2020-09-29T13:20:00Z">
        <w:r>
          <w:rPr>
            <w:rFonts w:eastAsia="Times New Roman" w:cs="Times New Roman"/>
            <w:szCs w:val="24"/>
          </w:rPr>
          <w:t>S</w:t>
        </w:r>
        <w:r w:rsidRPr="008D283B">
          <w:rPr>
            <w:rFonts w:eastAsia="Times New Roman" w:cs="Times New Roman"/>
            <w:szCs w:val="24"/>
          </w:rPr>
          <w:t xml:space="preserve">pecified </w:t>
        </w:r>
        <w:r>
          <w:rPr>
            <w:rFonts w:eastAsia="Times New Roman" w:cs="Times New Roman"/>
            <w:szCs w:val="24"/>
          </w:rPr>
          <w:t>I</w:t>
        </w:r>
        <w:r w:rsidRPr="008D283B">
          <w:rPr>
            <w:rFonts w:eastAsia="Times New Roman" w:cs="Times New Roman"/>
            <w:szCs w:val="24"/>
          </w:rPr>
          <w:t>nformation</w:t>
        </w:r>
      </w:ins>
      <w:r w:rsidRPr="008D283B">
        <w:rPr>
          <w:rFonts w:eastAsia="Times New Roman" w:cs="Times New Roman"/>
          <w:szCs w:val="24"/>
        </w:rPr>
        <w:t xml:space="preserve"> must be recorded;</w:t>
      </w:r>
    </w:p>
    <w:p w14:paraId="327C921C" w14:textId="77777777" w:rsidR="00370DD9" w:rsidRPr="008D283B" w:rsidRDefault="00370DD9" w:rsidP="00370DD9">
      <w:pPr>
        <w:pStyle w:val="ListParagraph"/>
        <w:overflowPunct w:val="0"/>
        <w:autoSpaceDE w:val="0"/>
        <w:autoSpaceDN w:val="0"/>
        <w:adjustRightInd w:val="0"/>
        <w:spacing w:after="240" w:line="360" w:lineRule="auto"/>
        <w:ind w:left="1069"/>
        <w:jc w:val="both"/>
        <w:textAlignment w:val="baseline"/>
        <w:rPr>
          <w:ins w:id="162" w:author="Ofgem" w:date="2020-09-29T13:20:00Z"/>
          <w:rFonts w:eastAsia="Times New Roman" w:cs="Times New Roman"/>
          <w:szCs w:val="24"/>
        </w:rPr>
      </w:pPr>
    </w:p>
    <w:p w14:paraId="6FFE0A05" w14:textId="77777777" w:rsidR="00370DD9" w:rsidRDefault="00370DD9" w:rsidP="00370DD9">
      <w:pPr>
        <w:pStyle w:val="ListParagraph"/>
        <w:numPr>
          <w:ilvl w:val="0"/>
          <w:numId w:val="12"/>
        </w:numPr>
        <w:overflowPunct w:val="0"/>
        <w:autoSpaceDE w:val="0"/>
        <w:autoSpaceDN w:val="0"/>
        <w:adjustRightInd w:val="0"/>
        <w:spacing w:after="240" w:line="360" w:lineRule="auto"/>
        <w:ind w:left="1069"/>
        <w:contextualSpacing/>
        <w:jc w:val="both"/>
        <w:textAlignment w:val="baseline"/>
        <w:rPr>
          <w:rFonts w:eastAsia="Times New Roman" w:cs="Times New Roman"/>
          <w:szCs w:val="24"/>
        </w:rPr>
      </w:pPr>
      <w:r w:rsidRPr="008D283B">
        <w:rPr>
          <w:rFonts w:eastAsia="Times New Roman" w:cs="Times New Roman"/>
          <w:szCs w:val="24"/>
        </w:rPr>
        <w:t>requirements as to the form and manner in which, or the frequency</w:t>
      </w:r>
      <w:del w:id="163" w:author="Ofgem" w:date="2020-09-29T13:20:00Z">
        <w:r w:rsidRPr="00FE5990">
          <w:rPr>
            <w:rFonts w:eastAsia="Times New Roman" w:cs="Times New Roman"/>
          </w:rPr>
          <w:tab/>
        </w:r>
      </w:del>
      <w:ins w:id="164" w:author="Ofgem" w:date="2020-09-29T13:20:00Z">
        <w:r>
          <w:rPr>
            <w:rFonts w:eastAsia="Times New Roman" w:cs="Times New Roman"/>
            <w:szCs w:val="24"/>
          </w:rPr>
          <w:t xml:space="preserve"> </w:t>
        </w:r>
      </w:ins>
      <w:r w:rsidRPr="008D283B">
        <w:rPr>
          <w:rFonts w:eastAsia="Times New Roman" w:cs="Times New Roman"/>
          <w:szCs w:val="24"/>
        </w:rPr>
        <w:t xml:space="preserve">with which, </w:t>
      </w:r>
      <w:del w:id="165" w:author="Ofgem" w:date="2020-09-29T13:20:00Z">
        <w:r w:rsidRPr="00FE5990">
          <w:rPr>
            <w:rFonts w:eastAsia="Times New Roman" w:cs="Times New Roman"/>
          </w:rPr>
          <w:delText>specified information</w:delText>
        </w:r>
      </w:del>
      <w:ins w:id="166" w:author="Ofgem" w:date="2020-09-29T13:20:00Z">
        <w:r>
          <w:rPr>
            <w:rFonts w:eastAsia="Times New Roman" w:cs="Times New Roman"/>
            <w:szCs w:val="24"/>
          </w:rPr>
          <w:t>S</w:t>
        </w:r>
        <w:r w:rsidRPr="008D283B">
          <w:rPr>
            <w:rFonts w:eastAsia="Times New Roman" w:cs="Times New Roman"/>
            <w:szCs w:val="24"/>
          </w:rPr>
          <w:t xml:space="preserve">pecified </w:t>
        </w:r>
        <w:r>
          <w:rPr>
            <w:rFonts w:eastAsia="Times New Roman" w:cs="Times New Roman"/>
            <w:szCs w:val="24"/>
          </w:rPr>
          <w:t>I</w:t>
        </w:r>
        <w:r w:rsidRPr="008D283B">
          <w:rPr>
            <w:rFonts w:eastAsia="Times New Roman" w:cs="Times New Roman"/>
            <w:szCs w:val="24"/>
          </w:rPr>
          <w:t>nformation</w:t>
        </w:r>
      </w:ins>
      <w:r w:rsidRPr="008D283B">
        <w:rPr>
          <w:rFonts w:eastAsia="Times New Roman" w:cs="Times New Roman"/>
          <w:szCs w:val="24"/>
        </w:rPr>
        <w:t xml:space="preserve"> must be provided to the Authority;</w:t>
      </w:r>
    </w:p>
    <w:p w14:paraId="7FD35773" w14:textId="77777777" w:rsidR="00370DD9" w:rsidRPr="008D283B" w:rsidRDefault="00370DD9" w:rsidP="00370DD9">
      <w:pPr>
        <w:pStyle w:val="ListParagraph"/>
        <w:overflowPunct w:val="0"/>
        <w:autoSpaceDE w:val="0"/>
        <w:autoSpaceDN w:val="0"/>
        <w:adjustRightInd w:val="0"/>
        <w:spacing w:after="240" w:line="360" w:lineRule="auto"/>
        <w:ind w:left="1069"/>
        <w:jc w:val="both"/>
        <w:textAlignment w:val="baseline"/>
        <w:rPr>
          <w:ins w:id="167" w:author="Ofgem" w:date="2020-09-29T13:20:00Z"/>
          <w:rFonts w:eastAsia="Times New Roman" w:cs="Times New Roman"/>
          <w:szCs w:val="24"/>
        </w:rPr>
      </w:pPr>
    </w:p>
    <w:p w14:paraId="69CEDDDF" w14:textId="77777777" w:rsidR="00370DD9" w:rsidRDefault="00370DD9" w:rsidP="00370DD9">
      <w:pPr>
        <w:pStyle w:val="ListParagraph"/>
        <w:numPr>
          <w:ilvl w:val="0"/>
          <w:numId w:val="12"/>
        </w:numPr>
        <w:overflowPunct w:val="0"/>
        <w:autoSpaceDE w:val="0"/>
        <w:autoSpaceDN w:val="0"/>
        <w:adjustRightInd w:val="0"/>
        <w:spacing w:after="240" w:line="360" w:lineRule="auto"/>
        <w:ind w:left="1069"/>
        <w:contextualSpacing/>
        <w:jc w:val="both"/>
        <w:textAlignment w:val="baseline"/>
        <w:rPr>
          <w:rFonts w:eastAsia="Times New Roman" w:cs="Times New Roman"/>
          <w:szCs w:val="24"/>
        </w:rPr>
      </w:pPr>
      <w:r w:rsidRPr="008D283B">
        <w:rPr>
          <w:rFonts w:eastAsia="Times New Roman" w:cs="Times New Roman"/>
          <w:szCs w:val="24"/>
        </w:rPr>
        <w:t xml:space="preserve">requirements as to which (if any) of the </w:t>
      </w:r>
      <w:del w:id="168" w:author="Ofgem" w:date="2020-09-29T13:20:00Z">
        <w:r w:rsidRPr="00FE5990">
          <w:rPr>
            <w:rFonts w:eastAsia="Times New Roman" w:cs="Times New Roman"/>
          </w:rPr>
          <w:delText>specified information</w:delText>
        </w:r>
      </w:del>
      <w:ins w:id="169" w:author="Ofgem" w:date="2020-09-29T13:20:00Z">
        <w:r>
          <w:rPr>
            <w:rFonts w:eastAsia="Times New Roman" w:cs="Times New Roman"/>
            <w:szCs w:val="24"/>
          </w:rPr>
          <w:t>S</w:t>
        </w:r>
        <w:r w:rsidRPr="008D283B">
          <w:rPr>
            <w:rFonts w:eastAsia="Times New Roman" w:cs="Times New Roman"/>
            <w:szCs w:val="24"/>
          </w:rPr>
          <w:t xml:space="preserve">pecified </w:t>
        </w:r>
        <w:r>
          <w:rPr>
            <w:rFonts w:eastAsia="Times New Roman" w:cs="Times New Roman"/>
            <w:szCs w:val="24"/>
          </w:rPr>
          <w:t>I</w:t>
        </w:r>
        <w:r w:rsidRPr="008D283B">
          <w:rPr>
            <w:rFonts w:eastAsia="Times New Roman" w:cs="Times New Roman"/>
            <w:szCs w:val="24"/>
          </w:rPr>
          <w:t>nformation</w:t>
        </w:r>
      </w:ins>
      <w:r w:rsidRPr="008D283B">
        <w:rPr>
          <w:rFonts w:eastAsia="Times New Roman" w:cs="Times New Roman"/>
          <w:szCs w:val="24"/>
        </w:rPr>
        <w:t xml:space="preserve"> is to be subject to audit, the terms on which an auditor is to be appointed by the licensee for that purpose, and the nature of the audit to be carried out by that person;</w:t>
      </w:r>
    </w:p>
    <w:p w14:paraId="4022A108" w14:textId="77777777" w:rsidR="00370DD9" w:rsidRPr="008D283B" w:rsidRDefault="00370DD9" w:rsidP="00370DD9">
      <w:pPr>
        <w:pStyle w:val="ListParagraph"/>
        <w:overflowPunct w:val="0"/>
        <w:autoSpaceDE w:val="0"/>
        <w:autoSpaceDN w:val="0"/>
        <w:adjustRightInd w:val="0"/>
        <w:spacing w:after="240" w:line="360" w:lineRule="auto"/>
        <w:ind w:left="1063"/>
        <w:jc w:val="both"/>
        <w:textAlignment w:val="baseline"/>
        <w:rPr>
          <w:ins w:id="170" w:author="Ofgem" w:date="2020-09-29T13:20:00Z"/>
          <w:rFonts w:eastAsia="Times New Roman" w:cs="Times New Roman"/>
          <w:szCs w:val="24"/>
        </w:rPr>
      </w:pPr>
    </w:p>
    <w:p w14:paraId="0B8894C3" w14:textId="77777777" w:rsidR="00370DD9" w:rsidRDefault="00370DD9" w:rsidP="00370DD9">
      <w:pPr>
        <w:pStyle w:val="ListParagraph"/>
        <w:numPr>
          <w:ilvl w:val="0"/>
          <w:numId w:val="12"/>
        </w:numPr>
        <w:overflowPunct w:val="0"/>
        <w:autoSpaceDE w:val="0"/>
        <w:autoSpaceDN w:val="0"/>
        <w:adjustRightInd w:val="0"/>
        <w:spacing w:after="240" w:line="360" w:lineRule="auto"/>
        <w:ind w:left="1069"/>
        <w:contextualSpacing/>
        <w:jc w:val="both"/>
        <w:textAlignment w:val="baseline"/>
        <w:rPr>
          <w:ins w:id="171" w:author="Ofgem" w:date="2020-09-29T13:20:00Z"/>
          <w:rFonts w:eastAsia="Times New Roman" w:cs="Times New Roman"/>
          <w:szCs w:val="24"/>
        </w:rPr>
      </w:pPr>
      <w:r w:rsidRPr="008D283B">
        <w:rPr>
          <w:rFonts w:eastAsia="Times New Roman" w:cs="Times New Roman"/>
          <w:szCs w:val="24"/>
        </w:rPr>
        <w:t xml:space="preserve">requirements as to the circumstances in which the Authority may appoint an </w:t>
      </w:r>
      <w:del w:id="172" w:author="Ofgem" w:date="2020-09-29T13:20:00Z">
        <w:r w:rsidRPr="00FE5990">
          <w:rPr>
            <w:rFonts w:eastAsia="Times New Roman" w:cs="Times New Roman"/>
          </w:rPr>
          <w:delText>examiner</w:delText>
        </w:r>
      </w:del>
      <w:ins w:id="173" w:author="Ofgem" w:date="2020-09-29T13:20:00Z">
        <w:r>
          <w:rPr>
            <w:rFonts w:eastAsia="Times New Roman" w:cs="Times New Roman"/>
            <w:szCs w:val="24"/>
          </w:rPr>
          <w:t>E</w:t>
        </w:r>
        <w:r w:rsidRPr="008D283B">
          <w:rPr>
            <w:rFonts w:eastAsia="Times New Roman" w:cs="Times New Roman"/>
            <w:szCs w:val="24"/>
          </w:rPr>
          <w:t>xaminer</w:t>
        </w:r>
      </w:ins>
      <w:r w:rsidRPr="008D283B">
        <w:rPr>
          <w:rFonts w:eastAsia="Times New Roman" w:cs="Times New Roman"/>
          <w:szCs w:val="24"/>
        </w:rPr>
        <w:t xml:space="preserve"> to examine the recording of the </w:t>
      </w:r>
      <w:del w:id="174" w:author="Ofgem" w:date="2020-09-29T13:20:00Z">
        <w:r w:rsidRPr="00FE5990">
          <w:rPr>
            <w:rFonts w:eastAsia="Times New Roman" w:cs="Times New Roman"/>
          </w:rPr>
          <w:delText xml:space="preserve">specified information </w:delText>
        </w:r>
      </w:del>
      <w:ins w:id="175" w:author="Ofgem" w:date="2020-09-29T13:20:00Z">
        <w:r>
          <w:rPr>
            <w:rFonts w:eastAsia="Times New Roman" w:cs="Times New Roman"/>
            <w:szCs w:val="24"/>
          </w:rPr>
          <w:t>S</w:t>
        </w:r>
        <w:r w:rsidRPr="008D283B">
          <w:rPr>
            <w:rFonts w:eastAsia="Times New Roman" w:cs="Times New Roman"/>
            <w:szCs w:val="24"/>
          </w:rPr>
          <w:t xml:space="preserve">pecified </w:t>
        </w:r>
        <w:r>
          <w:rPr>
            <w:rFonts w:eastAsia="Times New Roman" w:cs="Times New Roman"/>
            <w:szCs w:val="24"/>
          </w:rPr>
          <w:t>I</w:t>
        </w:r>
        <w:r w:rsidRPr="008D283B">
          <w:rPr>
            <w:rFonts w:eastAsia="Times New Roman" w:cs="Times New Roman"/>
            <w:szCs w:val="24"/>
          </w:rPr>
          <w:t xml:space="preserve">nformation </w:t>
        </w:r>
      </w:ins>
      <w:r w:rsidRPr="008D283B">
        <w:rPr>
          <w:rFonts w:eastAsia="Times New Roman" w:cs="Times New Roman"/>
          <w:szCs w:val="24"/>
        </w:rPr>
        <w:t>by the licensee;</w:t>
      </w:r>
    </w:p>
    <w:p w14:paraId="11BFC30D" w14:textId="77777777" w:rsidR="00370DD9" w:rsidRPr="008D283B" w:rsidRDefault="00370DD9" w:rsidP="00370DD9">
      <w:pPr>
        <w:pStyle w:val="ListParagraph"/>
        <w:overflowPunct w:val="0"/>
        <w:autoSpaceDE w:val="0"/>
        <w:autoSpaceDN w:val="0"/>
        <w:adjustRightInd w:val="0"/>
        <w:spacing w:after="240" w:line="360" w:lineRule="auto"/>
        <w:ind w:left="1063"/>
        <w:jc w:val="both"/>
        <w:textAlignment w:val="baseline"/>
        <w:rPr>
          <w:rFonts w:eastAsia="Times New Roman" w:cs="Times New Roman"/>
          <w:szCs w:val="24"/>
        </w:rPr>
      </w:pPr>
      <w:r w:rsidRPr="008D283B">
        <w:rPr>
          <w:rFonts w:eastAsia="Times New Roman" w:cs="Times New Roman"/>
          <w:szCs w:val="24"/>
        </w:rPr>
        <w:t xml:space="preserve"> </w:t>
      </w:r>
    </w:p>
    <w:p w14:paraId="04AA84C5" w14:textId="77777777" w:rsidR="00370DD9" w:rsidRDefault="00370DD9" w:rsidP="00370DD9">
      <w:pPr>
        <w:pStyle w:val="ListParagraph"/>
        <w:numPr>
          <w:ilvl w:val="0"/>
          <w:numId w:val="12"/>
        </w:numPr>
        <w:overflowPunct w:val="0"/>
        <w:autoSpaceDE w:val="0"/>
        <w:autoSpaceDN w:val="0"/>
        <w:adjustRightInd w:val="0"/>
        <w:spacing w:after="240" w:line="360" w:lineRule="auto"/>
        <w:ind w:left="1069"/>
        <w:contextualSpacing/>
        <w:jc w:val="both"/>
        <w:textAlignment w:val="baseline"/>
        <w:rPr>
          <w:rFonts w:eastAsia="Times New Roman" w:cs="Times New Roman"/>
          <w:szCs w:val="24"/>
        </w:rPr>
      </w:pPr>
      <w:r w:rsidRPr="008D283B">
        <w:rPr>
          <w:rFonts w:eastAsia="Times New Roman" w:cs="Times New Roman"/>
          <w:szCs w:val="24"/>
        </w:rPr>
        <w:t xml:space="preserve">a statement on whether and to what extent each category of the </w:t>
      </w:r>
      <w:del w:id="176" w:author="Ofgem" w:date="2020-09-29T13:20:00Z">
        <w:r w:rsidRPr="00FE5990">
          <w:rPr>
            <w:rFonts w:eastAsia="Times New Roman" w:cs="Times New Roman"/>
          </w:rPr>
          <w:delText>specified information</w:delText>
        </w:r>
      </w:del>
      <w:ins w:id="177" w:author="Ofgem" w:date="2020-09-29T13:20:00Z">
        <w:r>
          <w:rPr>
            <w:rFonts w:eastAsia="Times New Roman" w:cs="Times New Roman"/>
            <w:szCs w:val="24"/>
          </w:rPr>
          <w:t>S</w:t>
        </w:r>
        <w:r w:rsidRPr="008D283B">
          <w:rPr>
            <w:rFonts w:eastAsia="Times New Roman" w:cs="Times New Roman"/>
            <w:szCs w:val="24"/>
          </w:rPr>
          <w:t xml:space="preserve">pecified </w:t>
        </w:r>
        <w:r>
          <w:rPr>
            <w:rFonts w:eastAsia="Times New Roman" w:cs="Times New Roman"/>
            <w:szCs w:val="24"/>
          </w:rPr>
          <w:t>I</w:t>
        </w:r>
        <w:r w:rsidRPr="008D283B">
          <w:rPr>
            <w:rFonts w:eastAsia="Times New Roman" w:cs="Times New Roman"/>
            <w:szCs w:val="24"/>
          </w:rPr>
          <w:t>nformation</w:t>
        </w:r>
      </w:ins>
      <w:r w:rsidRPr="008D283B">
        <w:rPr>
          <w:rFonts w:eastAsia="Times New Roman" w:cs="Times New Roman"/>
          <w:szCs w:val="24"/>
        </w:rPr>
        <w:t xml:space="preserve"> is required for the purposes of the RIGs; </w:t>
      </w:r>
      <w:del w:id="178" w:author="Ofgem" w:date="2020-09-29T13:20:00Z">
        <w:r w:rsidRPr="00FE5990">
          <w:rPr>
            <w:rFonts w:eastAsia="Times New Roman" w:cs="Times New Roman"/>
          </w:rPr>
          <w:delText xml:space="preserve">and </w:delText>
        </w:r>
      </w:del>
    </w:p>
    <w:p w14:paraId="1CB43224" w14:textId="77777777" w:rsidR="00370DD9" w:rsidRPr="0086028C" w:rsidRDefault="00370DD9" w:rsidP="00370DD9">
      <w:pPr>
        <w:pStyle w:val="ListParagraph"/>
        <w:rPr>
          <w:ins w:id="179" w:author="Ofgem" w:date="2020-09-29T13:20:00Z"/>
          <w:rFonts w:eastAsia="Times New Roman" w:cs="Times New Roman"/>
          <w:szCs w:val="24"/>
        </w:rPr>
      </w:pPr>
    </w:p>
    <w:p w14:paraId="47F447E0" w14:textId="77777777" w:rsidR="00370DD9" w:rsidRPr="0086028C" w:rsidRDefault="00370DD9" w:rsidP="00370DD9">
      <w:pPr>
        <w:pStyle w:val="ListParagraph"/>
        <w:numPr>
          <w:ilvl w:val="0"/>
          <w:numId w:val="12"/>
        </w:numPr>
        <w:overflowPunct w:val="0"/>
        <w:autoSpaceDE w:val="0"/>
        <w:autoSpaceDN w:val="0"/>
        <w:adjustRightInd w:val="0"/>
        <w:spacing w:after="240" w:line="360" w:lineRule="auto"/>
        <w:ind w:left="1066" w:hanging="357"/>
        <w:contextualSpacing/>
        <w:jc w:val="both"/>
        <w:textAlignment w:val="baseline"/>
        <w:rPr>
          <w:ins w:id="180" w:author="Ofgem" w:date="2020-09-29T13:20:00Z"/>
          <w:rFonts w:eastAsia="Times New Roman" w:cs="Times New Roman"/>
          <w:szCs w:val="24"/>
        </w:rPr>
      </w:pPr>
      <w:r>
        <w:rPr>
          <w:rFonts w:eastAsia="Times New Roman" w:cs="Times New Roman"/>
          <w:szCs w:val="24"/>
        </w:rPr>
        <w:t>pr</w:t>
      </w:r>
      <w:r w:rsidRPr="0086028C">
        <w:rPr>
          <w:rFonts w:eastAsia="Times New Roman" w:cs="Times New Roman"/>
          <w:szCs w:val="24"/>
        </w:rPr>
        <w:t>ovision about how the Authority intends to monitor, assess, and enforce compliance with the RIGs</w:t>
      </w:r>
      <w:del w:id="181" w:author="Ofgem" w:date="2020-09-29T13:20:00Z">
        <w:r w:rsidRPr="00FE5990">
          <w:rPr>
            <w:rFonts w:eastAsia="Times New Roman" w:cs="Times New Roman"/>
          </w:rPr>
          <w:delText xml:space="preserve"> (as</w:delText>
        </w:r>
      </w:del>
      <w:ins w:id="182" w:author="Ofgem" w:date="2020-09-29T13:20:00Z">
        <w:r w:rsidRPr="0096341B">
          <w:rPr>
            <w:rFonts w:cs="Times New Roman"/>
            <w:szCs w:val="24"/>
          </w:rPr>
          <w:t xml:space="preserve">; </w:t>
        </w:r>
        <w:r>
          <w:rPr>
            <w:rFonts w:cs="Times New Roman"/>
            <w:szCs w:val="24"/>
          </w:rPr>
          <w:t>and</w:t>
        </w:r>
      </w:ins>
    </w:p>
    <w:p w14:paraId="01762A14" w14:textId="77777777" w:rsidR="00370DD9" w:rsidRPr="0086028C" w:rsidRDefault="00370DD9" w:rsidP="00370DD9">
      <w:pPr>
        <w:pStyle w:val="ListParagraph"/>
        <w:ind w:left="1069"/>
        <w:rPr>
          <w:ins w:id="183" w:author="Ofgem" w:date="2020-09-29T13:20:00Z"/>
          <w:rFonts w:eastAsia="Times New Roman" w:cs="Times New Roman"/>
          <w:szCs w:val="24"/>
        </w:rPr>
      </w:pPr>
    </w:p>
    <w:p w14:paraId="2D39029B" w14:textId="77777777" w:rsidR="00370DD9" w:rsidRDefault="00370DD9" w:rsidP="00370DD9">
      <w:pPr>
        <w:pStyle w:val="ListParagraph"/>
        <w:numPr>
          <w:ilvl w:val="0"/>
          <w:numId w:val="12"/>
        </w:numPr>
        <w:spacing w:after="240" w:line="360" w:lineRule="auto"/>
        <w:ind w:left="1066" w:hanging="357"/>
        <w:contextualSpacing/>
        <w:rPr>
          <w:rFonts w:eastAsia="Times New Roman" w:cs="Times New Roman"/>
          <w:szCs w:val="24"/>
        </w:rPr>
      </w:pPr>
      <w:ins w:id="184" w:author="Ofgem" w:date="2020-09-29T13:20:00Z">
        <w:r>
          <w:rPr>
            <w:rFonts w:eastAsia="Times New Roman" w:cs="Times New Roman"/>
            <w:szCs w:val="24"/>
          </w:rPr>
          <w:t>instructions</w:t>
        </w:r>
        <w:r w:rsidRPr="0086028C">
          <w:t xml:space="preserve"> </w:t>
        </w:r>
        <w:r w:rsidRPr="0086028C">
          <w:rPr>
            <w:rFonts w:eastAsia="Times New Roman" w:cs="Times New Roman"/>
            <w:szCs w:val="24"/>
          </w:rPr>
          <w:t>and guidance on the standards of accuracy and reliability that are applicable</w:t>
        </w:r>
      </w:ins>
      <w:r w:rsidRPr="0086028C">
        <w:rPr>
          <w:rFonts w:eastAsia="Times New Roman" w:cs="Times New Roman"/>
          <w:szCs w:val="24"/>
        </w:rPr>
        <w:t xml:space="preserve"> to </w:t>
      </w:r>
      <w:del w:id="185" w:author="Ofgem" w:date="2020-09-29T13:20:00Z">
        <w:r w:rsidRPr="00FE5990">
          <w:rPr>
            <w:rFonts w:eastAsia="Times New Roman" w:cs="Times New Roman"/>
          </w:rPr>
          <w:delText xml:space="preserve">which, see also Part E of this condition). </w:delText>
        </w:r>
      </w:del>
      <w:ins w:id="186" w:author="Ofgem" w:date="2020-09-29T13:20:00Z">
        <w:r w:rsidRPr="0086028C">
          <w:rPr>
            <w:rFonts w:eastAsia="Times New Roman" w:cs="Times New Roman"/>
            <w:szCs w:val="24"/>
          </w:rPr>
          <w:t xml:space="preserve">the commentary that supports the information provided by licensees under the RIGs (to enable </w:t>
        </w:r>
        <w:r>
          <w:rPr>
            <w:rFonts w:eastAsia="Times New Roman" w:cs="Times New Roman"/>
            <w:szCs w:val="24"/>
          </w:rPr>
          <w:t>the</w:t>
        </w:r>
        <w:r w:rsidRPr="0086028C">
          <w:rPr>
            <w:rFonts w:eastAsia="Times New Roman" w:cs="Times New Roman"/>
            <w:szCs w:val="24"/>
          </w:rPr>
          <w:t xml:space="preserve"> </w:t>
        </w:r>
        <w:r>
          <w:rPr>
            <w:rFonts w:eastAsia="Times New Roman" w:cs="Times New Roman"/>
            <w:szCs w:val="24"/>
          </w:rPr>
          <w:t>Authority</w:t>
        </w:r>
        <w:r w:rsidRPr="0086028C">
          <w:rPr>
            <w:rFonts w:eastAsia="Times New Roman" w:cs="Times New Roman"/>
            <w:szCs w:val="24"/>
          </w:rPr>
          <w:t xml:space="preserve"> to assess efficiency and delivery of value to consumers).</w:t>
        </w:r>
      </w:ins>
    </w:p>
    <w:p w14:paraId="7F25B6C5" w14:textId="77777777" w:rsidR="00370DD9" w:rsidRPr="0086028C" w:rsidRDefault="00370DD9" w:rsidP="00370DD9">
      <w:pPr>
        <w:pStyle w:val="ListParagraph"/>
        <w:rPr>
          <w:ins w:id="187" w:author="Ofgem" w:date="2020-09-29T13:20:00Z"/>
          <w:rFonts w:eastAsia="Times New Roman" w:cs="Times New Roman"/>
          <w:szCs w:val="24"/>
        </w:rPr>
      </w:pPr>
    </w:p>
    <w:p w14:paraId="64E18D53" w14:textId="77777777" w:rsidR="00370DD9" w:rsidRPr="00A8662E" w:rsidRDefault="00370DD9" w:rsidP="00370DD9">
      <w:pPr>
        <w:overflowPunct w:val="0"/>
        <w:autoSpaceDE w:val="0"/>
        <w:autoSpaceDN w:val="0"/>
        <w:adjustRightInd w:val="0"/>
        <w:spacing w:after="240" w:line="360" w:lineRule="auto"/>
        <w:ind w:left="709" w:hanging="709"/>
        <w:jc w:val="both"/>
        <w:textAlignment w:val="baseline"/>
        <w:rPr>
          <w:rFonts w:eastAsia="Times New Roman" w:cs="Times New Roman"/>
          <w:szCs w:val="24"/>
        </w:rPr>
      </w:pPr>
      <w:ins w:id="188" w:author="Ofgem" w:date="2020-09-29T13:20:00Z">
        <w:r w:rsidRPr="00A8662E">
          <w:rPr>
            <w:rFonts w:eastAsia="Times New Roman" w:cs="Times New Roman"/>
            <w:szCs w:val="24"/>
          </w:rPr>
          <w:t>XX.6</w:t>
        </w:r>
        <w:r w:rsidRPr="00A8662E">
          <w:rPr>
            <w:rFonts w:eastAsia="Times New Roman" w:cs="Times New Roman"/>
            <w:szCs w:val="24"/>
          </w:rPr>
          <w:tab/>
        </w:r>
      </w:ins>
      <w:r w:rsidRPr="00A8662E">
        <w:rPr>
          <w:rFonts w:eastAsia="Times New Roman" w:cs="Times New Roman"/>
          <w:szCs w:val="24"/>
        </w:rPr>
        <w:t xml:space="preserve">The provisions of the RIGs </w:t>
      </w:r>
      <w:del w:id="189" w:author="Ofgem" w:date="2020-09-29T13:20:00Z">
        <w:r w:rsidRPr="00FE5990">
          <w:rPr>
            <w:rFonts w:eastAsia="Times New Roman" w:cs="Times New Roman"/>
          </w:rPr>
          <w:delText>must</w:delText>
        </w:r>
      </w:del>
      <w:ins w:id="190" w:author="Ofgem" w:date="2020-09-29T13:20:00Z">
        <w:r>
          <w:rPr>
            <w:rFonts w:eastAsia="Times New Roman" w:cs="Times New Roman"/>
            <w:szCs w:val="24"/>
          </w:rPr>
          <w:t>will</w:t>
        </w:r>
      </w:ins>
      <w:r w:rsidRPr="00A8662E">
        <w:rPr>
          <w:rFonts w:eastAsia="Times New Roman" w:cs="Times New Roman"/>
          <w:szCs w:val="24"/>
        </w:rPr>
        <w:t xml:space="preserve"> not exceed what is reasonably required to achieve the purposes of this condition, having regard to the materiality of the costs likely to be incurred by the licensee in complying with those provisions.</w:t>
      </w:r>
    </w:p>
    <w:p w14:paraId="3BF7A502" w14:textId="77777777" w:rsidR="00370DD9" w:rsidRDefault="00370DD9" w:rsidP="00370DD9">
      <w:pPr>
        <w:overflowPunct w:val="0"/>
        <w:autoSpaceDE w:val="0"/>
        <w:autoSpaceDN w:val="0"/>
        <w:adjustRightInd w:val="0"/>
        <w:spacing w:after="240" w:line="360" w:lineRule="auto"/>
        <w:ind w:left="709" w:hanging="709"/>
        <w:jc w:val="both"/>
        <w:textAlignment w:val="baseline"/>
        <w:rPr>
          <w:rFonts w:eastAsia="Times New Roman" w:cs="Times New Roman"/>
          <w:szCs w:val="24"/>
        </w:rPr>
      </w:pPr>
      <w:del w:id="191" w:author="Ofgem" w:date="2020-09-29T13:20:00Z">
        <w:r w:rsidRPr="00FE5990">
          <w:rPr>
            <w:rFonts w:eastAsia="Times New Roman" w:cs="Times New Roman"/>
          </w:rPr>
          <w:delText>No specified information may</w:delText>
        </w:r>
      </w:del>
      <w:ins w:id="192" w:author="Ofgem" w:date="2020-09-29T13:20:00Z">
        <w:r w:rsidRPr="00A8662E">
          <w:rPr>
            <w:rFonts w:eastAsia="Times New Roman" w:cs="Times New Roman"/>
            <w:szCs w:val="24"/>
          </w:rPr>
          <w:t>XX.7</w:t>
        </w:r>
        <w:r w:rsidRPr="00A8662E">
          <w:rPr>
            <w:rFonts w:eastAsia="Times New Roman" w:cs="Times New Roman"/>
            <w:szCs w:val="24"/>
          </w:rPr>
          <w:tab/>
          <w:t xml:space="preserve">No </w:t>
        </w:r>
        <w:r>
          <w:rPr>
            <w:rFonts w:eastAsia="Times New Roman" w:cs="Times New Roman"/>
            <w:szCs w:val="24"/>
          </w:rPr>
          <w:t>S</w:t>
        </w:r>
        <w:r w:rsidRPr="00A8662E">
          <w:rPr>
            <w:rFonts w:eastAsia="Times New Roman" w:cs="Times New Roman"/>
            <w:szCs w:val="24"/>
          </w:rPr>
          <w:t xml:space="preserve">pecified </w:t>
        </w:r>
        <w:r>
          <w:rPr>
            <w:rFonts w:eastAsia="Times New Roman" w:cs="Times New Roman"/>
            <w:szCs w:val="24"/>
          </w:rPr>
          <w:t>I</w:t>
        </w:r>
        <w:r w:rsidRPr="00A8662E">
          <w:rPr>
            <w:rFonts w:eastAsia="Times New Roman" w:cs="Times New Roman"/>
            <w:szCs w:val="24"/>
          </w:rPr>
          <w:t xml:space="preserve">nformation </w:t>
        </w:r>
        <w:r>
          <w:rPr>
            <w:rFonts w:eastAsia="Times New Roman" w:cs="Times New Roman"/>
            <w:szCs w:val="24"/>
          </w:rPr>
          <w:t>will</w:t>
        </w:r>
      </w:ins>
      <w:r w:rsidRPr="00A8662E">
        <w:rPr>
          <w:rFonts w:eastAsia="Times New Roman" w:cs="Times New Roman"/>
          <w:szCs w:val="24"/>
        </w:rPr>
        <w:t xml:space="preserve"> exceed what could be requested from the licensee by the Authority under paragraph 1 of standard condition B4 (Provision of information to the Authority) excluding any reference to paragraph 5 of that condition.</w:t>
      </w:r>
    </w:p>
    <w:p w14:paraId="2682213C" w14:textId="77777777" w:rsidR="00370DD9" w:rsidRPr="00FE5990" w:rsidRDefault="00370DD9" w:rsidP="00370DD9">
      <w:pPr>
        <w:autoSpaceDE w:val="0"/>
        <w:autoSpaceDN w:val="0"/>
        <w:adjustRightInd w:val="0"/>
        <w:spacing w:after="240" w:line="360" w:lineRule="auto"/>
        <w:rPr>
          <w:del w:id="193" w:author="Ofgem" w:date="2020-09-29T13:20:00Z"/>
          <w:rFonts w:eastAsia="Calibri" w:cs="Times New Roman"/>
          <w:b/>
          <w:bCs/>
        </w:rPr>
      </w:pPr>
      <w:del w:id="194" w:author="Ofgem" w:date="2020-09-29T13:20:00Z">
        <w:r w:rsidRPr="00FE5990">
          <w:rPr>
            <w:rFonts w:eastAsia="Calibri" w:cs="Times New Roman"/>
            <w:b/>
            <w:bCs/>
          </w:rPr>
          <w:delText>Part C:  Development and modification of the RIGs</w:delText>
        </w:r>
      </w:del>
    </w:p>
    <w:p w14:paraId="6941B6AA" w14:textId="77777777" w:rsidR="00370DD9" w:rsidRPr="00FE5990" w:rsidRDefault="00370DD9" w:rsidP="00370DD9">
      <w:pPr>
        <w:numPr>
          <w:ilvl w:val="0"/>
          <w:numId w:val="57"/>
        </w:numPr>
        <w:overflowPunct w:val="0"/>
        <w:autoSpaceDE w:val="0"/>
        <w:autoSpaceDN w:val="0"/>
        <w:adjustRightInd w:val="0"/>
        <w:spacing w:after="240" w:line="360" w:lineRule="auto"/>
        <w:jc w:val="both"/>
        <w:textAlignment w:val="baseline"/>
        <w:rPr>
          <w:del w:id="195" w:author="Ofgem" w:date="2020-09-29T13:20:00Z"/>
          <w:rFonts w:eastAsia="Times New Roman" w:cs="Times New Roman"/>
        </w:rPr>
      </w:pPr>
      <w:del w:id="196" w:author="Ofgem" w:date="2020-09-29T13:20:00Z">
        <w:r w:rsidRPr="00FE5990">
          <w:rPr>
            <w:rFonts w:eastAsia="Times New Roman" w:cs="Times New Roman"/>
          </w:rPr>
          <w:delText xml:space="preserve">The Authority may issue </w:delText>
        </w:r>
      </w:del>
      <w:ins w:id="197" w:author="Ofgem" w:date="2020-09-29T13:20:00Z">
        <w:r w:rsidRPr="005526E4">
          <w:rPr>
            <w:rFonts w:eastAsia="Times New Roman" w:cs="Times New Roman"/>
            <w:szCs w:val="24"/>
          </w:rPr>
          <w:t>XX.8</w:t>
        </w:r>
        <w:r w:rsidRPr="005526E4">
          <w:rPr>
            <w:rFonts w:eastAsia="Times New Roman" w:cs="Times New Roman"/>
            <w:szCs w:val="24"/>
          </w:rPr>
          <w:tab/>
          <w:t xml:space="preserve">Before issuing </w:t>
        </w:r>
      </w:ins>
      <w:r w:rsidRPr="005526E4">
        <w:rPr>
          <w:rFonts w:eastAsia="Times New Roman" w:cs="Times New Roman"/>
          <w:szCs w:val="24"/>
        </w:rPr>
        <w:t xml:space="preserve">new RIGs or </w:t>
      </w:r>
      <w:del w:id="198" w:author="Ofgem" w:date="2020-09-29T13:20:00Z">
        <w:r w:rsidRPr="00FE5990">
          <w:rPr>
            <w:rFonts w:eastAsia="Times New Roman" w:cs="Times New Roman"/>
          </w:rPr>
          <w:delText>modify any existing RIGs by issuing a direction for that purpose to every licensee in whose licence this condition has effect.</w:delText>
        </w:r>
      </w:del>
    </w:p>
    <w:p w14:paraId="1909769F" w14:textId="77777777" w:rsidR="00370DD9" w:rsidRPr="00FE5990" w:rsidRDefault="00370DD9" w:rsidP="00370DD9">
      <w:pPr>
        <w:numPr>
          <w:ilvl w:val="0"/>
          <w:numId w:val="57"/>
        </w:numPr>
        <w:overflowPunct w:val="0"/>
        <w:autoSpaceDE w:val="0"/>
        <w:autoSpaceDN w:val="0"/>
        <w:adjustRightInd w:val="0"/>
        <w:spacing w:after="240" w:line="360" w:lineRule="auto"/>
        <w:jc w:val="both"/>
        <w:textAlignment w:val="baseline"/>
        <w:rPr>
          <w:del w:id="199" w:author="Ofgem" w:date="2020-09-29T13:20:00Z"/>
          <w:rFonts w:eastAsia="Times New Roman" w:cs="Times New Roman"/>
        </w:rPr>
      </w:pPr>
      <w:del w:id="200" w:author="Ofgem" w:date="2020-09-29T13:20:00Z">
        <w:r w:rsidRPr="00FE5990">
          <w:rPr>
            <w:rFonts w:eastAsia="Times New Roman" w:cs="Times New Roman"/>
          </w:rPr>
          <w:delText xml:space="preserve">Data collected in relation to </w:delText>
        </w:r>
      </w:del>
      <w:ins w:id="201" w:author="Ofgem" w:date="2020-09-29T13:20:00Z">
        <w:r>
          <w:rPr>
            <w:rFonts w:eastAsia="Times New Roman" w:cs="Times New Roman"/>
            <w:szCs w:val="24"/>
          </w:rPr>
          <w:t>amending</w:t>
        </w:r>
        <w:r w:rsidRPr="005526E4">
          <w:rPr>
            <w:rFonts w:eastAsia="Times New Roman" w:cs="Times New Roman"/>
            <w:szCs w:val="24"/>
          </w:rPr>
          <w:t xml:space="preserve"> the RIGs </w:t>
        </w:r>
      </w:ins>
      <w:r w:rsidRPr="005526E4">
        <w:rPr>
          <w:rFonts w:eastAsia="Times New Roman" w:cs="Times New Roman"/>
          <w:szCs w:val="24"/>
        </w:rPr>
        <w:t xml:space="preserve">the </w:t>
      </w:r>
      <w:del w:id="202" w:author="Ofgem" w:date="2020-09-29T13:20:00Z">
        <w:r w:rsidRPr="00FE5990">
          <w:rPr>
            <w:rFonts w:eastAsia="Times New Roman" w:cs="Times New Roman"/>
          </w:rPr>
          <w:delText>relevant year commencing in 2012 must  be reported according to the relevant reporting requirements provided for in these standard conditions as they were in force as at 31 March 2013.</w:delText>
        </w:r>
      </w:del>
    </w:p>
    <w:p w14:paraId="1B186397" w14:textId="77777777" w:rsidR="00370DD9" w:rsidRPr="00FE5990" w:rsidRDefault="00370DD9" w:rsidP="00370DD9">
      <w:pPr>
        <w:numPr>
          <w:ilvl w:val="0"/>
          <w:numId w:val="57"/>
        </w:numPr>
        <w:overflowPunct w:val="0"/>
        <w:autoSpaceDE w:val="0"/>
        <w:autoSpaceDN w:val="0"/>
        <w:adjustRightInd w:val="0"/>
        <w:spacing w:after="240" w:line="360" w:lineRule="auto"/>
        <w:jc w:val="both"/>
        <w:textAlignment w:val="baseline"/>
        <w:rPr>
          <w:del w:id="203" w:author="Ofgem" w:date="2020-09-29T13:20:00Z"/>
          <w:rFonts w:eastAsia="Times New Roman" w:cs="Times New Roman"/>
        </w:rPr>
      </w:pPr>
      <w:del w:id="204" w:author="Ofgem" w:date="2020-09-29T13:20:00Z">
        <w:r w:rsidRPr="00FE5990">
          <w:rPr>
            <w:rFonts w:eastAsia="Times New Roman" w:cs="Times New Roman"/>
          </w:rPr>
          <w:delText xml:space="preserve">A direction issued by the </w:delText>
        </w:r>
      </w:del>
      <w:r w:rsidRPr="005526E4">
        <w:rPr>
          <w:rFonts w:eastAsia="Times New Roman" w:cs="Times New Roman"/>
          <w:szCs w:val="24"/>
        </w:rPr>
        <w:t xml:space="preserve">Authority </w:t>
      </w:r>
      <w:del w:id="205" w:author="Ofgem" w:date="2020-09-29T13:20:00Z">
        <w:r w:rsidRPr="00FE5990">
          <w:rPr>
            <w:rFonts w:eastAsia="Times New Roman" w:cs="Times New Roman"/>
          </w:rPr>
          <w:delText xml:space="preserve">under paragraph 8 </w:delText>
        </w:r>
      </w:del>
      <w:r w:rsidRPr="005526E4">
        <w:rPr>
          <w:rFonts w:eastAsia="Times New Roman" w:cs="Times New Roman"/>
          <w:szCs w:val="24"/>
        </w:rPr>
        <w:t xml:space="preserve">will </w:t>
      </w:r>
      <w:del w:id="206" w:author="Ofgem" w:date="2020-09-29T13:20:00Z">
        <w:r w:rsidRPr="00FE5990">
          <w:rPr>
            <w:rFonts w:eastAsia="Times New Roman" w:cs="Times New Roman"/>
          </w:rPr>
          <w:delText xml:space="preserve">be of no effect unless the Authority has first: </w:delText>
        </w:r>
      </w:del>
    </w:p>
    <w:p w14:paraId="11B169AE" w14:textId="77777777" w:rsidR="00370DD9" w:rsidRPr="00FE5990" w:rsidRDefault="00370DD9" w:rsidP="00370DD9">
      <w:pPr>
        <w:numPr>
          <w:ilvl w:val="0"/>
          <w:numId w:val="61"/>
        </w:numPr>
        <w:autoSpaceDE w:val="0"/>
        <w:autoSpaceDN w:val="0"/>
        <w:adjustRightInd w:val="0"/>
        <w:spacing w:after="220" w:line="360" w:lineRule="auto"/>
        <w:rPr>
          <w:del w:id="207" w:author="Ofgem" w:date="2020-09-29T13:20:00Z"/>
          <w:rFonts w:eastAsia="Times New Roman" w:cs="Times New Roman"/>
        </w:rPr>
      </w:pPr>
      <w:del w:id="208" w:author="Ofgem" w:date="2020-09-29T13:20:00Z">
        <w:r w:rsidRPr="00FE5990">
          <w:rPr>
            <w:rFonts w:eastAsia="Times New Roman" w:cs="Times New Roman"/>
          </w:rPr>
          <w:delText xml:space="preserve">given notice to all licensees in whose licence this condition has effect that it proposes to issue new RIGs or (as the case may be) to modify the RIGs: </w:delText>
        </w:r>
      </w:del>
    </w:p>
    <w:p w14:paraId="5E2FF92C" w14:textId="77777777" w:rsidR="00370DD9" w:rsidRPr="00FE5990" w:rsidRDefault="00370DD9" w:rsidP="00370DD9">
      <w:pPr>
        <w:numPr>
          <w:ilvl w:val="2"/>
          <w:numId w:val="60"/>
        </w:numPr>
        <w:autoSpaceDE w:val="0"/>
        <w:autoSpaceDN w:val="0"/>
        <w:adjustRightInd w:val="0"/>
        <w:spacing w:after="220" w:line="360" w:lineRule="auto"/>
        <w:ind w:hanging="502"/>
        <w:rPr>
          <w:del w:id="209" w:author="Ofgem" w:date="2020-09-29T13:20:00Z"/>
          <w:rFonts w:eastAsia="Times New Roman" w:cs="Times New Roman"/>
        </w:rPr>
      </w:pPr>
      <w:del w:id="210" w:author="Ofgem" w:date="2020-09-29T13:20:00Z">
        <w:r w:rsidRPr="00FE5990">
          <w:rPr>
            <w:rFonts w:eastAsia="Times New Roman" w:cs="Times New Roman"/>
          </w:rPr>
          <w:delText>specifying the date on which it proposes that the provisions of the document to be issued or modified should take effect;</w:delText>
        </w:r>
      </w:del>
    </w:p>
    <w:p w14:paraId="7176F954" w14:textId="77777777" w:rsidR="00370DD9" w:rsidRPr="005526E4" w:rsidRDefault="00370DD9" w:rsidP="00370DD9">
      <w:pPr>
        <w:overflowPunct w:val="0"/>
        <w:autoSpaceDE w:val="0"/>
        <w:autoSpaceDN w:val="0"/>
        <w:adjustRightInd w:val="0"/>
        <w:spacing w:after="240" w:line="360" w:lineRule="auto"/>
        <w:ind w:left="709" w:hanging="709"/>
        <w:jc w:val="both"/>
        <w:textAlignment w:val="baseline"/>
        <w:rPr>
          <w:rFonts w:eastAsia="Times New Roman" w:cs="Times New Roman"/>
          <w:szCs w:val="24"/>
        </w:rPr>
      </w:pPr>
      <w:del w:id="211" w:author="Ofgem" w:date="2020-09-29T13:20:00Z">
        <w:r w:rsidRPr="00FE5990">
          <w:rPr>
            <w:rFonts w:eastAsia="Times New Roman" w:cs="Times New Roman"/>
          </w:rPr>
          <w:delText xml:space="preserve">setting out the text of the RIGs to be issued or (as the case may be) modified and </w:delText>
        </w:r>
      </w:del>
      <w:ins w:id="212" w:author="Ofgem" w:date="2020-09-29T13:20:00Z">
        <w:r w:rsidRPr="005526E4">
          <w:rPr>
            <w:rFonts w:eastAsia="Times New Roman" w:cs="Times New Roman"/>
            <w:szCs w:val="24"/>
          </w:rPr>
          <w:t xml:space="preserve">publish on </w:t>
        </w:r>
      </w:ins>
      <w:r>
        <w:rPr>
          <w:rFonts w:eastAsia="Times New Roman" w:cs="Times New Roman"/>
          <w:szCs w:val="24"/>
        </w:rPr>
        <w:t xml:space="preserve">the Authority’s </w:t>
      </w:r>
      <w:del w:id="213" w:author="Ofgem" w:date="2020-09-29T13:20:00Z">
        <w:r w:rsidRPr="00FE5990">
          <w:rPr>
            <w:rFonts w:eastAsia="Times New Roman" w:cs="Times New Roman"/>
          </w:rPr>
          <w:delText>reasons for proposing to issue or modify it; and</w:delText>
        </w:r>
      </w:del>
      <w:ins w:id="214" w:author="Ofgem" w:date="2020-09-29T13:20:00Z">
        <w:r>
          <w:rPr>
            <w:rFonts w:eastAsia="Times New Roman" w:cs="Times New Roman"/>
            <w:szCs w:val="24"/>
          </w:rPr>
          <w:t>Website</w:t>
        </w:r>
        <w:r w:rsidRPr="005526E4">
          <w:rPr>
            <w:rFonts w:eastAsia="Times New Roman" w:cs="Times New Roman"/>
            <w:szCs w:val="24"/>
          </w:rPr>
          <w:t>:</w:t>
        </w:r>
      </w:ins>
    </w:p>
    <w:p w14:paraId="7C47FE61" w14:textId="77777777" w:rsidR="00370DD9" w:rsidRPr="005526E4" w:rsidRDefault="00370DD9" w:rsidP="00370DD9">
      <w:pPr>
        <w:overflowPunct w:val="0"/>
        <w:autoSpaceDE w:val="0"/>
        <w:autoSpaceDN w:val="0"/>
        <w:adjustRightInd w:val="0"/>
        <w:spacing w:after="240" w:line="360" w:lineRule="auto"/>
        <w:ind w:left="1418" w:hanging="709"/>
        <w:jc w:val="both"/>
        <w:textAlignment w:val="baseline"/>
        <w:rPr>
          <w:ins w:id="215" w:author="Ofgem" w:date="2020-09-29T13:20:00Z"/>
          <w:rFonts w:eastAsia="Times New Roman" w:cs="Times New Roman"/>
          <w:szCs w:val="24"/>
        </w:rPr>
      </w:pPr>
      <w:del w:id="216" w:author="Ofgem" w:date="2020-09-29T13:20:00Z">
        <w:r w:rsidRPr="00FE5990">
          <w:rPr>
            <w:rFonts w:eastAsia="Times New Roman" w:cs="Times New Roman"/>
          </w:rPr>
          <w:delText xml:space="preserve">specifying </w:delText>
        </w:r>
      </w:del>
      <w:ins w:id="217" w:author="Ofgem" w:date="2020-09-29T13:20:00Z">
        <w:r w:rsidRPr="005526E4">
          <w:rPr>
            <w:rFonts w:eastAsia="Times New Roman" w:cs="Times New Roman"/>
            <w:szCs w:val="24"/>
          </w:rPr>
          <w:t>(a)</w:t>
        </w:r>
        <w:r w:rsidRPr="005526E4">
          <w:rPr>
            <w:rFonts w:eastAsia="Times New Roman" w:cs="Times New Roman"/>
            <w:szCs w:val="24"/>
          </w:rPr>
          <w:tab/>
        </w:r>
      </w:ins>
      <w:r w:rsidRPr="005526E4">
        <w:rPr>
          <w:rFonts w:eastAsia="Times New Roman" w:cs="Times New Roman"/>
          <w:szCs w:val="24"/>
        </w:rPr>
        <w:t xml:space="preserve">the </w:t>
      </w:r>
      <w:del w:id="218" w:author="Ofgem" w:date="2020-09-29T13:20:00Z">
        <w:r w:rsidRPr="00FE5990">
          <w:rPr>
            <w:rFonts w:eastAsia="Times New Roman" w:cs="Times New Roman"/>
          </w:rPr>
          <w:delText>time (</w:delText>
        </w:r>
      </w:del>
      <w:ins w:id="219" w:author="Ofgem" w:date="2020-09-29T13:20:00Z">
        <w:r w:rsidRPr="005526E4">
          <w:rPr>
            <w:rFonts w:eastAsia="Times New Roman" w:cs="Times New Roman"/>
            <w:szCs w:val="24"/>
          </w:rPr>
          <w:t>proposed text</w:t>
        </w:r>
        <w:r>
          <w:rPr>
            <w:rFonts w:eastAsia="Times New Roman" w:cs="Times New Roman"/>
            <w:szCs w:val="24"/>
          </w:rPr>
          <w:t xml:space="preserve"> of the new or amended RIGs</w:t>
        </w:r>
        <w:r w:rsidRPr="005526E4">
          <w:rPr>
            <w:rFonts w:eastAsia="Times New Roman" w:cs="Times New Roman"/>
            <w:szCs w:val="24"/>
          </w:rPr>
          <w:t>;</w:t>
        </w:r>
      </w:ins>
    </w:p>
    <w:p w14:paraId="70F6BA9C" w14:textId="77777777" w:rsidR="00370DD9" w:rsidRPr="005526E4" w:rsidRDefault="00370DD9" w:rsidP="00370DD9">
      <w:pPr>
        <w:overflowPunct w:val="0"/>
        <w:autoSpaceDE w:val="0"/>
        <w:autoSpaceDN w:val="0"/>
        <w:adjustRightInd w:val="0"/>
        <w:spacing w:after="240" w:line="360" w:lineRule="auto"/>
        <w:ind w:left="1418" w:hanging="709"/>
        <w:jc w:val="both"/>
        <w:textAlignment w:val="baseline"/>
        <w:rPr>
          <w:ins w:id="220" w:author="Ofgem" w:date="2020-09-29T13:20:00Z"/>
          <w:rFonts w:eastAsia="Times New Roman" w:cs="Times New Roman"/>
          <w:szCs w:val="24"/>
        </w:rPr>
      </w:pPr>
      <w:ins w:id="221" w:author="Ofgem" w:date="2020-09-29T13:20:00Z">
        <w:r w:rsidRPr="005526E4">
          <w:rPr>
            <w:rFonts w:eastAsia="Times New Roman" w:cs="Times New Roman"/>
            <w:szCs w:val="24"/>
          </w:rPr>
          <w:t>(b)</w:t>
        </w:r>
        <w:r w:rsidRPr="005526E4">
          <w:rPr>
            <w:rFonts w:eastAsia="Times New Roman" w:cs="Times New Roman"/>
            <w:szCs w:val="24"/>
          </w:rPr>
          <w:tab/>
        </w:r>
        <w:r w:rsidRPr="00CD004C">
          <w:rPr>
            <w:rFonts w:eastAsia="Times New Roman" w:cs="Times New Roman"/>
            <w:szCs w:val="24"/>
          </w:rPr>
          <w:t xml:space="preserve">the </w:t>
        </w:r>
        <w:r>
          <w:rPr>
            <w:rFonts w:eastAsia="Times New Roman" w:cs="Times New Roman"/>
            <w:szCs w:val="24"/>
          </w:rPr>
          <w:t>date</w:t>
        </w:r>
        <w:r w:rsidRPr="00CD004C">
          <w:rPr>
            <w:rFonts w:eastAsia="Times New Roman" w:cs="Times New Roman"/>
            <w:szCs w:val="24"/>
          </w:rPr>
          <w:t xml:space="preserve"> </w:t>
        </w:r>
        <w:r>
          <w:rPr>
            <w:rFonts w:eastAsia="Times New Roman" w:cs="Times New Roman"/>
            <w:szCs w:val="24"/>
          </w:rPr>
          <w:t>on</w:t>
        </w:r>
        <w:r w:rsidRPr="00CD004C">
          <w:rPr>
            <w:rFonts w:eastAsia="Times New Roman" w:cs="Times New Roman"/>
            <w:szCs w:val="24"/>
          </w:rPr>
          <w:t xml:space="preserve"> </w:t>
        </w:r>
      </w:ins>
      <w:r w:rsidRPr="00CD004C">
        <w:rPr>
          <w:rFonts w:eastAsia="Times New Roman" w:cs="Times New Roman"/>
          <w:szCs w:val="24"/>
        </w:rPr>
        <w:t xml:space="preserve">which </w:t>
      </w:r>
      <w:del w:id="222" w:author="Ofgem" w:date="2020-09-29T13:20:00Z">
        <w:r w:rsidRPr="00FE5990">
          <w:rPr>
            <w:rFonts w:eastAsia="Times New Roman" w:cs="Times New Roman"/>
          </w:rPr>
          <w:delText xml:space="preserve">willnot be less than </w:delText>
        </w:r>
      </w:del>
      <w:ins w:id="223" w:author="Ofgem" w:date="2020-09-29T13:20:00Z">
        <w:r w:rsidRPr="00CD004C">
          <w:rPr>
            <w:rFonts w:eastAsia="Times New Roman" w:cs="Times New Roman"/>
            <w:szCs w:val="24"/>
          </w:rPr>
          <w:t>the Authority intends the new or amended RIGs to come into effect</w:t>
        </w:r>
        <w:r w:rsidRPr="005526E4">
          <w:rPr>
            <w:rFonts w:eastAsia="Times New Roman" w:cs="Times New Roman"/>
            <w:szCs w:val="24"/>
          </w:rPr>
          <w:t>;</w:t>
        </w:r>
      </w:ins>
    </w:p>
    <w:p w14:paraId="4461D7C0" w14:textId="77777777" w:rsidR="00370DD9" w:rsidRPr="005526E4" w:rsidRDefault="00370DD9" w:rsidP="00370DD9">
      <w:pPr>
        <w:overflowPunct w:val="0"/>
        <w:autoSpaceDE w:val="0"/>
        <w:autoSpaceDN w:val="0"/>
        <w:adjustRightInd w:val="0"/>
        <w:spacing w:after="240" w:line="360" w:lineRule="auto"/>
        <w:ind w:left="1418" w:hanging="709"/>
        <w:jc w:val="both"/>
        <w:textAlignment w:val="baseline"/>
        <w:rPr>
          <w:ins w:id="224" w:author="Ofgem" w:date="2020-09-29T13:20:00Z"/>
          <w:rFonts w:eastAsia="Times New Roman" w:cs="Times New Roman"/>
          <w:szCs w:val="24"/>
        </w:rPr>
      </w:pPr>
      <w:ins w:id="225" w:author="Ofgem" w:date="2020-09-29T13:20:00Z">
        <w:r w:rsidRPr="005526E4">
          <w:rPr>
            <w:rFonts w:eastAsia="Times New Roman" w:cs="Times New Roman"/>
            <w:szCs w:val="24"/>
          </w:rPr>
          <w:t xml:space="preserve">(c) </w:t>
        </w:r>
        <w:r w:rsidRPr="005526E4">
          <w:rPr>
            <w:rFonts w:eastAsia="Times New Roman" w:cs="Times New Roman"/>
            <w:szCs w:val="24"/>
          </w:rPr>
          <w:tab/>
          <w:t xml:space="preserve">the reasons </w:t>
        </w:r>
        <w:r>
          <w:rPr>
            <w:rFonts w:eastAsia="Times New Roman" w:cs="Times New Roman"/>
            <w:szCs w:val="24"/>
          </w:rPr>
          <w:t>for the new or amended RIGs; and</w:t>
        </w:r>
      </w:ins>
    </w:p>
    <w:p w14:paraId="789EBBEF" w14:textId="77777777" w:rsidR="00370DD9" w:rsidRPr="00FE5990" w:rsidRDefault="00370DD9" w:rsidP="00370DD9">
      <w:pPr>
        <w:numPr>
          <w:ilvl w:val="2"/>
          <w:numId w:val="60"/>
        </w:numPr>
        <w:autoSpaceDE w:val="0"/>
        <w:autoSpaceDN w:val="0"/>
        <w:adjustRightInd w:val="0"/>
        <w:spacing w:after="220" w:line="360" w:lineRule="auto"/>
        <w:ind w:hanging="502"/>
        <w:rPr>
          <w:del w:id="226" w:author="Ofgem" w:date="2020-09-29T13:20:00Z"/>
          <w:rFonts w:eastAsia="Times New Roman" w:cs="Times New Roman"/>
        </w:rPr>
      </w:pPr>
      <w:ins w:id="227" w:author="Ofgem" w:date="2020-09-29T13:20:00Z">
        <w:r w:rsidRPr="005526E4">
          <w:rPr>
            <w:rFonts w:eastAsia="Times New Roman" w:cs="Times New Roman"/>
            <w:szCs w:val="24"/>
          </w:rPr>
          <w:t xml:space="preserve">(d) </w:t>
        </w:r>
        <w:r w:rsidRPr="005526E4">
          <w:rPr>
            <w:rFonts w:eastAsia="Times New Roman" w:cs="Times New Roman"/>
            <w:szCs w:val="24"/>
          </w:rPr>
          <w:tab/>
        </w:r>
      </w:ins>
      <w:r>
        <w:rPr>
          <w:rFonts w:eastAsia="Times New Roman" w:cs="Times New Roman"/>
          <w:szCs w:val="24"/>
        </w:rPr>
        <w:t xml:space="preserve">a period </w:t>
      </w:r>
      <w:del w:id="228" w:author="Ofgem" w:date="2020-09-29T13:20:00Z">
        <w:r w:rsidRPr="00FE5990">
          <w:rPr>
            <w:rFonts w:eastAsia="Times New Roman" w:cs="Times New Roman"/>
          </w:rPr>
          <w:delText>of 28 days from the date of the notice) within</w:delText>
        </w:r>
      </w:del>
      <w:ins w:id="229" w:author="Ofgem" w:date="2020-09-29T13:20:00Z">
        <w:r>
          <w:rPr>
            <w:rFonts w:eastAsia="Times New Roman" w:cs="Times New Roman"/>
            <w:szCs w:val="24"/>
          </w:rPr>
          <w:t>during</w:t>
        </w:r>
      </w:ins>
      <w:r w:rsidRPr="005526E4">
        <w:rPr>
          <w:rFonts w:eastAsia="Times New Roman" w:cs="Times New Roman"/>
          <w:szCs w:val="24"/>
        </w:rPr>
        <w:t xml:space="preserve"> which representations </w:t>
      </w:r>
      <w:del w:id="230" w:author="Ofgem" w:date="2020-09-29T13:20:00Z">
        <w:r w:rsidRPr="00FE5990">
          <w:rPr>
            <w:rFonts w:eastAsia="Times New Roman" w:cs="Times New Roman"/>
          </w:rPr>
          <w:delText xml:space="preserve">in response to such proposals </w:delText>
        </w:r>
      </w:del>
      <w:r w:rsidRPr="005526E4">
        <w:rPr>
          <w:rFonts w:eastAsia="Times New Roman" w:cs="Times New Roman"/>
          <w:szCs w:val="24"/>
        </w:rPr>
        <w:t>may be made</w:t>
      </w:r>
      <w:del w:id="231" w:author="Ofgem" w:date="2020-09-29T13:20:00Z">
        <w:r w:rsidRPr="00FE5990">
          <w:rPr>
            <w:rFonts w:eastAsia="Times New Roman" w:cs="Times New Roman"/>
          </w:rPr>
          <w:delText>; and</w:delText>
        </w:r>
      </w:del>
    </w:p>
    <w:p w14:paraId="7C9CC232" w14:textId="77777777" w:rsidR="00370DD9" w:rsidRDefault="00370DD9" w:rsidP="00370DD9">
      <w:pPr>
        <w:overflowPunct w:val="0"/>
        <w:autoSpaceDE w:val="0"/>
        <w:autoSpaceDN w:val="0"/>
        <w:adjustRightInd w:val="0"/>
        <w:spacing w:after="240" w:line="360" w:lineRule="auto"/>
        <w:ind w:left="1418" w:hanging="709"/>
        <w:jc w:val="both"/>
        <w:textAlignment w:val="baseline"/>
        <w:rPr>
          <w:rFonts w:eastAsia="Times New Roman" w:cs="Times New Roman"/>
          <w:szCs w:val="24"/>
        </w:rPr>
      </w:pPr>
      <w:del w:id="232" w:author="Ofgem" w:date="2020-09-29T13:20:00Z">
        <w:r w:rsidRPr="00FE5990">
          <w:rPr>
            <w:rFonts w:eastAsia="Times New Roman" w:cs="Times New Roman"/>
          </w:rPr>
          <w:delText>considered any representations in response to the notice that are duly made and</w:delText>
        </w:r>
      </w:del>
      <w:ins w:id="233" w:author="Ofgem" w:date="2020-09-29T13:20:00Z">
        <w:r w:rsidRPr="005526E4">
          <w:rPr>
            <w:rFonts w:eastAsia="Times New Roman" w:cs="Times New Roman"/>
            <w:szCs w:val="24"/>
          </w:rPr>
          <w:t xml:space="preserve"> on the new or amended</w:t>
        </w:r>
        <w:r>
          <w:rPr>
            <w:rFonts w:eastAsia="Times New Roman" w:cs="Times New Roman"/>
            <w:szCs w:val="24"/>
          </w:rPr>
          <w:t xml:space="preserve"> </w:t>
        </w:r>
        <w:r w:rsidRPr="005526E4">
          <w:rPr>
            <w:rFonts w:eastAsia="Times New Roman" w:cs="Times New Roman"/>
            <w:szCs w:val="24"/>
          </w:rPr>
          <w:t xml:space="preserve">RIGs which </w:t>
        </w:r>
        <w:r>
          <w:rPr>
            <w:rFonts w:eastAsia="Times New Roman" w:cs="Times New Roman"/>
            <w:szCs w:val="24"/>
          </w:rPr>
          <w:t>will</w:t>
        </w:r>
      </w:ins>
      <w:r w:rsidRPr="005526E4">
        <w:rPr>
          <w:rFonts w:eastAsia="Times New Roman" w:cs="Times New Roman"/>
          <w:szCs w:val="24"/>
        </w:rPr>
        <w:t xml:space="preserve"> not </w:t>
      </w:r>
      <w:del w:id="234" w:author="Ofgem" w:date="2020-09-29T13:20:00Z">
        <w:r w:rsidRPr="00FE5990">
          <w:rPr>
            <w:rFonts w:eastAsia="Times New Roman" w:cs="Times New Roman"/>
          </w:rPr>
          <w:delText xml:space="preserve">withdrawn. </w:delText>
        </w:r>
      </w:del>
      <w:ins w:id="235" w:author="Ofgem" w:date="2020-09-29T13:20:00Z">
        <w:r w:rsidRPr="005526E4">
          <w:rPr>
            <w:rFonts w:eastAsia="Times New Roman" w:cs="Times New Roman"/>
            <w:szCs w:val="24"/>
          </w:rPr>
          <w:t>be less than 28 days.</w:t>
        </w:r>
      </w:ins>
    </w:p>
    <w:p w14:paraId="24D2FA77" w14:textId="77777777" w:rsidR="00370DD9" w:rsidRPr="00A8662E" w:rsidRDefault="00370DD9" w:rsidP="00370DD9">
      <w:pPr>
        <w:overflowPunct w:val="0"/>
        <w:autoSpaceDE w:val="0"/>
        <w:autoSpaceDN w:val="0"/>
        <w:adjustRightInd w:val="0"/>
        <w:spacing w:after="240" w:line="360" w:lineRule="auto"/>
        <w:ind w:left="709" w:hanging="709"/>
        <w:jc w:val="both"/>
        <w:textAlignment w:val="baseline"/>
        <w:rPr>
          <w:rFonts w:eastAsia="Times New Roman" w:cs="Times New Roman"/>
          <w:szCs w:val="24"/>
        </w:rPr>
      </w:pPr>
      <w:ins w:id="236" w:author="Ofgem" w:date="2020-09-29T13:20:00Z">
        <w:r>
          <w:rPr>
            <w:rFonts w:eastAsia="Times New Roman" w:cs="Times New Roman"/>
            <w:szCs w:val="24"/>
          </w:rPr>
          <w:t>XX.9</w:t>
        </w:r>
        <w:r>
          <w:rPr>
            <w:rFonts w:eastAsia="Times New Roman" w:cs="Times New Roman"/>
            <w:szCs w:val="24"/>
          </w:rPr>
          <w:tab/>
        </w:r>
      </w:ins>
      <w:r w:rsidRPr="00A8662E">
        <w:rPr>
          <w:rFonts w:eastAsia="Times New Roman" w:cs="Times New Roman"/>
          <w:szCs w:val="24"/>
        </w:rPr>
        <w:t xml:space="preserve">The </w:t>
      </w:r>
      <w:r w:rsidRPr="002D2D5B">
        <w:rPr>
          <w:rFonts w:eastAsia="Times New Roman" w:cs="Times New Roman"/>
          <w:szCs w:val="24"/>
        </w:rPr>
        <w:t xml:space="preserve">requirements </w:t>
      </w:r>
      <w:del w:id="237" w:author="Ofgem" w:date="2020-09-29T13:20:00Z">
        <w:r w:rsidRPr="00FE5990">
          <w:rPr>
            <w:rFonts w:eastAsia="Times New Roman" w:cs="Times New Roman"/>
          </w:rPr>
          <w:delText xml:space="preserve">for the issuing </w:delText>
        </w:r>
      </w:del>
      <w:r w:rsidRPr="002D2D5B">
        <w:rPr>
          <w:rFonts w:eastAsia="Times New Roman" w:cs="Times New Roman"/>
          <w:szCs w:val="24"/>
        </w:rPr>
        <w:t xml:space="preserve">of </w:t>
      </w:r>
      <w:del w:id="238" w:author="Ofgem" w:date="2020-09-29T13:20:00Z">
        <w:r w:rsidRPr="00FE5990">
          <w:rPr>
            <w:rFonts w:eastAsia="Times New Roman" w:cs="Times New Roman"/>
          </w:rPr>
          <w:delText>new RIGs or modification of existing RIGs set out in paragraph 10</w:delText>
        </w:r>
      </w:del>
      <w:ins w:id="239" w:author="Ofgem" w:date="2020-09-29T13:20:00Z">
        <w:r w:rsidRPr="002D2D5B">
          <w:rPr>
            <w:rFonts w:eastAsia="Times New Roman" w:cs="Times New Roman"/>
            <w:szCs w:val="24"/>
          </w:rPr>
          <w:t>paragraphs XX.8</w:t>
        </w:r>
      </w:ins>
      <w:r w:rsidRPr="002D2D5B">
        <w:rPr>
          <w:rFonts w:eastAsia="Times New Roman" w:cs="Times New Roman"/>
          <w:szCs w:val="24"/>
        </w:rPr>
        <w:t xml:space="preserve"> of this condition may be satisfied by </w:t>
      </w:r>
      <w:del w:id="240" w:author="Ofgem" w:date="2020-09-29T13:20:00Z">
        <w:r w:rsidRPr="00FE5990">
          <w:rPr>
            <w:rFonts w:eastAsia="Times New Roman" w:cs="Times New Roman"/>
          </w:rPr>
          <w:delText>actions</w:delText>
        </w:r>
      </w:del>
      <w:ins w:id="241" w:author="Ofgem" w:date="2020-09-29T13:20:00Z">
        <w:r w:rsidRPr="002D2D5B">
          <w:rPr>
            <w:rFonts w:eastAsia="Times New Roman" w:cs="Times New Roman"/>
            <w:szCs w:val="24"/>
          </w:rPr>
          <w:t>action</w:t>
        </w:r>
      </w:ins>
      <w:r w:rsidRPr="002D2D5B">
        <w:rPr>
          <w:rFonts w:eastAsia="Times New Roman" w:cs="Times New Roman"/>
          <w:szCs w:val="24"/>
        </w:rPr>
        <w:t xml:space="preserve"> taken</w:t>
      </w:r>
      <w:r>
        <w:rPr>
          <w:rFonts w:eastAsia="Times New Roman" w:cs="Times New Roman"/>
          <w:szCs w:val="24"/>
        </w:rPr>
        <w:t xml:space="preserve"> by the Authority </w:t>
      </w:r>
      <w:r w:rsidRPr="002D2D5B">
        <w:rPr>
          <w:rFonts w:eastAsia="Times New Roman" w:cs="Times New Roman"/>
          <w:szCs w:val="24"/>
        </w:rPr>
        <w:t>before</w:t>
      </w:r>
      <w:ins w:id="242" w:author="Ofgem" w:date="2020-09-29T13:20:00Z">
        <w:r w:rsidRPr="002D2D5B">
          <w:rPr>
            <w:rFonts w:eastAsia="Times New Roman" w:cs="Times New Roman"/>
            <w:szCs w:val="24"/>
          </w:rPr>
          <w:t>,</w:t>
        </w:r>
      </w:ins>
      <w:r w:rsidRPr="002D2D5B">
        <w:rPr>
          <w:rFonts w:eastAsia="Times New Roman" w:cs="Times New Roman"/>
          <w:szCs w:val="24"/>
        </w:rPr>
        <w:t xml:space="preserve"> as well as </w:t>
      </w:r>
      <w:ins w:id="243" w:author="Ofgem" w:date="2020-09-29T13:20:00Z">
        <w:r w:rsidRPr="002D2D5B">
          <w:rPr>
            <w:rFonts w:eastAsia="Times New Roman" w:cs="Times New Roman"/>
            <w:szCs w:val="24"/>
          </w:rPr>
          <w:t xml:space="preserve">by action taken </w:t>
        </w:r>
      </w:ins>
      <w:r w:rsidRPr="002D2D5B">
        <w:rPr>
          <w:rFonts w:eastAsia="Times New Roman" w:cs="Times New Roman"/>
          <w:szCs w:val="24"/>
        </w:rPr>
        <w:t>after</w:t>
      </w:r>
      <w:del w:id="244" w:author="Ofgem" w:date="2020-09-29T13:20:00Z">
        <w:r w:rsidRPr="00FE5990">
          <w:rPr>
            <w:rFonts w:eastAsia="Times New Roman" w:cs="Times New Roman"/>
          </w:rPr>
          <w:delText xml:space="preserve"> the coming into effect of this condition. </w:delText>
        </w:r>
      </w:del>
      <w:ins w:id="245" w:author="Ofgem" w:date="2020-09-29T13:20:00Z">
        <w:r w:rsidRPr="002D2D5B">
          <w:rPr>
            <w:rFonts w:eastAsia="Times New Roman" w:cs="Times New Roman"/>
            <w:szCs w:val="24"/>
          </w:rPr>
          <w:t>, 1 April 2021</w:t>
        </w:r>
        <w:r>
          <w:rPr>
            <w:rFonts w:eastAsia="Times New Roman" w:cs="Times New Roman"/>
            <w:szCs w:val="24"/>
          </w:rPr>
          <w:t>.</w:t>
        </w:r>
      </w:ins>
    </w:p>
    <w:p w14:paraId="4CDF7C46" w14:textId="77777777" w:rsidR="00370DD9" w:rsidRPr="00FE5990" w:rsidRDefault="00370DD9" w:rsidP="00370DD9">
      <w:pPr>
        <w:autoSpaceDE w:val="0"/>
        <w:autoSpaceDN w:val="0"/>
        <w:adjustRightInd w:val="0"/>
        <w:spacing w:after="240" w:line="360" w:lineRule="auto"/>
        <w:rPr>
          <w:del w:id="246" w:author="Ofgem" w:date="2020-09-29T13:20:00Z"/>
          <w:rFonts w:eastAsia="Calibri" w:cs="Times New Roman"/>
          <w:b/>
          <w:bCs/>
        </w:rPr>
      </w:pPr>
      <w:del w:id="247" w:author="Ofgem" w:date="2020-09-29T13:20:00Z">
        <w:r w:rsidRPr="00FE5990">
          <w:rPr>
            <w:rFonts w:eastAsia="Calibri" w:cs="Times New Roman"/>
            <w:b/>
            <w:bCs/>
          </w:rPr>
          <w:delText>Part D:  Requirements for new or more detailed information</w:delText>
        </w:r>
      </w:del>
    </w:p>
    <w:p w14:paraId="34AF697D" w14:textId="77777777" w:rsidR="00370DD9" w:rsidRPr="00FE5990" w:rsidRDefault="00370DD9" w:rsidP="00370DD9">
      <w:pPr>
        <w:numPr>
          <w:ilvl w:val="0"/>
          <w:numId w:val="57"/>
        </w:numPr>
        <w:overflowPunct w:val="0"/>
        <w:autoSpaceDE w:val="0"/>
        <w:autoSpaceDN w:val="0"/>
        <w:adjustRightInd w:val="0"/>
        <w:spacing w:after="240" w:line="360" w:lineRule="auto"/>
        <w:jc w:val="both"/>
        <w:textAlignment w:val="baseline"/>
        <w:rPr>
          <w:del w:id="248" w:author="Ofgem" w:date="2020-09-29T13:20:00Z"/>
          <w:rFonts w:eastAsia="Times New Roman" w:cs="Times New Roman"/>
        </w:rPr>
      </w:pPr>
      <w:del w:id="249" w:author="Ofgem" w:date="2020-09-29T13:20:00Z">
        <w:r w:rsidRPr="00FE5990">
          <w:rPr>
            <w:rFonts w:eastAsia="Times New Roman" w:cs="Times New Roman"/>
          </w:rPr>
          <w:delText>This Part D applies if any modified or new RIGs have the effect of introducing a requirement to provide:</w:delText>
        </w:r>
      </w:del>
    </w:p>
    <w:p w14:paraId="486EB501" w14:textId="77777777" w:rsidR="00370DD9" w:rsidRPr="00FE5990" w:rsidRDefault="00370DD9" w:rsidP="00370DD9">
      <w:pPr>
        <w:numPr>
          <w:ilvl w:val="0"/>
          <w:numId w:val="62"/>
        </w:numPr>
        <w:autoSpaceDE w:val="0"/>
        <w:autoSpaceDN w:val="0"/>
        <w:adjustRightInd w:val="0"/>
        <w:spacing w:after="220" w:line="360" w:lineRule="auto"/>
        <w:rPr>
          <w:del w:id="250" w:author="Ofgem" w:date="2020-09-29T13:20:00Z"/>
          <w:rFonts w:eastAsia="Times New Roman" w:cs="Times New Roman"/>
        </w:rPr>
      </w:pPr>
      <w:del w:id="251" w:author="Ofgem" w:date="2020-09-29T13:20:00Z">
        <w:r w:rsidRPr="00FE5990">
          <w:rPr>
            <w:rFonts w:eastAsia="Times New Roman" w:cs="Times New Roman"/>
          </w:rPr>
          <w:delText>a new category of specified information; or</w:delText>
        </w:r>
      </w:del>
    </w:p>
    <w:p w14:paraId="5A22C3F9" w14:textId="77777777" w:rsidR="00370DD9" w:rsidRDefault="00370DD9" w:rsidP="00370DD9">
      <w:pPr>
        <w:autoSpaceDE w:val="0"/>
        <w:autoSpaceDN w:val="0"/>
        <w:adjustRightInd w:val="0"/>
        <w:spacing w:after="220" w:line="360" w:lineRule="auto"/>
        <w:ind w:left="720"/>
        <w:rPr>
          <w:moveFrom w:id="252" w:author="Ofgem" w:date="2020-09-29T13:20:00Z"/>
          <w:rFonts w:eastAsia="Calibri" w:cs="Times New Roman"/>
          <w:bCs/>
          <w:szCs w:val="24"/>
        </w:rPr>
      </w:pPr>
      <w:del w:id="253" w:author="Ofgem" w:date="2020-09-29T13:20:00Z">
        <w:r w:rsidRPr="00FE5990">
          <w:rPr>
            <w:rFonts w:eastAsia="Times New Roman" w:cs="Times New Roman"/>
          </w:rPr>
          <w:delText>an existing category of specified information</w:delText>
        </w:r>
      </w:del>
      <w:moveFromRangeStart w:id="254" w:author="Ofgem" w:date="2020-09-29T13:20:00Z" w:name="move52278048"/>
      <w:moveFrom w:id="255" w:author="Ofgem" w:date="2020-09-29T13:20:00Z">
        <w:r w:rsidRPr="00CD2293">
          <w:rPr>
            <w:rFonts w:eastAsia="Calibri" w:cs="Times New Roman"/>
            <w:bCs/>
            <w:szCs w:val="24"/>
          </w:rPr>
          <w:t xml:space="preserve"> to a greater level of detail, </w:t>
        </w:r>
      </w:moveFrom>
    </w:p>
    <w:p w14:paraId="02C514C8" w14:textId="77777777" w:rsidR="00370DD9" w:rsidRPr="00CD2293" w:rsidRDefault="00370DD9" w:rsidP="00370DD9">
      <w:pPr>
        <w:autoSpaceDE w:val="0"/>
        <w:autoSpaceDN w:val="0"/>
        <w:adjustRightInd w:val="0"/>
        <w:spacing w:after="220" w:line="360" w:lineRule="auto"/>
        <w:ind w:left="720"/>
        <w:rPr>
          <w:moveFrom w:id="256" w:author="Ofgem" w:date="2020-09-29T13:20:00Z"/>
          <w:rFonts w:eastAsia="Calibri" w:cs="Times New Roman"/>
          <w:bCs/>
          <w:szCs w:val="24"/>
        </w:rPr>
      </w:pPr>
      <w:moveFrom w:id="257" w:author="Ofgem" w:date="2020-09-29T13:20:00Z">
        <w:r w:rsidRPr="00CD2293">
          <w:rPr>
            <w:rFonts w:eastAsia="Calibri" w:cs="Times New Roman"/>
            <w:bCs/>
            <w:szCs w:val="24"/>
          </w:rPr>
          <w:t>which has not previously been collected by t</w:t>
        </w:r>
        <w:r>
          <w:rPr>
            <w:rFonts w:eastAsia="Calibri" w:cs="Times New Roman"/>
            <w:bCs/>
            <w:szCs w:val="24"/>
          </w:rPr>
          <w:t xml:space="preserve">he licensee, whether under the </w:t>
        </w:r>
        <w:r w:rsidRPr="00CD2293">
          <w:rPr>
            <w:rFonts w:eastAsia="Calibri" w:cs="Times New Roman"/>
            <w:bCs/>
            <w:szCs w:val="24"/>
          </w:rPr>
          <w:t>provi</w:t>
        </w:r>
        <w:r>
          <w:rPr>
            <w:rFonts w:eastAsia="Calibri" w:cs="Times New Roman"/>
            <w:bCs/>
            <w:szCs w:val="24"/>
          </w:rPr>
          <w:t>sions of the RIGs or otherwise.</w:t>
        </w:r>
      </w:moveFrom>
    </w:p>
    <w:moveFromRangeEnd w:id="254"/>
    <w:p w14:paraId="5DBAF0A8" w14:textId="77777777" w:rsidR="00370DD9" w:rsidRPr="00FE5990" w:rsidRDefault="00370DD9" w:rsidP="00370DD9">
      <w:pPr>
        <w:numPr>
          <w:ilvl w:val="0"/>
          <w:numId w:val="57"/>
        </w:numPr>
        <w:overflowPunct w:val="0"/>
        <w:autoSpaceDE w:val="0"/>
        <w:autoSpaceDN w:val="0"/>
        <w:adjustRightInd w:val="0"/>
        <w:spacing w:after="240" w:line="360" w:lineRule="auto"/>
        <w:jc w:val="both"/>
        <w:textAlignment w:val="baseline"/>
        <w:rPr>
          <w:del w:id="258" w:author="Ofgem" w:date="2020-09-29T13:20:00Z"/>
          <w:rFonts w:eastAsia="Times New Roman" w:cs="Times New Roman"/>
        </w:rPr>
      </w:pPr>
      <w:del w:id="259" w:author="Ofgem" w:date="2020-09-29T13:20:00Z">
        <w:r w:rsidRPr="00FE5990">
          <w:rPr>
            <w:rFonts w:eastAsia="Times New Roman" w:cs="Times New Roman"/>
          </w:rPr>
          <w:delText xml:space="preserve">Where this Part D applies, the licensee may provide estimates to the Authority in respect of the relevant category of specified information for any relevant year specified by the Authority.  </w:delText>
        </w:r>
      </w:del>
    </w:p>
    <w:p w14:paraId="67AF391E" w14:textId="77777777" w:rsidR="00370DD9" w:rsidRPr="00FE5990" w:rsidRDefault="00370DD9" w:rsidP="00370DD9">
      <w:pPr>
        <w:numPr>
          <w:ilvl w:val="0"/>
          <w:numId w:val="57"/>
        </w:numPr>
        <w:overflowPunct w:val="0"/>
        <w:autoSpaceDE w:val="0"/>
        <w:autoSpaceDN w:val="0"/>
        <w:adjustRightInd w:val="0"/>
        <w:spacing w:after="240" w:line="360" w:lineRule="auto"/>
        <w:jc w:val="both"/>
        <w:textAlignment w:val="baseline"/>
        <w:rPr>
          <w:del w:id="260" w:author="Ofgem" w:date="2020-09-29T13:20:00Z"/>
          <w:rFonts w:eastAsia="Times New Roman" w:cs="Times New Roman"/>
        </w:rPr>
      </w:pPr>
      <w:del w:id="261" w:author="Ofgem" w:date="2020-09-29T13:20:00Z">
        <w:r w:rsidRPr="00FE5990">
          <w:rPr>
            <w:rFonts w:eastAsia="Times New Roman" w:cs="Times New Roman"/>
          </w:rPr>
          <w:delText>The estimates that are mentioned in paragraph 13 of this condition may be derived from such other information available to the licensee as may be appropriate for that purpose.</w:delText>
        </w:r>
      </w:del>
    </w:p>
    <w:p w14:paraId="482F2DCE" w14:textId="77777777" w:rsidR="00370DD9" w:rsidRPr="00906B3C" w:rsidRDefault="00370DD9" w:rsidP="00370DD9">
      <w:pPr>
        <w:autoSpaceDE w:val="0"/>
        <w:autoSpaceDN w:val="0"/>
        <w:adjustRightInd w:val="0"/>
        <w:spacing w:after="0" w:line="360" w:lineRule="auto"/>
        <w:ind w:left="567" w:hanging="567"/>
        <w:rPr>
          <w:rFonts w:ascii="Arial" w:eastAsia="Calibri" w:hAnsi="Arial" w:cs="Arial"/>
          <w:b/>
          <w:bCs/>
          <w:szCs w:val="24"/>
        </w:rPr>
      </w:pPr>
      <w:del w:id="262" w:author="Ofgem" w:date="2020-09-29T13:20:00Z">
        <w:r w:rsidRPr="00FE5990">
          <w:rPr>
            <w:rFonts w:eastAsia="Calibri" w:cs="Times New Roman"/>
            <w:b/>
            <w:bCs/>
          </w:rPr>
          <w:delText>Part E</w:delText>
        </w:r>
      </w:del>
      <w:ins w:id="263" w:author="Ofgem" w:date="2020-09-29T13:20:00Z">
        <w:r w:rsidRPr="00906B3C">
          <w:rPr>
            <w:rFonts w:ascii="Arial" w:eastAsia="Calibri" w:hAnsi="Arial" w:cs="Arial"/>
            <w:b/>
            <w:bCs/>
            <w:szCs w:val="24"/>
          </w:rPr>
          <w:t>Part B</w:t>
        </w:r>
      </w:ins>
      <w:r w:rsidRPr="00906B3C">
        <w:rPr>
          <w:rFonts w:ascii="Arial" w:eastAsia="Calibri" w:hAnsi="Arial" w:cs="Arial"/>
          <w:b/>
          <w:bCs/>
          <w:szCs w:val="24"/>
        </w:rPr>
        <w:t xml:space="preserve">: Compliance with the </w:t>
      </w:r>
      <w:del w:id="264" w:author="Ofgem" w:date="2020-09-29T13:20:00Z">
        <w:r w:rsidRPr="00FE5990">
          <w:rPr>
            <w:rFonts w:eastAsia="Calibri" w:cs="Times New Roman"/>
            <w:b/>
            <w:bCs/>
          </w:rPr>
          <w:delText xml:space="preserve">provisions of the </w:delText>
        </w:r>
      </w:del>
      <w:r w:rsidRPr="00906B3C">
        <w:rPr>
          <w:rFonts w:ascii="Arial" w:eastAsia="Calibri" w:hAnsi="Arial" w:cs="Arial"/>
          <w:b/>
          <w:bCs/>
          <w:szCs w:val="24"/>
        </w:rPr>
        <w:t>RIGs</w:t>
      </w:r>
      <w:ins w:id="265" w:author="Ofgem" w:date="2020-09-29T13:20:00Z">
        <w:r w:rsidRPr="00906B3C">
          <w:rPr>
            <w:rFonts w:ascii="Arial" w:eastAsia="Calibri" w:hAnsi="Arial" w:cs="Arial"/>
            <w:b/>
            <w:bCs/>
            <w:szCs w:val="24"/>
          </w:rPr>
          <w:t xml:space="preserve">    </w:t>
        </w:r>
      </w:ins>
    </w:p>
    <w:p w14:paraId="54FD25FB" w14:textId="77777777" w:rsidR="00370DD9" w:rsidRDefault="00370DD9" w:rsidP="00370DD9">
      <w:pPr>
        <w:autoSpaceDE w:val="0"/>
        <w:autoSpaceDN w:val="0"/>
        <w:adjustRightInd w:val="0"/>
        <w:spacing w:after="220" w:line="360" w:lineRule="auto"/>
        <w:ind w:left="567" w:hanging="567"/>
        <w:rPr>
          <w:ins w:id="266" w:author="Ofgem" w:date="2020-09-29T13:20:00Z"/>
          <w:rFonts w:eastAsia="Calibri" w:cs="Times New Roman"/>
          <w:bCs/>
          <w:szCs w:val="24"/>
        </w:rPr>
      </w:pPr>
      <w:ins w:id="267" w:author="Ofgem" w:date="2020-09-29T13:20:00Z">
        <w:r w:rsidRPr="006539C7">
          <w:rPr>
            <w:rFonts w:eastAsia="Calibri" w:cs="Times New Roman"/>
            <w:bCs/>
            <w:szCs w:val="24"/>
          </w:rPr>
          <w:t>XX.10</w:t>
        </w:r>
        <w:r w:rsidRPr="006539C7">
          <w:rPr>
            <w:rFonts w:eastAsia="Calibri" w:cs="Times New Roman"/>
            <w:bCs/>
            <w:szCs w:val="24"/>
          </w:rPr>
          <w:tab/>
          <w:t xml:space="preserve">The licensee must comply with </w:t>
        </w:r>
        <w:r>
          <w:rPr>
            <w:rFonts w:eastAsia="Times New Roman" w:cs="Times New Roman"/>
          </w:rPr>
          <w:t xml:space="preserve">the </w:t>
        </w:r>
        <w:r w:rsidRPr="006539C7">
          <w:rPr>
            <w:rFonts w:eastAsia="Calibri" w:cs="Times New Roman"/>
            <w:bCs/>
            <w:szCs w:val="24"/>
          </w:rPr>
          <w:t>RIGs</w:t>
        </w:r>
        <w:r w:rsidRPr="009476C7">
          <w:t>.</w:t>
        </w:r>
        <w:r w:rsidRPr="006539C7">
          <w:rPr>
            <w:rFonts w:eastAsia="Calibri" w:cs="Times New Roman"/>
            <w:bCs/>
            <w:szCs w:val="24"/>
          </w:rPr>
          <w:t xml:space="preserve"> </w:t>
        </w:r>
      </w:ins>
    </w:p>
    <w:p w14:paraId="0EA6E87A" w14:textId="77777777" w:rsidR="00370DD9" w:rsidRPr="004B4880" w:rsidRDefault="00370DD9" w:rsidP="00370DD9">
      <w:pPr>
        <w:overflowPunct w:val="0"/>
        <w:autoSpaceDE w:val="0"/>
        <w:autoSpaceDN w:val="0"/>
        <w:adjustRightInd w:val="0"/>
        <w:spacing w:after="240" w:line="360" w:lineRule="auto"/>
        <w:ind w:left="709" w:hanging="709"/>
        <w:jc w:val="both"/>
        <w:textAlignment w:val="baseline"/>
        <w:rPr>
          <w:ins w:id="268" w:author="Ofgem" w:date="2020-09-29T13:20:00Z"/>
          <w:rFonts w:eastAsia="Times New Roman" w:cs="Times New Roman"/>
          <w:szCs w:val="24"/>
        </w:rPr>
      </w:pPr>
      <w:ins w:id="269" w:author="Ofgem" w:date="2020-09-29T13:20:00Z">
        <w:r>
          <w:rPr>
            <w:rFonts w:eastAsia="Times New Roman" w:cs="Times New Roman"/>
            <w:szCs w:val="24"/>
          </w:rPr>
          <w:t>XX.11</w:t>
        </w:r>
        <w:r w:rsidRPr="005526E4">
          <w:rPr>
            <w:rFonts w:eastAsia="Times New Roman" w:cs="Times New Roman"/>
            <w:szCs w:val="24"/>
          </w:rPr>
          <w:tab/>
        </w:r>
      </w:ins>
      <w:r>
        <w:rPr>
          <w:rFonts w:eastAsia="Times New Roman" w:cs="Times New Roman"/>
          <w:szCs w:val="24"/>
        </w:rPr>
        <w:t>T</w:t>
      </w:r>
      <w:r w:rsidRPr="006539C7">
        <w:rPr>
          <w:rFonts w:eastAsia="Calibri" w:cs="Times New Roman"/>
          <w:bCs/>
          <w:szCs w:val="24"/>
        </w:rPr>
        <w:t xml:space="preserve">he licensee must </w:t>
      </w:r>
      <w:del w:id="270" w:author="Ofgem" w:date="2020-09-29T13:20:00Z">
        <w:r w:rsidRPr="00FE5990">
          <w:rPr>
            <w:rFonts w:eastAsia="Times New Roman" w:cs="Times New Roman"/>
          </w:rPr>
          <w:delText>at all times comply</w:delText>
        </w:r>
      </w:del>
      <w:ins w:id="271" w:author="Ofgem" w:date="2020-09-29T13:20:00Z">
        <w:r w:rsidRPr="006539C7">
          <w:rPr>
            <w:rFonts w:eastAsia="Calibri" w:cs="Times New Roman"/>
            <w:bCs/>
            <w:szCs w:val="24"/>
          </w:rPr>
          <w:t>have in place and maintain appropriate systems, processes, and procedures to enable it to:</w:t>
        </w:r>
      </w:ins>
    </w:p>
    <w:p w14:paraId="34313F14" w14:textId="77777777" w:rsidR="00370DD9" w:rsidRPr="006539C7" w:rsidRDefault="00370DD9" w:rsidP="00370DD9">
      <w:pPr>
        <w:autoSpaceDE w:val="0"/>
        <w:autoSpaceDN w:val="0"/>
        <w:adjustRightInd w:val="0"/>
        <w:spacing w:after="220" w:line="360" w:lineRule="auto"/>
        <w:ind w:left="1134" w:hanging="567"/>
        <w:rPr>
          <w:ins w:id="272" w:author="Ofgem" w:date="2020-09-29T13:20:00Z"/>
          <w:rFonts w:eastAsia="Calibri" w:cs="Times New Roman"/>
          <w:bCs/>
          <w:szCs w:val="24"/>
        </w:rPr>
      </w:pPr>
      <w:ins w:id="273" w:author="Ofgem" w:date="2020-09-29T13:20:00Z">
        <w:r w:rsidRPr="006539C7">
          <w:rPr>
            <w:rFonts w:eastAsia="Calibri" w:cs="Times New Roman"/>
            <w:bCs/>
            <w:szCs w:val="24"/>
          </w:rPr>
          <w:t xml:space="preserve">(a) </w:t>
        </w:r>
        <w:r w:rsidRPr="006539C7">
          <w:rPr>
            <w:rFonts w:eastAsia="Calibri" w:cs="Times New Roman"/>
            <w:bCs/>
            <w:szCs w:val="24"/>
          </w:rPr>
          <w:tab/>
          <w:t>estimate, measure, and record Specified Information; and</w:t>
        </w:r>
      </w:ins>
    </w:p>
    <w:p w14:paraId="604DA2ED" w14:textId="77777777" w:rsidR="00370DD9" w:rsidRPr="006539C7" w:rsidRDefault="00370DD9" w:rsidP="00370DD9">
      <w:pPr>
        <w:autoSpaceDE w:val="0"/>
        <w:autoSpaceDN w:val="0"/>
        <w:adjustRightInd w:val="0"/>
        <w:spacing w:after="220" w:line="360" w:lineRule="auto"/>
        <w:ind w:left="1134" w:hanging="567"/>
        <w:rPr>
          <w:ins w:id="274" w:author="Ofgem" w:date="2020-09-29T13:20:00Z"/>
          <w:rFonts w:eastAsia="Calibri" w:cs="Times New Roman"/>
          <w:bCs/>
          <w:szCs w:val="24"/>
        </w:rPr>
      </w:pPr>
      <w:ins w:id="275" w:author="Ofgem" w:date="2020-09-29T13:20:00Z">
        <w:r w:rsidRPr="006539C7">
          <w:rPr>
            <w:rFonts w:eastAsia="Calibri" w:cs="Times New Roman"/>
            <w:bCs/>
            <w:szCs w:val="24"/>
          </w:rPr>
          <w:t>(b)</w:t>
        </w:r>
        <w:r w:rsidRPr="006539C7">
          <w:rPr>
            <w:rFonts w:eastAsia="Calibri" w:cs="Times New Roman"/>
            <w:bCs/>
            <w:szCs w:val="24"/>
          </w:rPr>
          <w:tab/>
          <w:t xml:space="preserve">provide Specified Information to the Authority </w:t>
        </w:r>
        <w:r>
          <w:rPr>
            <w:rFonts w:eastAsia="Calibri" w:cs="Times New Roman"/>
            <w:bCs/>
            <w:szCs w:val="24"/>
          </w:rPr>
          <w:t>in accordance</w:t>
        </w:r>
      </w:ins>
      <w:r>
        <w:rPr>
          <w:rFonts w:eastAsia="Calibri" w:cs="Times New Roman"/>
          <w:bCs/>
          <w:szCs w:val="24"/>
        </w:rPr>
        <w:t xml:space="preserve"> with</w:t>
      </w:r>
      <w:r w:rsidRPr="006539C7">
        <w:rPr>
          <w:rFonts w:eastAsia="Calibri" w:cs="Times New Roman"/>
          <w:bCs/>
          <w:szCs w:val="24"/>
        </w:rPr>
        <w:t xml:space="preserve"> the </w:t>
      </w:r>
      <w:del w:id="276" w:author="Ofgem" w:date="2020-09-29T13:20:00Z">
        <w:r w:rsidRPr="00FE5990">
          <w:rPr>
            <w:rFonts w:eastAsia="Times New Roman" w:cs="Times New Roman"/>
          </w:rPr>
          <w:delText>provisions</w:delText>
        </w:r>
      </w:del>
      <w:ins w:id="277" w:author="Ofgem" w:date="2020-09-29T13:20:00Z">
        <w:r w:rsidRPr="006539C7">
          <w:rPr>
            <w:rFonts w:eastAsia="Calibri" w:cs="Times New Roman"/>
            <w:bCs/>
            <w:szCs w:val="24"/>
          </w:rPr>
          <w:t>RIGs.</w:t>
        </w:r>
      </w:ins>
    </w:p>
    <w:p w14:paraId="1D7054F0" w14:textId="77777777" w:rsidR="00370DD9" w:rsidRPr="00A27FC0" w:rsidRDefault="00370DD9" w:rsidP="00370DD9">
      <w:pPr>
        <w:overflowPunct w:val="0"/>
        <w:autoSpaceDE w:val="0"/>
        <w:autoSpaceDN w:val="0"/>
        <w:adjustRightInd w:val="0"/>
        <w:spacing w:after="240" w:line="360" w:lineRule="auto"/>
        <w:ind w:left="709" w:hanging="709"/>
        <w:jc w:val="both"/>
        <w:textAlignment w:val="baseline"/>
        <w:rPr>
          <w:ins w:id="278" w:author="Ofgem" w:date="2020-09-29T13:20:00Z"/>
          <w:rFonts w:eastAsia="Calibri" w:cs="Times New Roman"/>
          <w:bCs/>
          <w:szCs w:val="24"/>
        </w:rPr>
      </w:pPr>
      <w:ins w:id="279" w:author="Ofgem" w:date="2020-09-29T13:20:00Z">
        <w:r>
          <w:rPr>
            <w:rFonts w:eastAsia="Times New Roman" w:cs="Times New Roman"/>
            <w:szCs w:val="24"/>
          </w:rPr>
          <w:t>XX.12</w:t>
        </w:r>
        <w:r w:rsidRPr="005526E4">
          <w:rPr>
            <w:rFonts w:eastAsia="Times New Roman" w:cs="Times New Roman"/>
            <w:szCs w:val="24"/>
          </w:rPr>
          <w:tab/>
        </w:r>
        <w:r w:rsidRPr="006539C7">
          <w:rPr>
            <w:rFonts w:eastAsia="Calibri" w:cs="Times New Roman"/>
            <w:bCs/>
            <w:szCs w:val="24"/>
          </w:rPr>
          <w:t>The accounting records and other records kept by the licensee with respect to the Specified Information must be:</w:t>
        </w:r>
      </w:ins>
    </w:p>
    <w:p w14:paraId="797731CF" w14:textId="77777777" w:rsidR="00370DD9" w:rsidRPr="006539C7" w:rsidRDefault="00370DD9" w:rsidP="00370DD9">
      <w:pPr>
        <w:autoSpaceDE w:val="0"/>
        <w:autoSpaceDN w:val="0"/>
        <w:adjustRightInd w:val="0"/>
        <w:spacing w:after="220" w:line="360" w:lineRule="auto"/>
        <w:ind w:left="1134" w:hanging="567"/>
        <w:rPr>
          <w:ins w:id="280" w:author="Ofgem" w:date="2020-09-29T13:20:00Z"/>
          <w:rFonts w:eastAsia="Calibri" w:cs="Times New Roman"/>
          <w:bCs/>
          <w:szCs w:val="24"/>
        </w:rPr>
      </w:pPr>
      <w:ins w:id="281" w:author="Ofgem" w:date="2020-09-29T13:20:00Z">
        <w:r w:rsidRPr="006539C7">
          <w:rPr>
            <w:rFonts w:eastAsia="Calibri" w:cs="Times New Roman"/>
            <w:bCs/>
            <w:szCs w:val="24"/>
          </w:rPr>
          <w:t>(a)</w:t>
        </w:r>
        <w:r w:rsidRPr="006539C7">
          <w:rPr>
            <w:rFonts w:eastAsia="Calibri" w:cs="Times New Roman"/>
            <w:bCs/>
            <w:szCs w:val="24"/>
          </w:rPr>
          <w:tab/>
          <w:t>separately identified and reasonably attributed as between the licensee’s business and the business</w:t>
        </w:r>
      </w:ins>
      <w:r w:rsidRPr="006539C7">
        <w:rPr>
          <w:rFonts w:eastAsia="Calibri" w:cs="Times New Roman"/>
          <w:bCs/>
          <w:szCs w:val="24"/>
        </w:rPr>
        <w:t xml:space="preserve"> of </w:t>
      </w:r>
      <w:ins w:id="282" w:author="Ofgem" w:date="2020-09-29T13:20:00Z">
        <w:r w:rsidRPr="006539C7">
          <w:rPr>
            <w:rFonts w:eastAsia="Calibri" w:cs="Times New Roman"/>
            <w:bCs/>
            <w:szCs w:val="24"/>
          </w:rPr>
          <w:t>any affiliate or related undertaking of the licensee; and</w:t>
        </w:r>
      </w:ins>
    </w:p>
    <w:p w14:paraId="6CBEBBFF" w14:textId="77777777" w:rsidR="00370DD9" w:rsidRPr="006539C7" w:rsidRDefault="00370DD9" w:rsidP="00370DD9">
      <w:pPr>
        <w:autoSpaceDE w:val="0"/>
        <w:autoSpaceDN w:val="0"/>
        <w:adjustRightInd w:val="0"/>
        <w:spacing w:after="220" w:line="360" w:lineRule="auto"/>
        <w:ind w:left="1134" w:hanging="567"/>
        <w:rPr>
          <w:ins w:id="283" w:author="Ofgem" w:date="2020-09-29T13:20:00Z"/>
          <w:rFonts w:eastAsia="Calibri" w:cs="Times New Roman"/>
          <w:bCs/>
          <w:szCs w:val="24"/>
        </w:rPr>
      </w:pPr>
      <w:ins w:id="284" w:author="Ofgem" w:date="2020-09-29T13:20:00Z">
        <w:r w:rsidRPr="006539C7">
          <w:rPr>
            <w:rFonts w:eastAsia="Calibri" w:cs="Times New Roman"/>
            <w:bCs/>
            <w:szCs w:val="24"/>
          </w:rPr>
          <w:t>(b)</w:t>
        </w:r>
        <w:r>
          <w:rPr>
            <w:rFonts w:eastAsia="Calibri" w:cs="Times New Roman"/>
            <w:bCs/>
            <w:szCs w:val="24"/>
          </w:rPr>
          <w:tab/>
          <w:t>maintained for a period of eight</w:t>
        </w:r>
        <w:r w:rsidRPr="006539C7">
          <w:rPr>
            <w:rFonts w:eastAsia="Calibri" w:cs="Times New Roman"/>
            <w:bCs/>
            <w:szCs w:val="24"/>
          </w:rPr>
          <w:t xml:space="preserve"> years, or such shorter period as set out in the RIGs, from the date that they are made.</w:t>
        </w:r>
      </w:ins>
    </w:p>
    <w:p w14:paraId="6C3F11C2" w14:textId="77777777" w:rsidR="00370DD9" w:rsidRDefault="00370DD9" w:rsidP="00370DD9">
      <w:pPr>
        <w:overflowPunct w:val="0"/>
        <w:autoSpaceDE w:val="0"/>
        <w:autoSpaceDN w:val="0"/>
        <w:adjustRightInd w:val="0"/>
        <w:spacing w:after="240" w:line="360" w:lineRule="auto"/>
        <w:ind w:left="709" w:hanging="709"/>
        <w:jc w:val="both"/>
        <w:textAlignment w:val="baseline"/>
        <w:rPr>
          <w:ins w:id="285" w:author="Ofgem" w:date="2020-09-29T13:20:00Z"/>
          <w:rFonts w:eastAsia="Calibri" w:cs="Times New Roman"/>
          <w:bCs/>
          <w:szCs w:val="24"/>
        </w:rPr>
      </w:pPr>
      <w:ins w:id="286" w:author="Ofgem" w:date="2020-09-29T13:20:00Z">
        <w:r>
          <w:rPr>
            <w:rFonts w:eastAsia="Times New Roman" w:cs="Times New Roman"/>
            <w:szCs w:val="24"/>
          </w:rPr>
          <w:t>XX.13</w:t>
        </w:r>
        <w:r>
          <w:rPr>
            <w:rFonts w:eastAsia="Times New Roman" w:cs="Times New Roman"/>
            <w:szCs w:val="24"/>
          </w:rPr>
          <w:tab/>
        </w:r>
        <w:r w:rsidRPr="00344EFC">
          <w:rPr>
            <w:rFonts w:eastAsia="Calibri" w:cs="Times New Roman"/>
            <w:bCs/>
            <w:szCs w:val="24"/>
          </w:rPr>
          <w:t xml:space="preserve">The licensee must take all reasonable steps to validate and check that the Specified Information is complete, reliable and meets the </w:t>
        </w:r>
        <w:r>
          <w:rPr>
            <w:rFonts w:eastAsia="Calibri" w:cs="Times New Roman"/>
            <w:bCs/>
            <w:szCs w:val="24"/>
          </w:rPr>
          <w:t xml:space="preserve">standards prescribed by the RIGs. </w:t>
        </w:r>
      </w:ins>
    </w:p>
    <w:p w14:paraId="4A991D83" w14:textId="77777777" w:rsidR="00370DD9" w:rsidRDefault="00370DD9" w:rsidP="00370DD9">
      <w:pPr>
        <w:overflowPunct w:val="0"/>
        <w:autoSpaceDE w:val="0"/>
        <w:autoSpaceDN w:val="0"/>
        <w:adjustRightInd w:val="0"/>
        <w:spacing w:after="240" w:line="360" w:lineRule="auto"/>
        <w:ind w:left="709" w:hanging="709"/>
        <w:jc w:val="both"/>
        <w:textAlignment w:val="baseline"/>
        <w:rPr>
          <w:rFonts w:eastAsia="Calibri" w:cs="Times New Roman"/>
          <w:bCs/>
          <w:szCs w:val="24"/>
        </w:rPr>
      </w:pPr>
      <w:ins w:id="287" w:author="Ofgem" w:date="2020-09-29T13:20:00Z">
        <w:r>
          <w:rPr>
            <w:rFonts w:eastAsia="Times New Roman" w:cs="Times New Roman"/>
            <w:szCs w:val="24"/>
          </w:rPr>
          <w:t xml:space="preserve">XX.14 </w:t>
        </w:r>
        <w:r w:rsidRPr="00A27FC0">
          <w:rPr>
            <w:rFonts w:eastAsia="Calibri" w:cs="Times New Roman"/>
            <w:bCs/>
            <w:szCs w:val="24"/>
          </w:rPr>
          <w:t xml:space="preserve">The licensee must, on or before </w:t>
        </w:r>
        <w:r>
          <w:rPr>
            <w:rFonts w:eastAsia="Calibri" w:cs="Times New Roman"/>
            <w:bCs/>
            <w:szCs w:val="24"/>
          </w:rPr>
          <w:t>each submission date</w:t>
        </w:r>
        <w:r w:rsidRPr="00A27FC0">
          <w:rPr>
            <w:rFonts w:eastAsia="Calibri" w:cs="Times New Roman"/>
            <w:bCs/>
            <w:szCs w:val="24"/>
          </w:rPr>
          <w:t xml:space="preserve">, write to the Authority to confirm that, in its opinion, the Specified Information in respect of each </w:t>
        </w:r>
        <w:r>
          <w:rPr>
            <w:rFonts w:eastAsia="Calibri" w:cs="Times New Roman"/>
            <w:bCs/>
            <w:szCs w:val="24"/>
          </w:rPr>
          <w:t>R</w:t>
        </w:r>
        <w:r w:rsidRPr="00544481">
          <w:rPr>
            <w:rFonts w:eastAsia="Calibri" w:cs="Times New Roman"/>
            <w:bCs/>
            <w:szCs w:val="24"/>
          </w:rPr>
          <w:t>egulatory</w:t>
        </w:r>
        <w:r>
          <w:rPr>
            <w:rFonts w:eastAsia="Calibri" w:cs="Times New Roman"/>
            <w:bCs/>
            <w:szCs w:val="24"/>
          </w:rPr>
          <w:t xml:space="preserve"> Y</w:t>
        </w:r>
        <w:r w:rsidRPr="00A27FC0">
          <w:rPr>
            <w:rFonts w:eastAsia="Calibri" w:cs="Times New Roman"/>
            <w:bCs/>
            <w:szCs w:val="24"/>
          </w:rPr>
          <w:t xml:space="preserve">ear meets the standards prescribed by </w:t>
        </w:r>
      </w:ins>
      <w:r w:rsidRPr="00A27FC0">
        <w:rPr>
          <w:rFonts w:eastAsia="Calibri" w:cs="Times New Roman"/>
          <w:bCs/>
          <w:szCs w:val="24"/>
        </w:rPr>
        <w:t>the RIGs</w:t>
      </w:r>
      <w:del w:id="288" w:author="Ofgem" w:date="2020-09-29T13:20:00Z">
        <w:r w:rsidRPr="00FE5990">
          <w:rPr>
            <w:rFonts w:eastAsia="Times New Roman" w:cs="Times New Roman"/>
          </w:rPr>
          <w:delText xml:space="preserve"> for the time being in force pursuant to this condition</w:delText>
        </w:r>
      </w:del>
      <w:r w:rsidRPr="00A27FC0">
        <w:rPr>
          <w:rFonts w:eastAsia="Calibri" w:cs="Times New Roman"/>
          <w:bCs/>
          <w:szCs w:val="24"/>
        </w:rPr>
        <w:t>.</w:t>
      </w:r>
    </w:p>
    <w:p w14:paraId="6F0E02EE" w14:textId="77777777" w:rsidR="00370DD9" w:rsidRPr="00D31E12" w:rsidRDefault="00370DD9" w:rsidP="00370DD9">
      <w:pPr>
        <w:overflowPunct w:val="0"/>
        <w:autoSpaceDE w:val="0"/>
        <w:autoSpaceDN w:val="0"/>
        <w:adjustRightInd w:val="0"/>
        <w:spacing w:after="240" w:line="360" w:lineRule="auto"/>
        <w:ind w:left="709" w:hanging="709"/>
        <w:jc w:val="both"/>
        <w:textAlignment w:val="baseline"/>
        <w:rPr>
          <w:rFonts w:eastAsia="Times New Roman" w:cs="Times New Roman"/>
        </w:rPr>
      </w:pPr>
      <w:ins w:id="289" w:author="Ofgem" w:date="2020-09-29T13:20:00Z">
        <w:r>
          <w:rPr>
            <w:rFonts w:eastAsia="Times New Roman" w:cs="Times New Roman"/>
            <w:szCs w:val="24"/>
          </w:rPr>
          <w:t xml:space="preserve">XX.15 </w:t>
        </w:r>
      </w:ins>
      <w:r>
        <w:rPr>
          <w:rFonts w:eastAsia="Calibri" w:cs="Times New Roman"/>
          <w:bCs/>
          <w:szCs w:val="24"/>
        </w:rPr>
        <w:t>Nothing in this condition requires the licensee to provide any documents or give any information that it could not be compelled to produce or give in evidence in civil proceedings before a court.</w:t>
      </w:r>
      <w:ins w:id="290" w:author="Ofgem" w:date="2020-09-29T13:20:00Z">
        <w:r>
          <w:rPr>
            <w:rFonts w:eastAsia="Calibri" w:cs="Times New Roman"/>
            <w:bCs/>
            <w:szCs w:val="24"/>
          </w:rPr>
          <w:t xml:space="preserve">  </w:t>
        </w:r>
      </w:ins>
    </w:p>
    <w:p w14:paraId="07934439" w14:textId="77777777" w:rsidR="00370DD9" w:rsidRPr="00FE5990" w:rsidRDefault="00370DD9" w:rsidP="00370DD9">
      <w:pPr>
        <w:tabs>
          <w:tab w:val="left" w:pos="851"/>
          <w:tab w:val="left" w:pos="1276"/>
          <w:tab w:val="left" w:pos="1560"/>
        </w:tabs>
        <w:spacing w:after="200" w:line="360" w:lineRule="auto"/>
        <w:rPr>
          <w:del w:id="291" w:author="Ofgem" w:date="2020-09-29T13:20:00Z"/>
          <w:rFonts w:eastAsia="MS Mincho" w:cs="Times New Roman"/>
          <w:b/>
          <w:bCs/>
          <w:iCs/>
          <w:lang w:eastAsia="en-GB"/>
        </w:rPr>
      </w:pPr>
      <w:del w:id="292" w:author="Ofgem" w:date="2020-09-29T13:20:00Z">
        <w:r w:rsidRPr="00FE5990">
          <w:rPr>
            <w:rFonts w:eastAsia="MS Mincho" w:cs="Times New Roman"/>
            <w:b/>
            <w:bCs/>
            <w:iCs/>
            <w:lang w:eastAsia="en-GB"/>
          </w:rPr>
          <w:delText>Part F:  Interpretation</w:delText>
        </w:r>
      </w:del>
    </w:p>
    <w:p w14:paraId="37ACF794" w14:textId="77777777" w:rsidR="00370DD9" w:rsidRDefault="00370DD9" w:rsidP="00370DD9">
      <w:pPr>
        <w:autoSpaceDE w:val="0"/>
        <w:autoSpaceDN w:val="0"/>
        <w:adjustRightInd w:val="0"/>
        <w:spacing w:after="0" w:line="360" w:lineRule="auto"/>
        <w:rPr>
          <w:ins w:id="293" w:author="Ofgem" w:date="2020-09-29T13:20:00Z"/>
          <w:rFonts w:ascii="Arial" w:eastAsia="Calibri" w:hAnsi="Arial" w:cs="Arial"/>
          <w:b/>
          <w:bCs/>
          <w:szCs w:val="24"/>
        </w:rPr>
      </w:pPr>
      <w:del w:id="294" w:author="Ofgem" w:date="2020-09-29T13:20:00Z">
        <w:r w:rsidRPr="00FE5990">
          <w:rPr>
            <w:rFonts w:eastAsia="Times New Roman" w:cs="Times New Roman"/>
          </w:rPr>
          <w:delText xml:space="preserve"> For</w:delText>
        </w:r>
      </w:del>
    </w:p>
    <w:p w14:paraId="01A2BD70" w14:textId="77777777" w:rsidR="00370DD9" w:rsidRPr="00906B3C" w:rsidRDefault="00370DD9" w:rsidP="00370DD9">
      <w:pPr>
        <w:autoSpaceDE w:val="0"/>
        <w:autoSpaceDN w:val="0"/>
        <w:adjustRightInd w:val="0"/>
        <w:spacing w:after="0" w:line="360" w:lineRule="auto"/>
        <w:rPr>
          <w:ins w:id="295" w:author="Ofgem" w:date="2020-09-29T13:20:00Z"/>
          <w:rFonts w:ascii="Arial" w:eastAsia="Calibri" w:hAnsi="Arial" w:cs="Arial"/>
          <w:b/>
          <w:bCs/>
          <w:szCs w:val="24"/>
        </w:rPr>
      </w:pPr>
      <w:ins w:id="296" w:author="Ofgem" w:date="2020-09-29T13:20:00Z">
        <w:r w:rsidRPr="00906B3C">
          <w:rPr>
            <w:rFonts w:ascii="Arial" w:eastAsia="Calibri" w:hAnsi="Arial" w:cs="Arial"/>
            <w:b/>
            <w:bCs/>
            <w:szCs w:val="24"/>
          </w:rPr>
          <w:t>Part C: Requirements for new or more detailed information</w:t>
        </w:r>
      </w:ins>
    </w:p>
    <w:p w14:paraId="5B4A2EE7" w14:textId="77777777" w:rsidR="00370DD9" w:rsidRPr="00CD2293" w:rsidRDefault="00370DD9" w:rsidP="00370DD9">
      <w:pPr>
        <w:autoSpaceDE w:val="0"/>
        <w:autoSpaceDN w:val="0"/>
        <w:adjustRightInd w:val="0"/>
        <w:spacing w:after="220" w:line="360" w:lineRule="auto"/>
        <w:ind w:left="720" w:hanging="720"/>
        <w:rPr>
          <w:ins w:id="297" w:author="Ofgem" w:date="2020-09-29T13:20:00Z"/>
          <w:rFonts w:eastAsia="Calibri" w:cs="Times New Roman"/>
          <w:bCs/>
          <w:szCs w:val="24"/>
        </w:rPr>
      </w:pPr>
      <w:ins w:id="298" w:author="Ofgem" w:date="2020-09-29T13:20:00Z">
        <w:r w:rsidRPr="00CD2293">
          <w:rPr>
            <w:rFonts w:eastAsia="Calibri" w:cs="Times New Roman"/>
            <w:bCs/>
            <w:szCs w:val="24"/>
          </w:rPr>
          <w:t>XX.1</w:t>
        </w:r>
        <w:r>
          <w:rPr>
            <w:rFonts w:eastAsia="Calibri" w:cs="Times New Roman"/>
            <w:bCs/>
            <w:szCs w:val="24"/>
          </w:rPr>
          <w:t>6</w:t>
        </w:r>
        <w:r w:rsidRPr="00CD2293">
          <w:rPr>
            <w:rFonts w:eastAsia="Calibri" w:cs="Times New Roman"/>
            <w:bCs/>
            <w:szCs w:val="24"/>
          </w:rPr>
          <w:tab/>
          <w:t xml:space="preserve">This Part C applies if any </w:t>
        </w:r>
        <w:r>
          <w:rPr>
            <w:rFonts w:eastAsia="Calibri" w:cs="Times New Roman"/>
            <w:bCs/>
            <w:szCs w:val="24"/>
          </w:rPr>
          <w:t>new or amended</w:t>
        </w:r>
        <w:r w:rsidRPr="00CD2293">
          <w:rPr>
            <w:rFonts w:eastAsia="Calibri" w:cs="Times New Roman"/>
            <w:bCs/>
            <w:szCs w:val="24"/>
          </w:rPr>
          <w:t xml:space="preserve"> RIGs have</w:t>
        </w:r>
      </w:ins>
      <w:r w:rsidRPr="00CD2293">
        <w:rPr>
          <w:rFonts w:eastAsia="Calibri" w:cs="Times New Roman"/>
          <w:bCs/>
          <w:szCs w:val="24"/>
        </w:rPr>
        <w:t xml:space="preserve"> the </w:t>
      </w:r>
      <w:ins w:id="299" w:author="Ofgem" w:date="2020-09-29T13:20:00Z">
        <w:r w:rsidRPr="00CD2293">
          <w:rPr>
            <w:rFonts w:eastAsia="Calibri" w:cs="Times New Roman"/>
            <w:bCs/>
            <w:szCs w:val="24"/>
          </w:rPr>
          <w:t>effect of introducing a requirement to provide:</w:t>
        </w:r>
      </w:ins>
    </w:p>
    <w:p w14:paraId="47F63D1E" w14:textId="77777777" w:rsidR="00370DD9" w:rsidRPr="00CD2293" w:rsidRDefault="00370DD9" w:rsidP="00370DD9">
      <w:pPr>
        <w:autoSpaceDE w:val="0"/>
        <w:autoSpaceDN w:val="0"/>
        <w:adjustRightInd w:val="0"/>
        <w:spacing w:after="220" w:line="360" w:lineRule="auto"/>
        <w:ind w:left="720"/>
        <w:rPr>
          <w:ins w:id="300" w:author="Ofgem" w:date="2020-09-29T13:20:00Z"/>
          <w:rFonts w:eastAsia="Calibri" w:cs="Times New Roman"/>
          <w:bCs/>
          <w:szCs w:val="24"/>
        </w:rPr>
      </w:pPr>
      <w:ins w:id="301" w:author="Ofgem" w:date="2020-09-29T13:20:00Z">
        <w:r w:rsidRPr="00CD2293">
          <w:rPr>
            <w:rFonts w:eastAsia="Calibri" w:cs="Times New Roman"/>
            <w:bCs/>
            <w:szCs w:val="24"/>
          </w:rPr>
          <w:t>(a)</w:t>
        </w:r>
        <w:r w:rsidRPr="00CD2293">
          <w:rPr>
            <w:rFonts w:eastAsia="Calibri" w:cs="Times New Roman"/>
            <w:bCs/>
            <w:szCs w:val="24"/>
          </w:rPr>
          <w:tab/>
          <w:t>a new category of Specified Information; or</w:t>
        </w:r>
      </w:ins>
    </w:p>
    <w:p w14:paraId="4C938E1A" w14:textId="77777777" w:rsidR="00370DD9" w:rsidRDefault="00370DD9" w:rsidP="00370DD9">
      <w:pPr>
        <w:autoSpaceDE w:val="0"/>
        <w:autoSpaceDN w:val="0"/>
        <w:adjustRightInd w:val="0"/>
        <w:spacing w:after="220" w:line="360" w:lineRule="auto"/>
        <w:ind w:left="720"/>
        <w:rPr>
          <w:moveTo w:id="302" w:author="Ofgem" w:date="2020-09-29T13:20:00Z"/>
          <w:rFonts w:eastAsia="Calibri" w:cs="Times New Roman"/>
          <w:bCs/>
          <w:szCs w:val="24"/>
        </w:rPr>
      </w:pPr>
      <w:ins w:id="303" w:author="Ofgem" w:date="2020-09-29T13:20:00Z">
        <w:r w:rsidRPr="00CD2293">
          <w:rPr>
            <w:rFonts w:eastAsia="Calibri" w:cs="Times New Roman"/>
            <w:bCs/>
            <w:szCs w:val="24"/>
          </w:rPr>
          <w:t>(b)</w:t>
        </w:r>
        <w:r w:rsidRPr="00CD2293">
          <w:rPr>
            <w:rFonts w:eastAsia="Calibri" w:cs="Times New Roman"/>
            <w:bCs/>
            <w:szCs w:val="24"/>
          </w:rPr>
          <w:tab/>
          <w:t>an existing category of Specified Information</w:t>
        </w:r>
      </w:ins>
      <w:moveToRangeStart w:id="304" w:author="Ofgem" w:date="2020-09-29T13:20:00Z" w:name="move52278048"/>
      <w:moveTo w:id="305" w:author="Ofgem" w:date="2020-09-29T13:20:00Z">
        <w:r w:rsidRPr="00CD2293">
          <w:rPr>
            <w:rFonts w:eastAsia="Calibri" w:cs="Times New Roman"/>
            <w:bCs/>
            <w:szCs w:val="24"/>
          </w:rPr>
          <w:t xml:space="preserve"> to a greater level of detail, </w:t>
        </w:r>
      </w:moveTo>
    </w:p>
    <w:p w14:paraId="53BF4BFE" w14:textId="77777777" w:rsidR="00370DD9" w:rsidRPr="00CD2293" w:rsidRDefault="00370DD9" w:rsidP="00370DD9">
      <w:pPr>
        <w:autoSpaceDE w:val="0"/>
        <w:autoSpaceDN w:val="0"/>
        <w:adjustRightInd w:val="0"/>
        <w:spacing w:after="220" w:line="360" w:lineRule="auto"/>
        <w:ind w:left="720"/>
        <w:rPr>
          <w:moveTo w:id="306" w:author="Ofgem" w:date="2020-09-29T13:20:00Z"/>
          <w:rFonts w:eastAsia="Calibri" w:cs="Times New Roman"/>
          <w:bCs/>
          <w:szCs w:val="24"/>
        </w:rPr>
      </w:pPr>
      <w:moveTo w:id="307" w:author="Ofgem" w:date="2020-09-29T13:20:00Z">
        <w:r w:rsidRPr="00CD2293">
          <w:rPr>
            <w:rFonts w:eastAsia="Calibri" w:cs="Times New Roman"/>
            <w:bCs/>
            <w:szCs w:val="24"/>
          </w:rPr>
          <w:t>which has not previously been collected by t</w:t>
        </w:r>
        <w:r>
          <w:rPr>
            <w:rFonts w:eastAsia="Calibri" w:cs="Times New Roman"/>
            <w:bCs/>
            <w:szCs w:val="24"/>
          </w:rPr>
          <w:t xml:space="preserve">he licensee, whether under the </w:t>
        </w:r>
        <w:r w:rsidRPr="00CD2293">
          <w:rPr>
            <w:rFonts w:eastAsia="Calibri" w:cs="Times New Roman"/>
            <w:bCs/>
            <w:szCs w:val="24"/>
          </w:rPr>
          <w:t>provi</w:t>
        </w:r>
        <w:r>
          <w:rPr>
            <w:rFonts w:eastAsia="Calibri" w:cs="Times New Roman"/>
            <w:bCs/>
            <w:szCs w:val="24"/>
          </w:rPr>
          <w:t>sions of the RIGs or otherwise.</w:t>
        </w:r>
      </w:moveTo>
    </w:p>
    <w:moveToRangeEnd w:id="304"/>
    <w:p w14:paraId="6CD3333A" w14:textId="77777777" w:rsidR="00370DD9" w:rsidRPr="00CD2293" w:rsidRDefault="00370DD9" w:rsidP="00370DD9">
      <w:pPr>
        <w:autoSpaceDE w:val="0"/>
        <w:autoSpaceDN w:val="0"/>
        <w:adjustRightInd w:val="0"/>
        <w:spacing w:after="220" w:line="360" w:lineRule="auto"/>
        <w:ind w:left="720" w:hanging="720"/>
        <w:rPr>
          <w:ins w:id="308" w:author="Ofgem" w:date="2020-09-29T13:20:00Z"/>
          <w:rFonts w:eastAsia="Calibri" w:cs="Times New Roman"/>
          <w:bCs/>
          <w:szCs w:val="24"/>
        </w:rPr>
      </w:pPr>
      <w:del w:id="309" w:author="Ofgem" w:date="2020-09-29T13:20:00Z">
        <w:r w:rsidRPr="00FE5990">
          <w:rPr>
            <w:rFonts w:eastAsia="Times New Roman" w:cs="Times New Roman"/>
          </w:rPr>
          <w:delText>purposes</w:delText>
        </w:r>
      </w:del>
      <w:ins w:id="310" w:author="Ofgem" w:date="2020-09-29T13:20:00Z">
        <w:r w:rsidRPr="00CD2293">
          <w:rPr>
            <w:rFonts w:eastAsia="Calibri" w:cs="Times New Roman"/>
            <w:bCs/>
            <w:szCs w:val="24"/>
          </w:rPr>
          <w:t>XX.1</w:t>
        </w:r>
        <w:r>
          <w:rPr>
            <w:rFonts w:eastAsia="Calibri" w:cs="Times New Roman"/>
            <w:bCs/>
            <w:szCs w:val="24"/>
          </w:rPr>
          <w:t>7</w:t>
        </w:r>
        <w:r w:rsidRPr="00CD2293">
          <w:rPr>
            <w:rFonts w:eastAsia="Calibri" w:cs="Times New Roman"/>
            <w:bCs/>
            <w:szCs w:val="24"/>
          </w:rPr>
          <w:tab/>
          <w:t xml:space="preserve">Where this Part C applies, the licensee may provide estimates to the Authority in respect of the relevant category of Specified Information for any </w:t>
        </w:r>
        <w:r>
          <w:rPr>
            <w:rFonts w:eastAsia="Calibri" w:cs="Times New Roman"/>
            <w:bCs/>
            <w:szCs w:val="24"/>
          </w:rPr>
          <w:t>R</w:t>
        </w:r>
        <w:r w:rsidRPr="00544481">
          <w:rPr>
            <w:rFonts w:eastAsia="Calibri" w:cs="Times New Roman"/>
            <w:bCs/>
            <w:szCs w:val="24"/>
          </w:rPr>
          <w:t>egulatory</w:t>
        </w:r>
        <w:r>
          <w:rPr>
            <w:rFonts w:eastAsia="Calibri" w:cs="Times New Roman"/>
            <w:bCs/>
            <w:szCs w:val="24"/>
          </w:rPr>
          <w:t xml:space="preserve"> Y</w:t>
        </w:r>
        <w:r w:rsidRPr="00CD2293">
          <w:rPr>
            <w:rFonts w:eastAsia="Calibri" w:cs="Times New Roman"/>
            <w:bCs/>
            <w:szCs w:val="24"/>
          </w:rPr>
          <w:t xml:space="preserve">ear specified by the Authority.  </w:t>
        </w:r>
      </w:ins>
    </w:p>
    <w:p w14:paraId="7D611DBF" w14:textId="77777777" w:rsidR="00370DD9" w:rsidRDefault="00370DD9" w:rsidP="00370DD9">
      <w:pPr>
        <w:autoSpaceDE w:val="0"/>
        <w:autoSpaceDN w:val="0"/>
        <w:adjustRightInd w:val="0"/>
        <w:spacing w:after="220" w:line="360" w:lineRule="auto"/>
        <w:ind w:left="720" w:hanging="720"/>
        <w:rPr>
          <w:rFonts w:eastAsia="Calibri" w:cs="Times New Roman"/>
          <w:bCs/>
          <w:szCs w:val="24"/>
        </w:rPr>
      </w:pPr>
      <w:ins w:id="311" w:author="Ofgem" w:date="2020-09-29T13:20:00Z">
        <w:r w:rsidRPr="00CD2293">
          <w:rPr>
            <w:rFonts w:eastAsia="Calibri" w:cs="Times New Roman"/>
            <w:bCs/>
            <w:szCs w:val="24"/>
          </w:rPr>
          <w:t>XX.</w:t>
        </w:r>
        <w:r>
          <w:rPr>
            <w:rFonts w:eastAsia="Calibri" w:cs="Times New Roman"/>
            <w:bCs/>
            <w:szCs w:val="24"/>
          </w:rPr>
          <w:t>18</w:t>
        </w:r>
        <w:r w:rsidRPr="00CD2293">
          <w:rPr>
            <w:rFonts w:eastAsia="Calibri" w:cs="Times New Roman"/>
            <w:bCs/>
            <w:szCs w:val="24"/>
          </w:rPr>
          <w:tab/>
          <w:t>The estimates that are mentioned in paragraph 1</w:t>
        </w:r>
        <w:r>
          <w:rPr>
            <w:rFonts w:eastAsia="Calibri" w:cs="Times New Roman"/>
            <w:bCs/>
            <w:szCs w:val="24"/>
          </w:rPr>
          <w:t>7</w:t>
        </w:r>
      </w:ins>
      <w:r w:rsidRPr="00CD2293">
        <w:rPr>
          <w:rFonts w:eastAsia="Calibri" w:cs="Times New Roman"/>
          <w:bCs/>
          <w:szCs w:val="24"/>
        </w:rPr>
        <w:t xml:space="preserve"> of this condition</w:t>
      </w:r>
      <w:del w:id="312" w:author="Ofgem" w:date="2020-09-29T13:20:00Z">
        <w:r w:rsidRPr="00FE5990">
          <w:rPr>
            <w:rFonts w:eastAsia="Times New Roman" w:cs="Times New Roman"/>
          </w:rPr>
          <w:delText xml:space="preserve">: </w:delText>
        </w:r>
      </w:del>
      <w:ins w:id="313" w:author="Ofgem" w:date="2020-09-29T13:20:00Z">
        <w:r w:rsidRPr="00CD2293">
          <w:rPr>
            <w:rFonts w:eastAsia="Calibri" w:cs="Times New Roman"/>
            <w:bCs/>
            <w:szCs w:val="24"/>
          </w:rPr>
          <w:t xml:space="preserve"> may be derived from such other information available to the licensee as may be appropriate for that purpose.</w:t>
        </w:r>
      </w:ins>
    </w:p>
    <w:tbl>
      <w:tblPr>
        <w:tblW w:w="0" w:type="auto"/>
        <w:tblInd w:w="675" w:type="dxa"/>
        <w:tblLook w:val="01E0" w:firstRow="1" w:lastRow="1" w:firstColumn="1" w:lastColumn="1" w:noHBand="0" w:noVBand="0"/>
      </w:tblPr>
      <w:tblGrid>
        <w:gridCol w:w="2916"/>
        <w:gridCol w:w="5435"/>
      </w:tblGrid>
      <w:tr w:rsidR="00370DD9" w:rsidRPr="00FE5990" w14:paraId="457E66F3" w14:textId="77777777" w:rsidTr="00716E38">
        <w:trPr>
          <w:del w:id="314" w:author="Ofgem" w:date="2020-09-29T13:20:00Z"/>
        </w:trPr>
        <w:tc>
          <w:tcPr>
            <w:tcW w:w="2974" w:type="dxa"/>
          </w:tcPr>
          <w:p w14:paraId="11BF14F6" w14:textId="77777777" w:rsidR="00370DD9" w:rsidRPr="00FE5990" w:rsidRDefault="00370DD9" w:rsidP="00716E38">
            <w:pPr>
              <w:tabs>
                <w:tab w:val="left" w:pos="709"/>
                <w:tab w:val="left" w:pos="1418"/>
                <w:tab w:val="left" w:pos="1560"/>
              </w:tabs>
              <w:spacing w:after="240" w:line="360" w:lineRule="auto"/>
              <w:rPr>
                <w:del w:id="315" w:author="Ofgem" w:date="2020-09-29T13:20:00Z"/>
                <w:rFonts w:eastAsia="MS Mincho" w:cs="Times New Roman"/>
                <w:b/>
                <w:bCs/>
                <w:iCs/>
                <w:lang w:eastAsia="en-GB"/>
              </w:rPr>
            </w:pPr>
            <w:del w:id="316" w:author="Ofgem" w:date="2020-09-29T13:20:00Z">
              <w:r w:rsidRPr="00FE5990">
                <w:rPr>
                  <w:rFonts w:eastAsia="MS Mincho" w:cs="Times New Roman"/>
                  <w:b/>
                  <w:bCs/>
                  <w:iCs/>
                  <w:lang w:eastAsia="en-GB"/>
                </w:rPr>
                <w:delText xml:space="preserve">examiner </w:delText>
              </w:r>
            </w:del>
          </w:p>
        </w:tc>
        <w:tc>
          <w:tcPr>
            <w:tcW w:w="5593" w:type="dxa"/>
          </w:tcPr>
          <w:p w14:paraId="6A93DC7C" w14:textId="77777777" w:rsidR="00370DD9" w:rsidRPr="00FE5990" w:rsidRDefault="00370DD9" w:rsidP="00716E38">
            <w:pPr>
              <w:tabs>
                <w:tab w:val="left" w:pos="709"/>
                <w:tab w:val="left" w:pos="1418"/>
                <w:tab w:val="left" w:pos="1560"/>
              </w:tabs>
              <w:spacing w:after="220" w:line="360" w:lineRule="auto"/>
              <w:rPr>
                <w:del w:id="317" w:author="Ofgem" w:date="2020-09-29T13:20:00Z"/>
                <w:rFonts w:eastAsia="MS Mincho" w:cs="Times New Roman"/>
                <w:bCs/>
                <w:iCs/>
                <w:lang w:eastAsia="en-GB"/>
              </w:rPr>
            </w:pPr>
            <w:del w:id="318" w:author="Ofgem" w:date="2020-09-29T13:20:00Z">
              <w:r w:rsidRPr="00FE5990">
                <w:rPr>
                  <w:rFonts w:eastAsia="MS Mincho" w:cs="Times New Roman"/>
                  <w:bCs/>
                  <w:iCs/>
                  <w:lang w:eastAsia="en-GB"/>
                </w:rPr>
                <w:delText xml:space="preserve">means, in relation to the RIGs, a person whose degree of knowledge and experience of the matters that are the subject of the RIGs will enable him to properly carry out and complete the tasks required of him under the terms of his nomination by the Authority pursuant to the provisions of the RIGs. </w:delText>
              </w:r>
            </w:del>
          </w:p>
        </w:tc>
      </w:tr>
      <w:tr w:rsidR="00370DD9" w:rsidRPr="00FE5990" w14:paraId="08BDCAAF" w14:textId="77777777" w:rsidTr="00716E38">
        <w:trPr>
          <w:del w:id="319" w:author="Ofgem" w:date="2020-09-29T13:20:00Z"/>
        </w:trPr>
        <w:tc>
          <w:tcPr>
            <w:tcW w:w="2974" w:type="dxa"/>
          </w:tcPr>
          <w:p w14:paraId="1D405351" w14:textId="77777777" w:rsidR="00370DD9" w:rsidRPr="00FE5990" w:rsidRDefault="00370DD9" w:rsidP="00716E38">
            <w:pPr>
              <w:tabs>
                <w:tab w:val="left" w:pos="709"/>
                <w:tab w:val="left" w:pos="1418"/>
                <w:tab w:val="left" w:pos="1560"/>
              </w:tabs>
              <w:spacing w:after="240" w:line="360" w:lineRule="auto"/>
              <w:rPr>
                <w:del w:id="320" w:author="Ofgem" w:date="2020-09-29T13:20:00Z"/>
                <w:rFonts w:eastAsia="MS Mincho" w:cs="Times New Roman"/>
                <w:b/>
                <w:bCs/>
                <w:iCs/>
                <w:lang w:eastAsia="en-GB"/>
              </w:rPr>
            </w:pPr>
            <w:del w:id="321" w:author="Ofgem" w:date="2020-09-29T13:20:00Z">
              <w:r w:rsidRPr="00FE5990">
                <w:rPr>
                  <w:rFonts w:eastAsia="MS Mincho" w:cs="Times New Roman"/>
                  <w:b/>
                  <w:bCs/>
                  <w:iCs/>
                  <w:lang w:eastAsia="en-GB"/>
                </w:rPr>
                <w:delText xml:space="preserve">specified information </w:delText>
              </w:r>
            </w:del>
          </w:p>
        </w:tc>
        <w:tc>
          <w:tcPr>
            <w:tcW w:w="5593" w:type="dxa"/>
          </w:tcPr>
          <w:p w14:paraId="47C91880" w14:textId="77777777" w:rsidR="00370DD9" w:rsidRPr="00FE5990" w:rsidRDefault="00370DD9" w:rsidP="00716E38">
            <w:pPr>
              <w:tabs>
                <w:tab w:val="left" w:pos="709"/>
                <w:tab w:val="left" w:pos="1418"/>
                <w:tab w:val="left" w:pos="1560"/>
              </w:tabs>
              <w:spacing w:after="220" w:line="360" w:lineRule="auto"/>
              <w:rPr>
                <w:del w:id="322" w:author="Ofgem" w:date="2020-09-29T13:20:00Z"/>
                <w:rFonts w:eastAsia="MS Mincho" w:cs="Times New Roman"/>
                <w:bCs/>
                <w:iCs/>
                <w:lang w:eastAsia="en-GB"/>
              </w:rPr>
            </w:pPr>
            <w:del w:id="323" w:author="Ofgem" w:date="2020-09-29T13:20:00Z">
              <w:r w:rsidRPr="00FE5990">
                <w:rPr>
                  <w:rFonts w:eastAsia="MS Mincho" w:cs="Times New Roman"/>
                  <w:bCs/>
                  <w:iCs/>
                  <w:lang w:eastAsia="en-GB"/>
                </w:rPr>
                <w:delText>means information (or a category of information) that is so described or defined in the RIGs.</w:delText>
              </w:r>
            </w:del>
          </w:p>
        </w:tc>
      </w:tr>
    </w:tbl>
    <w:p w14:paraId="7415496D" w14:textId="77777777" w:rsidR="00370DD9" w:rsidRPr="00906B3C" w:rsidRDefault="00370DD9" w:rsidP="00370DD9">
      <w:pPr>
        <w:autoSpaceDE w:val="0"/>
        <w:autoSpaceDN w:val="0"/>
        <w:adjustRightInd w:val="0"/>
        <w:spacing w:after="0" w:line="360" w:lineRule="auto"/>
        <w:ind w:left="567" w:hanging="567"/>
        <w:rPr>
          <w:ins w:id="324" w:author="Ofgem" w:date="2020-09-29T13:20:00Z"/>
          <w:rFonts w:ascii="Arial" w:eastAsia="Calibri" w:hAnsi="Arial" w:cs="Arial"/>
          <w:b/>
          <w:bCs/>
          <w:szCs w:val="24"/>
        </w:rPr>
      </w:pPr>
      <w:ins w:id="325" w:author="Ofgem" w:date="2020-09-29T13:20:00Z">
        <w:r>
          <w:rPr>
            <w:rFonts w:ascii="Arial" w:eastAsia="Calibri" w:hAnsi="Arial" w:cs="Arial"/>
            <w:b/>
            <w:bCs/>
            <w:szCs w:val="24"/>
          </w:rPr>
          <w:t>Part D</w:t>
        </w:r>
        <w:r w:rsidRPr="00906B3C">
          <w:rPr>
            <w:rFonts w:ascii="Arial" w:eastAsia="Calibri" w:hAnsi="Arial" w:cs="Arial"/>
            <w:b/>
            <w:bCs/>
            <w:szCs w:val="24"/>
          </w:rPr>
          <w:t xml:space="preserve">: </w:t>
        </w:r>
        <w:r>
          <w:rPr>
            <w:rFonts w:ascii="Arial" w:eastAsia="Calibri" w:hAnsi="Arial" w:cs="Arial"/>
            <w:b/>
            <w:bCs/>
            <w:szCs w:val="24"/>
          </w:rPr>
          <w:t>Derogations</w:t>
        </w:r>
        <w:r w:rsidRPr="00906B3C">
          <w:rPr>
            <w:rFonts w:ascii="Arial" w:eastAsia="Calibri" w:hAnsi="Arial" w:cs="Arial"/>
            <w:b/>
            <w:bCs/>
            <w:szCs w:val="24"/>
          </w:rPr>
          <w:t xml:space="preserve">    </w:t>
        </w:r>
      </w:ins>
    </w:p>
    <w:p w14:paraId="6FAEE117" w14:textId="77777777" w:rsidR="00370DD9" w:rsidRDefault="00370DD9" w:rsidP="00370DD9">
      <w:pPr>
        <w:autoSpaceDE w:val="0"/>
        <w:autoSpaceDN w:val="0"/>
        <w:adjustRightInd w:val="0"/>
        <w:spacing w:after="220" w:line="360" w:lineRule="auto"/>
        <w:ind w:left="720" w:hanging="720"/>
        <w:rPr>
          <w:ins w:id="326" w:author="Ofgem" w:date="2020-09-29T13:20:00Z"/>
        </w:rPr>
      </w:pPr>
      <w:ins w:id="327" w:author="Ofgem" w:date="2020-09-29T13:20:00Z">
        <w:r>
          <w:rPr>
            <w:rFonts w:eastAsia="Calibri" w:cs="Times New Roman"/>
            <w:bCs/>
            <w:szCs w:val="24"/>
          </w:rPr>
          <w:t>XX.19</w:t>
        </w:r>
        <w:r w:rsidRPr="006539C7">
          <w:rPr>
            <w:rFonts w:eastAsia="Calibri" w:cs="Times New Roman"/>
            <w:bCs/>
            <w:szCs w:val="24"/>
          </w:rPr>
          <w:tab/>
        </w:r>
        <w:r w:rsidRPr="00E43BB1">
          <w:t xml:space="preserve">The </w:t>
        </w:r>
        <w:r w:rsidRPr="006E2B36">
          <w:rPr>
            <w:rFonts w:eastAsia="Calibri" w:cs="Times New Roman"/>
            <w:bCs/>
            <w:szCs w:val="24"/>
          </w:rPr>
          <w:t>licensee</w:t>
        </w:r>
        <w:r w:rsidRPr="00E43BB1">
          <w:t xml:space="preserve"> may apply to the Authority for a</w:t>
        </w:r>
        <w:r>
          <w:t xml:space="preserve"> </w:t>
        </w:r>
        <w:r w:rsidRPr="00E43BB1">
          <w:t xml:space="preserve">derogation relieving the licensee of its obligations </w:t>
        </w:r>
        <w:r>
          <w:t>under this condition</w:t>
        </w:r>
        <w:r w:rsidRPr="00D83AC9">
          <w:t xml:space="preserve"> to such extent, for such period of time, and subject to such conditions as may be specified by the Authority by direction</w:t>
        </w:r>
        <w:r>
          <w:t xml:space="preserve"> after consulting the licensee</w:t>
        </w:r>
        <w:r w:rsidRPr="00D83AC9">
          <w:t>.</w:t>
        </w:r>
      </w:ins>
    </w:p>
    <w:p w14:paraId="76AE570F" w14:textId="77777777" w:rsidR="006058EE" w:rsidRPr="006058EE" w:rsidRDefault="006058EE" w:rsidP="00A567DE">
      <w:pPr>
        <w:pStyle w:val="NumberedNormal"/>
        <w:numPr>
          <w:ilvl w:val="0"/>
          <w:numId w:val="0"/>
        </w:numPr>
        <w:ind w:left="879" w:hanging="879"/>
      </w:pPr>
    </w:p>
    <w:p w14:paraId="68475199" w14:textId="77777777" w:rsidR="00CD0817" w:rsidRPr="00A567DE" w:rsidRDefault="00CD0817" w:rsidP="00CD0817">
      <w:pPr>
        <w:pStyle w:val="Licencetitle"/>
      </w:pPr>
      <w:bookmarkStart w:id="328" w:name="_Toc349050681"/>
      <w:r w:rsidRPr="00A567DE">
        <w:t xml:space="preserve">Condition B16: </w:t>
      </w:r>
      <w:del w:id="329" w:author="Ofgem" w:date="2020-09-29T13:07:00Z">
        <w:r w:rsidRPr="00CD5350">
          <w:rPr>
            <w:rFonts w:ascii="Times New Roman" w:eastAsia="Times New Roman" w:hAnsi="Times New Roman" w:cs="Times New Roman"/>
            <w:bCs/>
            <w:i/>
            <w:iCs/>
            <w:lang w:eastAsia="en-GB"/>
          </w:rPr>
          <w:delText xml:space="preserve"> </w:delText>
        </w:r>
      </w:del>
      <w:bookmarkEnd w:id="328"/>
      <w:r w:rsidRPr="00A567DE">
        <w:t>Electricity Network Innovation Strategy</w:t>
      </w:r>
    </w:p>
    <w:p w14:paraId="1312468F" w14:textId="77777777" w:rsidR="00CD0817" w:rsidRPr="00CD5350" w:rsidRDefault="00CD0817" w:rsidP="00CD0817">
      <w:pPr>
        <w:spacing w:after="0" w:line="240" w:lineRule="auto"/>
        <w:rPr>
          <w:del w:id="330" w:author="Ofgem" w:date="2020-09-29T13:07:00Z"/>
          <w:rFonts w:ascii="Verdana" w:eastAsia="Times New Roman" w:hAnsi="Verdana" w:cs="Times New Roman"/>
          <w:sz w:val="20"/>
          <w:lang w:eastAsia="en-GB"/>
        </w:rPr>
      </w:pPr>
    </w:p>
    <w:p w14:paraId="3F29859C" w14:textId="77777777" w:rsidR="00CD0817" w:rsidRPr="003B28DC" w:rsidRDefault="00CD0817" w:rsidP="00CD0817">
      <w:pPr>
        <w:pStyle w:val="Default"/>
        <w:spacing w:line="360" w:lineRule="auto"/>
        <w:rPr>
          <w:rFonts w:ascii="Times New Roman" w:hAnsi="Times New Roman" w:cs="Times New Roman"/>
          <w:sz w:val="22"/>
          <w:szCs w:val="22"/>
        </w:rPr>
      </w:pPr>
      <w:r w:rsidRPr="003B28DC">
        <w:rPr>
          <w:rFonts w:ascii="Times New Roman" w:hAnsi="Times New Roman" w:cs="Times New Roman"/>
          <w:b/>
          <w:bCs/>
          <w:sz w:val="22"/>
          <w:szCs w:val="22"/>
        </w:rPr>
        <w:t xml:space="preserve">Introduction </w:t>
      </w:r>
    </w:p>
    <w:p w14:paraId="36F78B36" w14:textId="77777777" w:rsidR="00CD0817" w:rsidRDefault="00CD0817" w:rsidP="00CD0817">
      <w:pPr>
        <w:pStyle w:val="Default"/>
        <w:spacing w:line="360" w:lineRule="auto"/>
        <w:ind w:left="720" w:hanging="720"/>
        <w:rPr>
          <w:rFonts w:ascii="Times New Roman" w:hAnsi="Times New Roman" w:cs="Times New Roman"/>
          <w:sz w:val="22"/>
          <w:szCs w:val="22"/>
        </w:rPr>
      </w:pPr>
      <w:r w:rsidRPr="003B28DC">
        <w:rPr>
          <w:rFonts w:ascii="Times New Roman" w:hAnsi="Times New Roman" w:cs="Times New Roman"/>
          <w:sz w:val="22"/>
          <w:szCs w:val="22"/>
        </w:rPr>
        <w:t xml:space="preserve">B16.1. </w:t>
      </w:r>
      <w:r>
        <w:rPr>
          <w:rFonts w:ascii="Times New Roman" w:hAnsi="Times New Roman" w:cs="Times New Roman"/>
          <w:sz w:val="22"/>
          <w:szCs w:val="22"/>
        </w:rPr>
        <w:tab/>
      </w:r>
      <w:r w:rsidRPr="003B28DC">
        <w:rPr>
          <w:rFonts w:ascii="Times New Roman" w:hAnsi="Times New Roman" w:cs="Times New Roman"/>
          <w:sz w:val="22"/>
          <w:szCs w:val="22"/>
        </w:rPr>
        <w:t xml:space="preserve">The purpose of this condition is to </w:t>
      </w:r>
      <w:del w:id="331" w:author="Ofgem" w:date="2020-09-29T13:07:00Z">
        <w:r w:rsidRPr="00CD5350">
          <w:rPr>
            <w:rFonts w:ascii="Times New Roman" w:hAnsi="Times New Roman" w:cs="Times New Roman"/>
          </w:rPr>
          <w:delText>set an obligation on</w:delText>
        </w:r>
      </w:del>
      <w:ins w:id="332" w:author="Ofgem" w:date="2020-09-29T13:07:00Z">
        <w:r>
          <w:rPr>
            <w:rFonts w:ascii="Times New Roman" w:hAnsi="Times New Roman" w:cs="Times New Roman"/>
            <w:sz w:val="22"/>
            <w:szCs w:val="22"/>
          </w:rPr>
          <w:t>oblige</w:t>
        </w:r>
      </w:ins>
      <w:r w:rsidRPr="003B28DC">
        <w:rPr>
          <w:rFonts w:ascii="Times New Roman" w:hAnsi="Times New Roman" w:cs="Times New Roman"/>
          <w:sz w:val="22"/>
          <w:szCs w:val="22"/>
        </w:rPr>
        <w:t xml:space="preserve"> the licensee to work with other parties to develop an Electricity Network Innovation Strategy. This </w:t>
      </w:r>
      <w:del w:id="333" w:author="Ofgem" w:date="2020-09-29T13:07:00Z">
        <w:r w:rsidRPr="00CD5350">
          <w:rPr>
            <w:rFonts w:ascii="Times New Roman" w:hAnsi="Times New Roman" w:cs="Times New Roman"/>
          </w:rPr>
          <w:delText>requirement</w:delText>
        </w:r>
      </w:del>
      <w:ins w:id="334" w:author="Ofgem" w:date="2020-09-29T13:07:00Z">
        <w:r>
          <w:rPr>
            <w:rFonts w:ascii="Times New Roman" w:hAnsi="Times New Roman" w:cs="Times New Roman"/>
            <w:sz w:val="22"/>
            <w:szCs w:val="22"/>
          </w:rPr>
          <w:t>obligation</w:t>
        </w:r>
      </w:ins>
      <w:r w:rsidRPr="003B28DC">
        <w:rPr>
          <w:rFonts w:ascii="Times New Roman" w:hAnsi="Times New Roman" w:cs="Times New Roman"/>
          <w:sz w:val="22"/>
          <w:szCs w:val="22"/>
        </w:rPr>
        <w:t xml:space="preserve"> is intended to ensure that Relevant Network Licensees take a joined up approach to innovation, which results in coordinated action on priority areas that offer significant potential benefit, shared learning and</w:t>
      </w:r>
      <w:r>
        <w:rPr>
          <w:rFonts w:ascii="Times New Roman" w:hAnsi="Times New Roman" w:cs="Times New Roman"/>
          <w:sz w:val="22"/>
          <w:szCs w:val="22"/>
        </w:rPr>
        <w:t xml:space="preserve"> </w:t>
      </w:r>
      <w:ins w:id="335" w:author="Ofgem" w:date="2020-09-29T13:07:00Z">
        <w:r>
          <w:rPr>
            <w:rFonts w:ascii="Times New Roman" w:hAnsi="Times New Roman" w:cs="Times New Roman"/>
            <w:sz w:val="22"/>
            <w:szCs w:val="22"/>
          </w:rPr>
          <w:t>in</w:t>
        </w:r>
        <w:r w:rsidRPr="003B28DC">
          <w:rPr>
            <w:rFonts w:ascii="Times New Roman" w:hAnsi="Times New Roman" w:cs="Times New Roman"/>
            <w:sz w:val="22"/>
            <w:szCs w:val="22"/>
          </w:rPr>
          <w:t xml:space="preserve"> </w:t>
        </w:r>
      </w:ins>
      <w:r w:rsidRPr="003B28DC">
        <w:rPr>
          <w:rFonts w:ascii="Times New Roman" w:hAnsi="Times New Roman" w:cs="Times New Roman"/>
          <w:sz w:val="22"/>
          <w:szCs w:val="22"/>
        </w:rPr>
        <w:t xml:space="preserve">the </w:t>
      </w:r>
      <w:del w:id="336" w:author="Ofgem" w:date="2020-09-29T13:07:00Z">
        <w:r w:rsidRPr="00CD5350">
          <w:rPr>
            <w:rFonts w:ascii="Times New Roman" w:hAnsi="Times New Roman" w:cs="Times New Roman"/>
          </w:rPr>
          <w:delText>minimising</w:delText>
        </w:r>
      </w:del>
      <w:ins w:id="337" w:author="Ofgem" w:date="2020-09-29T13:07:00Z">
        <w:r>
          <w:rPr>
            <w:rFonts w:ascii="Times New Roman" w:hAnsi="Times New Roman" w:cs="Times New Roman"/>
            <w:sz w:val="22"/>
            <w:szCs w:val="22"/>
          </w:rPr>
          <w:t>avoidance</w:t>
        </w:r>
      </w:ins>
      <w:r w:rsidRPr="003B28DC">
        <w:rPr>
          <w:rFonts w:ascii="Times New Roman" w:hAnsi="Times New Roman" w:cs="Times New Roman"/>
          <w:sz w:val="22"/>
          <w:szCs w:val="22"/>
        </w:rPr>
        <w:t xml:space="preserve"> of unnecessary duplication. </w:t>
      </w:r>
    </w:p>
    <w:p w14:paraId="51A472C7" w14:textId="77777777" w:rsidR="00CD0817" w:rsidRPr="003B28DC" w:rsidRDefault="00CD0817" w:rsidP="00CD0817">
      <w:pPr>
        <w:pStyle w:val="Default"/>
        <w:spacing w:line="360" w:lineRule="auto"/>
        <w:ind w:left="720" w:hanging="720"/>
        <w:rPr>
          <w:rFonts w:ascii="Times New Roman" w:hAnsi="Times New Roman" w:cs="Times New Roman"/>
          <w:sz w:val="22"/>
          <w:szCs w:val="22"/>
        </w:rPr>
      </w:pPr>
    </w:p>
    <w:p w14:paraId="2CD4262B" w14:textId="77777777" w:rsidR="00CD0817" w:rsidRDefault="00CD0817" w:rsidP="00CD0817">
      <w:pPr>
        <w:pStyle w:val="Default"/>
        <w:spacing w:line="360" w:lineRule="auto"/>
        <w:ind w:left="720" w:hanging="720"/>
        <w:rPr>
          <w:rFonts w:ascii="Times New Roman" w:hAnsi="Times New Roman" w:cs="Times New Roman"/>
          <w:sz w:val="22"/>
          <w:szCs w:val="22"/>
        </w:rPr>
      </w:pPr>
      <w:r w:rsidRPr="003B28DC">
        <w:rPr>
          <w:rFonts w:ascii="Times New Roman" w:hAnsi="Times New Roman" w:cs="Times New Roman"/>
          <w:sz w:val="22"/>
          <w:szCs w:val="22"/>
        </w:rPr>
        <w:t xml:space="preserve">B16.2. </w:t>
      </w:r>
      <w:r>
        <w:rPr>
          <w:rFonts w:ascii="Times New Roman" w:hAnsi="Times New Roman" w:cs="Times New Roman"/>
          <w:sz w:val="22"/>
          <w:szCs w:val="22"/>
        </w:rPr>
        <w:tab/>
      </w:r>
      <w:r w:rsidRPr="003B28DC">
        <w:rPr>
          <w:rFonts w:ascii="Times New Roman" w:hAnsi="Times New Roman" w:cs="Times New Roman"/>
          <w:sz w:val="22"/>
          <w:szCs w:val="22"/>
        </w:rPr>
        <w:t xml:space="preserve">This condition does not prevent the licensee from undertaking Innovation Projects that are not specifically outlined within the Electricity Network Innovation Strategy. </w:t>
      </w:r>
    </w:p>
    <w:p w14:paraId="61C90C59" w14:textId="77777777" w:rsidR="00CD0817" w:rsidRPr="003B28DC" w:rsidRDefault="00CD0817" w:rsidP="00CD0817">
      <w:pPr>
        <w:pStyle w:val="Default"/>
        <w:spacing w:line="360" w:lineRule="auto"/>
        <w:ind w:left="720" w:hanging="720"/>
        <w:rPr>
          <w:rFonts w:ascii="Times New Roman" w:hAnsi="Times New Roman" w:cs="Times New Roman"/>
          <w:sz w:val="22"/>
          <w:szCs w:val="22"/>
        </w:rPr>
      </w:pPr>
    </w:p>
    <w:p w14:paraId="78EB8C2B" w14:textId="77777777" w:rsidR="00CD0817" w:rsidRDefault="00CD0817" w:rsidP="00CD0817">
      <w:pPr>
        <w:pStyle w:val="Default"/>
        <w:spacing w:line="360" w:lineRule="auto"/>
        <w:rPr>
          <w:rFonts w:ascii="Times New Roman" w:hAnsi="Times New Roman" w:cs="Times New Roman"/>
          <w:b/>
          <w:bCs/>
          <w:sz w:val="22"/>
          <w:szCs w:val="22"/>
        </w:rPr>
      </w:pPr>
      <w:r w:rsidRPr="003B28DC">
        <w:rPr>
          <w:rFonts w:ascii="Times New Roman" w:hAnsi="Times New Roman" w:cs="Times New Roman"/>
          <w:b/>
          <w:bCs/>
          <w:sz w:val="22"/>
          <w:szCs w:val="22"/>
        </w:rPr>
        <w:t xml:space="preserve">Part A: Requirement to create and maintain an Electricity Network Innovation Strategy </w:t>
      </w:r>
    </w:p>
    <w:p w14:paraId="7F6D45A7" w14:textId="77777777" w:rsidR="00CD0817" w:rsidRPr="003B28DC" w:rsidRDefault="00CD0817" w:rsidP="00CD0817">
      <w:pPr>
        <w:pStyle w:val="Default"/>
        <w:spacing w:line="360" w:lineRule="auto"/>
        <w:rPr>
          <w:rFonts w:ascii="Times New Roman" w:hAnsi="Times New Roman" w:cs="Times New Roman"/>
          <w:sz w:val="22"/>
          <w:szCs w:val="22"/>
        </w:rPr>
      </w:pPr>
    </w:p>
    <w:p w14:paraId="1E161793" w14:textId="77777777" w:rsidR="00CD0817" w:rsidRDefault="00CD0817" w:rsidP="00CD0817">
      <w:pPr>
        <w:pStyle w:val="Default"/>
        <w:spacing w:line="360" w:lineRule="auto"/>
        <w:ind w:left="720" w:hanging="720"/>
        <w:rPr>
          <w:rFonts w:ascii="Times New Roman" w:hAnsi="Times New Roman" w:cs="Times New Roman"/>
          <w:sz w:val="22"/>
          <w:szCs w:val="22"/>
        </w:rPr>
      </w:pPr>
      <w:r w:rsidRPr="003B28DC">
        <w:rPr>
          <w:rFonts w:ascii="Times New Roman" w:hAnsi="Times New Roman" w:cs="Times New Roman"/>
          <w:sz w:val="22"/>
          <w:szCs w:val="22"/>
        </w:rPr>
        <w:t xml:space="preserve">B16.3. </w:t>
      </w:r>
      <w:r>
        <w:rPr>
          <w:rFonts w:ascii="Times New Roman" w:hAnsi="Times New Roman" w:cs="Times New Roman"/>
          <w:sz w:val="22"/>
          <w:szCs w:val="22"/>
        </w:rPr>
        <w:tab/>
      </w:r>
      <w:r w:rsidRPr="003B28DC">
        <w:rPr>
          <w:rFonts w:ascii="Times New Roman" w:hAnsi="Times New Roman" w:cs="Times New Roman"/>
          <w:sz w:val="22"/>
          <w:szCs w:val="22"/>
        </w:rPr>
        <w:t xml:space="preserve">The licensee must develop and maintain an Electricity Network Innovation Strategy and must use reasonable endeavours to cooperate with all other Relevant Network Licensees in the development of an Electricity Network Innovation Strategy. </w:t>
      </w:r>
    </w:p>
    <w:p w14:paraId="50931846" w14:textId="77777777" w:rsidR="00CD0817" w:rsidRPr="003B28DC" w:rsidRDefault="00CD0817" w:rsidP="00CD0817">
      <w:pPr>
        <w:pStyle w:val="Default"/>
        <w:spacing w:line="360" w:lineRule="auto"/>
        <w:ind w:left="720" w:hanging="720"/>
        <w:rPr>
          <w:rFonts w:ascii="Times New Roman" w:hAnsi="Times New Roman" w:cs="Times New Roman"/>
          <w:sz w:val="22"/>
          <w:szCs w:val="22"/>
        </w:rPr>
      </w:pPr>
    </w:p>
    <w:p w14:paraId="36172646" w14:textId="77777777" w:rsidR="00CD0817" w:rsidRPr="00CD5350" w:rsidRDefault="00CD0817" w:rsidP="00CD0817">
      <w:pPr>
        <w:autoSpaceDE w:val="0"/>
        <w:autoSpaceDN w:val="0"/>
        <w:adjustRightInd w:val="0"/>
        <w:spacing w:after="0" w:line="360" w:lineRule="auto"/>
        <w:ind w:left="720" w:hanging="720"/>
        <w:rPr>
          <w:del w:id="338" w:author="Ofgem" w:date="2020-09-29T13:07:00Z"/>
          <w:rFonts w:eastAsia="Times New Roman" w:cs="Times New Roman"/>
          <w:color w:val="000000"/>
          <w:lang w:eastAsia="en-GB"/>
        </w:rPr>
      </w:pPr>
      <w:r w:rsidRPr="00677EDF">
        <w:rPr>
          <w:rFonts w:cs="Times New Roman"/>
          <w:sz w:val="22"/>
          <w:szCs w:val="22"/>
        </w:rPr>
        <w:t xml:space="preserve">B16.4. </w:t>
      </w:r>
      <w:del w:id="339" w:author="Ofgem" w:date="2020-09-29T13:07:00Z">
        <w:r w:rsidRPr="00CD5350">
          <w:rPr>
            <w:rFonts w:eastAsia="Times New Roman" w:cs="Times New Roman"/>
            <w:color w:val="000000"/>
            <w:lang w:eastAsia="en-GB"/>
          </w:rPr>
          <w:tab/>
          <w:delText xml:space="preserve">The Relevant Network Licensees must prepare a plan for the development of the first Electricity Network Innovation Strategy by 31 August 2017. The first Electricity Network Innovation Strategy must be published by 31 March 2018. </w:delText>
        </w:r>
      </w:del>
    </w:p>
    <w:p w14:paraId="31241409" w14:textId="77777777" w:rsidR="00CD0817" w:rsidRPr="00CD5350" w:rsidRDefault="00CD0817" w:rsidP="00CD0817">
      <w:pPr>
        <w:autoSpaceDE w:val="0"/>
        <w:autoSpaceDN w:val="0"/>
        <w:adjustRightInd w:val="0"/>
        <w:spacing w:after="0" w:line="360" w:lineRule="auto"/>
        <w:ind w:left="720" w:hanging="720"/>
        <w:rPr>
          <w:del w:id="340" w:author="Ofgem" w:date="2020-09-29T13:07:00Z"/>
          <w:rFonts w:eastAsia="Times New Roman" w:cs="Times New Roman"/>
          <w:color w:val="000000"/>
          <w:lang w:eastAsia="en-GB"/>
        </w:rPr>
      </w:pPr>
    </w:p>
    <w:p w14:paraId="5021777C" w14:textId="77777777" w:rsidR="00CD0817" w:rsidRDefault="00CD0817" w:rsidP="00CD0817">
      <w:pPr>
        <w:pStyle w:val="Default"/>
        <w:spacing w:line="360" w:lineRule="auto"/>
        <w:ind w:left="720" w:hanging="720"/>
        <w:rPr>
          <w:rFonts w:ascii="Times New Roman" w:hAnsi="Times New Roman" w:cs="Times New Roman"/>
          <w:sz w:val="22"/>
          <w:szCs w:val="22"/>
        </w:rPr>
      </w:pPr>
      <w:del w:id="341" w:author="Ofgem" w:date="2020-09-29T13:07:00Z">
        <w:r w:rsidRPr="00CD5350">
          <w:rPr>
            <w:rFonts w:ascii="Times New Roman" w:hAnsi="Times New Roman" w:cs="Times New Roman"/>
          </w:rPr>
          <w:delText xml:space="preserve">B16.5. </w:delText>
        </w:r>
        <w:r w:rsidRPr="00CD5350">
          <w:rPr>
            <w:rFonts w:ascii="Times New Roman" w:hAnsi="Times New Roman" w:cs="Times New Roman"/>
          </w:rPr>
          <w:tab/>
        </w:r>
      </w:del>
      <w:r w:rsidRPr="003B28DC">
        <w:rPr>
          <w:rFonts w:ascii="Times New Roman" w:hAnsi="Times New Roman" w:cs="Times New Roman"/>
          <w:sz w:val="22"/>
          <w:szCs w:val="22"/>
        </w:rPr>
        <w:t xml:space="preserve">The licensee must use </w:t>
      </w:r>
      <w:del w:id="342" w:author="Ofgem" w:date="2020-09-29T13:07:00Z">
        <w:r w:rsidRPr="00CD5350">
          <w:rPr>
            <w:rFonts w:ascii="Times New Roman" w:hAnsi="Times New Roman" w:cs="Times New Roman"/>
          </w:rPr>
          <w:delText>all</w:delText>
        </w:r>
      </w:del>
      <w:r w:rsidRPr="003B28DC">
        <w:rPr>
          <w:rFonts w:ascii="Times New Roman" w:hAnsi="Times New Roman" w:cs="Times New Roman"/>
          <w:sz w:val="22"/>
          <w:szCs w:val="22"/>
        </w:rPr>
        <w:t xml:space="preserve"> reasonable endeavours to work with all other Relevant Network Licensees to ensure</w:t>
      </w:r>
      <w:r>
        <w:rPr>
          <w:rFonts w:ascii="Times New Roman" w:hAnsi="Times New Roman" w:cs="Times New Roman"/>
          <w:sz w:val="22"/>
          <w:szCs w:val="22"/>
        </w:rPr>
        <w:t xml:space="preserve"> </w:t>
      </w:r>
      <w:ins w:id="343" w:author="Ofgem" w:date="2020-09-29T13:07:00Z">
        <w:r>
          <w:rPr>
            <w:rFonts w:ascii="Times New Roman" w:hAnsi="Times New Roman" w:cs="Times New Roman"/>
            <w:sz w:val="22"/>
            <w:szCs w:val="22"/>
          </w:rPr>
          <w:t>that</w:t>
        </w:r>
        <w:r w:rsidRPr="003B28DC">
          <w:rPr>
            <w:rFonts w:ascii="Times New Roman" w:hAnsi="Times New Roman" w:cs="Times New Roman"/>
            <w:sz w:val="22"/>
            <w:szCs w:val="22"/>
          </w:rPr>
          <w:t xml:space="preserve"> </w:t>
        </w:r>
      </w:ins>
      <w:r w:rsidRPr="003B28DC">
        <w:rPr>
          <w:rFonts w:ascii="Times New Roman" w:hAnsi="Times New Roman" w:cs="Times New Roman"/>
          <w:sz w:val="22"/>
          <w:szCs w:val="22"/>
        </w:rPr>
        <w:t xml:space="preserve">the </w:t>
      </w:r>
      <w:del w:id="344" w:author="Ofgem" w:date="2020-09-29T13:07:00Z">
        <w:r w:rsidRPr="00CD5350">
          <w:rPr>
            <w:rFonts w:ascii="Times New Roman" w:hAnsi="Times New Roman" w:cs="Times New Roman"/>
          </w:rPr>
          <w:delText>Energy</w:delText>
        </w:r>
      </w:del>
      <w:ins w:id="345" w:author="Ofgem" w:date="2020-09-29T13:07:00Z">
        <w:r w:rsidRPr="003B28DC">
          <w:rPr>
            <w:rFonts w:ascii="Times New Roman" w:hAnsi="Times New Roman" w:cs="Times New Roman"/>
            <w:sz w:val="22"/>
            <w:szCs w:val="22"/>
          </w:rPr>
          <w:t>E</w:t>
        </w:r>
        <w:r>
          <w:rPr>
            <w:rFonts w:ascii="Times New Roman" w:hAnsi="Times New Roman" w:cs="Times New Roman"/>
            <w:sz w:val="22"/>
            <w:szCs w:val="22"/>
          </w:rPr>
          <w:t>lectricity</w:t>
        </w:r>
      </w:ins>
      <w:r>
        <w:rPr>
          <w:rFonts w:ascii="Times New Roman" w:hAnsi="Times New Roman" w:cs="Times New Roman"/>
          <w:sz w:val="22"/>
          <w:szCs w:val="22"/>
        </w:rPr>
        <w:t xml:space="preserve"> </w:t>
      </w:r>
      <w:r w:rsidRPr="003B28DC">
        <w:rPr>
          <w:rFonts w:ascii="Times New Roman" w:hAnsi="Times New Roman" w:cs="Times New Roman"/>
          <w:sz w:val="22"/>
          <w:szCs w:val="22"/>
        </w:rPr>
        <w:t>Network Innovation Strategy is reviewed every two years and</w:t>
      </w:r>
      <w:ins w:id="346" w:author="Ofgem" w:date="2020-09-29T13:07:00Z">
        <w:r>
          <w:rPr>
            <w:rFonts w:ascii="Times New Roman" w:hAnsi="Times New Roman" w:cs="Times New Roman"/>
            <w:sz w:val="22"/>
            <w:szCs w:val="22"/>
          </w:rPr>
          <w:t>,</w:t>
        </w:r>
      </w:ins>
      <w:r w:rsidRPr="003B28DC">
        <w:rPr>
          <w:rFonts w:ascii="Times New Roman" w:hAnsi="Times New Roman" w:cs="Times New Roman"/>
          <w:sz w:val="22"/>
          <w:szCs w:val="22"/>
        </w:rPr>
        <w:t xml:space="preserve"> where necessary</w:t>
      </w:r>
      <w:del w:id="347" w:author="Ofgem" w:date="2020-09-29T13:07:00Z">
        <w:r w:rsidRPr="00CD5350">
          <w:rPr>
            <w:rFonts w:ascii="Times New Roman" w:hAnsi="Times New Roman" w:cs="Times New Roman"/>
          </w:rPr>
          <w:delText>,</w:delText>
        </w:r>
      </w:del>
      <w:r w:rsidRPr="003B28DC">
        <w:rPr>
          <w:rFonts w:ascii="Times New Roman" w:hAnsi="Times New Roman" w:cs="Times New Roman"/>
          <w:sz w:val="22"/>
          <w:szCs w:val="22"/>
        </w:rPr>
        <w:t xml:space="preserve"> in the majority view of Relevant Network Licensees, is also updated. </w:t>
      </w:r>
    </w:p>
    <w:p w14:paraId="2EF19E33" w14:textId="77777777" w:rsidR="00CD0817" w:rsidRPr="003B28DC" w:rsidRDefault="00CD0817" w:rsidP="00CD0817">
      <w:pPr>
        <w:pStyle w:val="Default"/>
        <w:spacing w:line="360" w:lineRule="auto"/>
        <w:ind w:left="720" w:hanging="720"/>
        <w:rPr>
          <w:rFonts w:ascii="Times New Roman" w:hAnsi="Times New Roman" w:cs="Times New Roman"/>
          <w:sz w:val="22"/>
          <w:szCs w:val="22"/>
        </w:rPr>
      </w:pPr>
    </w:p>
    <w:p w14:paraId="064ECF51" w14:textId="77777777" w:rsidR="00CD0817" w:rsidRDefault="00CD0817" w:rsidP="00CD0817">
      <w:pPr>
        <w:pStyle w:val="Default"/>
        <w:spacing w:line="360" w:lineRule="auto"/>
        <w:rPr>
          <w:rFonts w:ascii="Times New Roman" w:hAnsi="Times New Roman" w:cs="Times New Roman"/>
          <w:b/>
          <w:bCs/>
          <w:sz w:val="22"/>
          <w:szCs w:val="22"/>
        </w:rPr>
      </w:pPr>
      <w:r w:rsidRPr="003B28DC">
        <w:rPr>
          <w:rFonts w:ascii="Times New Roman" w:hAnsi="Times New Roman" w:cs="Times New Roman"/>
          <w:b/>
          <w:bCs/>
          <w:sz w:val="22"/>
          <w:szCs w:val="22"/>
        </w:rPr>
        <w:t xml:space="preserve">Part B: Electricity Network Innovation Strategy </w:t>
      </w:r>
    </w:p>
    <w:p w14:paraId="1874002A" w14:textId="77777777" w:rsidR="00CD0817" w:rsidRPr="003B28DC" w:rsidRDefault="00CD0817" w:rsidP="00CD0817">
      <w:pPr>
        <w:pStyle w:val="Default"/>
        <w:spacing w:line="360" w:lineRule="auto"/>
        <w:rPr>
          <w:rFonts w:ascii="Times New Roman" w:hAnsi="Times New Roman" w:cs="Times New Roman"/>
          <w:sz w:val="22"/>
          <w:szCs w:val="22"/>
        </w:rPr>
      </w:pPr>
    </w:p>
    <w:p w14:paraId="35370567" w14:textId="77777777" w:rsidR="00CD0817" w:rsidRDefault="00CD0817" w:rsidP="00CD0817">
      <w:pPr>
        <w:pStyle w:val="Default"/>
        <w:spacing w:line="360" w:lineRule="auto"/>
        <w:rPr>
          <w:rFonts w:ascii="Times New Roman" w:hAnsi="Times New Roman" w:cs="Times New Roman"/>
          <w:sz w:val="22"/>
          <w:szCs w:val="22"/>
        </w:rPr>
      </w:pPr>
      <w:r w:rsidRPr="003B28DC">
        <w:rPr>
          <w:rFonts w:ascii="Times New Roman" w:hAnsi="Times New Roman" w:cs="Times New Roman"/>
          <w:sz w:val="22"/>
          <w:szCs w:val="22"/>
        </w:rPr>
        <w:t>B16.</w:t>
      </w:r>
      <w:del w:id="348" w:author="Ofgem" w:date="2020-09-29T13:07:00Z">
        <w:r w:rsidRPr="00CD5350">
          <w:rPr>
            <w:rFonts w:ascii="Times New Roman" w:hAnsi="Times New Roman" w:cs="Times New Roman"/>
          </w:rPr>
          <w:delText>6</w:delText>
        </w:r>
      </w:del>
      <w:ins w:id="349" w:author="Ofgem" w:date="2020-09-29T13:07:00Z">
        <w:r>
          <w:rPr>
            <w:rFonts w:ascii="Times New Roman" w:hAnsi="Times New Roman" w:cs="Times New Roman"/>
            <w:sz w:val="22"/>
            <w:szCs w:val="22"/>
          </w:rPr>
          <w:t>5</w:t>
        </w:r>
      </w:ins>
      <w:r w:rsidRPr="003B28DC">
        <w:rPr>
          <w:rFonts w:ascii="Times New Roman" w:hAnsi="Times New Roman" w:cs="Times New Roman"/>
          <w:sz w:val="22"/>
          <w:szCs w:val="22"/>
        </w:rPr>
        <w:t xml:space="preserve">. </w:t>
      </w:r>
      <w:r>
        <w:rPr>
          <w:rFonts w:ascii="Times New Roman" w:hAnsi="Times New Roman" w:cs="Times New Roman"/>
          <w:sz w:val="22"/>
          <w:szCs w:val="22"/>
        </w:rPr>
        <w:tab/>
      </w:r>
      <w:r w:rsidRPr="003B28DC">
        <w:rPr>
          <w:rFonts w:ascii="Times New Roman" w:hAnsi="Times New Roman" w:cs="Times New Roman"/>
          <w:sz w:val="22"/>
          <w:szCs w:val="22"/>
        </w:rPr>
        <w:t xml:space="preserve">The Electricity Network Innovation Strategy must: </w:t>
      </w:r>
    </w:p>
    <w:p w14:paraId="1AD71876" w14:textId="77777777" w:rsidR="00CD0817" w:rsidRPr="003B28DC" w:rsidRDefault="00CD0817" w:rsidP="00CD0817">
      <w:pPr>
        <w:pStyle w:val="Default"/>
        <w:spacing w:line="360" w:lineRule="auto"/>
        <w:rPr>
          <w:rFonts w:ascii="Times New Roman" w:hAnsi="Times New Roman" w:cs="Times New Roman"/>
          <w:sz w:val="22"/>
          <w:szCs w:val="22"/>
        </w:rPr>
      </w:pPr>
    </w:p>
    <w:p w14:paraId="48D22AC1" w14:textId="77777777" w:rsidR="00CD0817" w:rsidRPr="003B28DC" w:rsidRDefault="00CD0817" w:rsidP="00CD0817">
      <w:pPr>
        <w:pStyle w:val="Default"/>
        <w:spacing w:after="150" w:line="360" w:lineRule="auto"/>
        <w:ind w:left="1440" w:hanging="720"/>
        <w:rPr>
          <w:rFonts w:ascii="Times New Roman" w:hAnsi="Times New Roman" w:cs="Times New Roman"/>
          <w:sz w:val="22"/>
          <w:szCs w:val="22"/>
        </w:rPr>
      </w:pPr>
      <w:r w:rsidRPr="003B28DC">
        <w:rPr>
          <w:rFonts w:ascii="Times New Roman" w:hAnsi="Times New Roman" w:cs="Times New Roman"/>
          <w:sz w:val="22"/>
          <w:szCs w:val="22"/>
        </w:rPr>
        <w:t xml:space="preserve">(a) </w:t>
      </w:r>
      <w:r>
        <w:rPr>
          <w:rFonts w:ascii="Times New Roman" w:hAnsi="Times New Roman" w:cs="Times New Roman"/>
          <w:sz w:val="22"/>
          <w:szCs w:val="22"/>
        </w:rPr>
        <w:tab/>
      </w:r>
      <w:r w:rsidRPr="003B28DC">
        <w:rPr>
          <w:rFonts w:ascii="Times New Roman" w:hAnsi="Times New Roman" w:cs="Times New Roman"/>
          <w:sz w:val="22"/>
          <w:szCs w:val="22"/>
        </w:rPr>
        <w:t xml:space="preserve">set out the procedures for updating it (which must include the requirement to consult with Interested Parties in accordance with Part C below and the biennial review referred to in paragraph </w:t>
      </w:r>
      <w:r w:rsidRPr="00677EDF">
        <w:rPr>
          <w:rFonts w:ascii="Times New Roman" w:hAnsi="Times New Roman" w:cs="Times New Roman"/>
          <w:sz w:val="22"/>
          <w:szCs w:val="22"/>
        </w:rPr>
        <w:t>B16.</w:t>
      </w:r>
      <w:del w:id="350" w:author="Ofgem" w:date="2020-09-29T13:07:00Z">
        <w:r w:rsidRPr="00CD5350">
          <w:rPr>
            <w:rFonts w:ascii="Times New Roman" w:hAnsi="Times New Roman" w:cs="Times New Roman"/>
          </w:rPr>
          <w:delText>5</w:delText>
        </w:r>
      </w:del>
      <w:ins w:id="351" w:author="Ofgem" w:date="2020-09-29T13:07:00Z">
        <w:r>
          <w:rPr>
            <w:rFonts w:ascii="Times New Roman" w:hAnsi="Times New Roman" w:cs="Times New Roman"/>
            <w:sz w:val="22"/>
            <w:szCs w:val="22"/>
          </w:rPr>
          <w:t>4</w:t>
        </w:r>
      </w:ins>
      <w:r w:rsidRPr="003B28DC">
        <w:rPr>
          <w:rFonts w:ascii="Times New Roman" w:hAnsi="Times New Roman" w:cs="Times New Roman"/>
          <w:sz w:val="22"/>
          <w:szCs w:val="22"/>
        </w:rPr>
        <w:t xml:space="preserve">); </w:t>
      </w:r>
    </w:p>
    <w:p w14:paraId="41BEF752" w14:textId="77777777" w:rsidR="00CD0817" w:rsidRPr="003B28DC" w:rsidRDefault="00CD0817" w:rsidP="00CD0817">
      <w:pPr>
        <w:pStyle w:val="Default"/>
        <w:spacing w:after="150" w:line="360" w:lineRule="auto"/>
        <w:ind w:left="1440" w:hanging="720"/>
        <w:rPr>
          <w:rFonts w:ascii="Times New Roman" w:hAnsi="Times New Roman" w:cs="Times New Roman"/>
          <w:sz w:val="22"/>
          <w:szCs w:val="22"/>
        </w:rPr>
      </w:pPr>
      <w:r w:rsidRPr="003B28DC">
        <w:rPr>
          <w:rFonts w:ascii="Times New Roman" w:hAnsi="Times New Roman" w:cs="Times New Roman"/>
          <w:sz w:val="22"/>
          <w:szCs w:val="22"/>
        </w:rPr>
        <w:t xml:space="preserve">(b) </w:t>
      </w:r>
      <w:r>
        <w:rPr>
          <w:rFonts w:ascii="Times New Roman" w:hAnsi="Times New Roman" w:cs="Times New Roman"/>
          <w:sz w:val="22"/>
          <w:szCs w:val="22"/>
        </w:rPr>
        <w:tab/>
      </w:r>
      <w:r w:rsidRPr="003B28DC">
        <w:rPr>
          <w:rFonts w:ascii="Times New Roman" w:hAnsi="Times New Roman" w:cs="Times New Roman"/>
          <w:sz w:val="22"/>
          <w:szCs w:val="22"/>
        </w:rPr>
        <w:t xml:space="preserve">be kept up to date in accordance with the procedures referred to in paragraph </w:t>
      </w:r>
      <w:r w:rsidRPr="00677EDF">
        <w:rPr>
          <w:rFonts w:ascii="Times New Roman" w:hAnsi="Times New Roman" w:cs="Times New Roman"/>
          <w:sz w:val="22"/>
          <w:szCs w:val="22"/>
        </w:rPr>
        <w:t>B16.</w:t>
      </w:r>
      <w:del w:id="352" w:author="Ofgem" w:date="2020-09-29T13:07:00Z">
        <w:r w:rsidRPr="00CD5350">
          <w:rPr>
            <w:rFonts w:ascii="Times New Roman" w:hAnsi="Times New Roman" w:cs="Times New Roman"/>
          </w:rPr>
          <w:delText>6</w:delText>
        </w:r>
      </w:del>
      <w:ins w:id="353" w:author="Ofgem" w:date="2020-09-29T13:07:00Z">
        <w:r w:rsidRPr="00677EDF">
          <w:rPr>
            <w:rFonts w:ascii="Times New Roman" w:hAnsi="Times New Roman" w:cs="Times New Roman"/>
            <w:sz w:val="22"/>
            <w:szCs w:val="22"/>
          </w:rPr>
          <w:t>5</w:t>
        </w:r>
      </w:ins>
      <w:r w:rsidRPr="00677EDF">
        <w:rPr>
          <w:rFonts w:ascii="Times New Roman" w:hAnsi="Times New Roman" w:cs="Times New Roman"/>
          <w:sz w:val="22"/>
          <w:szCs w:val="22"/>
        </w:rPr>
        <w:t xml:space="preserve">(a); </w:t>
      </w:r>
      <w:r w:rsidRPr="003B28DC">
        <w:rPr>
          <w:rFonts w:ascii="Times New Roman" w:hAnsi="Times New Roman" w:cs="Times New Roman"/>
          <w:sz w:val="22"/>
          <w:szCs w:val="22"/>
        </w:rPr>
        <w:t xml:space="preserve">and </w:t>
      </w:r>
    </w:p>
    <w:p w14:paraId="5622CA06" w14:textId="77777777" w:rsidR="00CD0817" w:rsidRPr="003B28DC" w:rsidRDefault="00CD0817" w:rsidP="00CD0817">
      <w:pPr>
        <w:pStyle w:val="Default"/>
        <w:spacing w:line="360" w:lineRule="auto"/>
        <w:ind w:firstLine="720"/>
        <w:rPr>
          <w:rFonts w:ascii="Times New Roman" w:hAnsi="Times New Roman" w:cs="Times New Roman"/>
          <w:sz w:val="22"/>
          <w:szCs w:val="22"/>
        </w:rPr>
      </w:pPr>
      <w:r w:rsidRPr="003B28DC">
        <w:rPr>
          <w:rFonts w:ascii="Times New Roman" w:hAnsi="Times New Roman" w:cs="Times New Roman"/>
          <w:sz w:val="22"/>
          <w:szCs w:val="22"/>
        </w:rPr>
        <w:t xml:space="preserve">(c) </w:t>
      </w:r>
      <w:r>
        <w:rPr>
          <w:rFonts w:ascii="Times New Roman" w:hAnsi="Times New Roman" w:cs="Times New Roman"/>
          <w:sz w:val="22"/>
          <w:szCs w:val="22"/>
        </w:rPr>
        <w:tab/>
      </w:r>
      <w:r w:rsidRPr="003B28DC">
        <w:rPr>
          <w:rFonts w:ascii="Times New Roman" w:hAnsi="Times New Roman" w:cs="Times New Roman"/>
          <w:sz w:val="22"/>
          <w:szCs w:val="22"/>
        </w:rPr>
        <w:t xml:space="preserve">be readily accessible to the public from the </w:t>
      </w:r>
      <w:r w:rsidRPr="000B6351">
        <w:rPr>
          <w:rFonts w:ascii="Times New Roman" w:hAnsi="Times New Roman" w:cs="Times New Roman"/>
          <w:sz w:val="22"/>
          <w:szCs w:val="22"/>
        </w:rPr>
        <w:t xml:space="preserve">licensee’s </w:t>
      </w:r>
      <w:del w:id="354" w:author="Ofgem" w:date="2020-09-29T13:07:00Z">
        <w:r w:rsidRPr="00CD5350">
          <w:rPr>
            <w:rFonts w:ascii="Times New Roman" w:hAnsi="Times New Roman" w:cs="Times New Roman"/>
          </w:rPr>
          <w:delText>Website</w:delText>
        </w:r>
      </w:del>
      <w:ins w:id="355" w:author="Ofgem" w:date="2020-09-29T13:07:00Z">
        <w:r w:rsidRPr="009B4A7C">
          <w:rPr>
            <w:rFonts w:ascii="Times New Roman" w:hAnsi="Times New Roman" w:cs="Times New Roman"/>
            <w:sz w:val="22"/>
            <w:szCs w:val="22"/>
          </w:rPr>
          <w:t>website</w:t>
        </w:r>
      </w:ins>
      <w:r w:rsidRPr="003B28DC">
        <w:rPr>
          <w:rFonts w:ascii="Times New Roman" w:hAnsi="Times New Roman" w:cs="Times New Roman"/>
          <w:sz w:val="22"/>
          <w:szCs w:val="22"/>
        </w:rPr>
        <w:t xml:space="preserve">. </w:t>
      </w:r>
    </w:p>
    <w:p w14:paraId="0FAD1BBA" w14:textId="77777777" w:rsidR="00CD0817" w:rsidRPr="003B28DC" w:rsidRDefault="00CD0817" w:rsidP="00CD0817">
      <w:pPr>
        <w:pStyle w:val="Default"/>
        <w:spacing w:line="360" w:lineRule="auto"/>
        <w:rPr>
          <w:rFonts w:ascii="Times New Roman" w:hAnsi="Times New Roman" w:cs="Times New Roman"/>
          <w:sz w:val="22"/>
          <w:szCs w:val="22"/>
        </w:rPr>
      </w:pPr>
    </w:p>
    <w:p w14:paraId="7F0D7659" w14:textId="77777777" w:rsidR="00CD0817" w:rsidRDefault="00CD0817" w:rsidP="00CD0817">
      <w:pPr>
        <w:pStyle w:val="Default"/>
        <w:spacing w:line="360" w:lineRule="auto"/>
        <w:rPr>
          <w:rFonts w:ascii="Times New Roman" w:hAnsi="Times New Roman" w:cs="Times New Roman"/>
          <w:sz w:val="22"/>
          <w:szCs w:val="22"/>
        </w:rPr>
      </w:pPr>
      <w:r w:rsidRPr="003B28DC">
        <w:rPr>
          <w:rFonts w:ascii="Times New Roman" w:hAnsi="Times New Roman" w:cs="Times New Roman"/>
          <w:sz w:val="22"/>
          <w:szCs w:val="22"/>
        </w:rPr>
        <w:t>B16.</w:t>
      </w:r>
      <w:del w:id="356" w:author="Ofgem" w:date="2020-09-29T13:07:00Z">
        <w:r w:rsidRPr="00CD5350">
          <w:rPr>
            <w:rFonts w:ascii="Times New Roman" w:hAnsi="Times New Roman" w:cs="Times New Roman"/>
          </w:rPr>
          <w:delText>7</w:delText>
        </w:r>
      </w:del>
      <w:ins w:id="357" w:author="Ofgem" w:date="2020-09-29T13:07:00Z">
        <w:r>
          <w:rPr>
            <w:rFonts w:ascii="Times New Roman" w:hAnsi="Times New Roman" w:cs="Times New Roman"/>
            <w:sz w:val="22"/>
            <w:szCs w:val="22"/>
          </w:rPr>
          <w:t>6</w:t>
        </w:r>
      </w:ins>
      <w:r w:rsidRPr="003B28DC">
        <w:rPr>
          <w:rFonts w:ascii="Times New Roman" w:hAnsi="Times New Roman" w:cs="Times New Roman"/>
          <w:sz w:val="22"/>
          <w:szCs w:val="22"/>
        </w:rPr>
        <w:t xml:space="preserve">. The Electricity Network Innovation Strategy must include: </w:t>
      </w:r>
    </w:p>
    <w:p w14:paraId="428234FC" w14:textId="77777777" w:rsidR="00CD0817" w:rsidRPr="003B28DC" w:rsidRDefault="00CD0817" w:rsidP="00CD0817">
      <w:pPr>
        <w:pStyle w:val="Default"/>
        <w:spacing w:line="360" w:lineRule="auto"/>
        <w:rPr>
          <w:rFonts w:ascii="Times New Roman" w:hAnsi="Times New Roman" w:cs="Times New Roman"/>
          <w:sz w:val="22"/>
          <w:szCs w:val="22"/>
        </w:rPr>
      </w:pPr>
    </w:p>
    <w:p w14:paraId="18377CBE" w14:textId="77777777" w:rsidR="00CD0817" w:rsidRPr="003B28DC" w:rsidRDefault="00CD0817" w:rsidP="00CD0817">
      <w:pPr>
        <w:pStyle w:val="Default"/>
        <w:spacing w:after="150" w:line="360" w:lineRule="auto"/>
        <w:ind w:left="1440" w:hanging="720"/>
        <w:rPr>
          <w:rFonts w:ascii="Times New Roman" w:hAnsi="Times New Roman" w:cs="Times New Roman"/>
          <w:sz w:val="22"/>
          <w:szCs w:val="22"/>
        </w:rPr>
      </w:pPr>
      <w:r w:rsidRPr="003B28DC">
        <w:rPr>
          <w:rFonts w:ascii="Times New Roman" w:hAnsi="Times New Roman" w:cs="Times New Roman"/>
          <w:sz w:val="22"/>
          <w:szCs w:val="22"/>
        </w:rPr>
        <w:t xml:space="preserve">(a) </w:t>
      </w:r>
      <w:r>
        <w:rPr>
          <w:rFonts w:ascii="Times New Roman" w:hAnsi="Times New Roman" w:cs="Times New Roman"/>
          <w:sz w:val="22"/>
          <w:szCs w:val="22"/>
        </w:rPr>
        <w:tab/>
      </w:r>
      <w:r w:rsidRPr="003B28DC">
        <w:rPr>
          <w:rFonts w:ascii="Times New Roman" w:hAnsi="Times New Roman" w:cs="Times New Roman"/>
          <w:sz w:val="22"/>
          <w:szCs w:val="22"/>
        </w:rPr>
        <w:t>a description of the challenges and uncertainties</w:t>
      </w:r>
      <w:ins w:id="358" w:author="Ofgem" w:date="2020-09-29T13:07:00Z">
        <w:r>
          <w:rPr>
            <w:rFonts w:ascii="Times New Roman" w:hAnsi="Times New Roman" w:cs="Times New Roman"/>
            <w:sz w:val="22"/>
            <w:szCs w:val="22"/>
          </w:rPr>
          <w:t>,</w:t>
        </w:r>
      </w:ins>
      <w:r w:rsidRPr="003B28DC">
        <w:rPr>
          <w:rFonts w:ascii="Times New Roman" w:hAnsi="Times New Roman" w:cs="Times New Roman"/>
          <w:sz w:val="22"/>
          <w:szCs w:val="22"/>
        </w:rPr>
        <w:t xml:space="preserve"> which the Relevant Network Licensees consider are pertinent to the electricity network over different time periods </w:t>
      </w:r>
      <w:del w:id="359" w:author="Ofgem" w:date="2020-09-29T13:07:00Z">
        <w:r w:rsidRPr="00CD5350">
          <w:rPr>
            <w:rFonts w:ascii="Times New Roman" w:hAnsi="Times New Roman" w:cs="Times New Roman"/>
          </w:rPr>
          <w:delText>that</w:delText>
        </w:r>
      </w:del>
      <w:ins w:id="360" w:author="Ofgem" w:date="2020-09-29T13:07:00Z">
        <w:r>
          <w:rPr>
            <w:rFonts w:ascii="Times New Roman" w:hAnsi="Times New Roman" w:cs="Times New Roman"/>
            <w:sz w:val="22"/>
            <w:szCs w:val="22"/>
          </w:rPr>
          <w:t>which</w:t>
        </w:r>
      </w:ins>
      <w:r>
        <w:rPr>
          <w:rFonts w:ascii="Times New Roman" w:hAnsi="Times New Roman" w:cs="Times New Roman"/>
          <w:sz w:val="22"/>
          <w:szCs w:val="22"/>
        </w:rPr>
        <w:t xml:space="preserve"> </w:t>
      </w:r>
      <w:r w:rsidRPr="003B28DC">
        <w:rPr>
          <w:rFonts w:ascii="Times New Roman" w:hAnsi="Times New Roman" w:cs="Times New Roman"/>
          <w:sz w:val="22"/>
          <w:szCs w:val="22"/>
        </w:rPr>
        <w:t xml:space="preserve">could be addressed through innovative projects; </w:t>
      </w:r>
    </w:p>
    <w:p w14:paraId="23B94CA8" w14:textId="77777777" w:rsidR="00CD0817" w:rsidRDefault="00CD0817" w:rsidP="00CD0817">
      <w:pPr>
        <w:pStyle w:val="Default"/>
        <w:spacing w:line="360" w:lineRule="auto"/>
        <w:ind w:left="1440" w:hanging="720"/>
        <w:rPr>
          <w:rFonts w:ascii="Times New Roman" w:hAnsi="Times New Roman" w:cs="Times New Roman"/>
          <w:sz w:val="22"/>
          <w:szCs w:val="22"/>
        </w:rPr>
      </w:pPr>
      <w:r w:rsidRPr="003B28DC">
        <w:rPr>
          <w:rFonts w:ascii="Times New Roman" w:hAnsi="Times New Roman" w:cs="Times New Roman"/>
          <w:sz w:val="22"/>
          <w:szCs w:val="22"/>
        </w:rPr>
        <w:t>(b)</w:t>
      </w:r>
      <w:r>
        <w:rPr>
          <w:rFonts w:ascii="Times New Roman" w:hAnsi="Times New Roman" w:cs="Times New Roman"/>
          <w:sz w:val="22"/>
          <w:szCs w:val="22"/>
        </w:rPr>
        <w:tab/>
      </w:r>
      <w:del w:id="361" w:author="Ofgem" w:date="2020-09-29T13:07:00Z">
        <w:r w:rsidRPr="00CD5350">
          <w:rPr>
            <w:rFonts w:ascii="Times New Roman" w:hAnsi="Times New Roman" w:cs="Times New Roman"/>
          </w:rPr>
          <w:delText xml:space="preserve"> </w:delText>
        </w:r>
      </w:del>
      <w:r w:rsidRPr="003B28DC">
        <w:rPr>
          <w:rFonts w:ascii="Times New Roman" w:hAnsi="Times New Roman" w:cs="Times New Roman"/>
          <w:sz w:val="22"/>
          <w:szCs w:val="22"/>
        </w:rPr>
        <w:t>a description of the challenges</w:t>
      </w:r>
      <w:ins w:id="362" w:author="Ofgem" w:date="2020-09-29T13:07:00Z">
        <w:r>
          <w:rPr>
            <w:rFonts w:ascii="Times New Roman" w:hAnsi="Times New Roman" w:cs="Times New Roman"/>
            <w:sz w:val="22"/>
            <w:szCs w:val="22"/>
          </w:rPr>
          <w:t>,</w:t>
        </w:r>
      </w:ins>
      <w:r w:rsidRPr="003B28DC">
        <w:rPr>
          <w:rFonts w:ascii="Times New Roman" w:hAnsi="Times New Roman" w:cs="Times New Roman"/>
          <w:sz w:val="22"/>
          <w:szCs w:val="22"/>
        </w:rPr>
        <w:t xml:space="preserve"> which are not currently being addressed through </w:t>
      </w:r>
      <w:del w:id="363" w:author="Ofgem" w:date="2020-09-29T13:07:00Z">
        <w:r w:rsidRPr="00CD5350">
          <w:rPr>
            <w:rFonts w:ascii="Times New Roman" w:hAnsi="Times New Roman" w:cs="Times New Roman"/>
          </w:rPr>
          <w:delText>industry</w:delText>
        </w:r>
      </w:del>
      <w:ins w:id="364" w:author="Ofgem" w:date="2020-09-29T13:07:00Z">
        <w:r>
          <w:rPr>
            <w:rFonts w:ascii="Times New Roman" w:hAnsi="Times New Roman" w:cs="Times New Roman"/>
            <w:sz w:val="22"/>
            <w:szCs w:val="22"/>
          </w:rPr>
          <w:t>innovative</w:t>
        </w:r>
      </w:ins>
      <w:r w:rsidRPr="003B28DC">
        <w:rPr>
          <w:rFonts w:ascii="Times New Roman" w:hAnsi="Times New Roman" w:cs="Times New Roman"/>
          <w:sz w:val="22"/>
          <w:szCs w:val="22"/>
        </w:rPr>
        <w:t xml:space="preserve"> projects or plans, including but not limited to projects or plans made by the Relevant Network Licensees and Interested Parties; </w:t>
      </w:r>
    </w:p>
    <w:p w14:paraId="16BE9563" w14:textId="77777777" w:rsidR="00CD0817" w:rsidRPr="00CD5350" w:rsidRDefault="00CD0817" w:rsidP="00CD0817">
      <w:pPr>
        <w:autoSpaceDE w:val="0"/>
        <w:autoSpaceDN w:val="0"/>
        <w:adjustRightInd w:val="0"/>
        <w:spacing w:after="0" w:line="240" w:lineRule="auto"/>
        <w:rPr>
          <w:del w:id="365" w:author="Ofgem" w:date="2020-09-29T13:07:00Z"/>
          <w:rFonts w:eastAsia="Times New Roman" w:cs="Times New Roman"/>
          <w:color w:val="000000"/>
          <w:szCs w:val="24"/>
          <w:lang w:eastAsia="en-GB"/>
        </w:rPr>
      </w:pPr>
    </w:p>
    <w:p w14:paraId="2875ADF7" w14:textId="77777777" w:rsidR="00CD0817" w:rsidRPr="003B28DC" w:rsidRDefault="00CD0817" w:rsidP="00CD0817">
      <w:pPr>
        <w:autoSpaceDE w:val="0"/>
        <w:autoSpaceDN w:val="0"/>
        <w:adjustRightInd w:val="0"/>
        <w:spacing w:after="147" w:line="360" w:lineRule="auto"/>
        <w:ind w:left="1440" w:hanging="720"/>
        <w:rPr>
          <w:color w:val="000000"/>
        </w:rPr>
      </w:pPr>
      <w:r w:rsidRPr="003B28DC">
        <w:rPr>
          <w:color w:val="000000"/>
        </w:rPr>
        <w:t xml:space="preserve">(c) </w:t>
      </w:r>
      <w:r>
        <w:rPr>
          <w:color w:val="000000"/>
        </w:rPr>
        <w:tab/>
      </w:r>
      <w:r w:rsidRPr="003B28DC">
        <w:rPr>
          <w:color w:val="000000"/>
        </w:rPr>
        <w:t xml:space="preserve">a description of the innovative projects and plans the Relevant Network Licensees intend to </w:t>
      </w:r>
      <w:del w:id="366" w:author="Ofgem" w:date="2020-09-29T13:07:00Z">
        <w:r w:rsidRPr="00CD5350">
          <w:rPr>
            <w:rFonts w:eastAsia="Times New Roman" w:cs="Times New Roman"/>
            <w:color w:val="000000"/>
            <w:lang w:eastAsia="en-GB"/>
          </w:rPr>
          <w:delText>make</w:delText>
        </w:r>
      </w:del>
      <w:ins w:id="367" w:author="Ofgem" w:date="2020-09-29T13:07:00Z">
        <w:r>
          <w:rPr>
            <w:color w:val="000000"/>
          </w:rPr>
          <w:t>pursue</w:t>
        </w:r>
      </w:ins>
      <w:r w:rsidRPr="003B28DC">
        <w:rPr>
          <w:color w:val="000000"/>
        </w:rPr>
        <w:t xml:space="preserve"> in order to address the challenges referred to in paragraph B16.</w:t>
      </w:r>
      <w:del w:id="368" w:author="Ofgem" w:date="2020-09-29T13:07:00Z">
        <w:r w:rsidRPr="00CD5350">
          <w:rPr>
            <w:rFonts w:eastAsia="Times New Roman" w:cs="Times New Roman"/>
            <w:color w:val="000000"/>
            <w:lang w:eastAsia="en-GB"/>
          </w:rPr>
          <w:delText>7</w:delText>
        </w:r>
      </w:del>
      <w:ins w:id="369" w:author="Ofgem" w:date="2020-09-29T13:07:00Z">
        <w:r>
          <w:rPr>
            <w:color w:val="000000"/>
          </w:rPr>
          <w:t>6</w:t>
        </w:r>
      </w:ins>
      <w:r w:rsidRPr="003B28DC">
        <w:rPr>
          <w:color w:val="000000"/>
        </w:rPr>
        <w:t>(a) of this condition, with particular regard to how future Innovation Projects</w:t>
      </w:r>
      <w:r>
        <w:rPr>
          <w:color w:val="000000"/>
        </w:rPr>
        <w:t xml:space="preserve"> </w:t>
      </w:r>
      <w:r w:rsidRPr="003B28DC">
        <w:rPr>
          <w:color w:val="000000"/>
        </w:rPr>
        <w:t xml:space="preserve">which Relevant Network Licensees will seek to initiate over the period of the strategy will help to address those challenges; </w:t>
      </w:r>
    </w:p>
    <w:p w14:paraId="459F9CA5" w14:textId="77777777" w:rsidR="00CD0817" w:rsidRPr="003B28DC" w:rsidRDefault="00CD0817" w:rsidP="00CD0817">
      <w:pPr>
        <w:autoSpaceDE w:val="0"/>
        <w:autoSpaceDN w:val="0"/>
        <w:adjustRightInd w:val="0"/>
        <w:spacing w:after="147" w:line="360" w:lineRule="auto"/>
        <w:ind w:left="1440" w:hanging="720"/>
        <w:rPr>
          <w:color w:val="000000"/>
        </w:rPr>
      </w:pPr>
      <w:r w:rsidRPr="003B28DC">
        <w:rPr>
          <w:color w:val="000000"/>
        </w:rPr>
        <w:t>(d)</w:t>
      </w:r>
      <w:r>
        <w:rPr>
          <w:color w:val="000000"/>
        </w:rPr>
        <w:tab/>
      </w:r>
      <w:del w:id="370" w:author="Ofgem" w:date="2020-09-29T13:07:00Z">
        <w:r w:rsidRPr="00CD5350">
          <w:rPr>
            <w:rFonts w:eastAsia="Times New Roman" w:cs="Times New Roman"/>
            <w:color w:val="000000"/>
            <w:lang w:eastAsia="en-GB"/>
          </w:rPr>
          <w:delText xml:space="preserve"> </w:delText>
        </w:r>
      </w:del>
      <w:r w:rsidRPr="003B28DC">
        <w:rPr>
          <w:color w:val="000000"/>
        </w:rPr>
        <w:t xml:space="preserve">a description of the innovative projects and plans the Relevant Network Licensees intend to </w:t>
      </w:r>
      <w:del w:id="371" w:author="Ofgem" w:date="2020-09-29T13:07:00Z">
        <w:r w:rsidRPr="00CD5350">
          <w:rPr>
            <w:rFonts w:eastAsia="Times New Roman" w:cs="Times New Roman"/>
            <w:color w:val="000000"/>
            <w:lang w:eastAsia="en-GB"/>
          </w:rPr>
          <w:delText>make</w:delText>
        </w:r>
      </w:del>
      <w:ins w:id="372" w:author="Ofgem" w:date="2020-09-29T13:07:00Z">
        <w:r>
          <w:rPr>
            <w:color w:val="000000"/>
          </w:rPr>
          <w:t>pursue</w:t>
        </w:r>
      </w:ins>
      <w:r w:rsidRPr="003B28DC">
        <w:rPr>
          <w:color w:val="000000"/>
        </w:rPr>
        <w:t xml:space="preserve"> in relation to the gaps identified in paragraph B16.</w:t>
      </w:r>
      <w:del w:id="373" w:author="Ofgem" w:date="2020-09-29T13:07:00Z">
        <w:r w:rsidRPr="00CD5350">
          <w:rPr>
            <w:rFonts w:eastAsia="Times New Roman" w:cs="Times New Roman"/>
            <w:color w:val="000000"/>
            <w:lang w:eastAsia="en-GB"/>
          </w:rPr>
          <w:delText>7</w:delText>
        </w:r>
      </w:del>
      <w:ins w:id="374" w:author="Ofgem" w:date="2020-09-29T13:07:00Z">
        <w:r>
          <w:rPr>
            <w:color w:val="000000"/>
          </w:rPr>
          <w:t>6</w:t>
        </w:r>
      </w:ins>
      <w:r w:rsidRPr="003B28DC">
        <w:rPr>
          <w:color w:val="000000"/>
        </w:rPr>
        <w:t xml:space="preserve">(b) of this condition, with particular regard to how future Innovation Projects which Relevant Network Licensees will seek to initiate over the period of the </w:t>
      </w:r>
      <w:del w:id="375" w:author="Ofgem" w:date="2020-09-29T13:07:00Z">
        <w:r w:rsidRPr="00CD5350">
          <w:rPr>
            <w:rFonts w:eastAsia="Times New Roman" w:cs="Times New Roman"/>
            <w:color w:val="000000"/>
            <w:lang w:eastAsia="en-GB"/>
          </w:rPr>
          <w:delText>strategy</w:delText>
        </w:r>
      </w:del>
      <w:ins w:id="376" w:author="Ofgem" w:date="2020-09-29T13:07:00Z">
        <w:r>
          <w:rPr>
            <w:color w:val="000000"/>
          </w:rPr>
          <w:t>Electricity Network Innovation Strategy</w:t>
        </w:r>
      </w:ins>
      <w:r>
        <w:rPr>
          <w:color w:val="000000"/>
        </w:rPr>
        <w:t xml:space="preserve"> </w:t>
      </w:r>
      <w:r w:rsidRPr="003B28DC">
        <w:rPr>
          <w:color w:val="000000"/>
        </w:rPr>
        <w:t>will help to address those gaps. Consideration should be given to the suitability of the Relevant Network Licensees to carry out the innovative projects and plans. If the Relevant Network Licensees do not intend to carry out innovative projects and plans relating to a gap identified in paragraph B16.</w:t>
      </w:r>
      <w:del w:id="377" w:author="Ofgem" w:date="2020-09-29T13:07:00Z">
        <w:r w:rsidRPr="00CD5350">
          <w:rPr>
            <w:rFonts w:eastAsia="Times New Roman" w:cs="Times New Roman"/>
            <w:color w:val="000000"/>
            <w:lang w:eastAsia="en-GB"/>
          </w:rPr>
          <w:delText>7</w:delText>
        </w:r>
      </w:del>
      <w:ins w:id="378" w:author="Ofgem" w:date="2020-09-29T13:07:00Z">
        <w:r>
          <w:rPr>
            <w:color w:val="000000"/>
          </w:rPr>
          <w:t>6</w:t>
        </w:r>
      </w:ins>
      <w:r w:rsidRPr="003B28DC">
        <w:rPr>
          <w:color w:val="000000"/>
        </w:rPr>
        <w:t xml:space="preserve">(b), a reason should be provided as part of this description; </w:t>
      </w:r>
    </w:p>
    <w:p w14:paraId="17493D76" w14:textId="77777777" w:rsidR="00CD0817" w:rsidRPr="003B28DC" w:rsidRDefault="00CD0817" w:rsidP="00CD0817">
      <w:pPr>
        <w:autoSpaceDE w:val="0"/>
        <w:autoSpaceDN w:val="0"/>
        <w:adjustRightInd w:val="0"/>
        <w:spacing w:after="147" w:line="360" w:lineRule="auto"/>
        <w:ind w:left="1440" w:hanging="720"/>
        <w:rPr>
          <w:color w:val="000000"/>
        </w:rPr>
      </w:pPr>
      <w:r w:rsidRPr="003B28DC">
        <w:rPr>
          <w:color w:val="000000"/>
        </w:rPr>
        <w:t xml:space="preserve">(e) </w:t>
      </w:r>
      <w:r>
        <w:rPr>
          <w:color w:val="000000"/>
        </w:rPr>
        <w:tab/>
      </w:r>
      <w:r w:rsidRPr="003B28DC">
        <w:rPr>
          <w:color w:val="000000"/>
        </w:rPr>
        <w:t xml:space="preserve">a description of how Relevant Network Licensees will coordinate their activities on Innovation Projects to minimise unnecessary duplication of effort; </w:t>
      </w:r>
    </w:p>
    <w:p w14:paraId="6FC79156" w14:textId="77777777" w:rsidR="00CD0817" w:rsidRPr="003B28DC" w:rsidRDefault="00CD0817" w:rsidP="00CD0817">
      <w:pPr>
        <w:autoSpaceDE w:val="0"/>
        <w:autoSpaceDN w:val="0"/>
        <w:adjustRightInd w:val="0"/>
        <w:spacing w:after="147" w:line="360" w:lineRule="auto"/>
        <w:ind w:left="1440" w:hanging="720"/>
        <w:rPr>
          <w:color w:val="000000"/>
        </w:rPr>
      </w:pPr>
      <w:r w:rsidRPr="003B28DC">
        <w:rPr>
          <w:color w:val="000000"/>
        </w:rPr>
        <w:t xml:space="preserve">(f) </w:t>
      </w:r>
      <w:r>
        <w:rPr>
          <w:color w:val="000000"/>
        </w:rPr>
        <w:tab/>
      </w:r>
      <w:r w:rsidRPr="003B28DC">
        <w:rPr>
          <w:color w:val="000000"/>
        </w:rPr>
        <w:t xml:space="preserve">a description of how Relevant Network Licensees will share the learning that they have gained through Innovation Projects; and </w:t>
      </w:r>
    </w:p>
    <w:p w14:paraId="561F764B" w14:textId="77777777" w:rsidR="00CD0817" w:rsidRDefault="00CD0817" w:rsidP="00CD0817">
      <w:pPr>
        <w:autoSpaceDE w:val="0"/>
        <w:autoSpaceDN w:val="0"/>
        <w:adjustRightInd w:val="0"/>
        <w:spacing w:line="360" w:lineRule="auto"/>
        <w:ind w:left="1440" w:hanging="720"/>
        <w:rPr>
          <w:color w:val="000000"/>
        </w:rPr>
      </w:pPr>
      <w:r w:rsidRPr="003B28DC">
        <w:rPr>
          <w:color w:val="000000"/>
        </w:rPr>
        <w:t xml:space="preserve">(g) </w:t>
      </w:r>
      <w:r>
        <w:rPr>
          <w:color w:val="000000"/>
        </w:rPr>
        <w:tab/>
      </w:r>
      <w:r w:rsidRPr="003B28DC">
        <w:rPr>
          <w:color w:val="000000"/>
        </w:rPr>
        <w:t xml:space="preserve">any directions related to the Electricity Network Innovation Strategy issued by the Authority. </w:t>
      </w:r>
    </w:p>
    <w:p w14:paraId="100A0460" w14:textId="77777777" w:rsidR="00CD0817" w:rsidRPr="003B28DC" w:rsidRDefault="00CD0817" w:rsidP="00CD0817">
      <w:pPr>
        <w:autoSpaceDE w:val="0"/>
        <w:autoSpaceDN w:val="0"/>
        <w:adjustRightInd w:val="0"/>
        <w:spacing w:line="360" w:lineRule="auto"/>
        <w:ind w:left="1440" w:hanging="720"/>
        <w:rPr>
          <w:color w:val="000000"/>
        </w:rPr>
      </w:pPr>
    </w:p>
    <w:p w14:paraId="6B568447" w14:textId="77777777" w:rsidR="00CD0817" w:rsidRDefault="00CD0817" w:rsidP="00CD0817">
      <w:pPr>
        <w:autoSpaceDE w:val="0"/>
        <w:autoSpaceDN w:val="0"/>
        <w:adjustRightInd w:val="0"/>
        <w:spacing w:line="360" w:lineRule="auto"/>
        <w:rPr>
          <w:b/>
          <w:bCs/>
          <w:color w:val="000000"/>
        </w:rPr>
      </w:pPr>
      <w:r w:rsidRPr="003B28DC">
        <w:rPr>
          <w:b/>
          <w:bCs/>
          <w:color w:val="000000"/>
        </w:rPr>
        <w:t xml:space="preserve">Part C: Consultation </w:t>
      </w:r>
    </w:p>
    <w:p w14:paraId="711D9AD7" w14:textId="77777777" w:rsidR="00CD0817" w:rsidRPr="00CD5350" w:rsidRDefault="00CD0817" w:rsidP="00CD0817">
      <w:pPr>
        <w:autoSpaceDE w:val="0"/>
        <w:autoSpaceDN w:val="0"/>
        <w:adjustRightInd w:val="0"/>
        <w:spacing w:after="0" w:line="360" w:lineRule="auto"/>
        <w:rPr>
          <w:del w:id="379" w:author="Ofgem" w:date="2020-09-29T13:07:00Z"/>
          <w:rFonts w:eastAsia="Times New Roman" w:cs="Times New Roman"/>
          <w:color w:val="000000"/>
          <w:lang w:eastAsia="en-GB"/>
        </w:rPr>
      </w:pPr>
    </w:p>
    <w:p w14:paraId="17CA1E79" w14:textId="77777777" w:rsidR="00CD0817" w:rsidRPr="000913F0" w:rsidRDefault="00CD0817" w:rsidP="00CD0817">
      <w:pPr>
        <w:autoSpaceDE w:val="0"/>
        <w:autoSpaceDN w:val="0"/>
        <w:adjustRightInd w:val="0"/>
        <w:spacing w:line="360" w:lineRule="auto"/>
        <w:ind w:left="720" w:hanging="720"/>
        <w:rPr>
          <w:ins w:id="380" w:author="Ofgem" w:date="2020-09-29T13:07:00Z"/>
          <w:color w:val="000000"/>
        </w:rPr>
      </w:pPr>
      <w:r>
        <w:rPr>
          <w:color w:val="000000"/>
        </w:rPr>
        <w:t>B16.</w:t>
      </w:r>
      <w:del w:id="381" w:author="Ofgem" w:date="2020-09-29T13:07:00Z">
        <w:r w:rsidRPr="00CD5350">
          <w:rPr>
            <w:rFonts w:eastAsia="Times New Roman" w:cs="Times New Roman"/>
            <w:color w:val="000000"/>
            <w:lang w:eastAsia="en-GB"/>
          </w:rPr>
          <w:delText>8</w:delText>
        </w:r>
      </w:del>
      <w:ins w:id="382" w:author="Ofgem" w:date="2020-09-29T13:07:00Z">
        <w:r>
          <w:rPr>
            <w:color w:val="000000"/>
          </w:rPr>
          <w:t>7</w:t>
        </w:r>
      </w:ins>
      <w:r>
        <w:rPr>
          <w:color w:val="000000"/>
        </w:rPr>
        <w:t xml:space="preserve">. </w:t>
      </w:r>
      <w:r>
        <w:rPr>
          <w:color w:val="000000"/>
        </w:rPr>
        <w:tab/>
        <w:t>The licensee must</w:t>
      </w:r>
      <w:del w:id="383" w:author="Ofgem" w:date="2020-09-29T13:07:00Z">
        <w:r w:rsidRPr="00CD5350">
          <w:rPr>
            <w:rFonts w:eastAsia="Times New Roman" w:cs="Times New Roman"/>
            <w:color w:val="000000"/>
            <w:lang w:eastAsia="en-GB"/>
          </w:rPr>
          <w:delText xml:space="preserve"> </w:delText>
        </w:r>
      </w:del>
      <w:ins w:id="384" w:author="Ofgem" w:date="2020-09-29T13:07:00Z">
        <w:r>
          <w:rPr>
            <w:color w:val="000000"/>
          </w:rPr>
          <w:t xml:space="preserve">, in cooperation with Relevant Network Licensees, have regard to whole system considerations and use reasonable endeavours to </w:t>
        </w:r>
      </w:ins>
      <w:r>
        <w:rPr>
          <w:color w:val="000000"/>
        </w:rPr>
        <w:t xml:space="preserve">consult </w:t>
      </w:r>
      <w:ins w:id="385" w:author="Ofgem" w:date="2020-09-29T13:07:00Z">
        <w:r>
          <w:rPr>
            <w:color w:val="000000"/>
          </w:rPr>
          <w:t xml:space="preserve">with </w:t>
        </w:r>
      </w:ins>
      <w:r>
        <w:rPr>
          <w:color w:val="000000"/>
        </w:rPr>
        <w:t xml:space="preserve">Interested Parties </w:t>
      </w:r>
      <w:ins w:id="386" w:author="Ofgem" w:date="2020-09-29T13:07:00Z">
        <w:r>
          <w:rPr>
            <w:color w:val="000000"/>
          </w:rPr>
          <w:t xml:space="preserve">and with stakeholders in other sectors </w:t>
        </w:r>
      </w:ins>
      <w:r>
        <w:rPr>
          <w:color w:val="000000"/>
        </w:rPr>
        <w:t>prior to publication, or revision, of the Electricity Network Innovation Strategy</w:t>
      </w:r>
      <w:ins w:id="387" w:author="Ofgem" w:date="2020-09-29T13:07:00Z">
        <w:r>
          <w:rPr>
            <w:color w:val="000000"/>
          </w:rPr>
          <w:t>. This includes stakeholders</w:t>
        </w:r>
      </w:ins>
      <w:r>
        <w:rPr>
          <w:color w:val="000000"/>
        </w:rPr>
        <w:t xml:space="preserve"> in </w:t>
      </w:r>
      <w:del w:id="388" w:author="Ofgem" w:date="2020-09-29T13:07:00Z">
        <w:r w:rsidRPr="00CD5350">
          <w:rPr>
            <w:rFonts w:eastAsia="Times New Roman" w:cs="Times New Roman"/>
            <w:color w:val="000000"/>
            <w:lang w:eastAsia="en-GB"/>
          </w:rPr>
          <w:delText>cooperation with Relevant Network Licensees</w:delText>
        </w:r>
      </w:del>
      <w:ins w:id="389" w:author="Ofgem" w:date="2020-09-29T13:07:00Z">
        <w:r>
          <w:rPr>
            <w:color w:val="000000"/>
          </w:rPr>
          <w:t>the following sectors</w:t>
        </w:r>
        <w:r w:rsidRPr="000913F0">
          <w:rPr>
            <w:color w:val="000000"/>
          </w:rPr>
          <w:t>:</w:t>
        </w:r>
      </w:ins>
    </w:p>
    <w:p w14:paraId="3FFFBEE1" w14:textId="77777777" w:rsidR="00CD0817" w:rsidRPr="00041E67" w:rsidRDefault="00CD0817" w:rsidP="00CD0817">
      <w:pPr>
        <w:autoSpaceDE w:val="0"/>
        <w:autoSpaceDN w:val="0"/>
        <w:adjustRightInd w:val="0"/>
        <w:spacing w:line="360" w:lineRule="auto"/>
        <w:ind w:left="720"/>
        <w:rPr>
          <w:ins w:id="390" w:author="Ofgem" w:date="2020-09-29T13:07:00Z"/>
          <w:rFonts w:cs="Times New Roman"/>
        </w:rPr>
      </w:pPr>
      <w:ins w:id="391" w:author="Ofgem" w:date="2020-09-29T13:07:00Z">
        <w:r>
          <w:rPr>
            <w:rFonts w:cs="Times New Roman"/>
          </w:rPr>
          <w:t>(a) electricity;</w:t>
        </w:r>
      </w:ins>
    </w:p>
    <w:p w14:paraId="514A9D0C" w14:textId="77777777" w:rsidR="00CD0817" w:rsidRDefault="00CD0817" w:rsidP="00CD0817">
      <w:pPr>
        <w:autoSpaceDE w:val="0"/>
        <w:autoSpaceDN w:val="0"/>
        <w:adjustRightInd w:val="0"/>
        <w:spacing w:line="360" w:lineRule="auto"/>
        <w:ind w:left="720"/>
        <w:rPr>
          <w:ins w:id="392" w:author="Ofgem" w:date="2020-09-29T13:07:00Z"/>
          <w:color w:val="000000"/>
        </w:rPr>
      </w:pPr>
      <w:ins w:id="393" w:author="Ofgem" w:date="2020-09-29T13:07:00Z">
        <w:r>
          <w:rPr>
            <w:color w:val="000000"/>
          </w:rPr>
          <w:t xml:space="preserve">(b) gas; </w:t>
        </w:r>
      </w:ins>
    </w:p>
    <w:p w14:paraId="3677B0FF" w14:textId="77777777" w:rsidR="00CD0817" w:rsidRDefault="00CD0817" w:rsidP="00CD0817">
      <w:pPr>
        <w:autoSpaceDE w:val="0"/>
        <w:autoSpaceDN w:val="0"/>
        <w:adjustRightInd w:val="0"/>
        <w:spacing w:line="360" w:lineRule="auto"/>
        <w:ind w:left="720"/>
        <w:rPr>
          <w:ins w:id="394" w:author="Ofgem" w:date="2020-09-29T13:07:00Z"/>
          <w:color w:val="000000"/>
        </w:rPr>
      </w:pPr>
      <w:ins w:id="395" w:author="Ofgem" w:date="2020-09-29T13:07:00Z">
        <w:r>
          <w:rPr>
            <w:color w:val="000000"/>
          </w:rPr>
          <w:t>(c) heat</w:t>
        </w:r>
      </w:ins>
    </w:p>
    <w:p w14:paraId="28CE0619" w14:textId="77777777" w:rsidR="00CD0817" w:rsidRDefault="00CD0817" w:rsidP="00CD0817">
      <w:pPr>
        <w:autoSpaceDE w:val="0"/>
        <w:autoSpaceDN w:val="0"/>
        <w:adjustRightInd w:val="0"/>
        <w:spacing w:line="360" w:lineRule="auto"/>
        <w:ind w:left="720"/>
        <w:rPr>
          <w:ins w:id="396" w:author="Ofgem" w:date="2020-09-29T13:07:00Z"/>
          <w:color w:val="000000"/>
        </w:rPr>
      </w:pPr>
      <w:ins w:id="397" w:author="Ofgem" w:date="2020-09-29T13:07:00Z">
        <w:r>
          <w:rPr>
            <w:color w:val="000000"/>
          </w:rPr>
          <w:t xml:space="preserve">(d) refuse </w:t>
        </w:r>
      </w:ins>
    </w:p>
    <w:p w14:paraId="02CCB04C" w14:textId="77777777" w:rsidR="00CD0817" w:rsidRDefault="00CD0817" w:rsidP="00CD0817">
      <w:pPr>
        <w:autoSpaceDE w:val="0"/>
        <w:autoSpaceDN w:val="0"/>
        <w:adjustRightInd w:val="0"/>
        <w:spacing w:line="360" w:lineRule="auto"/>
        <w:ind w:left="720"/>
        <w:rPr>
          <w:ins w:id="398" w:author="Ofgem" w:date="2020-09-29T13:07:00Z"/>
          <w:color w:val="000000"/>
        </w:rPr>
      </w:pPr>
      <w:ins w:id="399" w:author="Ofgem" w:date="2020-09-29T13:07:00Z">
        <w:r>
          <w:rPr>
            <w:color w:val="000000"/>
          </w:rPr>
          <w:t>(e) telecoms;</w:t>
        </w:r>
      </w:ins>
    </w:p>
    <w:p w14:paraId="01940477" w14:textId="77777777" w:rsidR="00CD0817" w:rsidRDefault="00CD0817" w:rsidP="00CD0817">
      <w:pPr>
        <w:autoSpaceDE w:val="0"/>
        <w:autoSpaceDN w:val="0"/>
        <w:adjustRightInd w:val="0"/>
        <w:spacing w:line="360" w:lineRule="auto"/>
        <w:ind w:left="720"/>
        <w:rPr>
          <w:ins w:id="400" w:author="Ofgem" w:date="2020-09-29T13:07:00Z"/>
          <w:color w:val="000000"/>
        </w:rPr>
      </w:pPr>
      <w:ins w:id="401" w:author="Ofgem" w:date="2020-09-29T13:07:00Z">
        <w:r>
          <w:rPr>
            <w:color w:val="000000"/>
          </w:rPr>
          <w:t>(f) transport;</w:t>
        </w:r>
      </w:ins>
      <w:r>
        <w:rPr>
          <w:color w:val="000000"/>
        </w:rPr>
        <w:t xml:space="preserve"> and</w:t>
      </w:r>
    </w:p>
    <w:p w14:paraId="267C0D32" w14:textId="77777777" w:rsidR="00CD0817" w:rsidRDefault="00CD0817" w:rsidP="00CD0817">
      <w:pPr>
        <w:autoSpaceDE w:val="0"/>
        <w:autoSpaceDN w:val="0"/>
        <w:adjustRightInd w:val="0"/>
        <w:spacing w:line="360" w:lineRule="auto"/>
        <w:ind w:left="720" w:hanging="720"/>
        <w:rPr>
          <w:ins w:id="402" w:author="Ofgem" w:date="2020-09-29T13:07:00Z"/>
          <w:color w:val="000000"/>
        </w:rPr>
      </w:pPr>
      <w:ins w:id="403" w:author="Ofgem" w:date="2020-09-29T13:07:00Z">
        <w:r>
          <w:rPr>
            <w:color w:val="000000"/>
          </w:rPr>
          <w:t>(g) water and wastewater.B16.8.</w:t>
        </w:r>
        <w:r>
          <w:rPr>
            <w:color w:val="000000"/>
          </w:rPr>
          <w:tab/>
          <w:t>The licensee</w:t>
        </w:r>
      </w:ins>
      <w:r>
        <w:rPr>
          <w:color w:val="000000"/>
        </w:rPr>
        <w:t xml:space="preserve"> must include </w:t>
      </w:r>
      <w:del w:id="404" w:author="Ofgem" w:date="2020-09-29T13:07:00Z">
        <w:r w:rsidRPr="00CD5350">
          <w:rPr>
            <w:rFonts w:eastAsia="Times New Roman" w:cs="Times New Roman"/>
            <w:color w:val="000000"/>
            <w:lang w:eastAsia="en-GB"/>
          </w:rPr>
          <w:delText>a consideration</w:delText>
        </w:r>
      </w:del>
      <w:ins w:id="405" w:author="Ofgem" w:date="2020-09-29T13:07:00Z">
        <w:r>
          <w:rPr>
            <w:color w:val="000000"/>
          </w:rPr>
          <w:t>in the Electricity Network Innovation Strategy:</w:t>
        </w:r>
      </w:ins>
    </w:p>
    <w:p w14:paraId="0012F7FA" w14:textId="77777777" w:rsidR="00CD0817" w:rsidRDefault="00CD0817" w:rsidP="00CD0817">
      <w:pPr>
        <w:pStyle w:val="ListParagraph"/>
        <w:numPr>
          <w:ilvl w:val="0"/>
          <w:numId w:val="19"/>
        </w:numPr>
        <w:autoSpaceDE w:val="0"/>
        <w:autoSpaceDN w:val="0"/>
        <w:adjustRightInd w:val="0"/>
        <w:spacing w:after="200" w:line="360" w:lineRule="auto"/>
        <w:contextualSpacing/>
        <w:rPr>
          <w:ins w:id="406" w:author="Ofgem" w:date="2020-09-29T13:07:00Z"/>
          <w:color w:val="000000"/>
        </w:rPr>
      </w:pPr>
      <w:ins w:id="407" w:author="Ofgem" w:date="2020-09-29T13:07:00Z">
        <w:r w:rsidRPr="00467B80">
          <w:rPr>
            <w:color w:val="000000"/>
          </w:rPr>
          <w:t xml:space="preserve">a description of </w:t>
        </w:r>
        <w:r>
          <w:rPr>
            <w:color w:val="000000"/>
          </w:rPr>
          <w:t>those Interested Parties and stakeholders referred to in paragraph B16.7, with whom it has</w:t>
        </w:r>
        <w:r w:rsidRPr="00467B80">
          <w:rPr>
            <w:color w:val="000000"/>
          </w:rPr>
          <w:t xml:space="preserve"> consulted</w:t>
        </w:r>
        <w:r>
          <w:rPr>
            <w:color w:val="000000"/>
          </w:rPr>
          <w:t>;</w:t>
        </w:r>
        <w:r w:rsidRPr="00467B80">
          <w:rPr>
            <w:color w:val="000000"/>
          </w:rPr>
          <w:t xml:space="preserve"> and</w:t>
        </w:r>
      </w:ins>
    </w:p>
    <w:p w14:paraId="72BFD6B8" w14:textId="77777777" w:rsidR="00CD0817" w:rsidRPr="00467B80" w:rsidRDefault="00CD0817" w:rsidP="00CD0817">
      <w:pPr>
        <w:pStyle w:val="ListParagraph"/>
        <w:numPr>
          <w:ilvl w:val="0"/>
          <w:numId w:val="19"/>
        </w:numPr>
        <w:autoSpaceDE w:val="0"/>
        <w:autoSpaceDN w:val="0"/>
        <w:adjustRightInd w:val="0"/>
        <w:spacing w:after="200" w:line="360" w:lineRule="auto"/>
        <w:contextualSpacing/>
        <w:rPr>
          <w:color w:val="000000"/>
        </w:rPr>
      </w:pPr>
      <w:ins w:id="408" w:author="Ofgem" w:date="2020-09-29T13:07:00Z">
        <w:r>
          <w:rPr>
            <w:color w:val="000000"/>
          </w:rPr>
          <w:t>its analysis</w:t>
        </w:r>
      </w:ins>
      <w:r>
        <w:rPr>
          <w:color w:val="000000"/>
        </w:rPr>
        <w:t xml:space="preserve"> </w:t>
      </w:r>
      <w:r w:rsidRPr="00467B80">
        <w:rPr>
          <w:color w:val="000000"/>
        </w:rPr>
        <w:t>of any representations</w:t>
      </w:r>
      <w:r>
        <w:rPr>
          <w:color w:val="000000"/>
        </w:rPr>
        <w:t xml:space="preserve"> </w:t>
      </w:r>
      <w:ins w:id="409" w:author="Ofgem" w:date="2020-09-29T13:07:00Z">
        <w:r w:rsidRPr="00467B80">
          <w:rPr>
            <w:color w:val="000000"/>
          </w:rPr>
          <w:t xml:space="preserve">relevant to the requirements set out in paragraph </w:t>
        </w:r>
        <w:r w:rsidRPr="00467B80">
          <w:rPr>
            <w:rFonts w:cs="Times New Roman"/>
          </w:rPr>
          <w:t>B16.</w:t>
        </w:r>
        <w:r>
          <w:rPr>
            <w:rFonts w:cs="Times New Roman"/>
          </w:rPr>
          <w:t>6</w:t>
        </w:r>
        <w:r w:rsidRPr="00467B80">
          <w:rPr>
            <w:rFonts w:cs="Times New Roman"/>
          </w:rPr>
          <w:t>,</w:t>
        </w:r>
        <w:r w:rsidRPr="00467B80">
          <w:rPr>
            <w:color w:val="000000"/>
          </w:rPr>
          <w:t xml:space="preserve"> </w:t>
        </w:r>
      </w:ins>
      <w:r w:rsidRPr="00467B80">
        <w:rPr>
          <w:color w:val="000000"/>
        </w:rPr>
        <w:t>received in response to the consultation</w:t>
      </w:r>
      <w:del w:id="410" w:author="Ofgem" w:date="2020-09-29T13:07:00Z">
        <w:r w:rsidRPr="00CD5350">
          <w:rPr>
            <w:rFonts w:eastAsia="Times New Roman" w:cs="Times New Roman"/>
            <w:color w:val="000000"/>
            <w:lang w:eastAsia="en-GB"/>
          </w:rPr>
          <w:delText xml:space="preserve"> within the Electricity Network Innovation Strategy.</w:delText>
        </w:r>
      </w:del>
      <w:ins w:id="411" w:author="Ofgem" w:date="2020-09-29T13:07:00Z">
        <w:r w:rsidRPr="00467B80">
          <w:rPr>
            <w:color w:val="000000"/>
          </w:rPr>
          <w:t xml:space="preserve">. </w:t>
        </w:r>
      </w:ins>
      <w:r w:rsidRPr="00467B80">
        <w:rPr>
          <w:color w:val="000000"/>
        </w:rPr>
        <w:t xml:space="preserve"> </w:t>
      </w:r>
    </w:p>
    <w:p w14:paraId="449D4F70" w14:textId="77777777" w:rsidR="00CD0817" w:rsidRPr="003B28DC" w:rsidRDefault="00CD0817" w:rsidP="00CD0817">
      <w:pPr>
        <w:autoSpaceDE w:val="0"/>
        <w:autoSpaceDN w:val="0"/>
        <w:adjustRightInd w:val="0"/>
        <w:spacing w:line="360" w:lineRule="auto"/>
        <w:ind w:left="720" w:hanging="720"/>
        <w:rPr>
          <w:color w:val="000000"/>
        </w:rPr>
      </w:pPr>
    </w:p>
    <w:p w14:paraId="61FD4B7C" w14:textId="77777777" w:rsidR="00CD0817" w:rsidRDefault="00CD0817" w:rsidP="00CD0817">
      <w:pPr>
        <w:autoSpaceDE w:val="0"/>
        <w:autoSpaceDN w:val="0"/>
        <w:adjustRightInd w:val="0"/>
        <w:spacing w:line="360" w:lineRule="auto"/>
        <w:rPr>
          <w:b/>
          <w:bCs/>
          <w:color w:val="000000"/>
        </w:rPr>
      </w:pPr>
      <w:r w:rsidRPr="003B28DC">
        <w:rPr>
          <w:b/>
          <w:bCs/>
          <w:color w:val="000000"/>
        </w:rPr>
        <w:t xml:space="preserve">Part D: Interpretation </w:t>
      </w:r>
    </w:p>
    <w:p w14:paraId="4D45BF0B" w14:textId="77777777" w:rsidR="00CD0817" w:rsidRPr="003B28DC" w:rsidRDefault="00CD0817" w:rsidP="00CD0817">
      <w:pPr>
        <w:autoSpaceDE w:val="0"/>
        <w:autoSpaceDN w:val="0"/>
        <w:adjustRightInd w:val="0"/>
        <w:spacing w:line="360" w:lineRule="auto"/>
        <w:rPr>
          <w:color w:val="000000"/>
        </w:rPr>
      </w:pPr>
      <w:ins w:id="412" w:author="Ofgem" w:date="2020-09-29T13:07:00Z">
        <w:r>
          <w:rPr>
            <w:color w:val="000000"/>
          </w:rPr>
          <w:t xml:space="preserve"> </w:t>
        </w:r>
      </w:ins>
    </w:p>
    <w:tbl>
      <w:tblPr>
        <w:tblW w:w="8914" w:type="dxa"/>
        <w:tblBorders>
          <w:top w:val="nil"/>
          <w:left w:val="nil"/>
          <w:bottom w:val="nil"/>
          <w:right w:val="nil"/>
        </w:tblBorders>
        <w:tblLayout w:type="fixed"/>
        <w:tblLook w:val="0000" w:firstRow="0" w:lastRow="0" w:firstColumn="0" w:lastColumn="0" w:noHBand="0" w:noVBand="0"/>
      </w:tblPr>
      <w:tblGrid>
        <w:gridCol w:w="4457"/>
        <w:gridCol w:w="4457"/>
      </w:tblGrid>
      <w:tr w:rsidR="00CD0817" w:rsidRPr="003B28DC" w14:paraId="0D9937E4" w14:textId="77777777" w:rsidTr="00716E38">
        <w:trPr>
          <w:trHeight w:val="386"/>
        </w:trPr>
        <w:tc>
          <w:tcPr>
            <w:tcW w:w="4457" w:type="dxa"/>
          </w:tcPr>
          <w:p w14:paraId="07BEF186" w14:textId="77777777" w:rsidR="00CD0817" w:rsidRDefault="00CD0817" w:rsidP="00716E38">
            <w:pPr>
              <w:autoSpaceDE w:val="0"/>
              <w:autoSpaceDN w:val="0"/>
              <w:adjustRightInd w:val="0"/>
              <w:spacing w:line="360" w:lineRule="auto"/>
              <w:rPr>
                <w:color w:val="000000"/>
              </w:rPr>
            </w:pPr>
            <w:r w:rsidRPr="003B28DC">
              <w:rPr>
                <w:color w:val="000000"/>
              </w:rPr>
              <w:t xml:space="preserve">B16.9. For the purposes of this condition: </w:t>
            </w:r>
          </w:p>
          <w:p w14:paraId="43446411" w14:textId="77777777" w:rsidR="00CD0817" w:rsidRDefault="00CD0817" w:rsidP="00716E38">
            <w:pPr>
              <w:autoSpaceDE w:val="0"/>
              <w:autoSpaceDN w:val="0"/>
              <w:adjustRightInd w:val="0"/>
              <w:spacing w:line="360" w:lineRule="auto"/>
              <w:rPr>
                <w:color w:val="000000"/>
              </w:rPr>
            </w:pPr>
          </w:p>
          <w:p w14:paraId="31BFB778" w14:textId="77777777" w:rsidR="00CD0817" w:rsidRPr="003B28DC" w:rsidRDefault="00CD0817" w:rsidP="00716E38">
            <w:pPr>
              <w:autoSpaceDE w:val="0"/>
              <w:autoSpaceDN w:val="0"/>
              <w:adjustRightInd w:val="0"/>
              <w:spacing w:line="360" w:lineRule="auto"/>
              <w:rPr>
                <w:color w:val="000000"/>
              </w:rPr>
            </w:pPr>
            <w:r w:rsidRPr="003B28DC">
              <w:rPr>
                <w:b/>
                <w:bCs/>
                <w:color w:val="000000"/>
              </w:rPr>
              <w:t xml:space="preserve">Electricity Network Innovation Strategy </w:t>
            </w:r>
          </w:p>
        </w:tc>
        <w:tc>
          <w:tcPr>
            <w:tcW w:w="4457" w:type="dxa"/>
          </w:tcPr>
          <w:p w14:paraId="22EE4186" w14:textId="77777777" w:rsidR="00CD0817" w:rsidRDefault="00CD0817" w:rsidP="00716E38">
            <w:pPr>
              <w:autoSpaceDE w:val="0"/>
              <w:autoSpaceDN w:val="0"/>
              <w:adjustRightInd w:val="0"/>
              <w:spacing w:line="360" w:lineRule="auto"/>
              <w:rPr>
                <w:color w:val="000000"/>
              </w:rPr>
            </w:pPr>
          </w:p>
          <w:p w14:paraId="29547DBC" w14:textId="77777777" w:rsidR="00CD0817" w:rsidRDefault="00CD0817" w:rsidP="00716E38">
            <w:pPr>
              <w:autoSpaceDE w:val="0"/>
              <w:autoSpaceDN w:val="0"/>
              <w:adjustRightInd w:val="0"/>
              <w:spacing w:line="360" w:lineRule="auto"/>
              <w:rPr>
                <w:color w:val="000000"/>
              </w:rPr>
            </w:pPr>
          </w:p>
          <w:p w14:paraId="296856C9" w14:textId="77777777" w:rsidR="00CD0817" w:rsidRPr="00CD5350" w:rsidRDefault="00CD0817" w:rsidP="00716E38">
            <w:pPr>
              <w:autoSpaceDE w:val="0"/>
              <w:autoSpaceDN w:val="0"/>
              <w:adjustRightInd w:val="0"/>
              <w:spacing w:after="0" w:line="360" w:lineRule="auto"/>
              <w:rPr>
                <w:del w:id="413" w:author="Ofgem" w:date="2020-09-29T13:07:00Z"/>
                <w:rFonts w:eastAsia="Times New Roman" w:cs="Times New Roman"/>
                <w:color w:val="000000"/>
                <w:lang w:eastAsia="en-GB"/>
              </w:rPr>
            </w:pPr>
            <w:r w:rsidRPr="003B28DC">
              <w:rPr>
                <w:color w:val="000000"/>
              </w:rPr>
              <w:t>means a document</w:t>
            </w:r>
            <w:ins w:id="414" w:author="Ofgem" w:date="2020-09-29T13:07:00Z">
              <w:r>
                <w:rPr>
                  <w:color w:val="000000"/>
                </w:rPr>
                <w:t>, or suite of documents,</w:t>
              </w:r>
            </w:ins>
            <w:r>
              <w:rPr>
                <w:color w:val="000000"/>
              </w:rPr>
              <w:t xml:space="preserve"> </w:t>
            </w:r>
            <w:r w:rsidRPr="003B28DC">
              <w:rPr>
                <w:color w:val="000000"/>
              </w:rPr>
              <w:t xml:space="preserve">published by Relevant Network Licensees that </w:t>
            </w:r>
            <w:r>
              <w:rPr>
                <w:color w:val="000000"/>
              </w:rPr>
              <w:t>complies</w:t>
            </w:r>
            <w:ins w:id="415" w:author="Ofgem" w:date="2020-09-29T13:07:00Z">
              <w:r>
                <w:rPr>
                  <w:color w:val="000000"/>
                </w:rPr>
                <w:t>, or together comply,</w:t>
              </w:r>
            </w:ins>
            <w:r w:rsidRPr="003B28DC">
              <w:rPr>
                <w:color w:val="000000"/>
              </w:rPr>
              <w:t xml:space="preserve"> with the </w:t>
            </w:r>
            <w:r>
              <w:rPr>
                <w:color w:val="000000"/>
              </w:rPr>
              <w:t>requirements of this condition.</w:t>
            </w:r>
            <w:del w:id="416" w:author="Ofgem" w:date="2020-09-29T13:07:00Z">
              <w:r w:rsidRPr="00CD5350">
                <w:rPr>
                  <w:rFonts w:eastAsia="Times New Roman" w:cs="Times New Roman"/>
                  <w:color w:val="000000"/>
                  <w:lang w:eastAsia="en-GB"/>
                </w:rPr>
                <w:delText xml:space="preserve"> </w:delText>
              </w:r>
            </w:del>
          </w:p>
          <w:p w14:paraId="22D62D6B" w14:textId="77777777" w:rsidR="00CD0817" w:rsidRPr="003B28DC" w:rsidRDefault="00CD0817" w:rsidP="00716E38">
            <w:pPr>
              <w:autoSpaceDE w:val="0"/>
              <w:autoSpaceDN w:val="0"/>
              <w:adjustRightInd w:val="0"/>
              <w:spacing w:line="360" w:lineRule="auto"/>
              <w:rPr>
                <w:color w:val="000000"/>
              </w:rPr>
            </w:pPr>
          </w:p>
        </w:tc>
      </w:tr>
      <w:tr w:rsidR="00CD0817" w:rsidRPr="003B28DC" w14:paraId="71296076" w14:textId="77777777" w:rsidTr="00716E38">
        <w:trPr>
          <w:trHeight w:val="1214"/>
        </w:trPr>
        <w:tc>
          <w:tcPr>
            <w:tcW w:w="4457" w:type="dxa"/>
          </w:tcPr>
          <w:p w14:paraId="4A01ED62" w14:textId="77777777" w:rsidR="00CD0817" w:rsidRPr="003B28DC" w:rsidRDefault="00CD0817" w:rsidP="00716E38">
            <w:pPr>
              <w:autoSpaceDE w:val="0"/>
              <w:autoSpaceDN w:val="0"/>
              <w:adjustRightInd w:val="0"/>
              <w:spacing w:line="360" w:lineRule="auto"/>
              <w:rPr>
                <w:color w:val="000000"/>
              </w:rPr>
            </w:pPr>
            <w:r w:rsidRPr="003B28DC">
              <w:rPr>
                <w:b/>
                <w:bCs/>
                <w:color w:val="000000"/>
              </w:rPr>
              <w:t xml:space="preserve">Innovation Project </w:t>
            </w:r>
          </w:p>
        </w:tc>
        <w:tc>
          <w:tcPr>
            <w:tcW w:w="4457" w:type="dxa"/>
          </w:tcPr>
          <w:p w14:paraId="46FCB459" w14:textId="77777777" w:rsidR="00CD0817" w:rsidRDefault="00CD0817" w:rsidP="00716E38">
            <w:pPr>
              <w:autoSpaceDE w:val="0"/>
              <w:autoSpaceDN w:val="0"/>
              <w:adjustRightInd w:val="0"/>
              <w:spacing w:line="360" w:lineRule="auto"/>
              <w:rPr>
                <w:color w:val="000000"/>
              </w:rPr>
            </w:pPr>
            <w:r w:rsidRPr="003B28DC">
              <w:rPr>
                <w:color w:val="000000"/>
              </w:rPr>
              <w:t>means a project funded by the Network Innovation Competition</w:t>
            </w:r>
            <w:del w:id="417" w:author="Ofgem" w:date="2020-09-29T13:07:00Z">
              <w:r w:rsidRPr="00CD5350">
                <w:rPr>
                  <w:rFonts w:eastAsia="Times New Roman" w:cs="Times New Roman"/>
                  <w:color w:val="000000"/>
                  <w:lang w:eastAsia="en-GB"/>
                </w:rPr>
                <w:delText xml:space="preserve"> or</w:delText>
              </w:r>
            </w:del>
            <w:ins w:id="418" w:author="Ofgem" w:date="2020-09-29T13:07:00Z">
              <w:r>
                <w:rPr>
                  <w:color w:val="000000"/>
                </w:rPr>
                <w:t>,</w:t>
              </w:r>
            </w:ins>
            <w:r>
              <w:rPr>
                <w:color w:val="000000"/>
              </w:rPr>
              <w:t xml:space="preserve"> </w:t>
            </w:r>
            <w:r w:rsidRPr="003B28DC">
              <w:rPr>
                <w:color w:val="000000"/>
              </w:rPr>
              <w:t>the Network Innovation Allowance</w:t>
            </w:r>
            <w:ins w:id="419" w:author="Ofgem" w:date="2020-09-29T13:07:00Z">
              <w:r w:rsidRPr="003B28DC">
                <w:rPr>
                  <w:color w:val="000000"/>
                </w:rPr>
                <w:t xml:space="preserve"> </w:t>
              </w:r>
              <w:r>
                <w:rPr>
                  <w:color w:val="000000"/>
                </w:rPr>
                <w:t>or Strategic Innovation Fund</w:t>
              </w:r>
            </w:ins>
            <w:r>
              <w:rPr>
                <w:color w:val="000000"/>
              </w:rPr>
              <w:t xml:space="preserve"> </w:t>
            </w:r>
            <w:r w:rsidRPr="003B28DC">
              <w:rPr>
                <w:color w:val="000000"/>
              </w:rPr>
              <w:t xml:space="preserve">as established by Charge Restriction Conditions 2H and 5A of the Electricity Distribution Licence; Special Conditions </w:t>
            </w:r>
            <w:del w:id="420" w:author="Ofgem" w:date="2020-09-29T13:07:00Z">
              <w:r w:rsidRPr="00CD5350">
                <w:rPr>
                  <w:rFonts w:eastAsia="Times New Roman" w:cs="Times New Roman"/>
                  <w:color w:val="000000"/>
                  <w:lang w:eastAsia="en-GB"/>
                </w:rPr>
                <w:delText>3H</w:delText>
              </w:r>
            </w:del>
            <w:ins w:id="421" w:author="Ofgem" w:date="2020-09-29T13:07:00Z">
              <w:r>
                <w:rPr>
                  <w:color w:val="000000"/>
                </w:rPr>
                <w:t>XX</w:t>
              </w:r>
            </w:ins>
            <w:r w:rsidRPr="003B28DC">
              <w:rPr>
                <w:color w:val="000000"/>
              </w:rPr>
              <w:t xml:space="preserve"> and </w:t>
            </w:r>
            <w:del w:id="422" w:author="Ofgem" w:date="2020-09-29T13:07:00Z">
              <w:r w:rsidRPr="00CD5350">
                <w:rPr>
                  <w:rFonts w:eastAsia="Times New Roman" w:cs="Times New Roman"/>
                  <w:color w:val="000000"/>
                  <w:lang w:eastAsia="en-GB"/>
                </w:rPr>
                <w:delText>3I</w:delText>
              </w:r>
            </w:del>
            <w:ins w:id="423" w:author="Ofgem" w:date="2020-09-29T13:07:00Z">
              <w:r>
                <w:rPr>
                  <w:color w:val="000000"/>
                </w:rPr>
                <w:t>XX</w:t>
              </w:r>
            </w:ins>
            <w:r w:rsidRPr="003B28DC">
              <w:rPr>
                <w:color w:val="000000"/>
              </w:rPr>
              <w:t xml:space="preserve"> of the Electricity Transmission Licence; </w:t>
            </w:r>
            <w:del w:id="424" w:author="Ofgem" w:date="2020-09-29T13:07:00Z">
              <w:r w:rsidRPr="00CD5350">
                <w:rPr>
                  <w:rFonts w:eastAsia="Times New Roman" w:cs="Times New Roman"/>
                  <w:color w:val="000000"/>
                  <w:lang w:eastAsia="en-GB"/>
                </w:rPr>
                <w:delText xml:space="preserve">and </w:delText>
              </w:r>
            </w:del>
            <w:r w:rsidRPr="003B28DC">
              <w:rPr>
                <w:color w:val="000000"/>
              </w:rPr>
              <w:t>amended Standard Conditions E12 – J11 of the Offshore</w:t>
            </w:r>
            <w:ins w:id="425" w:author="Ofgem" w:date="2020-09-29T13:07:00Z">
              <w:r w:rsidRPr="003B28DC">
                <w:rPr>
                  <w:color w:val="000000"/>
                </w:rPr>
                <w:t xml:space="preserve"> Electricity Transmission Licence</w:t>
              </w:r>
              <w:r>
                <w:rPr>
                  <w:color w:val="000000"/>
                </w:rPr>
                <w:t>; and Special Conditions XX of the</w:t>
              </w:r>
            </w:ins>
            <w:r>
              <w:rPr>
                <w:color w:val="000000"/>
              </w:rPr>
              <w:t xml:space="preserve"> Electricity Transmission Licence</w:t>
            </w:r>
            <w:r w:rsidRPr="003B28DC">
              <w:rPr>
                <w:color w:val="000000"/>
              </w:rPr>
              <w:t xml:space="preserve">. </w:t>
            </w:r>
          </w:p>
          <w:p w14:paraId="679F9BD0" w14:textId="77777777" w:rsidR="00CD0817" w:rsidRPr="003B28DC" w:rsidRDefault="00CD0817" w:rsidP="00716E38">
            <w:pPr>
              <w:autoSpaceDE w:val="0"/>
              <w:autoSpaceDN w:val="0"/>
              <w:adjustRightInd w:val="0"/>
              <w:spacing w:line="360" w:lineRule="auto"/>
              <w:rPr>
                <w:color w:val="000000"/>
              </w:rPr>
            </w:pPr>
          </w:p>
        </w:tc>
      </w:tr>
      <w:tr w:rsidR="00CD0817" w:rsidRPr="003B28DC" w14:paraId="25D58417" w14:textId="77777777" w:rsidTr="00716E38">
        <w:trPr>
          <w:trHeight w:val="385"/>
        </w:trPr>
        <w:tc>
          <w:tcPr>
            <w:tcW w:w="4457" w:type="dxa"/>
          </w:tcPr>
          <w:p w14:paraId="5B669044" w14:textId="77777777" w:rsidR="00CD0817" w:rsidRPr="003B28DC" w:rsidRDefault="00CD0817" w:rsidP="00716E38">
            <w:pPr>
              <w:autoSpaceDE w:val="0"/>
              <w:autoSpaceDN w:val="0"/>
              <w:adjustRightInd w:val="0"/>
              <w:spacing w:line="360" w:lineRule="auto"/>
              <w:rPr>
                <w:color w:val="000000"/>
              </w:rPr>
            </w:pPr>
            <w:r w:rsidRPr="003B28DC">
              <w:rPr>
                <w:b/>
                <w:bCs/>
                <w:color w:val="000000"/>
              </w:rPr>
              <w:t xml:space="preserve">Interested Parties </w:t>
            </w:r>
          </w:p>
        </w:tc>
        <w:tc>
          <w:tcPr>
            <w:tcW w:w="4457" w:type="dxa"/>
          </w:tcPr>
          <w:p w14:paraId="08B97538" w14:textId="77777777" w:rsidR="00CD0817" w:rsidRPr="003B28DC" w:rsidRDefault="00CD0817" w:rsidP="00716E38">
            <w:pPr>
              <w:pStyle w:val="Default"/>
              <w:spacing w:line="360" w:lineRule="auto"/>
              <w:rPr>
                <w:rFonts w:ascii="Times New Roman" w:hAnsi="Times New Roman" w:cs="Times New Roman"/>
                <w:sz w:val="22"/>
                <w:szCs w:val="22"/>
              </w:rPr>
            </w:pPr>
            <w:del w:id="426" w:author="Ofgem" w:date="2020-09-29T13:07:00Z">
              <w:r w:rsidRPr="00CD5350">
                <w:rPr>
                  <w:rFonts w:ascii="Times New Roman" w:hAnsi="Times New Roman" w:cs="Times New Roman"/>
                </w:rPr>
                <w:delText xml:space="preserve">interested parties </w:delText>
              </w:r>
            </w:del>
            <w:r w:rsidRPr="003B28DC">
              <w:rPr>
                <w:rFonts w:ascii="Times New Roman" w:hAnsi="Times New Roman" w:cs="Times New Roman"/>
                <w:sz w:val="22"/>
                <w:szCs w:val="22"/>
              </w:rPr>
              <w:t>include, but are not limited to,</w:t>
            </w:r>
            <w:ins w:id="427" w:author="Ofgem" w:date="2020-09-29T13:07:00Z">
              <w:r>
                <w:rPr>
                  <w:rFonts w:ascii="Times New Roman" w:hAnsi="Times New Roman" w:cs="Times New Roman"/>
                  <w:sz w:val="22"/>
                  <w:szCs w:val="22"/>
                </w:rPr>
                <w:t xml:space="preserve"> </w:t>
              </w:r>
            </w:ins>
            <w:r w:rsidRPr="003B28DC">
              <w:rPr>
                <w:rFonts w:ascii="Times New Roman" w:hAnsi="Times New Roman" w:cs="Times New Roman"/>
                <w:sz w:val="22"/>
                <w:szCs w:val="22"/>
              </w:rPr>
              <w:t xml:space="preserve"> the Engineering and Physical Sciences Research Council, the Department of</w:t>
            </w:r>
            <w:r>
              <w:rPr>
                <w:rFonts w:ascii="Times New Roman" w:hAnsi="Times New Roman" w:cs="Times New Roman"/>
                <w:sz w:val="22"/>
                <w:szCs w:val="22"/>
              </w:rPr>
              <w:t xml:space="preserve"> </w:t>
            </w:r>
            <w:r w:rsidRPr="003B28DC">
              <w:rPr>
                <w:rFonts w:ascii="Times New Roman" w:hAnsi="Times New Roman" w:cs="Times New Roman"/>
                <w:sz w:val="22"/>
                <w:szCs w:val="22"/>
              </w:rPr>
              <w:t xml:space="preserve">Business, Energy and Industrial Strategy, Innovate UK and their successor bodies and holders of an Electricity Transmission licence or an Electricity Distribution licence not regulated through the RIIO model </w:t>
            </w:r>
          </w:p>
          <w:p w14:paraId="4DD2AA21" w14:textId="77777777" w:rsidR="00CD0817" w:rsidRPr="003B28DC" w:rsidRDefault="00CD0817" w:rsidP="00716E38">
            <w:pPr>
              <w:autoSpaceDE w:val="0"/>
              <w:autoSpaceDN w:val="0"/>
              <w:adjustRightInd w:val="0"/>
              <w:spacing w:line="360" w:lineRule="auto"/>
              <w:rPr>
                <w:color w:val="000000"/>
              </w:rPr>
            </w:pPr>
          </w:p>
        </w:tc>
      </w:tr>
      <w:tr w:rsidR="00CD0817" w:rsidRPr="003B28DC" w14:paraId="1321E662" w14:textId="77777777" w:rsidTr="00716E38">
        <w:trPr>
          <w:trHeight w:val="385"/>
        </w:trPr>
        <w:tc>
          <w:tcPr>
            <w:tcW w:w="4457" w:type="dxa"/>
            <w:tcBorders>
              <w:left w:val="nil"/>
              <w:bottom w:val="nil"/>
            </w:tcBorders>
          </w:tcPr>
          <w:p w14:paraId="0B392081" w14:textId="77777777" w:rsidR="00CD0817" w:rsidRPr="003B28DC" w:rsidRDefault="00CD0817" w:rsidP="00716E38">
            <w:pPr>
              <w:autoSpaceDE w:val="0"/>
              <w:autoSpaceDN w:val="0"/>
              <w:adjustRightInd w:val="0"/>
              <w:spacing w:line="360" w:lineRule="auto"/>
              <w:rPr>
                <w:b/>
                <w:bCs/>
                <w:color w:val="000000"/>
              </w:rPr>
            </w:pPr>
            <w:r w:rsidRPr="003B28DC">
              <w:rPr>
                <w:b/>
                <w:bCs/>
                <w:color w:val="000000"/>
              </w:rPr>
              <w:t xml:space="preserve">Relevant Network Licensee </w:t>
            </w:r>
          </w:p>
        </w:tc>
        <w:tc>
          <w:tcPr>
            <w:tcW w:w="4457" w:type="dxa"/>
            <w:tcBorders>
              <w:bottom w:val="nil"/>
              <w:right w:val="nil"/>
            </w:tcBorders>
          </w:tcPr>
          <w:p w14:paraId="29A0A68B" w14:textId="77777777" w:rsidR="00CD0817" w:rsidRPr="003B28DC" w:rsidRDefault="00CD0817" w:rsidP="00716E38">
            <w:pPr>
              <w:pStyle w:val="Default"/>
              <w:spacing w:line="360" w:lineRule="auto"/>
              <w:rPr>
                <w:rFonts w:ascii="Times New Roman" w:hAnsi="Times New Roman" w:cs="Times New Roman"/>
                <w:sz w:val="22"/>
                <w:szCs w:val="22"/>
              </w:rPr>
            </w:pPr>
            <w:r w:rsidRPr="003B28DC">
              <w:rPr>
                <w:rFonts w:ascii="Times New Roman" w:hAnsi="Times New Roman" w:cs="Times New Roman"/>
                <w:sz w:val="22"/>
                <w:szCs w:val="22"/>
              </w:rPr>
              <w:t xml:space="preserve">means the holder of an Electricity Transmission Licence with condition B16 in effect in its licence, or an Electricity Distribution Licence with condition 48A in effect in its licence. </w:t>
            </w:r>
          </w:p>
        </w:tc>
      </w:tr>
    </w:tbl>
    <w:p w14:paraId="76F7DAFE" w14:textId="77777777" w:rsidR="00A567DE" w:rsidRDefault="00A567DE" w:rsidP="00A567DE"/>
    <w:p w14:paraId="1D99379D" w14:textId="77777777" w:rsidR="00A567DE" w:rsidRDefault="00A567DE" w:rsidP="00A567DE">
      <w:r>
        <w:br w:type="page"/>
      </w:r>
    </w:p>
    <w:p w14:paraId="4A1680D2" w14:textId="77777777" w:rsidR="00A567DE" w:rsidRPr="00A567DE" w:rsidRDefault="00A567DE" w:rsidP="00A567DE">
      <w:pPr>
        <w:pStyle w:val="NumberedNormal"/>
      </w:pPr>
    </w:p>
    <w:p w14:paraId="664DA713" w14:textId="19CB894C" w:rsidR="007D74A4" w:rsidRDefault="007D74A4" w:rsidP="007D74A4">
      <w:pPr>
        <w:pStyle w:val="Heading2"/>
        <w:numPr>
          <w:ilvl w:val="0"/>
          <w:numId w:val="0"/>
        </w:numPr>
      </w:pPr>
      <w:bookmarkStart w:id="428" w:name="_Toc52354366"/>
      <w:r>
        <w:t>Condition B17</w:t>
      </w:r>
      <w:r w:rsidRPr="00A402FB">
        <w:t>:</w:t>
      </w:r>
      <w:bookmarkEnd w:id="428"/>
      <w:r>
        <w:t xml:space="preserve"> </w:t>
      </w:r>
    </w:p>
    <w:p w14:paraId="23FCB73E" w14:textId="29509614" w:rsidR="007D74A4" w:rsidRDefault="007D74A4" w:rsidP="007D74A4">
      <w:pPr>
        <w:pStyle w:val="Heading2"/>
        <w:numPr>
          <w:ilvl w:val="0"/>
          <w:numId w:val="0"/>
        </w:numPr>
      </w:pPr>
      <w:bookmarkStart w:id="429" w:name="_Toc52354367"/>
      <w:r>
        <w:t>Condition B18</w:t>
      </w:r>
      <w:r w:rsidRPr="00A402FB">
        <w:t>:</w:t>
      </w:r>
      <w:bookmarkEnd w:id="429"/>
      <w:r>
        <w:t xml:space="preserve"> </w:t>
      </w:r>
    </w:p>
    <w:p w14:paraId="310E8C1B" w14:textId="311CF614" w:rsidR="007D74A4" w:rsidRDefault="007D74A4" w:rsidP="007D74A4">
      <w:pPr>
        <w:pStyle w:val="Heading2"/>
        <w:numPr>
          <w:ilvl w:val="0"/>
          <w:numId w:val="0"/>
        </w:numPr>
      </w:pPr>
      <w:bookmarkStart w:id="430" w:name="_Toc52354368"/>
      <w:r>
        <w:t>Condition B19</w:t>
      </w:r>
      <w:r w:rsidRPr="00A402FB">
        <w:t>:</w:t>
      </w:r>
      <w:bookmarkEnd w:id="430"/>
      <w:r>
        <w:t xml:space="preserve"> </w:t>
      </w:r>
    </w:p>
    <w:p w14:paraId="1621C5B2" w14:textId="339A0437" w:rsidR="007D74A4" w:rsidRDefault="007D74A4" w:rsidP="007D74A4">
      <w:pPr>
        <w:pStyle w:val="Heading2"/>
        <w:numPr>
          <w:ilvl w:val="0"/>
          <w:numId w:val="0"/>
        </w:numPr>
      </w:pPr>
      <w:bookmarkStart w:id="431" w:name="_Toc52354369"/>
      <w:r>
        <w:t>Condition B20</w:t>
      </w:r>
      <w:r w:rsidRPr="00A402FB">
        <w:t>:</w:t>
      </w:r>
      <w:bookmarkEnd w:id="431"/>
      <w:r>
        <w:t xml:space="preserve"> </w:t>
      </w:r>
    </w:p>
    <w:p w14:paraId="28AA07FF" w14:textId="73E6BF66" w:rsidR="007D74A4" w:rsidRDefault="007D74A4" w:rsidP="007D74A4">
      <w:pPr>
        <w:pStyle w:val="Heading2"/>
        <w:numPr>
          <w:ilvl w:val="0"/>
          <w:numId w:val="0"/>
        </w:numPr>
      </w:pPr>
      <w:bookmarkStart w:id="432" w:name="_Toc52354370"/>
      <w:r>
        <w:t>Condition B21</w:t>
      </w:r>
      <w:r w:rsidRPr="00A402FB">
        <w:t>:</w:t>
      </w:r>
      <w:bookmarkEnd w:id="432"/>
      <w:r>
        <w:t xml:space="preserve"> </w:t>
      </w:r>
    </w:p>
    <w:p w14:paraId="1E017C4F" w14:textId="518428F8" w:rsidR="007D74A4" w:rsidRDefault="007D74A4" w:rsidP="007D74A4">
      <w:pPr>
        <w:pStyle w:val="Heading2"/>
        <w:numPr>
          <w:ilvl w:val="0"/>
          <w:numId w:val="0"/>
        </w:numPr>
      </w:pPr>
      <w:bookmarkStart w:id="433" w:name="_Toc52354371"/>
      <w:r>
        <w:t>Condition B22</w:t>
      </w:r>
      <w:r w:rsidRPr="00A402FB">
        <w:t>:</w:t>
      </w:r>
      <w:bookmarkEnd w:id="433"/>
      <w:r>
        <w:t xml:space="preserve"> </w:t>
      </w:r>
    </w:p>
    <w:p w14:paraId="32A87AD9" w14:textId="2FFD1296" w:rsidR="00CD0817" w:rsidRPr="00766141" w:rsidRDefault="007D74A4" w:rsidP="00CD0817">
      <w:pPr>
        <w:pStyle w:val="Heading2"/>
        <w:numPr>
          <w:ilvl w:val="0"/>
          <w:numId w:val="0"/>
        </w:numPr>
        <w:rPr>
          <w:del w:id="434" w:author="Ofgem" w:date="2020-09-29T13:10:00Z"/>
        </w:rPr>
      </w:pPr>
      <w:bookmarkStart w:id="435" w:name="_Toc52354372"/>
      <w:r>
        <w:t>Condition B23</w:t>
      </w:r>
      <w:bookmarkStart w:id="436" w:name="_Toc349050707"/>
      <w:del w:id="437" w:author="Ofgem" w:date="2020-09-29T13:10:00Z">
        <w:r w:rsidR="00CD0817" w:rsidRPr="00766141">
          <w:rPr>
            <w:rFonts w:eastAsia="Times New Roman" w:cs="Times New Roman"/>
            <w:bCs/>
            <w:i/>
            <w:iCs/>
            <w:sz w:val="22"/>
            <w:szCs w:val="22"/>
            <w:lang w:eastAsia="en-GB"/>
          </w:rPr>
          <w:delText>.</w:delText>
        </w:r>
      </w:del>
      <w:ins w:id="438" w:author="Ofgem" w:date="2020-09-29T13:10:00Z">
        <w:r w:rsidR="00CD0817" w:rsidRPr="00A402FB">
          <w:t>:</w:t>
        </w:r>
      </w:ins>
      <w:r w:rsidR="00CD0817">
        <w:t xml:space="preserve"> Data </w:t>
      </w:r>
      <w:del w:id="439" w:author="Ofgem" w:date="2020-09-29T13:10:00Z">
        <w:r w:rsidR="00CD0817" w:rsidRPr="00766141">
          <w:rPr>
            <w:rFonts w:eastAsia="Times New Roman" w:cs="Times New Roman"/>
            <w:bCs/>
            <w:i/>
            <w:iCs/>
            <w:sz w:val="22"/>
            <w:szCs w:val="22"/>
            <w:lang w:eastAsia="en-GB"/>
          </w:rPr>
          <w:delText>assurance requirements</w:delText>
        </w:r>
      </w:del>
      <w:bookmarkEnd w:id="436"/>
      <w:ins w:id="440" w:author="Ofgem" w:date="2020-09-29T13:10:00Z">
        <w:r w:rsidR="00CD0817">
          <w:t>Assurance Requirements</w:t>
        </w:r>
        <w:bookmarkEnd w:id="435"/>
        <w:r w:rsidR="00CD0817">
          <w:t xml:space="preserve"> </w:t>
        </w:r>
      </w:ins>
    </w:p>
    <w:p w14:paraId="047D9913" w14:textId="77777777" w:rsidR="00CD0817" w:rsidRDefault="00CD0817" w:rsidP="00CD0817">
      <w:pPr>
        <w:pStyle w:val="LCHeading1"/>
        <w:rPr>
          <w:rFonts w:ascii="Verdana" w:hAnsi="Verdana"/>
          <w:sz w:val="20"/>
          <w:szCs w:val="20"/>
        </w:rPr>
      </w:pPr>
      <w:r w:rsidRPr="007A45BF">
        <w:rPr>
          <w:rFonts w:ascii="Verdana" w:hAnsi="Verdana"/>
          <w:sz w:val="20"/>
          <w:szCs w:val="20"/>
        </w:rPr>
        <w:t>Introduction</w:t>
      </w:r>
    </w:p>
    <w:p w14:paraId="616610E4" w14:textId="77777777" w:rsidR="00CD0817" w:rsidRPr="007A45BF" w:rsidRDefault="00CD0817" w:rsidP="00CD0817">
      <w:pPr>
        <w:pStyle w:val="LCHeading1"/>
        <w:rPr>
          <w:ins w:id="441" w:author="Ofgem" w:date="2020-09-29T13:10:00Z"/>
          <w:rFonts w:ascii="Verdana" w:hAnsi="Verdana"/>
          <w:sz w:val="20"/>
          <w:szCs w:val="20"/>
        </w:rPr>
      </w:pPr>
    </w:p>
    <w:p w14:paraId="23A2F45D" w14:textId="77777777" w:rsidR="00CD0817" w:rsidRDefault="00CD0817" w:rsidP="00CD0817">
      <w:pPr>
        <w:pStyle w:val="LCNumberedPara"/>
        <w:numPr>
          <w:ilvl w:val="0"/>
          <w:numId w:val="14"/>
        </w:numPr>
        <w:spacing w:before="0" w:after="220" w:line="360" w:lineRule="auto"/>
        <w:ind w:right="-188"/>
        <w:contextualSpacing w:val="0"/>
        <w:rPr>
          <w:rFonts w:ascii="Verdana" w:hAnsi="Verdana"/>
          <w:sz w:val="20"/>
          <w:szCs w:val="20"/>
        </w:rPr>
      </w:pPr>
      <w:bookmarkStart w:id="442" w:name="_Ref322617194"/>
      <w:r w:rsidRPr="007A45BF">
        <w:rPr>
          <w:rFonts w:ascii="Verdana" w:hAnsi="Verdana"/>
          <w:sz w:val="20"/>
          <w:szCs w:val="20"/>
        </w:rPr>
        <w:t xml:space="preserve">This condition </w:t>
      </w:r>
      <w:del w:id="443" w:author="Ofgem" w:date="2020-09-29T13:10:00Z">
        <w:r w:rsidRPr="00766141">
          <w:rPr>
            <w:sz w:val="22"/>
            <w:szCs w:val="22"/>
          </w:rPr>
          <w:delText>requires</w:delText>
        </w:r>
      </w:del>
      <w:ins w:id="444" w:author="Ofgem" w:date="2020-09-29T13:10:00Z">
        <w:r>
          <w:rPr>
            <w:rFonts w:ascii="Verdana" w:hAnsi="Verdana"/>
            <w:sz w:val="20"/>
            <w:szCs w:val="20"/>
          </w:rPr>
          <w:t>sets out</w:t>
        </w:r>
      </w:ins>
      <w:r>
        <w:rPr>
          <w:rFonts w:ascii="Verdana" w:hAnsi="Verdana"/>
          <w:sz w:val="20"/>
          <w:szCs w:val="20"/>
        </w:rPr>
        <w:t xml:space="preserve"> the</w:t>
      </w:r>
      <w:r w:rsidRPr="007A45BF">
        <w:rPr>
          <w:rFonts w:ascii="Verdana" w:hAnsi="Verdana"/>
          <w:sz w:val="20"/>
          <w:szCs w:val="20"/>
        </w:rPr>
        <w:t xml:space="preserve"> </w:t>
      </w:r>
      <w:del w:id="445" w:author="Ofgem" w:date="2020-09-29T13:10:00Z">
        <w:r w:rsidRPr="00766141">
          <w:rPr>
            <w:sz w:val="22"/>
            <w:szCs w:val="22"/>
          </w:rPr>
          <w:delText xml:space="preserve">licensee to undertake </w:delText>
        </w:r>
      </w:del>
      <w:r w:rsidRPr="007A45BF">
        <w:rPr>
          <w:rFonts w:ascii="Verdana" w:hAnsi="Verdana"/>
          <w:sz w:val="20"/>
          <w:szCs w:val="20"/>
        </w:rPr>
        <w:t>processes and activities</w:t>
      </w:r>
      <w:r>
        <w:rPr>
          <w:rFonts w:ascii="Verdana" w:hAnsi="Verdana"/>
          <w:sz w:val="20"/>
          <w:szCs w:val="20"/>
        </w:rPr>
        <w:t xml:space="preserve"> </w:t>
      </w:r>
      <w:del w:id="446" w:author="Ofgem" w:date="2020-09-29T13:10:00Z">
        <w:r w:rsidRPr="00766141">
          <w:rPr>
            <w:sz w:val="22"/>
            <w:szCs w:val="22"/>
          </w:rPr>
          <w:delText>for the purpose of reducing</w:delText>
        </w:r>
      </w:del>
      <w:ins w:id="447" w:author="Ofgem" w:date="2020-09-29T13:10:00Z">
        <w:r>
          <w:rPr>
            <w:rFonts w:ascii="Verdana" w:hAnsi="Verdana"/>
            <w:sz w:val="20"/>
            <w:szCs w:val="20"/>
          </w:rPr>
          <w:t>the licensee must undertake</w:t>
        </w:r>
        <w:r w:rsidRPr="007A45BF">
          <w:rPr>
            <w:rFonts w:ascii="Verdana" w:hAnsi="Verdana"/>
            <w:sz w:val="20"/>
            <w:szCs w:val="20"/>
          </w:rPr>
          <w:t xml:space="preserve"> </w:t>
        </w:r>
        <w:r>
          <w:rPr>
            <w:rFonts w:ascii="Verdana" w:hAnsi="Verdana"/>
            <w:sz w:val="20"/>
            <w:szCs w:val="20"/>
          </w:rPr>
          <w:t>to</w:t>
        </w:r>
        <w:r w:rsidRPr="007A45BF">
          <w:rPr>
            <w:rFonts w:ascii="Verdana" w:hAnsi="Verdana"/>
            <w:sz w:val="20"/>
            <w:szCs w:val="20"/>
          </w:rPr>
          <w:t xml:space="preserve"> reduc</w:t>
        </w:r>
        <w:r>
          <w:rPr>
            <w:rFonts w:ascii="Verdana" w:hAnsi="Verdana"/>
            <w:sz w:val="20"/>
            <w:szCs w:val="20"/>
          </w:rPr>
          <w:t>e</w:t>
        </w:r>
      </w:ins>
      <w:r w:rsidRPr="007A45BF">
        <w:rPr>
          <w:rFonts w:ascii="Verdana" w:hAnsi="Verdana"/>
          <w:sz w:val="20"/>
          <w:szCs w:val="20"/>
        </w:rPr>
        <w:t xml:space="preserve"> the risk, and subsequent impact and consequences, of any inaccurate or incomplete reporting, or any misreporting, of information to the Authority.</w:t>
      </w:r>
    </w:p>
    <w:p w14:paraId="3D855F17" w14:textId="77777777" w:rsidR="00CD0817" w:rsidRPr="00766141" w:rsidRDefault="00CD0817" w:rsidP="00CD0817">
      <w:pPr>
        <w:numPr>
          <w:ilvl w:val="0"/>
          <w:numId w:val="54"/>
        </w:numPr>
        <w:autoSpaceDE w:val="0"/>
        <w:autoSpaceDN w:val="0"/>
        <w:adjustRightInd w:val="0"/>
        <w:spacing w:before="240" w:after="240" w:line="360" w:lineRule="auto"/>
        <w:rPr>
          <w:del w:id="448" w:author="Ofgem" w:date="2020-09-29T13:10:00Z"/>
          <w:rFonts w:eastAsia="Calibri" w:cs="Times New Roman"/>
          <w:sz w:val="22"/>
          <w:szCs w:val="22"/>
        </w:rPr>
      </w:pPr>
      <w:del w:id="449" w:author="Ofgem" w:date="2020-09-29T13:10:00Z">
        <w:r w:rsidRPr="00766141">
          <w:rPr>
            <w:rFonts w:eastAsia="Calibri" w:cs="Times New Roman"/>
            <w:sz w:val="22"/>
            <w:szCs w:val="22"/>
          </w:rPr>
          <w:delText>This condition comes into effect in this licence on</w:delText>
        </w:r>
      </w:del>
      <w:ins w:id="450" w:author="Ofgem" w:date="2020-09-29T13:10:00Z">
        <w:r>
          <w:rPr>
            <w:rFonts w:ascii="Verdana" w:hAnsi="Verdana"/>
            <w:sz w:val="20"/>
          </w:rPr>
          <w:t>It outlines</w:t>
        </w:r>
      </w:ins>
      <w:r>
        <w:rPr>
          <w:rFonts w:ascii="Verdana" w:hAnsi="Verdana"/>
          <w:sz w:val="20"/>
        </w:rPr>
        <w:t xml:space="preserve"> the </w:t>
      </w:r>
      <w:del w:id="451" w:author="Ofgem" w:date="2020-09-29T13:10:00Z">
        <w:r w:rsidRPr="00766141">
          <w:rPr>
            <w:rFonts w:eastAsia="Calibri" w:cs="Times New Roman"/>
            <w:sz w:val="22"/>
            <w:szCs w:val="22"/>
          </w:rPr>
          <w:delText>earlier of:</w:delText>
        </w:r>
      </w:del>
    </w:p>
    <w:p w14:paraId="409DBDE3" w14:textId="77777777" w:rsidR="00CD0817" w:rsidRPr="00766141" w:rsidRDefault="00CD0817" w:rsidP="00CD0817">
      <w:pPr>
        <w:autoSpaceDE w:val="0"/>
        <w:autoSpaceDN w:val="0"/>
        <w:adjustRightInd w:val="0"/>
        <w:spacing w:after="220" w:line="360" w:lineRule="auto"/>
        <w:ind w:left="1080" w:hanging="360"/>
        <w:rPr>
          <w:del w:id="452" w:author="Ofgem" w:date="2020-09-29T13:10:00Z"/>
          <w:rFonts w:eastAsia="Times New Roman" w:cs="Times New Roman"/>
          <w:sz w:val="22"/>
          <w:szCs w:val="22"/>
        </w:rPr>
      </w:pPr>
      <w:ins w:id="453" w:author="Ofgem" w:date="2020-09-29T13:10:00Z">
        <w:r>
          <w:rPr>
            <w:rFonts w:ascii="Verdana" w:hAnsi="Verdana"/>
            <w:sz w:val="20"/>
          </w:rPr>
          <w:t xml:space="preserve">process </w:t>
        </w:r>
      </w:ins>
      <w:r>
        <w:rPr>
          <w:rFonts w:ascii="Verdana" w:hAnsi="Verdana"/>
          <w:sz w:val="20"/>
        </w:rPr>
        <w:t xml:space="preserve">the </w:t>
      </w:r>
      <w:del w:id="454" w:author="Ofgem" w:date="2020-09-29T13:10:00Z">
        <w:r w:rsidRPr="00766141">
          <w:rPr>
            <w:rFonts w:eastAsia="Times New Roman" w:cs="Times New Roman"/>
            <w:sz w:val="22"/>
            <w:szCs w:val="22"/>
          </w:rPr>
          <w:delText>date on which a data assurance direction in accordance with</w:delText>
        </w:r>
      </w:del>
      <w:ins w:id="455" w:author="Ofgem" w:date="2020-09-29T13:10:00Z">
        <w:r>
          <w:rPr>
            <w:rFonts w:ascii="Verdana" w:hAnsi="Verdana"/>
            <w:sz w:val="20"/>
          </w:rPr>
          <w:t>Authority will follow in issuing and amending</w:t>
        </w:r>
      </w:ins>
      <w:r>
        <w:rPr>
          <w:rFonts w:ascii="Verdana" w:hAnsi="Verdana"/>
          <w:sz w:val="20"/>
        </w:rPr>
        <w:t xml:space="preserve"> the </w:t>
      </w:r>
      <w:del w:id="456" w:author="Ofgem" w:date="2020-09-29T13:10:00Z">
        <w:r w:rsidRPr="00766141">
          <w:rPr>
            <w:rFonts w:eastAsia="Times New Roman" w:cs="Times New Roman"/>
            <w:sz w:val="22"/>
            <w:szCs w:val="22"/>
          </w:rPr>
          <w:delText>provisions of Part B below has effect; and</w:delText>
        </w:r>
      </w:del>
    </w:p>
    <w:p w14:paraId="7E8A80B5" w14:textId="77777777" w:rsidR="00CD0817" w:rsidRPr="007A45BF" w:rsidRDefault="00CD0817" w:rsidP="00CD0817">
      <w:pPr>
        <w:pStyle w:val="LCNumberedPara"/>
        <w:numPr>
          <w:ilvl w:val="0"/>
          <w:numId w:val="14"/>
        </w:numPr>
        <w:spacing w:before="0" w:after="220" w:line="360" w:lineRule="auto"/>
        <w:ind w:right="-188"/>
        <w:contextualSpacing w:val="0"/>
        <w:rPr>
          <w:rFonts w:ascii="Verdana" w:hAnsi="Verdana"/>
          <w:sz w:val="20"/>
          <w:szCs w:val="20"/>
        </w:rPr>
      </w:pPr>
      <w:del w:id="457" w:author="Ofgem" w:date="2020-09-29T13:10:00Z">
        <w:r w:rsidRPr="00766141">
          <w:rPr>
            <w:rFonts w:eastAsia="Times New Roman"/>
            <w:sz w:val="22"/>
            <w:szCs w:val="22"/>
          </w:rPr>
          <w:delText>1 April 2015</w:delText>
        </w:r>
      </w:del>
      <w:ins w:id="458" w:author="Ofgem" w:date="2020-09-29T13:10:00Z">
        <w:r>
          <w:rPr>
            <w:rFonts w:ascii="Verdana" w:hAnsi="Verdana"/>
            <w:sz w:val="20"/>
            <w:szCs w:val="20"/>
          </w:rPr>
          <w:t>Data Assurance Guidance</w:t>
        </w:r>
      </w:ins>
      <w:r>
        <w:rPr>
          <w:rFonts w:ascii="Verdana" w:hAnsi="Verdana"/>
          <w:sz w:val="20"/>
          <w:szCs w:val="20"/>
        </w:rPr>
        <w:t>.</w:t>
      </w:r>
    </w:p>
    <w:bookmarkEnd w:id="442"/>
    <w:p w14:paraId="22789864" w14:textId="77777777" w:rsidR="00CD0817" w:rsidRDefault="00CD0817" w:rsidP="00CD0817">
      <w:pPr>
        <w:pStyle w:val="LCHeading1"/>
        <w:rPr>
          <w:rFonts w:ascii="Verdana" w:hAnsi="Verdana"/>
          <w:sz w:val="20"/>
          <w:szCs w:val="20"/>
        </w:rPr>
      </w:pPr>
      <w:r w:rsidRPr="007A45BF">
        <w:rPr>
          <w:rFonts w:ascii="Verdana" w:hAnsi="Verdana"/>
          <w:sz w:val="20"/>
          <w:szCs w:val="20"/>
        </w:rPr>
        <w:t xml:space="preserve">Part A:  Licensee’s obligations </w:t>
      </w:r>
      <w:del w:id="459" w:author="Ofgem" w:date="2020-09-29T13:10:00Z">
        <w:r w:rsidRPr="00766141">
          <w:rPr>
            <w:rFonts w:cs="Times New Roman"/>
            <w:sz w:val="22"/>
            <w:szCs w:val="22"/>
          </w:rPr>
          <w:delText>under this condition</w:delText>
        </w:r>
      </w:del>
    </w:p>
    <w:p w14:paraId="077AF8E4" w14:textId="77777777" w:rsidR="00CD0817" w:rsidRPr="007A45BF" w:rsidRDefault="00CD0817" w:rsidP="00CD0817">
      <w:pPr>
        <w:pStyle w:val="LCHeading1"/>
        <w:rPr>
          <w:ins w:id="460" w:author="Ofgem" w:date="2020-09-29T13:10:00Z"/>
          <w:rFonts w:ascii="Verdana" w:hAnsi="Verdana"/>
          <w:sz w:val="20"/>
          <w:szCs w:val="20"/>
        </w:rPr>
      </w:pPr>
    </w:p>
    <w:p w14:paraId="13AAFE06" w14:textId="77777777" w:rsidR="00CD0817" w:rsidRPr="007A45BF" w:rsidRDefault="00CD0817" w:rsidP="00CD0817">
      <w:pPr>
        <w:pStyle w:val="LCNumberedPara"/>
        <w:numPr>
          <w:ilvl w:val="0"/>
          <w:numId w:val="14"/>
        </w:numPr>
        <w:spacing w:before="0" w:after="220" w:line="360" w:lineRule="auto"/>
        <w:ind w:right="-188"/>
        <w:contextualSpacing w:val="0"/>
        <w:rPr>
          <w:rFonts w:ascii="Verdana" w:hAnsi="Verdana"/>
          <w:sz w:val="20"/>
          <w:szCs w:val="20"/>
        </w:rPr>
      </w:pPr>
      <w:bookmarkStart w:id="461" w:name="_Ref322617199"/>
      <w:r w:rsidRPr="007A45BF">
        <w:rPr>
          <w:rFonts w:ascii="Verdana" w:hAnsi="Verdana"/>
          <w:sz w:val="20"/>
          <w:szCs w:val="20"/>
        </w:rPr>
        <w:t xml:space="preserve">The </w:t>
      </w:r>
      <w:r>
        <w:rPr>
          <w:rFonts w:ascii="Verdana" w:hAnsi="Verdana"/>
          <w:sz w:val="20"/>
          <w:szCs w:val="20"/>
        </w:rPr>
        <w:t>l</w:t>
      </w:r>
      <w:r w:rsidRPr="007A45BF">
        <w:rPr>
          <w:rFonts w:ascii="Verdana" w:hAnsi="Verdana"/>
          <w:sz w:val="20"/>
          <w:szCs w:val="20"/>
        </w:rPr>
        <w:t>icensee must:</w:t>
      </w:r>
    </w:p>
    <w:p w14:paraId="21DFF2B0" w14:textId="77777777" w:rsidR="00CD0817" w:rsidRPr="007A45BF" w:rsidRDefault="00CD0817" w:rsidP="00CD0817">
      <w:pPr>
        <w:pStyle w:val="LCNumberedPara"/>
        <w:numPr>
          <w:ilvl w:val="0"/>
          <w:numId w:val="15"/>
        </w:numPr>
        <w:spacing w:before="0" w:after="220" w:line="360" w:lineRule="auto"/>
        <w:ind w:right="-188"/>
        <w:contextualSpacing w:val="0"/>
        <w:rPr>
          <w:rFonts w:ascii="Verdana" w:hAnsi="Verdana"/>
          <w:sz w:val="20"/>
          <w:szCs w:val="20"/>
        </w:rPr>
      </w:pPr>
      <w:r w:rsidRPr="007A45BF">
        <w:rPr>
          <w:rFonts w:ascii="Verdana" w:hAnsi="Verdana"/>
          <w:sz w:val="20"/>
          <w:szCs w:val="20"/>
        </w:rPr>
        <w:t>comply with the provisions of the Data Assurance Guidance</w:t>
      </w:r>
      <w:del w:id="462" w:author="Ofgem" w:date="2020-09-29T13:10:00Z">
        <w:r w:rsidRPr="00766141">
          <w:rPr>
            <w:rFonts w:eastAsia="Times New Roman"/>
            <w:sz w:val="22"/>
            <w:szCs w:val="22"/>
          </w:rPr>
          <w:delText xml:space="preserve"> (“the DAG”), being a document that will be incorporated into this licence condition by way of licence modification, the scope and contents of which are set out in Part C of this condition, as if it were a condition of this licence</w:delText>
        </w:r>
      </w:del>
      <w:r w:rsidRPr="007A45BF">
        <w:rPr>
          <w:rFonts w:ascii="Verdana" w:hAnsi="Verdana"/>
          <w:sz w:val="20"/>
          <w:szCs w:val="20"/>
        </w:rPr>
        <w:t>;</w:t>
      </w:r>
    </w:p>
    <w:p w14:paraId="276E20DB" w14:textId="77777777" w:rsidR="00CD0817" w:rsidRPr="007A45BF" w:rsidRDefault="00CD0817" w:rsidP="00CD0817">
      <w:pPr>
        <w:pStyle w:val="LCNumberedPara"/>
        <w:numPr>
          <w:ilvl w:val="0"/>
          <w:numId w:val="15"/>
        </w:numPr>
        <w:spacing w:before="0" w:after="220" w:line="360" w:lineRule="auto"/>
        <w:ind w:right="-188"/>
        <w:contextualSpacing w:val="0"/>
        <w:rPr>
          <w:rFonts w:ascii="Verdana" w:hAnsi="Verdana"/>
          <w:sz w:val="20"/>
          <w:szCs w:val="20"/>
        </w:rPr>
      </w:pPr>
      <w:del w:id="463" w:author="Ofgem" w:date="2020-09-29T13:10:00Z">
        <w:r w:rsidRPr="00766141">
          <w:rPr>
            <w:rFonts w:eastAsia="Times New Roman"/>
            <w:sz w:val="22"/>
            <w:szCs w:val="22"/>
          </w:rPr>
          <w:delText xml:space="preserve">subject to paragraph 4, </w:delText>
        </w:r>
      </w:del>
      <w:r w:rsidRPr="007A45BF">
        <w:rPr>
          <w:rFonts w:ascii="Verdana" w:hAnsi="Verdana"/>
          <w:sz w:val="20"/>
          <w:szCs w:val="20"/>
        </w:rPr>
        <w:t xml:space="preserve">where required to provide </w:t>
      </w:r>
      <w:del w:id="464" w:author="Ofgem" w:date="2020-09-29T13:10:00Z">
        <w:r w:rsidRPr="00766141">
          <w:rPr>
            <w:rFonts w:eastAsia="Times New Roman"/>
            <w:sz w:val="22"/>
            <w:szCs w:val="22"/>
          </w:rPr>
          <w:delText>data</w:delText>
        </w:r>
      </w:del>
      <w:ins w:id="465" w:author="Ofgem" w:date="2020-09-29T13:10:00Z">
        <w:r>
          <w:rPr>
            <w:rFonts w:ascii="Verdana" w:hAnsi="Verdana"/>
            <w:sz w:val="20"/>
            <w:szCs w:val="20"/>
          </w:rPr>
          <w:t>Data</w:t>
        </w:r>
      </w:ins>
      <w:r w:rsidRPr="007A45BF">
        <w:rPr>
          <w:rFonts w:ascii="Verdana" w:hAnsi="Verdana"/>
          <w:sz w:val="20"/>
          <w:szCs w:val="20"/>
        </w:rPr>
        <w:t xml:space="preserve"> under the provisions of this licence, provide </w:t>
      </w:r>
      <w:del w:id="466" w:author="Ofgem" w:date="2020-09-29T13:10:00Z">
        <w:r w:rsidRPr="00766141">
          <w:rPr>
            <w:rFonts w:eastAsia="Times New Roman"/>
            <w:sz w:val="22"/>
            <w:szCs w:val="22"/>
          </w:rPr>
          <w:delText>accurate and complete data</w:delText>
        </w:r>
      </w:del>
      <w:ins w:id="467" w:author="Ofgem" w:date="2020-09-29T13:10:00Z">
        <w:r>
          <w:rPr>
            <w:rFonts w:ascii="Verdana" w:hAnsi="Verdana"/>
            <w:sz w:val="20"/>
            <w:szCs w:val="20"/>
          </w:rPr>
          <w:t>Data</w:t>
        </w:r>
        <w:r w:rsidRPr="00A71724">
          <w:rPr>
            <w:rFonts w:ascii="Verdana" w:hAnsi="Verdana"/>
            <w:sz w:val="20"/>
            <w:szCs w:val="20"/>
          </w:rPr>
          <w:t xml:space="preserve"> </w:t>
        </w:r>
        <w:r>
          <w:rPr>
            <w:rFonts w:ascii="Verdana" w:hAnsi="Verdana"/>
            <w:sz w:val="20"/>
            <w:szCs w:val="20"/>
          </w:rPr>
          <w:t>which complies with the requirements set out in the Data Assurance Guidance</w:t>
        </w:r>
      </w:ins>
      <w:r w:rsidRPr="007A45BF">
        <w:rPr>
          <w:rFonts w:ascii="Verdana" w:hAnsi="Verdana"/>
          <w:sz w:val="20"/>
          <w:szCs w:val="20"/>
        </w:rPr>
        <w:t>;</w:t>
      </w:r>
    </w:p>
    <w:p w14:paraId="46EF4002" w14:textId="77777777" w:rsidR="00CD0817" w:rsidRPr="007A45BF" w:rsidRDefault="00CD0817" w:rsidP="00CD0817">
      <w:pPr>
        <w:pStyle w:val="LCNumberedPara"/>
        <w:numPr>
          <w:ilvl w:val="0"/>
          <w:numId w:val="15"/>
        </w:numPr>
        <w:spacing w:before="0" w:after="220" w:line="360" w:lineRule="auto"/>
        <w:ind w:right="-188"/>
        <w:contextualSpacing w:val="0"/>
        <w:rPr>
          <w:rFonts w:ascii="Verdana" w:hAnsi="Verdana"/>
          <w:sz w:val="20"/>
          <w:szCs w:val="20"/>
        </w:rPr>
      </w:pPr>
      <w:r w:rsidRPr="007A45BF">
        <w:rPr>
          <w:rFonts w:ascii="Verdana" w:hAnsi="Verdana"/>
          <w:sz w:val="20"/>
          <w:szCs w:val="20"/>
        </w:rPr>
        <w:t xml:space="preserve">carry out a </w:t>
      </w:r>
      <w:del w:id="468" w:author="Ofgem" w:date="2020-09-29T13:10:00Z">
        <w:r w:rsidRPr="00766141">
          <w:rPr>
            <w:rFonts w:eastAsia="Times New Roman"/>
            <w:sz w:val="22"/>
            <w:szCs w:val="22"/>
          </w:rPr>
          <w:delText>risk assessment</w:delText>
        </w:r>
      </w:del>
      <w:ins w:id="469" w:author="Ofgem" w:date="2020-09-29T13:10:00Z">
        <w:r>
          <w:rPr>
            <w:rFonts w:ascii="Verdana" w:hAnsi="Verdana"/>
            <w:sz w:val="20"/>
            <w:szCs w:val="20"/>
          </w:rPr>
          <w:t>Risk Assessment</w:t>
        </w:r>
      </w:ins>
      <w:r w:rsidRPr="007A45BF">
        <w:rPr>
          <w:rFonts w:ascii="Verdana" w:hAnsi="Verdana"/>
          <w:sz w:val="20"/>
          <w:szCs w:val="20"/>
        </w:rPr>
        <w:t xml:space="preserve"> in accordance with such provisions and timescales as are specified for that purpose in the </w:t>
      </w:r>
      <w:del w:id="470" w:author="Ofgem" w:date="2020-09-29T13:10:00Z">
        <w:r w:rsidRPr="00766141">
          <w:rPr>
            <w:rFonts w:eastAsia="Times New Roman"/>
            <w:sz w:val="22"/>
            <w:szCs w:val="22"/>
          </w:rPr>
          <w:delText>DAG</w:delText>
        </w:r>
      </w:del>
      <w:ins w:id="471" w:author="Ofgem" w:date="2020-09-29T13:10:00Z">
        <w:r>
          <w:rPr>
            <w:rFonts w:ascii="Verdana" w:hAnsi="Verdana"/>
            <w:sz w:val="20"/>
            <w:szCs w:val="20"/>
          </w:rPr>
          <w:t>Data Assurance Guidance</w:t>
        </w:r>
      </w:ins>
      <w:r w:rsidRPr="007A45BF">
        <w:rPr>
          <w:rFonts w:ascii="Verdana" w:hAnsi="Verdana"/>
          <w:sz w:val="20"/>
          <w:szCs w:val="20"/>
        </w:rPr>
        <w:t>, and ensure that it has used its best endeavours to mitigate such risks as it has identified in that assessment;</w:t>
      </w:r>
    </w:p>
    <w:p w14:paraId="63776D62" w14:textId="77777777" w:rsidR="00CD0817" w:rsidRPr="007A45BF" w:rsidRDefault="00CD0817" w:rsidP="00CD0817">
      <w:pPr>
        <w:pStyle w:val="LCNumberedPara"/>
        <w:numPr>
          <w:ilvl w:val="0"/>
          <w:numId w:val="15"/>
        </w:numPr>
        <w:spacing w:before="0" w:after="220" w:line="360" w:lineRule="auto"/>
        <w:ind w:right="-188"/>
        <w:contextualSpacing w:val="0"/>
        <w:rPr>
          <w:rFonts w:ascii="Verdana" w:hAnsi="Verdana"/>
          <w:sz w:val="20"/>
          <w:szCs w:val="20"/>
        </w:rPr>
      </w:pPr>
      <w:r w:rsidRPr="007A45BF">
        <w:rPr>
          <w:rFonts w:ascii="Verdana" w:hAnsi="Verdana"/>
          <w:sz w:val="20"/>
          <w:szCs w:val="20"/>
        </w:rPr>
        <w:t xml:space="preserve">if directed by the Authority, procure an independent review of its </w:t>
      </w:r>
      <w:del w:id="472" w:author="Ofgem" w:date="2020-09-29T13:10:00Z">
        <w:r w:rsidRPr="00766141">
          <w:rPr>
            <w:rFonts w:eastAsia="Times New Roman"/>
            <w:sz w:val="22"/>
            <w:szCs w:val="22"/>
          </w:rPr>
          <w:delText>data assurance activities</w:delText>
        </w:r>
      </w:del>
      <w:ins w:id="473" w:author="Ofgem" w:date="2020-09-29T13:10:00Z">
        <w:r>
          <w:rPr>
            <w:rFonts w:ascii="Verdana" w:hAnsi="Verdana"/>
            <w:sz w:val="20"/>
            <w:szCs w:val="20"/>
          </w:rPr>
          <w:t>Data Assurance Activities</w:t>
        </w:r>
      </w:ins>
      <w:r w:rsidRPr="007A45BF">
        <w:rPr>
          <w:rFonts w:ascii="Verdana" w:hAnsi="Verdana"/>
          <w:sz w:val="20"/>
          <w:szCs w:val="20"/>
        </w:rPr>
        <w:t xml:space="preserve"> in accordance with such provisions and timescales as are specified for that purpose in the </w:t>
      </w:r>
      <w:del w:id="474" w:author="Ofgem" w:date="2020-09-29T13:10:00Z">
        <w:r w:rsidRPr="00766141">
          <w:rPr>
            <w:rFonts w:eastAsia="Times New Roman"/>
            <w:sz w:val="22"/>
            <w:szCs w:val="22"/>
          </w:rPr>
          <w:delText>DAG</w:delText>
        </w:r>
      </w:del>
      <w:ins w:id="475" w:author="Ofgem" w:date="2020-09-29T13:10:00Z">
        <w:r w:rsidRPr="007A45BF">
          <w:rPr>
            <w:rFonts w:ascii="Verdana" w:hAnsi="Verdana"/>
            <w:sz w:val="20"/>
            <w:szCs w:val="20"/>
          </w:rPr>
          <w:t>D</w:t>
        </w:r>
        <w:r>
          <w:rPr>
            <w:rFonts w:ascii="Verdana" w:hAnsi="Verdana"/>
            <w:sz w:val="20"/>
            <w:szCs w:val="20"/>
          </w:rPr>
          <w:t xml:space="preserve">ata </w:t>
        </w:r>
        <w:r w:rsidRPr="007A45BF">
          <w:rPr>
            <w:rFonts w:ascii="Verdana" w:hAnsi="Verdana"/>
            <w:sz w:val="20"/>
            <w:szCs w:val="20"/>
          </w:rPr>
          <w:t>A</w:t>
        </w:r>
        <w:r>
          <w:rPr>
            <w:rFonts w:ascii="Verdana" w:hAnsi="Verdana"/>
            <w:sz w:val="20"/>
            <w:szCs w:val="20"/>
          </w:rPr>
          <w:t xml:space="preserve">ssurance </w:t>
        </w:r>
        <w:r w:rsidRPr="007A45BF">
          <w:rPr>
            <w:rFonts w:ascii="Verdana" w:hAnsi="Verdana"/>
            <w:sz w:val="20"/>
            <w:szCs w:val="20"/>
          </w:rPr>
          <w:t>G</w:t>
        </w:r>
        <w:r>
          <w:rPr>
            <w:rFonts w:ascii="Verdana" w:hAnsi="Verdana"/>
            <w:sz w:val="20"/>
            <w:szCs w:val="20"/>
          </w:rPr>
          <w:t>uidance</w:t>
        </w:r>
      </w:ins>
      <w:r w:rsidRPr="007A45BF">
        <w:rPr>
          <w:rFonts w:ascii="Verdana" w:hAnsi="Verdana"/>
          <w:sz w:val="20"/>
          <w:szCs w:val="20"/>
        </w:rPr>
        <w:t>; and</w:t>
      </w:r>
    </w:p>
    <w:p w14:paraId="77AC2E93" w14:textId="77777777" w:rsidR="00CD0817" w:rsidRPr="007A45BF" w:rsidRDefault="00CD0817" w:rsidP="00CD0817">
      <w:pPr>
        <w:pStyle w:val="LCNumberedPara"/>
        <w:numPr>
          <w:ilvl w:val="0"/>
          <w:numId w:val="15"/>
        </w:numPr>
        <w:spacing w:before="0" w:after="220" w:line="360" w:lineRule="auto"/>
        <w:ind w:right="-188"/>
        <w:contextualSpacing w:val="0"/>
        <w:rPr>
          <w:rFonts w:ascii="Verdana" w:hAnsi="Verdana"/>
          <w:sz w:val="20"/>
          <w:szCs w:val="20"/>
        </w:rPr>
      </w:pPr>
      <w:r w:rsidRPr="007A45BF">
        <w:rPr>
          <w:rFonts w:ascii="Verdana" w:hAnsi="Verdana"/>
          <w:sz w:val="20"/>
          <w:szCs w:val="20"/>
        </w:rPr>
        <w:t xml:space="preserve">provide to the Authority, in accordance with such provisions and timescales as are specified for that purpose in the </w:t>
      </w:r>
      <w:del w:id="476" w:author="Ofgem" w:date="2020-09-29T13:10:00Z">
        <w:r w:rsidRPr="00766141">
          <w:rPr>
            <w:rFonts w:eastAsia="Times New Roman"/>
            <w:sz w:val="22"/>
            <w:szCs w:val="22"/>
          </w:rPr>
          <w:delText>DAG</w:delText>
        </w:r>
      </w:del>
      <w:ins w:id="477" w:author="Ofgem" w:date="2020-09-29T13:10:00Z">
        <w:r w:rsidRPr="007A45BF">
          <w:rPr>
            <w:rFonts w:ascii="Verdana" w:hAnsi="Verdana"/>
            <w:sz w:val="20"/>
            <w:szCs w:val="20"/>
          </w:rPr>
          <w:t>D</w:t>
        </w:r>
        <w:r>
          <w:rPr>
            <w:rFonts w:ascii="Verdana" w:hAnsi="Verdana"/>
            <w:sz w:val="20"/>
            <w:szCs w:val="20"/>
          </w:rPr>
          <w:t xml:space="preserve">ata </w:t>
        </w:r>
        <w:r w:rsidRPr="007A45BF">
          <w:rPr>
            <w:rFonts w:ascii="Verdana" w:hAnsi="Verdana"/>
            <w:sz w:val="20"/>
            <w:szCs w:val="20"/>
          </w:rPr>
          <w:t>A</w:t>
        </w:r>
        <w:r>
          <w:rPr>
            <w:rFonts w:ascii="Verdana" w:hAnsi="Verdana"/>
            <w:sz w:val="20"/>
            <w:szCs w:val="20"/>
          </w:rPr>
          <w:t xml:space="preserve">ssurance </w:t>
        </w:r>
        <w:r w:rsidRPr="007A45BF">
          <w:rPr>
            <w:rFonts w:ascii="Verdana" w:hAnsi="Verdana"/>
            <w:sz w:val="20"/>
            <w:szCs w:val="20"/>
          </w:rPr>
          <w:t>G</w:t>
        </w:r>
        <w:r>
          <w:rPr>
            <w:rFonts w:ascii="Verdana" w:hAnsi="Verdana"/>
            <w:sz w:val="20"/>
            <w:szCs w:val="20"/>
          </w:rPr>
          <w:t>uidance</w:t>
        </w:r>
      </w:ins>
      <w:r w:rsidRPr="007A45BF">
        <w:rPr>
          <w:rFonts w:ascii="Verdana" w:hAnsi="Verdana"/>
          <w:sz w:val="20"/>
          <w:szCs w:val="20"/>
        </w:rPr>
        <w:t>, report</w:t>
      </w:r>
      <w:r>
        <w:rPr>
          <w:rFonts w:ascii="Verdana" w:hAnsi="Verdana"/>
          <w:sz w:val="20"/>
          <w:szCs w:val="20"/>
        </w:rPr>
        <w:t>s</w:t>
      </w:r>
      <w:r w:rsidRPr="007A45BF">
        <w:rPr>
          <w:rFonts w:ascii="Verdana" w:hAnsi="Verdana"/>
          <w:sz w:val="20"/>
          <w:szCs w:val="20"/>
        </w:rPr>
        <w:t xml:space="preserve"> that</w:t>
      </w:r>
      <w:del w:id="478" w:author="Ofgem" w:date="2020-09-29T13:10:00Z">
        <w:r w:rsidRPr="00766141">
          <w:rPr>
            <w:rFonts w:eastAsia="Times New Roman"/>
            <w:sz w:val="22"/>
            <w:szCs w:val="22"/>
          </w:rPr>
          <w:delText xml:space="preserve"> variously</w:delText>
        </w:r>
      </w:del>
      <w:r w:rsidRPr="007A45BF">
        <w:rPr>
          <w:rFonts w:ascii="Verdana" w:hAnsi="Verdana"/>
          <w:sz w:val="20"/>
          <w:szCs w:val="20"/>
        </w:rPr>
        <w:t xml:space="preserve"> contain:</w:t>
      </w:r>
    </w:p>
    <w:p w14:paraId="2383C5C6" w14:textId="77777777" w:rsidR="00CD0817" w:rsidRPr="007A45BF" w:rsidRDefault="00CD0817" w:rsidP="00CD0817">
      <w:pPr>
        <w:pStyle w:val="LCi"/>
        <w:numPr>
          <w:ilvl w:val="0"/>
          <w:numId w:val="13"/>
        </w:numPr>
        <w:tabs>
          <w:tab w:val="clear" w:pos="709"/>
          <w:tab w:val="clear" w:pos="851"/>
          <w:tab w:val="clear" w:pos="1276"/>
          <w:tab w:val="clear" w:pos="1560"/>
          <w:tab w:val="center" w:pos="0"/>
        </w:tabs>
        <w:ind w:left="1843" w:hanging="567"/>
        <w:rPr>
          <w:rFonts w:ascii="Verdana" w:hAnsi="Verdana"/>
          <w:sz w:val="20"/>
          <w:szCs w:val="20"/>
        </w:rPr>
      </w:pPr>
      <w:r w:rsidRPr="007A45BF">
        <w:rPr>
          <w:rFonts w:ascii="Verdana" w:hAnsi="Verdana"/>
          <w:sz w:val="20"/>
          <w:szCs w:val="20"/>
        </w:rPr>
        <w:t xml:space="preserve">the results of the </w:t>
      </w:r>
      <w:r>
        <w:rPr>
          <w:rFonts w:ascii="Verdana" w:hAnsi="Verdana"/>
          <w:sz w:val="20"/>
          <w:szCs w:val="20"/>
        </w:rPr>
        <w:t>l</w:t>
      </w:r>
      <w:r w:rsidRPr="007A45BF">
        <w:rPr>
          <w:rFonts w:ascii="Verdana" w:hAnsi="Verdana"/>
          <w:sz w:val="20"/>
          <w:szCs w:val="20"/>
        </w:rPr>
        <w:t xml:space="preserve">icensee’s </w:t>
      </w:r>
      <w:del w:id="479" w:author="Ofgem" w:date="2020-09-29T13:10:00Z">
        <w:r w:rsidRPr="00766141">
          <w:rPr>
            <w:sz w:val="22"/>
            <w:szCs w:val="22"/>
          </w:rPr>
          <w:delText>risk assessment;</w:delText>
        </w:r>
      </w:del>
      <w:ins w:id="480" w:author="Ofgem" w:date="2020-09-29T13:10:00Z">
        <w:r>
          <w:rPr>
            <w:rFonts w:ascii="Verdana" w:hAnsi="Verdana"/>
            <w:sz w:val="20"/>
            <w:szCs w:val="20"/>
          </w:rPr>
          <w:t>Risk Assessment conducted under subparagraph (c)</w:t>
        </w:r>
        <w:r w:rsidRPr="007A45BF">
          <w:rPr>
            <w:rFonts w:ascii="Verdana" w:hAnsi="Verdana"/>
            <w:sz w:val="20"/>
            <w:szCs w:val="20"/>
          </w:rPr>
          <w:t>;</w:t>
        </w:r>
      </w:ins>
    </w:p>
    <w:p w14:paraId="114706E3" w14:textId="77777777" w:rsidR="00CD0817" w:rsidRPr="007A45BF" w:rsidRDefault="00CD0817" w:rsidP="00CD0817">
      <w:pPr>
        <w:pStyle w:val="LCi"/>
        <w:numPr>
          <w:ilvl w:val="0"/>
          <w:numId w:val="13"/>
        </w:numPr>
        <w:tabs>
          <w:tab w:val="clear" w:pos="709"/>
          <w:tab w:val="clear" w:pos="851"/>
          <w:tab w:val="clear" w:pos="1276"/>
          <w:tab w:val="clear" w:pos="1560"/>
          <w:tab w:val="center" w:pos="0"/>
        </w:tabs>
        <w:ind w:left="1843" w:hanging="567"/>
        <w:rPr>
          <w:rFonts w:ascii="Verdana" w:hAnsi="Verdana"/>
          <w:sz w:val="20"/>
          <w:szCs w:val="20"/>
        </w:rPr>
      </w:pPr>
      <w:r w:rsidRPr="007A45BF">
        <w:rPr>
          <w:rFonts w:ascii="Verdana" w:hAnsi="Verdana"/>
          <w:sz w:val="20"/>
          <w:szCs w:val="20"/>
        </w:rPr>
        <w:t xml:space="preserve">a description of the </w:t>
      </w:r>
      <w:del w:id="481" w:author="Ofgem" w:date="2020-09-29T13:10:00Z">
        <w:r w:rsidRPr="00766141">
          <w:rPr>
            <w:sz w:val="22"/>
            <w:szCs w:val="22"/>
          </w:rPr>
          <w:delText>data assurance activities</w:delText>
        </w:r>
      </w:del>
      <w:ins w:id="482" w:author="Ofgem" w:date="2020-09-29T13:10:00Z">
        <w:r>
          <w:rPr>
            <w:rFonts w:ascii="Verdana" w:hAnsi="Verdana"/>
            <w:sz w:val="20"/>
            <w:szCs w:val="20"/>
          </w:rPr>
          <w:t>Data Assurance Activities</w:t>
        </w:r>
      </w:ins>
      <w:r w:rsidRPr="007A45BF">
        <w:rPr>
          <w:rFonts w:ascii="Verdana" w:hAnsi="Verdana"/>
          <w:sz w:val="20"/>
          <w:szCs w:val="20"/>
        </w:rPr>
        <w:t xml:space="preserve"> that the </w:t>
      </w:r>
      <w:r>
        <w:rPr>
          <w:rFonts w:ascii="Verdana" w:hAnsi="Verdana"/>
          <w:sz w:val="20"/>
          <w:szCs w:val="20"/>
        </w:rPr>
        <w:t>licensee</w:t>
      </w:r>
      <w:r w:rsidRPr="007A45BF">
        <w:rPr>
          <w:rFonts w:ascii="Verdana" w:hAnsi="Verdana"/>
          <w:sz w:val="20"/>
          <w:szCs w:val="20"/>
        </w:rPr>
        <w:t xml:space="preserve"> intends to undertake concerning </w:t>
      </w:r>
      <w:r>
        <w:rPr>
          <w:rFonts w:ascii="Verdana" w:hAnsi="Verdana"/>
          <w:sz w:val="20"/>
          <w:szCs w:val="20"/>
        </w:rPr>
        <w:t xml:space="preserve">expected future </w:t>
      </w:r>
      <w:del w:id="483" w:author="Ofgem" w:date="2020-09-29T13:10:00Z">
        <w:r w:rsidRPr="00766141">
          <w:rPr>
            <w:sz w:val="22"/>
            <w:szCs w:val="22"/>
          </w:rPr>
          <w:delText>data</w:delText>
        </w:r>
      </w:del>
      <w:ins w:id="484" w:author="Ofgem" w:date="2020-09-29T13:10:00Z">
        <w:r>
          <w:rPr>
            <w:rFonts w:ascii="Verdana" w:hAnsi="Verdana"/>
            <w:sz w:val="20"/>
            <w:szCs w:val="20"/>
          </w:rPr>
          <w:t>Data</w:t>
        </w:r>
      </w:ins>
      <w:r w:rsidRPr="007A45BF">
        <w:rPr>
          <w:rFonts w:ascii="Verdana" w:hAnsi="Verdana"/>
          <w:sz w:val="20"/>
          <w:szCs w:val="20"/>
        </w:rPr>
        <w:t xml:space="preserve"> </w:t>
      </w:r>
      <w:r>
        <w:rPr>
          <w:rFonts w:ascii="Verdana" w:hAnsi="Verdana"/>
          <w:sz w:val="20"/>
          <w:szCs w:val="20"/>
        </w:rPr>
        <w:t xml:space="preserve">submissions </w:t>
      </w:r>
      <w:r w:rsidRPr="007A45BF">
        <w:rPr>
          <w:rFonts w:ascii="Verdana" w:hAnsi="Verdana"/>
          <w:sz w:val="20"/>
          <w:szCs w:val="20"/>
        </w:rPr>
        <w:t xml:space="preserve">for the </w:t>
      </w:r>
      <w:r>
        <w:rPr>
          <w:rFonts w:ascii="Verdana" w:hAnsi="Verdana"/>
          <w:sz w:val="20"/>
          <w:szCs w:val="20"/>
        </w:rPr>
        <w:t xml:space="preserve">relevant reporting period set out </w:t>
      </w:r>
      <w:r w:rsidRPr="007A45BF">
        <w:rPr>
          <w:rFonts w:ascii="Verdana" w:hAnsi="Verdana"/>
          <w:sz w:val="20"/>
          <w:szCs w:val="20"/>
        </w:rPr>
        <w:t xml:space="preserve">in </w:t>
      </w:r>
      <w:r>
        <w:rPr>
          <w:rFonts w:ascii="Verdana" w:hAnsi="Verdana"/>
          <w:sz w:val="20"/>
          <w:szCs w:val="20"/>
        </w:rPr>
        <w:t xml:space="preserve">the </w:t>
      </w:r>
      <w:del w:id="485" w:author="Ofgem" w:date="2020-09-29T13:10:00Z">
        <w:r w:rsidRPr="00766141">
          <w:rPr>
            <w:sz w:val="22"/>
            <w:szCs w:val="22"/>
          </w:rPr>
          <w:delText>DAG</w:delText>
        </w:r>
      </w:del>
      <w:ins w:id="486" w:author="Ofgem" w:date="2020-09-29T13:10:00Z">
        <w:r>
          <w:rPr>
            <w:rFonts w:ascii="Verdana" w:hAnsi="Verdana"/>
            <w:sz w:val="20"/>
            <w:szCs w:val="20"/>
          </w:rPr>
          <w:t>Data Assurance Guidance</w:t>
        </w:r>
      </w:ins>
      <w:r w:rsidRPr="007A45BF">
        <w:rPr>
          <w:rFonts w:ascii="Verdana" w:hAnsi="Verdana"/>
          <w:sz w:val="20"/>
          <w:szCs w:val="20"/>
        </w:rPr>
        <w:t>;</w:t>
      </w:r>
    </w:p>
    <w:p w14:paraId="6CDFF0A7" w14:textId="77777777" w:rsidR="00CD0817" w:rsidRPr="007A45BF" w:rsidRDefault="00CD0817" w:rsidP="00CD0817">
      <w:pPr>
        <w:pStyle w:val="LCi"/>
        <w:numPr>
          <w:ilvl w:val="0"/>
          <w:numId w:val="13"/>
        </w:numPr>
        <w:tabs>
          <w:tab w:val="clear" w:pos="709"/>
          <w:tab w:val="clear" w:pos="851"/>
          <w:tab w:val="clear" w:pos="1276"/>
          <w:tab w:val="clear" w:pos="1560"/>
          <w:tab w:val="center" w:pos="0"/>
        </w:tabs>
        <w:ind w:left="1843" w:hanging="567"/>
        <w:rPr>
          <w:rFonts w:ascii="Verdana" w:hAnsi="Verdana"/>
          <w:sz w:val="20"/>
          <w:szCs w:val="20"/>
        </w:rPr>
      </w:pPr>
      <w:r w:rsidRPr="007A45BF">
        <w:rPr>
          <w:rFonts w:ascii="Verdana" w:hAnsi="Verdana"/>
          <w:sz w:val="20"/>
          <w:szCs w:val="20"/>
        </w:rPr>
        <w:t xml:space="preserve">a description of the </w:t>
      </w:r>
      <w:del w:id="487" w:author="Ofgem" w:date="2020-09-29T13:10:00Z">
        <w:r w:rsidRPr="00766141">
          <w:rPr>
            <w:sz w:val="22"/>
            <w:szCs w:val="22"/>
          </w:rPr>
          <w:delText>data assurance activities</w:delText>
        </w:r>
      </w:del>
      <w:ins w:id="488" w:author="Ofgem" w:date="2020-09-29T13:10:00Z">
        <w:r>
          <w:rPr>
            <w:rFonts w:ascii="Verdana" w:hAnsi="Verdana"/>
            <w:sz w:val="20"/>
            <w:szCs w:val="20"/>
          </w:rPr>
          <w:t>Data Assurance Activities</w:t>
        </w:r>
      </w:ins>
      <w:r w:rsidRPr="007A45BF">
        <w:rPr>
          <w:rFonts w:ascii="Verdana" w:hAnsi="Verdana"/>
          <w:sz w:val="20"/>
          <w:szCs w:val="20"/>
        </w:rPr>
        <w:t xml:space="preserve"> undertaken by the </w:t>
      </w:r>
      <w:r>
        <w:rPr>
          <w:rFonts w:ascii="Verdana" w:hAnsi="Verdana"/>
          <w:sz w:val="20"/>
          <w:szCs w:val="20"/>
        </w:rPr>
        <w:t>licensee</w:t>
      </w:r>
      <w:r w:rsidRPr="007A45BF">
        <w:rPr>
          <w:rFonts w:ascii="Verdana" w:hAnsi="Verdana"/>
          <w:sz w:val="20"/>
          <w:szCs w:val="20"/>
        </w:rPr>
        <w:t xml:space="preserve"> concerning </w:t>
      </w:r>
      <w:r>
        <w:rPr>
          <w:rFonts w:ascii="Verdana" w:hAnsi="Verdana"/>
          <w:sz w:val="20"/>
          <w:szCs w:val="20"/>
        </w:rPr>
        <w:t xml:space="preserve">previously submitted </w:t>
      </w:r>
      <w:del w:id="489" w:author="Ofgem" w:date="2020-09-29T13:10:00Z">
        <w:r w:rsidRPr="00766141">
          <w:rPr>
            <w:sz w:val="22"/>
            <w:szCs w:val="22"/>
          </w:rPr>
          <w:delText>data</w:delText>
        </w:r>
      </w:del>
      <w:ins w:id="490" w:author="Ofgem" w:date="2020-09-29T13:10:00Z">
        <w:r>
          <w:rPr>
            <w:rFonts w:ascii="Verdana" w:hAnsi="Verdana"/>
            <w:sz w:val="20"/>
            <w:szCs w:val="20"/>
          </w:rPr>
          <w:t>Data</w:t>
        </w:r>
      </w:ins>
      <w:r w:rsidRPr="007A45BF">
        <w:rPr>
          <w:rFonts w:ascii="Verdana" w:hAnsi="Verdana"/>
          <w:sz w:val="20"/>
          <w:szCs w:val="20"/>
        </w:rPr>
        <w:t xml:space="preserve"> for the r</w:t>
      </w:r>
      <w:r>
        <w:rPr>
          <w:rFonts w:ascii="Verdana" w:hAnsi="Verdana"/>
          <w:sz w:val="20"/>
          <w:szCs w:val="20"/>
        </w:rPr>
        <w:t xml:space="preserve">elevant reporting period set out in the </w:t>
      </w:r>
      <w:del w:id="491" w:author="Ofgem" w:date="2020-09-29T13:10:00Z">
        <w:r w:rsidRPr="00766141">
          <w:rPr>
            <w:sz w:val="22"/>
            <w:szCs w:val="22"/>
          </w:rPr>
          <w:delText>DAG</w:delText>
        </w:r>
      </w:del>
      <w:ins w:id="492" w:author="Ofgem" w:date="2020-09-29T13:10:00Z">
        <w:r>
          <w:rPr>
            <w:rFonts w:ascii="Verdana" w:hAnsi="Verdana"/>
            <w:sz w:val="20"/>
            <w:szCs w:val="20"/>
          </w:rPr>
          <w:t>Data Assurance Guidance</w:t>
        </w:r>
      </w:ins>
      <w:r w:rsidRPr="007A45BF">
        <w:rPr>
          <w:rFonts w:ascii="Verdana" w:hAnsi="Verdana"/>
          <w:sz w:val="20"/>
          <w:szCs w:val="20"/>
        </w:rPr>
        <w:t>; and</w:t>
      </w:r>
    </w:p>
    <w:p w14:paraId="66202DBA" w14:textId="77777777" w:rsidR="00CD0817" w:rsidRPr="007A45BF" w:rsidRDefault="00CD0817" w:rsidP="00CD0817">
      <w:pPr>
        <w:pStyle w:val="LCi"/>
        <w:numPr>
          <w:ilvl w:val="0"/>
          <w:numId w:val="13"/>
        </w:numPr>
        <w:tabs>
          <w:tab w:val="clear" w:pos="709"/>
          <w:tab w:val="clear" w:pos="851"/>
          <w:tab w:val="clear" w:pos="1276"/>
          <w:tab w:val="clear" w:pos="1560"/>
          <w:tab w:val="center" w:pos="0"/>
        </w:tabs>
        <w:ind w:left="1843" w:hanging="567"/>
        <w:rPr>
          <w:rFonts w:ascii="Verdana" w:hAnsi="Verdana"/>
          <w:sz w:val="20"/>
          <w:szCs w:val="20"/>
        </w:rPr>
      </w:pPr>
      <w:r w:rsidRPr="007A45BF">
        <w:rPr>
          <w:rFonts w:ascii="Verdana" w:hAnsi="Verdana"/>
          <w:sz w:val="20"/>
          <w:szCs w:val="20"/>
        </w:rPr>
        <w:t xml:space="preserve">if required, the details and results of the independent review procured by the </w:t>
      </w:r>
      <w:r>
        <w:rPr>
          <w:rFonts w:ascii="Verdana" w:hAnsi="Verdana"/>
          <w:sz w:val="20"/>
          <w:szCs w:val="20"/>
        </w:rPr>
        <w:t>licensee</w:t>
      </w:r>
      <w:r w:rsidRPr="007A45BF">
        <w:rPr>
          <w:rFonts w:ascii="Verdana" w:hAnsi="Verdana"/>
          <w:sz w:val="20"/>
          <w:szCs w:val="20"/>
        </w:rPr>
        <w:t xml:space="preserve"> of its </w:t>
      </w:r>
      <w:del w:id="493" w:author="Ofgem" w:date="2020-09-29T13:10:00Z">
        <w:r w:rsidRPr="00766141">
          <w:rPr>
            <w:sz w:val="22"/>
            <w:szCs w:val="22"/>
          </w:rPr>
          <w:delText>data assurance activities</w:delText>
        </w:r>
      </w:del>
      <w:ins w:id="494" w:author="Ofgem" w:date="2020-09-29T13:10:00Z">
        <w:r>
          <w:rPr>
            <w:rFonts w:ascii="Verdana" w:hAnsi="Verdana"/>
            <w:sz w:val="20"/>
            <w:szCs w:val="20"/>
          </w:rPr>
          <w:t>Data Assurance Activities</w:t>
        </w:r>
      </w:ins>
      <w:r w:rsidRPr="007A45BF">
        <w:rPr>
          <w:rFonts w:ascii="Verdana" w:hAnsi="Verdana"/>
          <w:sz w:val="20"/>
          <w:szCs w:val="20"/>
        </w:rPr>
        <w:t>.</w:t>
      </w:r>
    </w:p>
    <w:p w14:paraId="7B872A88" w14:textId="77777777" w:rsidR="00CD0817" w:rsidRPr="00766141" w:rsidRDefault="00CD0817" w:rsidP="00CD0817">
      <w:pPr>
        <w:numPr>
          <w:ilvl w:val="0"/>
          <w:numId w:val="54"/>
        </w:numPr>
        <w:autoSpaceDE w:val="0"/>
        <w:autoSpaceDN w:val="0"/>
        <w:adjustRightInd w:val="0"/>
        <w:spacing w:before="240" w:after="240" w:line="360" w:lineRule="auto"/>
        <w:rPr>
          <w:del w:id="495" w:author="Ofgem" w:date="2020-09-29T13:10:00Z"/>
          <w:rFonts w:eastAsia="Calibri" w:cs="Times New Roman"/>
          <w:sz w:val="22"/>
          <w:szCs w:val="22"/>
        </w:rPr>
      </w:pPr>
      <w:bookmarkStart w:id="496" w:name="_Ref322617215"/>
      <w:bookmarkEnd w:id="461"/>
      <w:del w:id="497" w:author="Ofgem" w:date="2020-09-29T13:10:00Z">
        <w:r w:rsidRPr="00766141">
          <w:rPr>
            <w:rFonts w:eastAsia="Calibri" w:cs="Times New Roman"/>
            <w:sz w:val="22"/>
            <w:szCs w:val="22"/>
          </w:rPr>
          <w:delText>Data provided to the level of accuracy and reliability required under the relevant licence condition will be considered to be accurate and complete for the purposes of this condition.</w:delText>
        </w:r>
      </w:del>
    </w:p>
    <w:p w14:paraId="0B77AE2D" w14:textId="77777777" w:rsidR="00CD0817" w:rsidRDefault="00CD0817" w:rsidP="00CD0817">
      <w:pPr>
        <w:pStyle w:val="LCNumberedPara"/>
        <w:numPr>
          <w:ilvl w:val="0"/>
          <w:numId w:val="14"/>
        </w:numPr>
        <w:spacing w:before="0" w:after="220" w:line="360" w:lineRule="auto"/>
        <w:ind w:right="-188"/>
        <w:contextualSpacing w:val="0"/>
        <w:rPr>
          <w:rFonts w:ascii="Verdana" w:hAnsi="Verdana"/>
          <w:sz w:val="20"/>
          <w:szCs w:val="20"/>
        </w:rPr>
      </w:pPr>
      <w:r w:rsidRPr="007A45BF">
        <w:rPr>
          <w:rFonts w:ascii="Verdana" w:hAnsi="Verdana"/>
          <w:sz w:val="20"/>
          <w:szCs w:val="20"/>
        </w:rPr>
        <w:t xml:space="preserve">The </w:t>
      </w:r>
      <w:r>
        <w:rPr>
          <w:rFonts w:ascii="Verdana" w:hAnsi="Verdana"/>
          <w:sz w:val="20"/>
          <w:szCs w:val="20"/>
        </w:rPr>
        <w:t>licensee</w:t>
      </w:r>
      <w:r w:rsidRPr="007A45BF">
        <w:rPr>
          <w:rFonts w:ascii="Verdana" w:hAnsi="Verdana"/>
          <w:sz w:val="20"/>
          <w:szCs w:val="20"/>
        </w:rPr>
        <w:t xml:space="preserve"> must have in place and maintain appropriate systems, processes, and procedures to enable it to perform its obligations under paragraph 3.</w:t>
      </w:r>
    </w:p>
    <w:p w14:paraId="0961B71D" w14:textId="77777777" w:rsidR="00CD0817" w:rsidRPr="007A45BF" w:rsidRDefault="00CD0817" w:rsidP="00CD0817">
      <w:pPr>
        <w:pStyle w:val="LCNumberedPara"/>
        <w:numPr>
          <w:ilvl w:val="0"/>
          <w:numId w:val="14"/>
        </w:numPr>
        <w:spacing w:before="0" w:after="220" w:line="360" w:lineRule="auto"/>
        <w:ind w:right="-188"/>
        <w:contextualSpacing w:val="0"/>
        <w:rPr>
          <w:rFonts w:ascii="Verdana" w:hAnsi="Verdana"/>
          <w:sz w:val="20"/>
          <w:szCs w:val="20"/>
        </w:rPr>
      </w:pPr>
      <w:r w:rsidRPr="007A45BF">
        <w:rPr>
          <w:rFonts w:ascii="Verdana" w:hAnsi="Verdana"/>
          <w:sz w:val="20"/>
          <w:szCs w:val="20"/>
        </w:rPr>
        <w:t xml:space="preserve">The </w:t>
      </w:r>
      <w:r>
        <w:rPr>
          <w:rFonts w:ascii="Verdana" w:hAnsi="Verdana"/>
          <w:sz w:val="20"/>
          <w:szCs w:val="20"/>
        </w:rPr>
        <w:t>licensee</w:t>
      </w:r>
      <w:r w:rsidRPr="007A45BF">
        <w:rPr>
          <w:rFonts w:ascii="Verdana" w:hAnsi="Verdana"/>
          <w:sz w:val="20"/>
          <w:szCs w:val="20"/>
        </w:rPr>
        <w:t xml:space="preserve"> must comply with any direction given by the Authority that requires it to carry out (or, where appropriate, to procure and facilitate the carrying out of) a specific </w:t>
      </w:r>
      <w:del w:id="498" w:author="Ofgem" w:date="2020-09-29T13:10:00Z">
        <w:r w:rsidRPr="00766141">
          <w:rPr>
            <w:sz w:val="22"/>
            <w:szCs w:val="22"/>
          </w:rPr>
          <w:delText>data assurance activity</w:delText>
        </w:r>
      </w:del>
      <w:ins w:id="499" w:author="Ofgem" w:date="2020-09-29T13:10:00Z">
        <w:r>
          <w:rPr>
            <w:rFonts w:ascii="Verdana" w:hAnsi="Verdana"/>
            <w:sz w:val="20"/>
            <w:szCs w:val="20"/>
          </w:rPr>
          <w:t>Data Assurance Activity</w:t>
        </w:r>
      </w:ins>
      <w:r w:rsidRPr="007A45BF">
        <w:rPr>
          <w:rFonts w:ascii="Verdana" w:hAnsi="Verdana"/>
          <w:sz w:val="20"/>
          <w:szCs w:val="20"/>
        </w:rPr>
        <w:t xml:space="preserve"> in accordance with the provisions of Part </w:t>
      </w:r>
      <w:del w:id="500" w:author="Ofgem" w:date="2020-09-29T13:10:00Z">
        <w:r w:rsidRPr="00766141">
          <w:rPr>
            <w:sz w:val="22"/>
            <w:szCs w:val="22"/>
          </w:rPr>
          <w:delText>E</w:delText>
        </w:r>
      </w:del>
      <w:ins w:id="501" w:author="Ofgem" w:date="2020-09-29T13:10:00Z">
        <w:r>
          <w:rPr>
            <w:rFonts w:ascii="Verdana" w:hAnsi="Verdana"/>
            <w:sz w:val="20"/>
            <w:szCs w:val="20"/>
          </w:rPr>
          <w:t>C</w:t>
        </w:r>
      </w:ins>
      <w:r w:rsidRPr="007A45BF">
        <w:rPr>
          <w:rFonts w:ascii="Verdana" w:hAnsi="Verdana"/>
          <w:sz w:val="20"/>
          <w:szCs w:val="20"/>
        </w:rPr>
        <w:t>.</w:t>
      </w:r>
    </w:p>
    <w:bookmarkEnd w:id="496"/>
    <w:p w14:paraId="04BA80F2" w14:textId="77777777" w:rsidR="00CD0817" w:rsidRPr="00766141" w:rsidRDefault="00CD0817" w:rsidP="00CD0817">
      <w:pPr>
        <w:autoSpaceDE w:val="0"/>
        <w:autoSpaceDN w:val="0"/>
        <w:adjustRightInd w:val="0"/>
        <w:spacing w:after="220" w:line="360" w:lineRule="auto"/>
        <w:rPr>
          <w:del w:id="502" w:author="Ofgem" w:date="2020-09-29T13:10:00Z"/>
          <w:rFonts w:eastAsia="Calibri" w:cs="Times New Roman"/>
          <w:b/>
          <w:bCs/>
          <w:sz w:val="22"/>
          <w:szCs w:val="22"/>
        </w:rPr>
      </w:pPr>
      <w:r w:rsidRPr="007A45BF">
        <w:rPr>
          <w:rFonts w:ascii="Verdana" w:hAnsi="Verdana" w:cs="Times New Roman"/>
          <w:sz w:val="20"/>
        </w:rPr>
        <w:t xml:space="preserve">Part </w:t>
      </w:r>
      <w:r>
        <w:rPr>
          <w:rFonts w:ascii="Verdana" w:hAnsi="Verdana" w:cs="Times New Roman"/>
          <w:sz w:val="20"/>
        </w:rPr>
        <w:t>B</w:t>
      </w:r>
      <w:r w:rsidRPr="007A45BF">
        <w:rPr>
          <w:rFonts w:ascii="Verdana" w:hAnsi="Verdana" w:cs="Times New Roman"/>
          <w:sz w:val="20"/>
        </w:rPr>
        <w:t xml:space="preserve">: </w:t>
      </w:r>
      <w:del w:id="503" w:author="Ofgem" w:date="2020-09-29T13:10:00Z">
        <w:r w:rsidRPr="00766141">
          <w:rPr>
            <w:rFonts w:eastAsia="Calibri" w:cs="Times New Roman"/>
            <w:b/>
            <w:bCs/>
            <w:sz w:val="22"/>
            <w:szCs w:val="22"/>
          </w:rPr>
          <w:delText xml:space="preserve"> Requirement for consultation before giving a direction</w:delText>
        </w:r>
      </w:del>
    </w:p>
    <w:p w14:paraId="01F17A3E" w14:textId="77777777" w:rsidR="00CD0817" w:rsidRPr="00766141" w:rsidRDefault="00CD0817" w:rsidP="00CD0817">
      <w:pPr>
        <w:numPr>
          <w:ilvl w:val="0"/>
          <w:numId w:val="54"/>
        </w:numPr>
        <w:autoSpaceDE w:val="0"/>
        <w:autoSpaceDN w:val="0"/>
        <w:adjustRightInd w:val="0"/>
        <w:spacing w:before="240" w:after="240" w:line="360" w:lineRule="auto"/>
        <w:rPr>
          <w:del w:id="504" w:author="Ofgem" w:date="2020-09-29T13:10:00Z"/>
          <w:rFonts w:eastAsia="Calibri" w:cs="Times New Roman"/>
          <w:sz w:val="22"/>
          <w:szCs w:val="22"/>
        </w:rPr>
      </w:pPr>
      <w:del w:id="505" w:author="Ofgem" w:date="2020-09-29T13:10:00Z">
        <w:r w:rsidRPr="00766141">
          <w:rPr>
            <w:rFonts w:eastAsia="Calibri" w:cs="Times New Roman"/>
            <w:sz w:val="22"/>
            <w:szCs w:val="22"/>
          </w:rPr>
          <w:delText xml:space="preserve">A data assurance direction is of no effect unless, before issuing it, the Authority has first: </w:delText>
        </w:r>
      </w:del>
    </w:p>
    <w:p w14:paraId="27EB4416" w14:textId="77777777" w:rsidR="00CD0817" w:rsidRPr="00766141" w:rsidRDefault="00CD0817" w:rsidP="00CD0817">
      <w:pPr>
        <w:numPr>
          <w:ilvl w:val="0"/>
          <w:numId w:val="56"/>
        </w:numPr>
        <w:autoSpaceDE w:val="0"/>
        <w:autoSpaceDN w:val="0"/>
        <w:adjustRightInd w:val="0"/>
        <w:spacing w:after="220" w:line="360" w:lineRule="auto"/>
        <w:rPr>
          <w:del w:id="506" w:author="Ofgem" w:date="2020-09-29T13:10:00Z"/>
          <w:rFonts w:eastAsia="Times New Roman" w:cs="Times New Roman"/>
          <w:sz w:val="22"/>
          <w:szCs w:val="22"/>
        </w:rPr>
      </w:pPr>
      <w:del w:id="507" w:author="Ofgem" w:date="2020-09-29T13:10:00Z">
        <w:r w:rsidRPr="00766141">
          <w:rPr>
            <w:rFonts w:eastAsia="Times New Roman" w:cs="Times New Roman"/>
            <w:sz w:val="22"/>
            <w:szCs w:val="22"/>
          </w:rPr>
          <w:delText>given notice to all licensees in whose licence this condition has effect that it proposes to issue the direction:</w:delText>
        </w:r>
      </w:del>
    </w:p>
    <w:p w14:paraId="079FD63E" w14:textId="77777777" w:rsidR="00CD0817" w:rsidRPr="00766141" w:rsidRDefault="00CD0817" w:rsidP="00CD0817">
      <w:pPr>
        <w:numPr>
          <w:ilvl w:val="0"/>
          <w:numId w:val="13"/>
        </w:numPr>
        <w:tabs>
          <w:tab w:val="center" w:pos="-142"/>
          <w:tab w:val="center" w:pos="0"/>
        </w:tabs>
        <w:spacing w:after="240" w:line="360" w:lineRule="auto"/>
        <w:ind w:left="1996"/>
        <w:rPr>
          <w:del w:id="508" w:author="Ofgem" w:date="2020-09-29T13:10:00Z"/>
          <w:rFonts w:eastAsia="MS Mincho" w:cs="Times New Roman"/>
          <w:bCs/>
          <w:iCs/>
          <w:sz w:val="22"/>
          <w:szCs w:val="22"/>
          <w:lang w:eastAsia="en-GB"/>
        </w:rPr>
      </w:pPr>
      <w:del w:id="509" w:author="Ofgem" w:date="2020-09-29T13:10:00Z">
        <w:r w:rsidRPr="00766141">
          <w:rPr>
            <w:rFonts w:eastAsia="MS Mincho" w:cs="Times New Roman"/>
            <w:bCs/>
            <w:iCs/>
            <w:sz w:val="22"/>
            <w:szCs w:val="22"/>
            <w:lang w:eastAsia="en-GB"/>
          </w:rPr>
          <w:delText>specifying the date on which it proposes that it should have effect;</w:delText>
        </w:r>
      </w:del>
    </w:p>
    <w:p w14:paraId="19EAAF44" w14:textId="77777777" w:rsidR="00CD0817" w:rsidRPr="00766141" w:rsidRDefault="00CD0817" w:rsidP="00CD0817">
      <w:pPr>
        <w:numPr>
          <w:ilvl w:val="0"/>
          <w:numId w:val="13"/>
        </w:numPr>
        <w:tabs>
          <w:tab w:val="center" w:pos="-142"/>
          <w:tab w:val="center" w:pos="0"/>
        </w:tabs>
        <w:spacing w:after="240" w:line="360" w:lineRule="auto"/>
        <w:ind w:left="1996"/>
        <w:rPr>
          <w:del w:id="510" w:author="Ofgem" w:date="2020-09-29T13:10:00Z"/>
          <w:rFonts w:eastAsia="MS Mincho" w:cs="Times New Roman"/>
          <w:bCs/>
          <w:iCs/>
          <w:sz w:val="22"/>
          <w:szCs w:val="22"/>
          <w:lang w:eastAsia="en-GB"/>
        </w:rPr>
      </w:pPr>
      <w:del w:id="511" w:author="Ofgem" w:date="2020-09-29T13:10:00Z">
        <w:r w:rsidRPr="00766141">
          <w:rPr>
            <w:rFonts w:eastAsia="MS Mincho" w:cs="Times New Roman"/>
            <w:bCs/>
            <w:iCs/>
            <w:sz w:val="22"/>
            <w:szCs w:val="22"/>
            <w:lang w:eastAsia="en-GB"/>
          </w:rPr>
          <w:delText xml:space="preserve">setting out the text of the direction and the Authority’s reasons for proposing to issue it; </w:delText>
        </w:r>
      </w:del>
    </w:p>
    <w:p w14:paraId="5B5273A8" w14:textId="77777777" w:rsidR="00CD0817" w:rsidRPr="00766141" w:rsidRDefault="00CD0817" w:rsidP="00CD0817">
      <w:pPr>
        <w:numPr>
          <w:ilvl w:val="0"/>
          <w:numId w:val="13"/>
        </w:numPr>
        <w:tabs>
          <w:tab w:val="center" w:pos="-142"/>
          <w:tab w:val="center" w:pos="0"/>
        </w:tabs>
        <w:spacing w:after="240" w:line="360" w:lineRule="auto"/>
        <w:ind w:left="1996"/>
        <w:rPr>
          <w:del w:id="512" w:author="Ofgem" w:date="2020-09-29T13:10:00Z"/>
          <w:rFonts w:eastAsia="MS Mincho" w:cs="Times New Roman"/>
          <w:bCs/>
          <w:iCs/>
          <w:sz w:val="22"/>
          <w:szCs w:val="22"/>
          <w:lang w:eastAsia="en-GB"/>
        </w:rPr>
      </w:pPr>
      <w:del w:id="513" w:author="Ofgem" w:date="2020-09-29T13:10:00Z">
        <w:r w:rsidRPr="00766141">
          <w:rPr>
            <w:rFonts w:eastAsia="MS Mincho" w:cs="Times New Roman"/>
            <w:bCs/>
            <w:iCs/>
            <w:sz w:val="22"/>
            <w:szCs w:val="22"/>
            <w:lang w:eastAsia="en-GB"/>
          </w:rPr>
          <w:delText>specifying the time (which must not be a period of less than 28 days from the date of the notice) within which representations or objections with respect to the proposal may be made; and</w:delText>
        </w:r>
      </w:del>
    </w:p>
    <w:p w14:paraId="052BD777" w14:textId="77777777" w:rsidR="00CD0817" w:rsidRPr="00766141" w:rsidRDefault="00CD0817" w:rsidP="00CD0817">
      <w:pPr>
        <w:numPr>
          <w:ilvl w:val="0"/>
          <w:numId w:val="56"/>
        </w:numPr>
        <w:autoSpaceDE w:val="0"/>
        <w:autoSpaceDN w:val="0"/>
        <w:adjustRightInd w:val="0"/>
        <w:spacing w:after="220" w:line="360" w:lineRule="auto"/>
        <w:rPr>
          <w:del w:id="514" w:author="Ofgem" w:date="2020-09-29T13:10:00Z"/>
          <w:rFonts w:eastAsia="Times New Roman" w:cs="Times New Roman"/>
          <w:sz w:val="22"/>
          <w:szCs w:val="22"/>
        </w:rPr>
      </w:pPr>
      <w:del w:id="515" w:author="Ofgem" w:date="2020-09-29T13:10:00Z">
        <w:r w:rsidRPr="00766141">
          <w:rPr>
            <w:rFonts w:eastAsia="Times New Roman" w:cs="Times New Roman"/>
            <w:sz w:val="22"/>
            <w:szCs w:val="22"/>
          </w:rPr>
          <w:delText>considered any representations or objections in response to the notice that are duly made and not withdrawn.</w:delText>
        </w:r>
      </w:del>
    </w:p>
    <w:p w14:paraId="7DF5A520" w14:textId="77777777" w:rsidR="00CD0817" w:rsidRDefault="00CD0817" w:rsidP="00CD0817">
      <w:pPr>
        <w:pStyle w:val="LCHeading1"/>
        <w:spacing w:after="200"/>
        <w:rPr>
          <w:rFonts w:ascii="Verdana" w:hAnsi="Verdana" w:cs="Times New Roman"/>
          <w:sz w:val="20"/>
          <w:szCs w:val="20"/>
        </w:rPr>
      </w:pPr>
      <w:del w:id="516" w:author="Ofgem" w:date="2020-09-29T13:10:00Z">
        <w:r w:rsidRPr="00766141">
          <w:rPr>
            <w:rFonts w:cs="Times New Roman"/>
            <w:sz w:val="22"/>
            <w:szCs w:val="22"/>
          </w:rPr>
          <w:delText xml:space="preserve">Part C: Scope and contents of the </w:delText>
        </w:r>
      </w:del>
      <w:r>
        <w:rPr>
          <w:rFonts w:ascii="Verdana" w:hAnsi="Verdana" w:cs="Times New Roman"/>
          <w:sz w:val="20"/>
          <w:szCs w:val="20"/>
        </w:rPr>
        <w:t>Data Assurance Guidance</w:t>
      </w:r>
    </w:p>
    <w:p w14:paraId="53CCC5F8" w14:textId="77777777" w:rsidR="00CD0817" w:rsidRPr="007A45BF" w:rsidRDefault="00CD0817" w:rsidP="00CD0817">
      <w:pPr>
        <w:pStyle w:val="LCHeading1"/>
        <w:rPr>
          <w:ins w:id="517" w:author="Ofgem" w:date="2020-09-29T13:10:00Z"/>
          <w:rFonts w:ascii="Verdana" w:hAnsi="Verdana"/>
          <w:sz w:val="20"/>
          <w:szCs w:val="20"/>
        </w:rPr>
      </w:pPr>
    </w:p>
    <w:p w14:paraId="71D392FB" w14:textId="77777777" w:rsidR="00CD0817" w:rsidRDefault="00CD0817" w:rsidP="00CD0817">
      <w:pPr>
        <w:pStyle w:val="LCNumberedPara"/>
        <w:numPr>
          <w:ilvl w:val="0"/>
          <w:numId w:val="14"/>
        </w:numPr>
        <w:spacing w:before="0" w:after="220" w:line="360" w:lineRule="auto"/>
        <w:ind w:right="-188"/>
        <w:contextualSpacing w:val="0"/>
        <w:rPr>
          <w:ins w:id="518" w:author="Ofgem" w:date="2020-09-29T13:10:00Z"/>
          <w:rFonts w:ascii="Verdana" w:hAnsi="Verdana"/>
          <w:sz w:val="20"/>
          <w:szCs w:val="20"/>
        </w:rPr>
      </w:pPr>
      <w:bookmarkStart w:id="519" w:name="_Ref322617242"/>
      <w:r w:rsidRPr="007A45BF">
        <w:rPr>
          <w:rFonts w:ascii="Verdana" w:hAnsi="Verdana"/>
          <w:sz w:val="20"/>
          <w:szCs w:val="20"/>
        </w:rPr>
        <w:t>The</w:t>
      </w:r>
      <w:r>
        <w:rPr>
          <w:rFonts w:ascii="Verdana" w:hAnsi="Verdana"/>
          <w:sz w:val="20"/>
          <w:szCs w:val="20"/>
        </w:rPr>
        <w:t xml:space="preserve"> </w:t>
      </w:r>
      <w:del w:id="520" w:author="Ofgem" w:date="2020-09-29T13:10:00Z">
        <w:r w:rsidRPr="00766141">
          <w:rPr>
            <w:sz w:val="22"/>
            <w:szCs w:val="22"/>
          </w:rPr>
          <w:delText>DAG may from time to time be revised</w:delText>
        </w:r>
      </w:del>
      <w:ins w:id="521" w:author="Ofgem" w:date="2020-09-29T13:10:00Z">
        <w:r>
          <w:rPr>
            <w:rFonts w:ascii="Verdana" w:hAnsi="Verdana"/>
            <w:sz w:val="20"/>
            <w:szCs w:val="20"/>
          </w:rPr>
          <w:t>Authority will issue and amend the</w:t>
        </w:r>
        <w:r w:rsidRPr="007A45BF">
          <w:rPr>
            <w:rFonts w:ascii="Verdana" w:hAnsi="Verdana"/>
            <w:sz w:val="20"/>
            <w:szCs w:val="20"/>
          </w:rPr>
          <w:t xml:space="preserve"> D</w:t>
        </w:r>
        <w:r>
          <w:rPr>
            <w:rFonts w:ascii="Verdana" w:hAnsi="Verdana"/>
            <w:sz w:val="20"/>
            <w:szCs w:val="20"/>
          </w:rPr>
          <w:t xml:space="preserve">ata </w:t>
        </w:r>
        <w:r w:rsidRPr="007A45BF">
          <w:rPr>
            <w:rFonts w:ascii="Verdana" w:hAnsi="Verdana"/>
            <w:sz w:val="20"/>
            <w:szCs w:val="20"/>
          </w:rPr>
          <w:t>A</w:t>
        </w:r>
        <w:r>
          <w:rPr>
            <w:rFonts w:ascii="Verdana" w:hAnsi="Verdana"/>
            <w:sz w:val="20"/>
            <w:szCs w:val="20"/>
          </w:rPr>
          <w:t xml:space="preserve">ssurance </w:t>
        </w:r>
        <w:r w:rsidRPr="007A45BF">
          <w:rPr>
            <w:rFonts w:ascii="Verdana" w:hAnsi="Verdana"/>
            <w:sz w:val="20"/>
            <w:szCs w:val="20"/>
          </w:rPr>
          <w:t>G</w:t>
        </w:r>
        <w:r>
          <w:rPr>
            <w:rFonts w:ascii="Verdana" w:hAnsi="Verdana"/>
            <w:sz w:val="20"/>
            <w:szCs w:val="20"/>
          </w:rPr>
          <w:t>uidance</w:t>
        </w:r>
      </w:ins>
      <w:r w:rsidRPr="007A45BF">
        <w:rPr>
          <w:rFonts w:ascii="Verdana" w:hAnsi="Verdana"/>
          <w:sz w:val="20"/>
          <w:szCs w:val="20"/>
        </w:rPr>
        <w:t xml:space="preserve"> by </w:t>
      </w:r>
      <w:del w:id="522" w:author="Ofgem" w:date="2020-09-29T13:10:00Z">
        <w:r w:rsidRPr="00766141">
          <w:rPr>
            <w:sz w:val="22"/>
            <w:szCs w:val="22"/>
          </w:rPr>
          <w:delText>the</w:delText>
        </w:r>
      </w:del>
      <w:ins w:id="523" w:author="Ofgem" w:date="2020-09-29T13:10:00Z">
        <w:r w:rsidRPr="007A45BF">
          <w:rPr>
            <w:rFonts w:ascii="Verdana" w:hAnsi="Verdana"/>
            <w:sz w:val="20"/>
            <w:szCs w:val="20"/>
          </w:rPr>
          <w:t>direction.</w:t>
        </w:r>
      </w:ins>
    </w:p>
    <w:p w14:paraId="5CBAA9DB" w14:textId="77777777" w:rsidR="00CD0817" w:rsidRDefault="00CD0817" w:rsidP="00CD0817">
      <w:pPr>
        <w:pStyle w:val="LCNumberedPara"/>
        <w:numPr>
          <w:ilvl w:val="0"/>
          <w:numId w:val="14"/>
        </w:numPr>
        <w:spacing w:before="0" w:after="220" w:line="360" w:lineRule="auto"/>
        <w:ind w:right="-188"/>
        <w:contextualSpacing w:val="0"/>
        <w:rPr>
          <w:rFonts w:ascii="Verdana" w:hAnsi="Verdana"/>
          <w:sz w:val="20"/>
          <w:szCs w:val="20"/>
        </w:rPr>
      </w:pPr>
      <w:ins w:id="524" w:author="Ofgem" w:date="2020-09-29T13:10:00Z">
        <w:r>
          <w:rPr>
            <w:rFonts w:ascii="Verdana" w:hAnsi="Verdana"/>
            <w:sz w:val="20"/>
            <w:szCs w:val="20"/>
          </w:rPr>
          <w:t>The</w:t>
        </w:r>
      </w:ins>
      <w:r>
        <w:rPr>
          <w:rFonts w:ascii="Verdana" w:hAnsi="Verdana"/>
          <w:sz w:val="20"/>
          <w:szCs w:val="20"/>
        </w:rPr>
        <w:t xml:space="preserve"> Authority </w:t>
      </w:r>
      <w:del w:id="525" w:author="Ofgem" w:date="2020-09-29T13:10:00Z">
        <w:r w:rsidRPr="00766141">
          <w:rPr>
            <w:sz w:val="22"/>
            <w:szCs w:val="22"/>
          </w:rPr>
          <w:delText>under Part D of this condition</w:delText>
        </w:r>
      </w:del>
      <w:ins w:id="526" w:author="Ofgem" w:date="2020-09-29T13:10:00Z">
        <w:r>
          <w:rPr>
            <w:rFonts w:ascii="Verdana" w:hAnsi="Verdana"/>
            <w:sz w:val="20"/>
            <w:szCs w:val="20"/>
          </w:rPr>
          <w:t>will publish the Data Assurance Guidance on the Authority’s Website</w:t>
        </w:r>
      </w:ins>
      <w:r>
        <w:rPr>
          <w:rFonts w:ascii="Verdana" w:hAnsi="Verdana"/>
          <w:sz w:val="20"/>
          <w:szCs w:val="20"/>
        </w:rPr>
        <w:t>.</w:t>
      </w:r>
    </w:p>
    <w:p w14:paraId="00132E60" w14:textId="77777777" w:rsidR="00CD0817" w:rsidRPr="00766141" w:rsidRDefault="00CD0817" w:rsidP="00CD0817">
      <w:pPr>
        <w:numPr>
          <w:ilvl w:val="0"/>
          <w:numId w:val="54"/>
        </w:numPr>
        <w:autoSpaceDE w:val="0"/>
        <w:autoSpaceDN w:val="0"/>
        <w:adjustRightInd w:val="0"/>
        <w:spacing w:before="240" w:after="240" w:line="360" w:lineRule="auto"/>
        <w:rPr>
          <w:del w:id="527" w:author="Ofgem" w:date="2020-09-29T13:10:00Z"/>
          <w:rFonts w:eastAsia="Calibri" w:cs="Times New Roman"/>
          <w:sz w:val="22"/>
          <w:szCs w:val="22"/>
        </w:rPr>
      </w:pPr>
      <w:del w:id="528" w:author="Ofgem" w:date="2020-09-29T13:10:00Z">
        <w:r w:rsidRPr="00766141">
          <w:rPr>
            <w:rFonts w:eastAsia="Calibri" w:cs="Times New Roman"/>
            <w:sz w:val="22"/>
            <w:szCs w:val="22"/>
          </w:rPr>
          <w:delText>The purpose of the DAG is to</w:delText>
        </w:r>
        <w:bookmarkEnd w:id="519"/>
        <w:r w:rsidRPr="00766141">
          <w:rPr>
            <w:rFonts w:eastAsia="Calibri" w:cs="Times New Roman"/>
            <w:sz w:val="22"/>
            <w:szCs w:val="22"/>
          </w:rPr>
          <w:delText xml:space="preserve"> establish a process under which the licensee must comply with its obligations as set out in paragraph 3(b) to (e).</w:delText>
        </w:r>
        <w:bookmarkStart w:id="529" w:name="_Ref322617246"/>
      </w:del>
    </w:p>
    <w:p w14:paraId="7AE6B6FE" w14:textId="77777777" w:rsidR="00CD0817" w:rsidRPr="007A45BF" w:rsidRDefault="00CD0817" w:rsidP="00CD0817">
      <w:pPr>
        <w:pStyle w:val="LCNumberedPara"/>
        <w:numPr>
          <w:ilvl w:val="0"/>
          <w:numId w:val="14"/>
        </w:numPr>
        <w:spacing w:before="0" w:after="220" w:line="360" w:lineRule="auto"/>
        <w:ind w:right="-188"/>
        <w:contextualSpacing w:val="0"/>
        <w:rPr>
          <w:rFonts w:ascii="Verdana" w:hAnsi="Verdana"/>
          <w:sz w:val="20"/>
          <w:szCs w:val="20"/>
        </w:rPr>
      </w:pPr>
      <w:del w:id="530" w:author="Ofgem" w:date="2020-09-29T13:10:00Z">
        <w:r w:rsidRPr="00766141">
          <w:rPr>
            <w:sz w:val="22"/>
            <w:szCs w:val="22"/>
          </w:rPr>
          <w:delText>Subject to paragraphs 12 and 13, the DAG may</w:delText>
        </w:r>
      </w:del>
      <w:ins w:id="531" w:author="Ofgem" w:date="2020-09-29T13:10:00Z">
        <w:r>
          <w:rPr>
            <w:rFonts w:ascii="Verdana" w:hAnsi="Verdana"/>
            <w:sz w:val="20"/>
            <w:szCs w:val="20"/>
          </w:rPr>
          <w:t>The</w:t>
        </w:r>
        <w:r w:rsidRPr="007A45BF">
          <w:rPr>
            <w:rFonts w:ascii="Verdana" w:hAnsi="Verdana"/>
            <w:sz w:val="20"/>
            <w:szCs w:val="20"/>
          </w:rPr>
          <w:t xml:space="preserve"> D</w:t>
        </w:r>
        <w:r>
          <w:rPr>
            <w:rFonts w:ascii="Verdana" w:hAnsi="Verdana"/>
            <w:sz w:val="20"/>
            <w:szCs w:val="20"/>
          </w:rPr>
          <w:t xml:space="preserve">ata </w:t>
        </w:r>
        <w:r w:rsidRPr="007A45BF">
          <w:rPr>
            <w:rFonts w:ascii="Verdana" w:hAnsi="Verdana"/>
            <w:sz w:val="20"/>
            <w:szCs w:val="20"/>
          </w:rPr>
          <w:t>A</w:t>
        </w:r>
        <w:r>
          <w:rPr>
            <w:rFonts w:ascii="Verdana" w:hAnsi="Verdana"/>
            <w:sz w:val="20"/>
            <w:szCs w:val="20"/>
          </w:rPr>
          <w:t xml:space="preserve">ssurance </w:t>
        </w:r>
        <w:r w:rsidRPr="007A45BF">
          <w:rPr>
            <w:rFonts w:ascii="Verdana" w:hAnsi="Verdana"/>
            <w:sz w:val="20"/>
            <w:szCs w:val="20"/>
          </w:rPr>
          <w:t>G</w:t>
        </w:r>
        <w:r>
          <w:rPr>
            <w:rFonts w:ascii="Verdana" w:hAnsi="Verdana"/>
            <w:sz w:val="20"/>
            <w:szCs w:val="20"/>
          </w:rPr>
          <w:t>uidance</w:t>
        </w:r>
        <w:r w:rsidRPr="007A45BF">
          <w:rPr>
            <w:rFonts w:ascii="Verdana" w:hAnsi="Verdana"/>
            <w:sz w:val="20"/>
            <w:szCs w:val="20"/>
          </w:rPr>
          <w:t xml:space="preserve"> </w:t>
        </w:r>
        <w:r>
          <w:rPr>
            <w:rFonts w:ascii="Verdana" w:hAnsi="Verdana"/>
            <w:sz w:val="20"/>
            <w:szCs w:val="20"/>
          </w:rPr>
          <w:t>will</w:t>
        </w:r>
      </w:ins>
      <w:r w:rsidRPr="007A45BF">
        <w:rPr>
          <w:rFonts w:ascii="Verdana" w:hAnsi="Verdana"/>
          <w:sz w:val="20"/>
          <w:szCs w:val="20"/>
        </w:rPr>
        <w:t xml:space="preserve"> include, or make provision for, any of the following matters:</w:t>
      </w:r>
      <w:bookmarkEnd w:id="529"/>
    </w:p>
    <w:p w14:paraId="00072F3B" w14:textId="77777777" w:rsidR="00CD0817" w:rsidRPr="007A45BF" w:rsidRDefault="00CD0817" w:rsidP="00CD0817">
      <w:pPr>
        <w:pStyle w:val="LCNumberedPara"/>
        <w:numPr>
          <w:ilvl w:val="0"/>
          <w:numId w:val="16"/>
        </w:numPr>
        <w:spacing w:before="0" w:after="220" w:line="360" w:lineRule="auto"/>
        <w:ind w:right="-188"/>
        <w:contextualSpacing w:val="0"/>
        <w:rPr>
          <w:rFonts w:ascii="Verdana" w:hAnsi="Verdana"/>
          <w:sz w:val="20"/>
          <w:szCs w:val="20"/>
        </w:rPr>
      </w:pPr>
      <w:r w:rsidRPr="007A45BF">
        <w:rPr>
          <w:rFonts w:ascii="Verdana" w:hAnsi="Verdana"/>
          <w:sz w:val="20"/>
          <w:szCs w:val="20"/>
        </w:rPr>
        <w:t xml:space="preserve">the </w:t>
      </w:r>
      <w:del w:id="532" w:author="Ofgem" w:date="2020-09-29T13:10:00Z">
        <w:r w:rsidRPr="00766141">
          <w:rPr>
            <w:rFonts w:eastAsia="Times New Roman"/>
            <w:sz w:val="22"/>
            <w:szCs w:val="22"/>
          </w:rPr>
          <w:delText>data</w:delText>
        </w:r>
      </w:del>
      <w:ins w:id="533" w:author="Ofgem" w:date="2020-09-29T13:10:00Z">
        <w:r>
          <w:rPr>
            <w:rFonts w:ascii="Verdana" w:hAnsi="Verdana"/>
            <w:sz w:val="20"/>
            <w:szCs w:val="20"/>
          </w:rPr>
          <w:t>Data</w:t>
        </w:r>
      </w:ins>
      <w:r w:rsidRPr="007A45BF">
        <w:rPr>
          <w:rFonts w:ascii="Verdana" w:hAnsi="Verdana"/>
          <w:sz w:val="20"/>
          <w:szCs w:val="20"/>
        </w:rPr>
        <w:t xml:space="preserve"> to which the </w:t>
      </w:r>
      <w:del w:id="534" w:author="Ofgem" w:date="2020-09-29T13:10:00Z">
        <w:r w:rsidRPr="00766141">
          <w:rPr>
            <w:rFonts w:eastAsia="Times New Roman"/>
            <w:sz w:val="22"/>
            <w:szCs w:val="22"/>
          </w:rPr>
          <w:delText>risk assessment</w:delText>
        </w:r>
      </w:del>
      <w:ins w:id="535" w:author="Ofgem" w:date="2020-09-29T13:10:00Z">
        <w:r>
          <w:rPr>
            <w:rFonts w:ascii="Verdana" w:hAnsi="Verdana"/>
            <w:sz w:val="20"/>
            <w:szCs w:val="20"/>
          </w:rPr>
          <w:t>Risk Assessment</w:t>
        </w:r>
      </w:ins>
      <w:r w:rsidRPr="007A45BF">
        <w:rPr>
          <w:rFonts w:ascii="Verdana" w:hAnsi="Verdana"/>
          <w:sz w:val="20"/>
          <w:szCs w:val="20"/>
        </w:rPr>
        <w:t xml:space="preserve"> applies;</w:t>
      </w:r>
    </w:p>
    <w:p w14:paraId="2EAB9C6A" w14:textId="77777777" w:rsidR="00CD0817" w:rsidRPr="007A45BF" w:rsidRDefault="00CD0817" w:rsidP="00CD0817">
      <w:pPr>
        <w:pStyle w:val="LCNumberedPara"/>
        <w:numPr>
          <w:ilvl w:val="0"/>
          <w:numId w:val="16"/>
        </w:numPr>
        <w:spacing w:before="0" w:after="220" w:line="360" w:lineRule="auto"/>
        <w:ind w:right="-188"/>
        <w:contextualSpacing w:val="0"/>
        <w:rPr>
          <w:rFonts w:ascii="Verdana" w:hAnsi="Verdana"/>
          <w:sz w:val="20"/>
          <w:szCs w:val="20"/>
        </w:rPr>
      </w:pPr>
      <w:r w:rsidRPr="007A45BF">
        <w:rPr>
          <w:rFonts w:ascii="Verdana" w:hAnsi="Verdana"/>
          <w:sz w:val="20"/>
          <w:szCs w:val="20"/>
        </w:rPr>
        <w:t xml:space="preserve">the format </w:t>
      </w:r>
      <w:ins w:id="536" w:author="Ofgem" w:date="2020-09-29T13:10:00Z">
        <w:r>
          <w:rPr>
            <w:rFonts w:ascii="Verdana" w:hAnsi="Verdana"/>
            <w:sz w:val="20"/>
            <w:szCs w:val="20"/>
          </w:rPr>
          <w:t xml:space="preserve">(including </w:t>
        </w:r>
        <w:r w:rsidRPr="007A45BF">
          <w:rPr>
            <w:rFonts w:ascii="Verdana" w:hAnsi="Verdana"/>
            <w:sz w:val="20"/>
            <w:szCs w:val="20"/>
          </w:rPr>
          <w:t>its form, layout, scope and content</w:t>
        </w:r>
        <w:r>
          <w:rPr>
            <w:rFonts w:ascii="Verdana" w:hAnsi="Verdana"/>
            <w:sz w:val="20"/>
            <w:szCs w:val="20"/>
          </w:rPr>
          <w:t>)</w:t>
        </w:r>
        <w:r w:rsidRPr="007A45BF">
          <w:rPr>
            <w:rFonts w:ascii="Verdana" w:hAnsi="Verdana"/>
            <w:sz w:val="20"/>
            <w:szCs w:val="20"/>
          </w:rPr>
          <w:t xml:space="preserve"> </w:t>
        </w:r>
      </w:ins>
      <w:r w:rsidRPr="007A45BF">
        <w:rPr>
          <w:rFonts w:ascii="Verdana" w:hAnsi="Verdana"/>
          <w:sz w:val="20"/>
          <w:szCs w:val="20"/>
        </w:rPr>
        <w:t xml:space="preserve">of the </w:t>
      </w:r>
      <w:del w:id="537" w:author="Ofgem" w:date="2020-09-29T13:10:00Z">
        <w:r w:rsidRPr="00766141">
          <w:rPr>
            <w:rFonts w:eastAsia="Times New Roman"/>
            <w:sz w:val="22"/>
            <w:szCs w:val="22"/>
          </w:rPr>
          <w:delText>risk assessment</w:delText>
        </w:r>
      </w:del>
      <w:ins w:id="538" w:author="Ofgem" w:date="2020-09-29T13:10:00Z">
        <w:r>
          <w:rPr>
            <w:rFonts w:ascii="Verdana" w:hAnsi="Verdana"/>
            <w:sz w:val="20"/>
            <w:szCs w:val="20"/>
          </w:rPr>
          <w:t>Risk Assessment</w:t>
        </w:r>
      </w:ins>
      <w:r w:rsidRPr="007A45BF">
        <w:rPr>
          <w:rFonts w:ascii="Verdana" w:hAnsi="Verdana"/>
          <w:sz w:val="20"/>
          <w:szCs w:val="20"/>
        </w:rPr>
        <w:t>;</w:t>
      </w:r>
    </w:p>
    <w:p w14:paraId="089C47E8" w14:textId="77777777" w:rsidR="00CD0817" w:rsidRPr="007A45BF" w:rsidRDefault="00CD0817" w:rsidP="00CD0817">
      <w:pPr>
        <w:pStyle w:val="LCNumberedPara"/>
        <w:numPr>
          <w:ilvl w:val="0"/>
          <w:numId w:val="16"/>
        </w:numPr>
        <w:spacing w:before="0" w:after="220" w:line="360" w:lineRule="auto"/>
        <w:ind w:right="-188"/>
        <w:contextualSpacing w:val="0"/>
        <w:rPr>
          <w:rFonts w:ascii="Verdana" w:hAnsi="Verdana"/>
          <w:sz w:val="20"/>
          <w:szCs w:val="20"/>
        </w:rPr>
      </w:pPr>
      <w:r w:rsidRPr="007A45BF">
        <w:rPr>
          <w:rFonts w:ascii="Verdana" w:hAnsi="Verdana"/>
          <w:sz w:val="20"/>
          <w:szCs w:val="20"/>
        </w:rPr>
        <w:t xml:space="preserve">the frequency with which and the timescales within which the </w:t>
      </w:r>
      <w:del w:id="539" w:author="Ofgem" w:date="2020-09-29T13:10:00Z">
        <w:r w:rsidRPr="00766141">
          <w:rPr>
            <w:rFonts w:eastAsia="Times New Roman"/>
            <w:sz w:val="22"/>
            <w:szCs w:val="22"/>
          </w:rPr>
          <w:delText>risk assessment</w:delText>
        </w:r>
      </w:del>
      <w:ins w:id="540" w:author="Ofgem" w:date="2020-09-29T13:10:00Z">
        <w:r>
          <w:rPr>
            <w:rFonts w:ascii="Verdana" w:hAnsi="Verdana"/>
            <w:sz w:val="20"/>
            <w:szCs w:val="20"/>
          </w:rPr>
          <w:t>Risk Assessment</w:t>
        </w:r>
      </w:ins>
      <w:r w:rsidRPr="007A45BF">
        <w:rPr>
          <w:rFonts w:ascii="Verdana" w:hAnsi="Verdana"/>
          <w:sz w:val="20"/>
          <w:szCs w:val="20"/>
        </w:rPr>
        <w:t xml:space="preserve"> is required to be carried out;</w:t>
      </w:r>
    </w:p>
    <w:p w14:paraId="6E7F55A3" w14:textId="77777777" w:rsidR="00CD0817" w:rsidRPr="007A45BF" w:rsidRDefault="00CD0817" w:rsidP="00CD0817">
      <w:pPr>
        <w:pStyle w:val="LCNumberedPara"/>
        <w:numPr>
          <w:ilvl w:val="0"/>
          <w:numId w:val="16"/>
        </w:numPr>
        <w:spacing w:before="0" w:after="220" w:line="360" w:lineRule="auto"/>
        <w:ind w:right="-188"/>
        <w:contextualSpacing w:val="0"/>
        <w:rPr>
          <w:rFonts w:ascii="Verdana" w:hAnsi="Verdana"/>
          <w:sz w:val="20"/>
          <w:szCs w:val="20"/>
        </w:rPr>
      </w:pPr>
      <w:r w:rsidRPr="007A45BF">
        <w:rPr>
          <w:rFonts w:ascii="Verdana" w:hAnsi="Verdana"/>
          <w:sz w:val="20"/>
          <w:szCs w:val="20"/>
        </w:rPr>
        <w:t xml:space="preserve">the format </w:t>
      </w:r>
      <w:ins w:id="541" w:author="Ofgem" w:date="2020-09-29T13:10:00Z">
        <w:r>
          <w:rPr>
            <w:rFonts w:ascii="Verdana" w:hAnsi="Verdana"/>
            <w:sz w:val="20"/>
            <w:szCs w:val="20"/>
          </w:rPr>
          <w:t xml:space="preserve">(including </w:t>
        </w:r>
        <w:r w:rsidRPr="007A45BF">
          <w:rPr>
            <w:rFonts w:ascii="Verdana" w:hAnsi="Verdana"/>
            <w:sz w:val="20"/>
            <w:szCs w:val="20"/>
          </w:rPr>
          <w:t>its form, layout, scope and content</w:t>
        </w:r>
        <w:r>
          <w:rPr>
            <w:rFonts w:ascii="Verdana" w:hAnsi="Verdana"/>
            <w:sz w:val="20"/>
            <w:szCs w:val="20"/>
          </w:rPr>
          <w:t>)</w:t>
        </w:r>
        <w:r w:rsidRPr="007A45BF">
          <w:rPr>
            <w:rFonts w:ascii="Verdana" w:hAnsi="Verdana"/>
            <w:sz w:val="20"/>
            <w:szCs w:val="20"/>
          </w:rPr>
          <w:t xml:space="preserve"> </w:t>
        </w:r>
      </w:ins>
      <w:r w:rsidRPr="007A45BF">
        <w:rPr>
          <w:rFonts w:ascii="Verdana" w:hAnsi="Verdana"/>
          <w:sz w:val="20"/>
          <w:szCs w:val="20"/>
        </w:rPr>
        <w:t xml:space="preserve">of any independent review that may be required of the </w:t>
      </w:r>
      <w:r>
        <w:rPr>
          <w:rFonts w:ascii="Verdana" w:hAnsi="Verdana"/>
          <w:sz w:val="20"/>
          <w:szCs w:val="20"/>
        </w:rPr>
        <w:t>licensee</w:t>
      </w:r>
      <w:r w:rsidRPr="007A45BF">
        <w:rPr>
          <w:rFonts w:ascii="Verdana" w:hAnsi="Verdana"/>
          <w:sz w:val="20"/>
          <w:szCs w:val="20"/>
        </w:rPr>
        <w:t xml:space="preserve">’s </w:t>
      </w:r>
      <w:del w:id="542" w:author="Ofgem" w:date="2020-09-29T13:10:00Z">
        <w:r w:rsidRPr="00766141">
          <w:rPr>
            <w:rFonts w:eastAsia="Times New Roman"/>
            <w:sz w:val="22"/>
            <w:szCs w:val="22"/>
          </w:rPr>
          <w:delText>data assurance activities</w:delText>
        </w:r>
      </w:del>
      <w:ins w:id="543" w:author="Ofgem" w:date="2020-09-29T13:10:00Z">
        <w:r>
          <w:rPr>
            <w:rFonts w:ascii="Verdana" w:hAnsi="Verdana"/>
            <w:sz w:val="20"/>
            <w:szCs w:val="20"/>
          </w:rPr>
          <w:t>Data Assurance Activities</w:t>
        </w:r>
      </w:ins>
      <w:r w:rsidRPr="007A45BF">
        <w:rPr>
          <w:rFonts w:ascii="Verdana" w:hAnsi="Verdana"/>
          <w:sz w:val="20"/>
          <w:szCs w:val="20"/>
        </w:rPr>
        <w:t xml:space="preserve"> and the associated reporting requirements;</w:t>
      </w:r>
    </w:p>
    <w:p w14:paraId="26053D8F" w14:textId="77777777" w:rsidR="00CD0817" w:rsidRPr="007A45BF" w:rsidRDefault="00CD0817" w:rsidP="00CD0817">
      <w:pPr>
        <w:pStyle w:val="LCNumberedPara"/>
        <w:numPr>
          <w:ilvl w:val="0"/>
          <w:numId w:val="16"/>
        </w:numPr>
        <w:spacing w:before="0" w:after="220" w:line="360" w:lineRule="auto"/>
        <w:ind w:right="-188"/>
        <w:contextualSpacing w:val="0"/>
        <w:rPr>
          <w:rFonts w:ascii="Verdana" w:hAnsi="Verdana"/>
          <w:sz w:val="20"/>
          <w:szCs w:val="20"/>
        </w:rPr>
      </w:pPr>
      <w:r w:rsidRPr="007A45BF">
        <w:rPr>
          <w:rFonts w:ascii="Verdana" w:hAnsi="Verdana"/>
          <w:sz w:val="20"/>
          <w:szCs w:val="20"/>
        </w:rPr>
        <w:t>the format</w:t>
      </w:r>
      <w:ins w:id="544" w:author="Ofgem" w:date="2020-09-29T13:10:00Z">
        <w:r w:rsidRPr="007A45BF">
          <w:rPr>
            <w:rFonts w:ascii="Verdana" w:hAnsi="Verdana"/>
            <w:sz w:val="20"/>
            <w:szCs w:val="20"/>
          </w:rPr>
          <w:t xml:space="preserve"> </w:t>
        </w:r>
        <w:r>
          <w:rPr>
            <w:rFonts w:ascii="Verdana" w:hAnsi="Verdana"/>
            <w:sz w:val="20"/>
            <w:szCs w:val="20"/>
          </w:rPr>
          <w:t xml:space="preserve">(including </w:t>
        </w:r>
        <w:r w:rsidRPr="007A45BF">
          <w:rPr>
            <w:rFonts w:ascii="Verdana" w:hAnsi="Verdana"/>
            <w:sz w:val="20"/>
            <w:szCs w:val="20"/>
          </w:rPr>
          <w:t>its form, layout, scope and content</w:t>
        </w:r>
        <w:r>
          <w:rPr>
            <w:rFonts w:ascii="Verdana" w:hAnsi="Verdana"/>
            <w:sz w:val="20"/>
            <w:szCs w:val="20"/>
          </w:rPr>
          <w:t>)</w:t>
        </w:r>
      </w:ins>
      <w:r w:rsidRPr="007A45BF">
        <w:rPr>
          <w:rFonts w:ascii="Verdana" w:hAnsi="Verdana"/>
          <w:sz w:val="20"/>
          <w:szCs w:val="20"/>
        </w:rPr>
        <w:t xml:space="preserve"> of the reporting requirements detailed in paragraph 3(e);</w:t>
      </w:r>
    </w:p>
    <w:p w14:paraId="32176DCB" w14:textId="77777777" w:rsidR="00CD0817" w:rsidRDefault="00CD0817" w:rsidP="00CD0817">
      <w:pPr>
        <w:pStyle w:val="LCNumberedPara"/>
        <w:numPr>
          <w:ilvl w:val="0"/>
          <w:numId w:val="16"/>
        </w:numPr>
        <w:spacing w:before="0" w:after="220" w:line="360" w:lineRule="auto"/>
        <w:ind w:right="-188"/>
        <w:contextualSpacing w:val="0"/>
        <w:rPr>
          <w:rFonts w:ascii="Verdana" w:hAnsi="Verdana"/>
          <w:sz w:val="20"/>
          <w:szCs w:val="20"/>
        </w:rPr>
      </w:pPr>
      <w:r w:rsidRPr="007A45BF">
        <w:rPr>
          <w:rFonts w:ascii="Verdana" w:hAnsi="Verdana"/>
          <w:sz w:val="20"/>
          <w:szCs w:val="20"/>
        </w:rPr>
        <w:t xml:space="preserve">the frequency with which and the timescales within which the </w:t>
      </w:r>
      <w:r>
        <w:rPr>
          <w:rFonts w:ascii="Verdana" w:hAnsi="Verdana"/>
          <w:sz w:val="20"/>
          <w:szCs w:val="20"/>
        </w:rPr>
        <w:t>l</w:t>
      </w:r>
      <w:r w:rsidRPr="007A45BF">
        <w:rPr>
          <w:rFonts w:ascii="Verdana" w:hAnsi="Verdana"/>
          <w:sz w:val="20"/>
          <w:szCs w:val="20"/>
        </w:rPr>
        <w:t xml:space="preserve">icensee should report on its </w:t>
      </w:r>
      <w:del w:id="545" w:author="Ofgem" w:date="2020-09-29T13:10:00Z">
        <w:r w:rsidRPr="00766141">
          <w:rPr>
            <w:rFonts w:eastAsia="Times New Roman"/>
            <w:sz w:val="22"/>
            <w:szCs w:val="22"/>
          </w:rPr>
          <w:delText>data assurance activities</w:delText>
        </w:r>
      </w:del>
      <w:ins w:id="546" w:author="Ofgem" w:date="2020-09-29T13:10:00Z">
        <w:r>
          <w:rPr>
            <w:rFonts w:ascii="Verdana" w:hAnsi="Verdana"/>
            <w:sz w:val="20"/>
            <w:szCs w:val="20"/>
          </w:rPr>
          <w:t>Data Assurance Activities</w:t>
        </w:r>
      </w:ins>
      <w:r w:rsidRPr="007A45BF">
        <w:rPr>
          <w:rFonts w:ascii="Verdana" w:hAnsi="Verdana"/>
          <w:sz w:val="20"/>
          <w:szCs w:val="20"/>
        </w:rPr>
        <w:t xml:space="preserve"> to the Authority</w:t>
      </w:r>
      <w:r>
        <w:rPr>
          <w:rFonts w:ascii="Verdana" w:hAnsi="Verdana"/>
          <w:sz w:val="20"/>
          <w:szCs w:val="20"/>
        </w:rPr>
        <w:t>; and</w:t>
      </w:r>
    </w:p>
    <w:p w14:paraId="47DBCC3A" w14:textId="77777777" w:rsidR="00CD0817" w:rsidRPr="007A45BF" w:rsidRDefault="00CD0817" w:rsidP="00CD0817">
      <w:pPr>
        <w:pStyle w:val="LCNumberedPara"/>
        <w:numPr>
          <w:ilvl w:val="0"/>
          <w:numId w:val="16"/>
        </w:numPr>
        <w:spacing w:before="0" w:after="220" w:line="360" w:lineRule="auto"/>
        <w:ind w:right="-188"/>
        <w:contextualSpacing w:val="0"/>
        <w:rPr>
          <w:rFonts w:ascii="Verdana" w:hAnsi="Verdana"/>
          <w:sz w:val="20"/>
          <w:szCs w:val="20"/>
        </w:rPr>
      </w:pPr>
      <w:r>
        <w:rPr>
          <w:rFonts w:ascii="Verdana" w:hAnsi="Verdana"/>
          <w:sz w:val="20"/>
          <w:szCs w:val="20"/>
        </w:rPr>
        <w:t xml:space="preserve">the time period(s) to which required reports </w:t>
      </w:r>
      <w:ins w:id="547" w:author="Ofgem" w:date="2020-09-29T13:10:00Z">
        <w:r>
          <w:rPr>
            <w:rFonts w:ascii="Verdana" w:hAnsi="Verdana"/>
            <w:sz w:val="20"/>
            <w:szCs w:val="20"/>
          </w:rPr>
          <w:t xml:space="preserve">must </w:t>
        </w:r>
      </w:ins>
      <w:r>
        <w:rPr>
          <w:rFonts w:ascii="Verdana" w:hAnsi="Verdana"/>
          <w:sz w:val="20"/>
          <w:szCs w:val="20"/>
        </w:rPr>
        <w:t>relate</w:t>
      </w:r>
      <w:r w:rsidRPr="007A45BF">
        <w:rPr>
          <w:rFonts w:ascii="Verdana" w:hAnsi="Verdana"/>
          <w:sz w:val="20"/>
          <w:szCs w:val="20"/>
        </w:rPr>
        <w:t>.</w:t>
      </w:r>
    </w:p>
    <w:p w14:paraId="5636B1D9" w14:textId="77777777" w:rsidR="00CD0817" w:rsidRPr="00766141" w:rsidRDefault="00CD0817" w:rsidP="00CD0817">
      <w:pPr>
        <w:numPr>
          <w:ilvl w:val="0"/>
          <w:numId w:val="54"/>
        </w:numPr>
        <w:autoSpaceDE w:val="0"/>
        <w:autoSpaceDN w:val="0"/>
        <w:adjustRightInd w:val="0"/>
        <w:spacing w:before="240" w:after="240" w:line="360" w:lineRule="auto"/>
        <w:rPr>
          <w:del w:id="548" w:author="Ofgem" w:date="2020-09-29T13:10:00Z"/>
          <w:rFonts w:eastAsia="Calibri" w:cs="Times New Roman"/>
          <w:sz w:val="22"/>
          <w:szCs w:val="22"/>
        </w:rPr>
      </w:pPr>
      <w:del w:id="549" w:author="Ofgem" w:date="2020-09-29T13:10:00Z">
        <w:r w:rsidRPr="00766141">
          <w:rPr>
            <w:rFonts w:eastAsia="Calibri" w:cs="Times New Roman"/>
            <w:sz w:val="22"/>
            <w:szCs w:val="22"/>
          </w:rPr>
          <w:delText>Reference in paragraph 10 to the format of an assessment, review, or reporting requirement includes references to its form, layout, scope and content.</w:delText>
        </w:r>
      </w:del>
    </w:p>
    <w:p w14:paraId="0B51B770" w14:textId="77777777" w:rsidR="00CD0817" w:rsidRPr="007A45BF" w:rsidRDefault="00CD0817" w:rsidP="00CD0817">
      <w:pPr>
        <w:pStyle w:val="LCNumberedPara"/>
        <w:spacing w:before="0" w:after="220" w:line="360" w:lineRule="auto"/>
        <w:ind w:right="-188"/>
        <w:contextualSpacing w:val="0"/>
        <w:rPr>
          <w:ins w:id="550" w:author="Ofgem" w:date="2020-09-29T13:10:00Z"/>
          <w:rFonts w:ascii="Verdana" w:hAnsi="Verdana"/>
          <w:sz w:val="20"/>
          <w:szCs w:val="20"/>
        </w:rPr>
      </w:pPr>
    </w:p>
    <w:p w14:paraId="58F702DA" w14:textId="77777777" w:rsidR="00CD0817" w:rsidRPr="007A45BF" w:rsidRDefault="00CD0817" w:rsidP="00CD0817">
      <w:pPr>
        <w:pStyle w:val="LCNumberedPara"/>
        <w:numPr>
          <w:ilvl w:val="0"/>
          <w:numId w:val="14"/>
        </w:numPr>
        <w:spacing w:before="0" w:after="220" w:line="360" w:lineRule="auto"/>
        <w:ind w:right="-188"/>
        <w:contextualSpacing w:val="0"/>
        <w:rPr>
          <w:rFonts w:ascii="Verdana" w:hAnsi="Verdana"/>
          <w:sz w:val="20"/>
          <w:szCs w:val="20"/>
        </w:rPr>
      </w:pPr>
      <w:r w:rsidRPr="007A45BF">
        <w:rPr>
          <w:rFonts w:ascii="Verdana" w:hAnsi="Verdana"/>
          <w:sz w:val="20"/>
          <w:szCs w:val="20"/>
        </w:rPr>
        <w:t xml:space="preserve">The provisions of the </w:t>
      </w:r>
      <w:del w:id="551" w:author="Ofgem" w:date="2020-09-29T13:10:00Z">
        <w:r w:rsidRPr="00766141">
          <w:rPr>
            <w:sz w:val="22"/>
            <w:szCs w:val="22"/>
          </w:rPr>
          <w:delText>DAG must</w:delText>
        </w:r>
      </w:del>
      <w:ins w:id="552" w:author="Ofgem" w:date="2020-09-29T13:10:00Z">
        <w:r w:rsidRPr="007A45BF">
          <w:rPr>
            <w:rFonts w:ascii="Verdana" w:hAnsi="Verdana"/>
            <w:sz w:val="20"/>
            <w:szCs w:val="20"/>
          </w:rPr>
          <w:t>D</w:t>
        </w:r>
        <w:r>
          <w:rPr>
            <w:rFonts w:ascii="Verdana" w:hAnsi="Verdana"/>
            <w:sz w:val="20"/>
            <w:szCs w:val="20"/>
          </w:rPr>
          <w:t xml:space="preserve">ata </w:t>
        </w:r>
        <w:r w:rsidRPr="007A45BF">
          <w:rPr>
            <w:rFonts w:ascii="Verdana" w:hAnsi="Verdana"/>
            <w:sz w:val="20"/>
            <w:szCs w:val="20"/>
          </w:rPr>
          <w:t>A</w:t>
        </w:r>
        <w:r>
          <w:rPr>
            <w:rFonts w:ascii="Verdana" w:hAnsi="Verdana"/>
            <w:sz w:val="20"/>
            <w:szCs w:val="20"/>
          </w:rPr>
          <w:t xml:space="preserve">ssurance </w:t>
        </w:r>
        <w:r w:rsidRPr="007A45BF">
          <w:rPr>
            <w:rFonts w:ascii="Verdana" w:hAnsi="Verdana"/>
            <w:sz w:val="20"/>
            <w:szCs w:val="20"/>
          </w:rPr>
          <w:t>G</w:t>
        </w:r>
        <w:r>
          <w:rPr>
            <w:rFonts w:ascii="Verdana" w:hAnsi="Verdana"/>
            <w:sz w:val="20"/>
            <w:szCs w:val="20"/>
          </w:rPr>
          <w:t>uidance</w:t>
        </w:r>
        <w:r w:rsidRPr="007A45BF">
          <w:rPr>
            <w:rFonts w:ascii="Verdana" w:hAnsi="Verdana"/>
            <w:sz w:val="20"/>
            <w:szCs w:val="20"/>
          </w:rPr>
          <w:t xml:space="preserve"> </w:t>
        </w:r>
        <w:r>
          <w:rPr>
            <w:rFonts w:ascii="Verdana" w:hAnsi="Verdana"/>
            <w:sz w:val="20"/>
            <w:szCs w:val="20"/>
          </w:rPr>
          <w:t>will</w:t>
        </w:r>
      </w:ins>
      <w:r w:rsidRPr="007A45BF">
        <w:rPr>
          <w:rFonts w:ascii="Verdana" w:hAnsi="Verdana"/>
          <w:sz w:val="20"/>
          <w:szCs w:val="20"/>
        </w:rPr>
        <w:t xml:space="preserve"> not exceed what is required to achieve the purposes of this condition, having regard to the materiality of the costs likely to be incurred by the </w:t>
      </w:r>
      <w:r>
        <w:rPr>
          <w:rFonts w:ascii="Verdana" w:hAnsi="Verdana"/>
          <w:sz w:val="20"/>
          <w:szCs w:val="20"/>
        </w:rPr>
        <w:t>licensee</w:t>
      </w:r>
      <w:r w:rsidRPr="007A45BF">
        <w:rPr>
          <w:rFonts w:ascii="Verdana" w:hAnsi="Verdana"/>
          <w:sz w:val="20"/>
          <w:szCs w:val="20"/>
        </w:rPr>
        <w:t xml:space="preserve"> in complying with those provisions </w:t>
      </w:r>
      <w:del w:id="553" w:author="Ofgem" w:date="2020-09-29T13:10:00Z">
        <w:r w:rsidRPr="00766141">
          <w:rPr>
            <w:sz w:val="22"/>
            <w:szCs w:val="22"/>
          </w:rPr>
          <w:delText>and</w:delText>
        </w:r>
      </w:del>
      <w:ins w:id="554" w:author="Ofgem" w:date="2020-09-29T13:10:00Z">
        <w:r>
          <w:rPr>
            <w:rFonts w:ascii="Verdana" w:hAnsi="Verdana"/>
            <w:sz w:val="20"/>
            <w:szCs w:val="20"/>
          </w:rPr>
          <w:t>relative to</w:t>
        </w:r>
      </w:ins>
      <w:r>
        <w:rPr>
          <w:rFonts w:ascii="Verdana" w:hAnsi="Verdana"/>
          <w:sz w:val="20"/>
          <w:szCs w:val="20"/>
        </w:rPr>
        <w:t xml:space="preserve"> </w:t>
      </w:r>
      <w:r w:rsidRPr="007A45BF">
        <w:rPr>
          <w:rFonts w:ascii="Verdana" w:hAnsi="Verdana"/>
          <w:sz w:val="20"/>
          <w:szCs w:val="20"/>
        </w:rPr>
        <w:t xml:space="preserve">the impact on consumers of </w:t>
      </w:r>
      <w:r>
        <w:rPr>
          <w:rFonts w:ascii="Verdana" w:hAnsi="Verdana"/>
          <w:sz w:val="20"/>
          <w:szCs w:val="20"/>
        </w:rPr>
        <w:t xml:space="preserve">data reporting </w:t>
      </w:r>
      <w:r w:rsidRPr="007A45BF">
        <w:rPr>
          <w:rFonts w:ascii="Verdana" w:hAnsi="Verdana"/>
          <w:sz w:val="20"/>
          <w:szCs w:val="20"/>
        </w:rPr>
        <w:t>errors.</w:t>
      </w:r>
    </w:p>
    <w:p w14:paraId="173543C2" w14:textId="77777777" w:rsidR="00CD0817" w:rsidRPr="00077E48" w:rsidRDefault="00CD0817" w:rsidP="00CD0817">
      <w:pPr>
        <w:pStyle w:val="LCNumberedPara"/>
        <w:numPr>
          <w:ilvl w:val="0"/>
          <w:numId w:val="14"/>
        </w:numPr>
        <w:spacing w:before="0" w:after="220" w:line="360" w:lineRule="auto"/>
        <w:ind w:right="-188"/>
        <w:contextualSpacing w:val="0"/>
        <w:rPr>
          <w:rFonts w:ascii="Verdana" w:hAnsi="Verdana"/>
          <w:sz w:val="20"/>
          <w:szCs w:val="20"/>
        </w:rPr>
      </w:pPr>
      <w:del w:id="555" w:author="Ofgem" w:date="2020-09-29T13:10:00Z">
        <w:r w:rsidRPr="00766141">
          <w:rPr>
            <w:sz w:val="22"/>
            <w:szCs w:val="22"/>
          </w:rPr>
          <w:delText>No information to be provided to</w:delText>
        </w:r>
      </w:del>
      <w:ins w:id="556" w:author="Ofgem" w:date="2020-09-29T13:10:00Z">
        <w:r>
          <w:rPr>
            <w:rFonts w:ascii="Verdana" w:hAnsi="Verdana"/>
            <w:sz w:val="20"/>
            <w:szCs w:val="20"/>
          </w:rPr>
          <w:t>I</w:t>
        </w:r>
        <w:r w:rsidRPr="007A45BF">
          <w:rPr>
            <w:rFonts w:ascii="Verdana" w:hAnsi="Verdana"/>
            <w:sz w:val="20"/>
            <w:szCs w:val="20"/>
          </w:rPr>
          <w:t xml:space="preserve">nformation </w:t>
        </w:r>
        <w:r>
          <w:rPr>
            <w:rFonts w:ascii="Verdana" w:hAnsi="Verdana"/>
            <w:sz w:val="20"/>
            <w:szCs w:val="20"/>
          </w:rPr>
          <w:t>requested by</w:t>
        </w:r>
      </w:ins>
      <w:r w:rsidRPr="007A45BF">
        <w:rPr>
          <w:rFonts w:ascii="Verdana" w:hAnsi="Verdana"/>
          <w:sz w:val="20"/>
          <w:szCs w:val="20"/>
        </w:rPr>
        <w:t xml:space="preserve"> the Authority under or pursuant to the requirements of the </w:t>
      </w:r>
      <w:del w:id="557" w:author="Ofgem" w:date="2020-09-29T13:10:00Z">
        <w:r w:rsidRPr="00766141">
          <w:rPr>
            <w:sz w:val="22"/>
            <w:szCs w:val="22"/>
          </w:rPr>
          <w:delText>DAG may</w:delText>
        </w:r>
      </w:del>
      <w:ins w:id="558" w:author="Ofgem" w:date="2020-09-29T13:10:00Z">
        <w:r w:rsidRPr="007A45BF">
          <w:rPr>
            <w:rFonts w:ascii="Verdana" w:hAnsi="Verdana"/>
            <w:sz w:val="20"/>
            <w:szCs w:val="20"/>
          </w:rPr>
          <w:t>D</w:t>
        </w:r>
        <w:r>
          <w:rPr>
            <w:rFonts w:ascii="Verdana" w:hAnsi="Verdana"/>
            <w:sz w:val="20"/>
            <w:szCs w:val="20"/>
          </w:rPr>
          <w:t xml:space="preserve">ata </w:t>
        </w:r>
        <w:r w:rsidRPr="007A45BF">
          <w:rPr>
            <w:rFonts w:ascii="Verdana" w:hAnsi="Verdana"/>
            <w:sz w:val="20"/>
            <w:szCs w:val="20"/>
          </w:rPr>
          <w:t>A</w:t>
        </w:r>
        <w:r>
          <w:rPr>
            <w:rFonts w:ascii="Verdana" w:hAnsi="Verdana"/>
            <w:sz w:val="20"/>
            <w:szCs w:val="20"/>
          </w:rPr>
          <w:t xml:space="preserve">ssurance </w:t>
        </w:r>
        <w:r w:rsidRPr="007A45BF">
          <w:rPr>
            <w:rFonts w:ascii="Verdana" w:hAnsi="Verdana"/>
            <w:sz w:val="20"/>
            <w:szCs w:val="20"/>
          </w:rPr>
          <w:t>G</w:t>
        </w:r>
        <w:r>
          <w:rPr>
            <w:rFonts w:ascii="Verdana" w:hAnsi="Verdana"/>
            <w:sz w:val="20"/>
            <w:szCs w:val="20"/>
          </w:rPr>
          <w:t>uidance</w:t>
        </w:r>
        <w:r w:rsidRPr="007A45BF">
          <w:rPr>
            <w:rFonts w:ascii="Verdana" w:hAnsi="Verdana"/>
            <w:sz w:val="20"/>
            <w:szCs w:val="20"/>
          </w:rPr>
          <w:t xml:space="preserve"> </w:t>
        </w:r>
        <w:r>
          <w:rPr>
            <w:rFonts w:ascii="Verdana" w:hAnsi="Verdana"/>
            <w:sz w:val="20"/>
            <w:szCs w:val="20"/>
          </w:rPr>
          <w:t>will</w:t>
        </w:r>
        <w:r w:rsidRPr="007A45BF">
          <w:rPr>
            <w:rFonts w:ascii="Verdana" w:hAnsi="Verdana"/>
            <w:sz w:val="20"/>
            <w:szCs w:val="20"/>
          </w:rPr>
          <w:t xml:space="preserve"> </w:t>
        </w:r>
        <w:r>
          <w:rPr>
            <w:rFonts w:ascii="Verdana" w:hAnsi="Verdana"/>
            <w:sz w:val="20"/>
            <w:szCs w:val="20"/>
          </w:rPr>
          <w:t>not</w:t>
        </w:r>
      </w:ins>
      <w:r>
        <w:rPr>
          <w:rFonts w:ascii="Verdana" w:hAnsi="Verdana"/>
          <w:sz w:val="20"/>
          <w:szCs w:val="20"/>
        </w:rPr>
        <w:t xml:space="preserve"> </w:t>
      </w:r>
      <w:r w:rsidRPr="007A45BF">
        <w:rPr>
          <w:rFonts w:ascii="Verdana" w:hAnsi="Verdana"/>
          <w:sz w:val="20"/>
          <w:szCs w:val="20"/>
        </w:rPr>
        <w:t xml:space="preserve">exceed what could be requested from the </w:t>
      </w:r>
      <w:r>
        <w:rPr>
          <w:rFonts w:ascii="Verdana" w:hAnsi="Verdana"/>
          <w:sz w:val="20"/>
          <w:szCs w:val="20"/>
        </w:rPr>
        <w:t>licensee</w:t>
      </w:r>
      <w:r w:rsidRPr="007A45BF">
        <w:rPr>
          <w:rFonts w:ascii="Verdana" w:hAnsi="Verdana"/>
          <w:sz w:val="20"/>
          <w:szCs w:val="20"/>
        </w:rPr>
        <w:t xml:space="preserve"> by the Authority pursuant to Standard </w:t>
      </w:r>
      <w:r>
        <w:rPr>
          <w:rFonts w:ascii="Verdana" w:hAnsi="Verdana"/>
          <w:sz w:val="20"/>
          <w:szCs w:val="20"/>
        </w:rPr>
        <w:t>Condition</w:t>
      </w:r>
      <w:r w:rsidRPr="007A45BF">
        <w:rPr>
          <w:rFonts w:ascii="Verdana" w:hAnsi="Verdana"/>
          <w:sz w:val="20"/>
          <w:szCs w:val="20"/>
        </w:rPr>
        <w:t xml:space="preserve"> </w:t>
      </w:r>
      <w:r>
        <w:rPr>
          <w:rFonts w:ascii="Verdana" w:hAnsi="Verdana"/>
          <w:sz w:val="20"/>
          <w:szCs w:val="20"/>
        </w:rPr>
        <w:t>B4</w:t>
      </w:r>
      <w:r w:rsidRPr="007A45BF">
        <w:rPr>
          <w:rFonts w:ascii="Verdana" w:hAnsi="Verdana"/>
          <w:sz w:val="20"/>
          <w:szCs w:val="20"/>
        </w:rPr>
        <w:t xml:space="preserve"> (Provision of </w:t>
      </w:r>
      <w:r>
        <w:rPr>
          <w:rFonts w:ascii="Verdana" w:hAnsi="Verdana"/>
          <w:sz w:val="20"/>
          <w:szCs w:val="20"/>
        </w:rPr>
        <w:t>i</w:t>
      </w:r>
      <w:r w:rsidRPr="007A45BF">
        <w:rPr>
          <w:rFonts w:ascii="Verdana" w:hAnsi="Verdana"/>
          <w:sz w:val="20"/>
          <w:szCs w:val="20"/>
        </w:rPr>
        <w:t>nformation to the Authority).</w:t>
      </w:r>
    </w:p>
    <w:p w14:paraId="717525CB" w14:textId="77777777" w:rsidR="00CD0817" w:rsidRPr="00766141" w:rsidRDefault="00CD0817" w:rsidP="00CD0817">
      <w:pPr>
        <w:autoSpaceDE w:val="0"/>
        <w:autoSpaceDN w:val="0"/>
        <w:adjustRightInd w:val="0"/>
        <w:spacing w:after="220" w:line="360" w:lineRule="auto"/>
        <w:rPr>
          <w:del w:id="559" w:author="Ofgem" w:date="2020-09-29T13:10:00Z"/>
          <w:rFonts w:eastAsia="Calibri" w:cs="Times New Roman"/>
          <w:b/>
          <w:bCs/>
          <w:sz w:val="22"/>
          <w:szCs w:val="22"/>
        </w:rPr>
      </w:pPr>
      <w:del w:id="560" w:author="Ofgem" w:date="2020-09-29T13:10:00Z">
        <w:r w:rsidRPr="00766141">
          <w:rPr>
            <w:rFonts w:eastAsia="Calibri" w:cs="Times New Roman"/>
            <w:b/>
            <w:bCs/>
            <w:sz w:val="22"/>
            <w:szCs w:val="22"/>
          </w:rPr>
          <w:delText xml:space="preserve">Part D:  Modification of </w:delText>
        </w:r>
      </w:del>
      <w:ins w:id="561" w:author="Ofgem" w:date="2020-09-29T13:10:00Z">
        <w:r>
          <w:rPr>
            <w:rFonts w:ascii="Verdana" w:hAnsi="Verdana"/>
            <w:sz w:val="20"/>
          </w:rPr>
          <w:t xml:space="preserve">Before issuing or amending the </w:t>
        </w:r>
      </w:ins>
      <w:r>
        <w:rPr>
          <w:rFonts w:ascii="Verdana" w:hAnsi="Verdana"/>
          <w:sz w:val="20"/>
        </w:rPr>
        <w:t>Data Assurance Guidance</w:t>
      </w:r>
    </w:p>
    <w:p w14:paraId="3637BF0E" w14:textId="77777777" w:rsidR="00CD0817" w:rsidRPr="007A45BF" w:rsidRDefault="00CD0817" w:rsidP="00CD0817">
      <w:pPr>
        <w:pStyle w:val="LCNumberedPara"/>
        <w:numPr>
          <w:ilvl w:val="0"/>
          <w:numId w:val="14"/>
        </w:numPr>
        <w:spacing w:before="0" w:after="220" w:line="360" w:lineRule="auto"/>
        <w:ind w:right="-188"/>
        <w:contextualSpacing w:val="0"/>
        <w:rPr>
          <w:rFonts w:ascii="Verdana" w:hAnsi="Verdana"/>
          <w:sz w:val="20"/>
          <w:szCs w:val="20"/>
        </w:rPr>
      </w:pPr>
      <w:del w:id="562" w:author="Ofgem" w:date="2020-09-29T13:10:00Z">
        <w:r w:rsidRPr="00766141">
          <w:rPr>
            <w:sz w:val="22"/>
            <w:szCs w:val="22"/>
          </w:rPr>
          <w:delText>The DAG may be modified</w:delText>
        </w:r>
      </w:del>
      <w:r>
        <w:rPr>
          <w:rFonts w:ascii="Verdana" w:hAnsi="Verdana"/>
          <w:sz w:val="20"/>
          <w:szCs w:val="20"/>
        </w:rPr>
        <w:t xml:space="preserve"> by</w:t>
      </w:r>
      <w:ins w:id="563" w:author="Ofgem" w:date="2020-09-29T13:10:00Z">
        <w:r>
          <w:rPr>
            <w:rFonts w:ascii="Verdana" w:hAnsi="Verdana"/>
            <w:sz w:val="20"/>
            <w:szCs w:val="20"/>
          </w:rPr>
          <w:t xml:space="preserve"> direction</w:t>
        </w:r>
      </w:ins>
      <w:r w:rsidRPr="007A45BF">
        <w:rPr>
          <w:rFonts w:ascii="Verdana" w:hAnsi="Verdana"/>
          <w:sz w:val="20"/>
          <w:szCs w:val="20"/>
        </w:rPr>
        <w:t xml:space="preserve"> the Authority </w:t>
      </w:r>
      <w:del w:id="564" w:author="Ofgem" w:date="2020-09-29T13:10:00Z">
        <w:r w:rsidRPr="00766141">
          <w:rPr>
            <w:sz w:val="22"/>
            <w:szCs w:val="22"/>
          </w:rPr>
          <w:delText>from time to time by direction.</w:delText>
        </w:r>
      </w:del>
      <w:ins w:id="565" w:author="Ofgem" w:date="2020-09-29T13:10:00Z">
        <w:r>
          <w:rPr>
            <w:rFonts w:ascii="Verdana" w:hAnsi="Verdana"/>
            <w:sz w:val="20"/>
            <w:szCs w:val="20"/>
          </w:rPr>
          <w:t>will publish on the Authority’s Website</w:t>
        </w:r>
        <w:r w:rsidRPr="007A45BF">
          <w:rPr>
            <w:rFonts w:ascii="Verdana" w:hAnsi="Verdana"/>
            <w:sz w:val="20"/>
            <w:szCs w:val="20"/>
          </w:rPr>
          <w:t>:</w:t>
        </w:r>
      </w:ins>
    </w:p>
    <w:p w14:paraId="13A93B8E" w14:textId="77777777" w:rsidR="00CD0817" w:rsidRPr="00766141" w:rsidRDefault="00CD0817" w:rsidP="00CD0817">
      <w:pPr>
        <w:numPr>
          <w:ilvl w:val="0"/>
          <w:numId w:val="54"/>
        </w:numPr>
        <w:autoSpaceDE w:val="0"/>
        <w:autoSpaceDN w:val="0"/>
        <w:adjustRightInd w:val="0"/>
        <w:spacing w:before="240" w:after="240" w:line="360" w:lineRule="auto"/>
        <w:rPr>
          <w:del w:id="566" w:author="Ofgem" w:date="2020-09-29T13:10:00Z"/>
          <w:rFonts w:eastAsia="Calibri" w:cs="Times New Roman"/>
          <w:sz w:val="22"/>
          <w:szCs w:val="22"/>
        </w:rPr>
      </w:pPr>
      <w:del w:id="567" w:author="Ofgem" w:date="2020-09-29T13:10:00Z">
        <w:r w:rsidRPr="00766141">
          <w:rPr>
            <w:rFonts w:eastAsia="Calibri" w:cs="Times New Roman"/>
            <w:sz w:val="22"/>
            <w:szCs w:val="22"/>
          </w:rPr>
          <w:delText>A direction issued by the Authority under paragraph 14 is of no effect unless the Authority has first:</w:delText>
        </w:r>
      </w:del>
    </w:p>
    <w:p w14:paraId="5E5E644A" w14:textId="77777777" w:rsidR="00CD0817" w:rsidRPr="00766141" w:rsidRDefault="00CD0817" w:rsidP="00CD0817">
      <w:pPr>
        <w:numPr>
          <w:ilvl w:val="0"/>
          <w:numId w:val="56"/>
        </w:numPr>
        <w:autoSpaceDE w:val="0"/>
        <w:autoSpaceDN w:val="0"/>
        <w:adjustRightInd w:val="0"/>
        <w:spacing w:after="220" w:line="360" w:lineRule="auto"/>
        <w:rPr>
          <w:del w:id="568" w:author="Ofgem" w:date="2020-09-29T13:10:00Z"/>
          <w:rFonts w:eastAsia="Times New Roman" w:cs="Times New Roman"/>
          <w:sz w:val="22"/>
          <w:szCs w:val="22"/>
        </w:rPr>
      </w:pPr>
      <w:del w:id="569" w:author="Ofgem" w:date="2020-09-29T13:10:00Z">
        <w:r w:rsidRPr="00766141">
          <w:rPr>
            <w:rFonts w:eastAsia="Times New Roman" w:cs="Times New Roman"/>
            <w:sz w:val="22"/>
            <w:szCs w:val="22"/>
          </w:rPr>
          <w:delText>given notice to all licensees in whose licence this condition has effect that it proposes to modify the DAG:</w:delText>
        </w:r>
      </w:del>
    </w:p>
    <w:p w14:paraId="663A6371" w14:textId="77777777" w:rsidR="00CD0817" w:rsidRDefault="00CD0817" w:rsidP="00CD0817">
      <w:pPr>
        <w:pStyle w:val="LCNumberedPara"/>
        <w:numPr>
          <w:ilvl w:val="0"/>
          <w:numId w:val="17"/>
        </w:numPr>
        <w:spacing w:before="0" w:after="220" w:line="360" w:lineRule="auto"/>
        <w:ind w:right="-188"/>
        <w:contextualSpacing w:val="0"/>
        <w:rPr>
          <w:ins w:id="570" w:author="Ofgem" w:date="2020-09-29T13:10:00Z"/>
          <w:rFonts w:ascii="Verdana" w:hAnsi="Verdana"/>
          <w:sz w:val="20"/>
          <w:szCs w:val="20"/>
        </w:rPr>
      </w:pPr>
      <w:del w:id="571" w:author="Ofgem" w:date="2020-09-29T13:10:00Z">
        <w:r w:rsidRPr="00766141">
          <w:rPr>
            <w:rFonts w:eastAsia="MS Mincho"/>
            <w:bCs/>
            <w:iCs/>
            <w:sz w:val="22"/>
            <w:szCs w:val="22"/>
            <w:lang w:eastAsia="en-GB"/>
          </w:rPr>
          <w:delText xml:space="preserve">specifying </w:delText>
        </w:r>
      </w:del>
      <w:bookmarkStart w:id="572" w:name="_Ref322617257"/>
      <w:ins w:id="573" w:author="Ofgem" w:date="2020-09-29T13:10:00Z">
        <w:r>
          <w:rPr>
            <w:rFonts w:ascii="Verdana" w:hAnsi="Verdana"/>
            <w:sz w:val="20"/>
            <w:szCs w:val="20"/>
          </w:rPr>
          <w:t>the proposed text of the new or amended Data Assurance Guidance;</w:t>
        </w:r>
      </w:ins>
    </w:p>
    <w:p w14:paraId="6905C9DA" w14:textId="77777777" w:rsidR="00CD0817" w:rsidRPr="00766141" w:rsidRDefault="00CD0817" w:rsidP="00CD0817">
      <w:pPr>
        <w:numPr>
          <w:ilvl w:val="0"/>
          <w:numId w:val="13"/>
        </w:numPr>
        <w:tabs>
          <w:tab w:val="center" w:pos="0"/>
        </w:tabs>
        <w:spacing w:after="240" w:line="360" w:lineRule="auto"/>
        <w:ind w:left="1843" w:hanging="567"/>
        <w:rPr>
          <w:del w:id="574" w:author="Ofgem" w:date="2020-09-29T13:10:00Z"/>
          <w:rFonts w:eastAsia="MS Mincho" w:cs="Times New Roman"/>
          <w:bCs/>
          <w:iCs/>
          <w:sz w:val="22"/>
          <w:szCs w:val="22"/>
          <w:lang w:eastAsia="en-GB"/>
        </w:rPr>
      </w:pPr>
      <w:r>
        <w:rPr>
          <w:rFonts w:ascii="Verdana" w:hAnsi="Verdana"/>
          <w:sz w:val="20"/>
        </w:rPr>
        <w:t xml:space="preserve">the date on which </w:t>
      </w:r>
      <w:del w:id="575" w:author="Ofgem" w:date="2020-09-29T13:10:00Z">
        <w:r w:rsidRPr="00766141">
          <w:rPr>
            <w:rFonts w:eastAsia="MS Mincho" w:cs="Times New Roman"/>
            <w:bCs/>
            <w:iCs/>
            <w:sz w:val="22"/>
            <w:szCs w:val="22"/>
            <w:lang w:eastAsia="en-GB"/>
          </w:rPr>
          <w:delText>it proposes that the provisions of the document to be issued or modified should take effect;</w:delText>
        </w:r>
      </w:del>
    </w:p>
    <w:p w14:paraId="1E1DAE4D" w14:textId="77777777" w:rsidR="00CD0817" w:rsidRDefault="00CD0817" w:rsidP="00CD0817">
      <w:pPr>
        <w:pStyle w:val="LCNumberedPara"/>
        <w:numPr>
          <w:ilvl w:val="0"/>
          <w:numId w:val="17"/>
        </w:numPr>
        <w:spacing w:before="0" w:after="220" w:line="360" w:lineRule="auto"/>
        <w:ind w:right="-188"/>
        <w:contextualSpacing w:val="0"/>
        <w:rPr>
          <w:rFonts w:ascii="Verdana" w:hAnsi="Verdana"/>
          <w:sz w:val="20"/>
          <w:szCs w:val="20"/>
        </w:rPr>
      </w:pPr>
      <w:del w:id="576" w:author="Ofgem" w:date="2020-09-29T13:10:00Z">
        <w:r w:rsidRPr="00766141">
          <w:rPr>
            <w:rFonts w:eastAsia="MS Mincho"/>
            <w:bCs/>
            <w:iCs/>
            <w:sz w:val="22"/>
            <w:szCs w:val="22"/>
            <w:lang w:eastAsia="en-GB"/>
          </w:rPr>
          <w:delText xml:space="preserve">setting out </w:delText>
        </w:r>
      </w:del>
      <w:ins w:id="577" w:author="Ofgem" w:date="2020-09-29T13:10:00Z">
        <w:r>
          <w:rPr>
            <w:rFonts w:ascii="Verdana" w:hAnsi="Verdana"/>
            <w:sz w:val="20"/>
            <w:szCs w:val="20"/>
          </w:rPr>
          <w:t xml:space="preserve">the Authority intends </w:t>
        </w:r>
      </w:ins>
      <w:r>
        <w:rPr>
          <w:rFonts w:ascii="Verdana" w:hAnsi="Verdana"/>
          <w:sz w:val="20"/>
          <w:szCs w:val="20"/>
        </w:rPr>
        <w:t xml:space="preserve">the </w:t>
      </w:r>
      <w:del w:id="578" w:author="Ofgem" w:date="2020-09-29T13:10:00Z">
        <w:r w:rsidRPr="00766141">
          <w:rPr>
            <w:rFonts w:eastAsia="MS Mincho"/>
            <w:bCs/>
            <w:iCs/>
            <w:sz w:val="22"/>
            <w:szCs w:val="22"/>
            <w:lang w:eastAsia="en-GB"/>
          </w:rPr>
          <w:delText xml:space="preserve">text of the DAG to be modified and the Authority’s reasons for proposing to modify it; </w:delText>
        </w:r>
      </w:del>
      <w:ins w:id="579" w:author="Ofgem" w:date="2020-09-29T13:10:00Z">
        <w:r>
          <w:rPr>
            <w:rFonts w:ascii="Verdana" w:hAnsi="Verdana"/>
            <w:sz w:val="20"/>
            <w:szCs w:val="20"/>
          </w:rPr>
          <w:t>new or amended Data Assurance Guidance to come into effect;</w:t>
        </w:r>
      </w:ins>
    </w:p>
    <w:p w14:paraId="73B48E58" w14:textId="77777777" w:rsidR="00CD0817" w:rsidRDefault="00CD0817" w:rsidP="00CD0817">
      <w:pPr>
        <w:pStyle w:val="LCNumberedPara"/>
        <w:numPr>
          <w:ilvl w:val="0"/>
          <w:numId w:val="17"/>
        </w:numPr>
        <w:spacing w:before="0" w:after="220" w:line="360" w:lineRule="auto"/>
        <w:ind w:right="-188"/>
        <w:contextualSpacing w:val="0"/>
        <w:rPr>
          <w:ins w:id="580" w:author="Ofgem" w:date="2020-09-29T13:10:00Z"/>
          <w:rFonts w:ascii="Verdana" w:hAnsi="Verdana"/>
          <w:sz w:val="20"/>
          <w:szCs w:val="20"/>
        </w:rPr>
      </w:pPr>
      <w:del w:id="581" w:author="Ofgem" w:date="2020-09-29T13:10:00Z">
        <w:r w:rsidRPr="00766141">
          <w:rPr>
            <w:rFonts w:eastAsia="MS Mincho"/>
            <w:bCs/>
            <w:iCs/>
            <w:sz w:val="22"/>
            <w:szCs w:val="22"/>
            <w:lang w:eastAsia="en-GB"/>
          </w:rPr>
          <w:delText xml:space="preserve">specifying the time (which must not be less than </w:delText>
        </w:r>
      </w:del>
      <w:ins w:id="582" w:author="Ofgem" w:date="2020-09-29T13:10:00Z">
        <w:r>
          <w:rPr>
            <w:rFonts w:ascii="Verdana" w:hAnsi="Verdana"/>
            <w:sz w:val="20"/>
            <w:szCs w:val="20"/>
          </w:rPr>
          <w:t>the reasons for the new or amended Data Assurance Guidance; and</w:t>
        </w:r>
      </w:ins>
    </w:p>
    <w:p w14:paraId="70C5C605" w14:textId="77777777" w:rsidR="00CD0817" w:rsidRDefault="00CD0817" w:rsidP="00CD0817">
      <w:pPr>
        <w:pStyle w:val="LCNumberedPara"/>
        <w:numPr>
          <w:ilvl w:val="0"/>
          <w:numId w:val="17"/>
        </w:numPr>
        <w:spacing w:before="0" w:after="220" w:line="360" w:lineRule="auto"/>
        <w:ind w:right="-188"/>
        <w:contextualSpacing w:val="0"/>
        <w:rPr>
          <w:rFonts w:ascii="Verdana" w:hAnsi="Verdana"/>
          <w:sz w:val="20"/>
          <w:szCs w:val="20"/>
        </w:rPr>
      </w:pPr>
      <w:r>
        <w:rPr>
          <w:rFonts w:ascii="Verdana" w:hAnsi="Verdana"/>
          <w:sz w:val="20"/>
          <w:szCs w:val="20"/>
        </w:rPr>
        <w:t xml:space="preserve">a period </w:t>
      </w:r>
      <w:del w:id="583" w:author="Ofgem" w:date="2020-09-29T13:10:00Z">
        <w:r w:rsidRPr="00766141">
          <w:rPr>
            <w:rFonts w:eastAsia="MS Mincho"/>
            <w:bCs/>
            <w:iCs/>
            <w:sz w:val="22"/>
            <w:szCs w:val="22"/>
            <w:lang w:eastAsia="en-GB"/>
          </w:rPr>
          <w:delText>of 28 days from the date of the notice) within</w:delText>
        </w:r>
      </w:del>
      <w:ins w:id="584" w:author="Ofgem" w:date="2020-09-29T13:10:00Z">
        <w:r>
          <w:rPr>
            <w:rFonts w:ascii="Verdana" w:hAnsi="Verdana"/>
            <w:sz w:val="20"/>
            <w:szCs w:val="20"/>
          </w:rPr>
          <w:t>during</w:t>
        </w:r>
      </w:ins>
      <w:r>
        <w:rPr>
          <w:rFonts w:ascii="Verdana" w:hAnsi="Verdana"/>
          <w:sz w:val="20"/>
          <w:szCs w:val="20"/>
        </w:rPr>
        <w:t xml:space="preserve"> which representations </w:t>
      </w:r>
      <w:del w:id="585" w:author="Ofgem" w:date="2020-09-29T13:10:00Z">
        <w:r w:rsidRPr="00766141">
          <w:rPr>
            <w:rFonts w:eastAsia="MS Mincho"/>
            <w:bCs/>
            <w:iCs/>
            <w:sz w:val="22"/>
            <w:szCs w:val="22"/>
            <w:lang w:eastAsia="en-GB"/>
          </w:rPr>
          <w:delText xml:space="preserve">concerning such proposals </w:delText>
        </w:r>
      </w:del>
      <w:r>
        <w:rPr>
          <w:rFonts w:ascii="Verdana" w:hAnsi="Verdana"/>
          <w:sz w:val="20"/>
          <w:szCs w:val="20"/>
        </w:rPr>
        <w:t>may be made</w:t>
      </w:r>
      <w:del w:id="586" w:author="Ofgem" w:date="2020-09-29T13:10:00Z">
        <w:r w:rsidRPr="00766141">
          <w:rPr>
            <w:rFonts w:eastAsia="MS Mincho"/>
            <w:bCs/>
            <w:iCs/>
            <w:sz w:val="22"/>
            <w:szCs w:val="22"/>
            <w:lang w:eastAsia="en-GB"/>
          </w:rPr>
          <w:delText>; and</w:delText>
        </w:r>
      </w:del>
      <w:ins w:id="587" w:author="Ofgem" w:date="2020-09-29T13:10:00Z">
        <w:r>
          <w:rPr>
            <w:rFonts w:ascii="Verdana" w:hAnsi="Verdana"/>
            <w:sz w:val="20"/>
            <w:szCs w:val="20"/>
          </w:rPr>
          <w:t xml:space="preserve"> on the new or amended Data Assurance Guidance, which will not be less than 28 days.</w:t>
        </w:r>
      </w:ins>
    </w:p>
    <w:bookmarkEnd w:id="572"/>
    <w:p w14:paraId="6E4A97FD" w14:textId="77777777" w:rsidR="00CD0817" w:rsidRPr="00766141" w:rsidRDefault="00CD0817" w:rsidP="00CD0817">
      <w:pPr>
        <w:autoSpaceDE w:val="0"/>
        <w:autoSpaceDN w:val="0"/>
        <w:adjustRightInd w:val="0"/>
        <w:spacing w:after="220" w:line="360" w:lineRule="auto"/>
        <w:ind w:left="1080" w:hanging="360"/>
        <w:rPr>
          <w:del w:id="588" w:author="Ofgem" w:date="2020-09-29T13:10:00Z"/>
          <w:rFonts w:eastAsia="Times New Roman" w:cs="Times New Roman"/>
          <w:sz w:val="22"/>
          <w:szCs w:val="22"/>
        </w:rPr>
      </w:pPr>
      <w:del w:id="589" w:author="Ofgem" w:date="2020-09-29T13:10:00Z">
        <w:r w:rsidRPr="00766141">
          <w:rPr>
            <w:rFonts w:eastAsia="Times New Roman" w:cs="Times New Roman"/>
            <w:sz w:val="22"/>
            <w:szCs w:val="22"/>
          </w:rPr>
          <w:delText>considered any representations in response to the notice that are duly made and not withdrawn.</w:delText>
        </w:r>
      </w:del>
    </w:p>
    <w:p w14:paraId="3EB5AD96" w14:textId="77777777" w:rsidR="00CD0817" w:rsidRPr="00766141" w:rsidRDefault="00CD0817" w:rsidP="00CD0817">
      <w:pPr>
        <w:tabs>
          <w:tab w:val="left" w:pos="851"/>
          <w:tab w:val="left" w:pos="1276"/>
          <w:tab w:val="left" w:pos="1560"/>
        </w:tabs>
        <w:spacing w:after="200" w:line="360" w:lineRule="auto"/>
        <w:rPr>
          <w:del w:id="590" w:author="Ofgem" w:date="2020-09-29T13:10:00Z"/>
          <w:rFonts w:eastAsia="MS Mincho" w:cs="Times New Roman"/>
          <w:b/>
          <w:bCs/>
          <w:iCs/>
          <w:sz w:val="22"/>
          <w:szCs w:val="22"/>
          <w:lang w:eastAsia="en-GB"/>
        </w:rPr>
      </w:pPr>
      <w:del w:id="591" w:author="Ofgem" w:date="2020-09-29T13:10:00Z">
        <w:r w:rsidRPr="00766141">
          <w:rPr>
            <w:rFonts w:eastAsia="MS Mincho" w:cs="Times New Roman"/>
            <w:b/>
            <w:bCs/>
            <w:iCs/>
            <w:sz w:val="22"/>
            <w:szCs w:val="22"/>
            <w:lang w:eastAsia="en-GB"/>
          </w:rPr>
          <w:delText>Part E:  Authority’s power to specify data assurance activity</w:delText>
        </w:r>
      </w:del>
    </w:p>
    <w:p w14:paraId="5AD123E4" w14:textId="77777777" w:rsidR="00CD0817" w:rsidRDefault="00CD0817" w:rsidP="00CD0817">
      <w:pPr>
        <w:pStyle w:val="LicenceConditionText"/>
        <w:tabs>
          <w:tab w:val="left" w:pos="851"/>
          <w:tab w:val="left" w:pos="1276"/>
          <w:tab w:val="left" w:pos="1560"/>
        </w:tabs>
        <w:spacing w:after="200"/>
        <w:jc w:val="left"/>
        <w:rPr>
          <w:ins w:id="592" w:author="Ofgem" w:date="2020-09-29T13:10:00Z"/>
          <w:rFonts w:ascii="Verdana" w:hAnsi="Verdana"/>
          <w:b/>
          <w:bCs/>
          <w:iCs/>
          <w:sz w:val="20"/>
        </w:rPr>
      </w:pPr>
      <w:ins w:id="593" w:author="Ofgem" w:date="2020-09-29T13:10:00Z">
        <w:r w:rsidRPr="007A45BF">
          <w:rPr>
            <w:rFonts w:ascii="Verdana" w:hAnsi="Verdana"/>
            <w:b/>
            <w:bCs/>
            <w:iCs/>
            <w:sz w:val="20"/>
          </w:rPr>
          <w:t xml:space="preserve">Part </w:t>
        </w:r>
        <w:r>
          <w:rPr>
            <w:rFonts w:ascii="Verdana" w:hAnsi="Verdana"/>
            <w:b/>
            <w:bCs/>
            <w:iCs/>
            <w:sz w:val="20"/>
          </w:rPr>
          <w:t>C</w:t>
        </w:r>
        <w:r w:rsidRPr="007A45BF">
          <w:rPr>
            <w:rFonts w:ascii="Verdana" w:hAnsi="Verdana"/>
            <w:b/>
            <w:bCs/>
            <w:iCs/>
            <w:sz w:val="20"/>
          </w:rPr>
          <w:t xml:space="preserve">:  </w:t>
        </w:r>
        <w:r>
          <w:rPr>
            <w:rFonts w:ascii="Verdana" w:hAnsi="Verdana"/>
            <w:b/>
            <w:bCs/>
            <w:iCs/>
            <w:sz w:val="20"/>
          </w:rPr>
          <w:t>Licensee’s obligation to carry out a</w:t>
        </w:r>
        <w:r w:rsidRPr="007A45BF">
          <w:rPr>
            <w:rFonts w:ascii="Verdana" w:hAnsi="Verdana"/>
            <w:b/>
            <w:bCs/>
            <w:iCs/>
            <w:sz w:val="20"/>
          </w:rPr>
          <w:t xml:space="preserve"> </w:t>
        </w:r>
        <w:r>
          <w:rPr>
            <w:rFonts w:ascii="Verdana" w:hAnsi="Verdana"/>
            <w:b/>
            <w:bCs/>
            <w:iCs/>
            <w:sz w:val="20"/>
          </w:rPr>
          <w:t>Data Assurance Activity</w:t>
        </w:r>
      </w:ins>
    </w:p>
    <w:p w14:paraId="245AB7D9" w14:textId="77777777" w:rsidR="00CD0817" w:rsidRPr="007A45BF" w:rsidRDefault="00CD0817" w:rsidP="00CD0817">
      <w:pPr>
        <w:pStyle w:val="LicenceConditionText"/>
        <w:tabs>
          <w:tab w:val="left" w:pos="851"/>
          <w:tab w:val="left" w:pos="1276"/>
          <w:tab w:val="left" w:pos="1560"/>
        </w:tabs>
        <w:spacing w:after="200"/>
        <w:jc w:val="left"/>
        <w:rPr>
          <w:ins w:id="594" w:author="Ofgem" w:date="2020-09-29T13:10:00Z"/>
          <w:rFonts w:ascii="Verdana" w:hAnsi="Verdana"/>
          <w:b/>
          <w:bCs/>
          <w:iCs/>
          <w:sz w:val="20"/>
        </w:rPr>
      </w:pPr>
    </w:p>
    <w:p w14:paraId="474BC763" w14:textId="77777777" w:rsidR="00CD0817" w:rsidRDefault="00CD0817" w:rsidP="00CD0817">
      <w:pPr>
        <w:pStyle w:val="LCNumberedPara"/>
        <w:numPr>
          <w:ilvl w:val="0"/>
          <w:numId w:val="14"/>
        </w:numPr>
        <w:spacing w:before="0" w:after="220" w:line="360" w:lineRule="auto"/>
        <w:ind w:right="-188"/>
        <w:contextualSpacing w:val="0"/>
        <w:rPr>
          <w:rFonts w:ascii="Verdana" w:hAnsi="Verdana"/>
          <w:sz w:val="20"/>
          <w:szCs w:val="20"/>
        </w:rPr>
      </w:pPr>
      <w:bookmarkStart w:id="595" w:name="_Ref322617277"/>
      <w:r w:rsidRPr="007A45BF">
        <w:rPr>
          <w:rFonts w:ascii="Verdana" w:hAnsi="Verdana"/>
          <w:sz w:val="20"/>
          <w:szCs w:val="20"/>
        </w:rPr>
        <w:t xml:space="preserve">The </w:t>
      </w:r>
      <w:del w:id="596" w:author="Ofgem" w:date="2020-09-29T13:10:00Z">
        <w:r w:rsidRPr="00766141">
          <w:rPr>
            <w:sz w:val="22"/>
            <w:szCs w:val="22"/>
          </w:rPr>
          <w:delText xml:space="preserve">Authority may, after consulting with the </w:delText>
        </w:r>
      </w:del>
      <w:r>
        <w:rPr>
          <w:rFonts w:ascii="Verdana" w:hAnsi="Verdana"/>
          <w:sz w:val="20"/>
          <w:szCs w:val="20"/>
        </w:rPr>
        <w:t>licensee</w:t>
      </w:r>
      <w:del w:id="597" w:author="Ofgem" w:date="2020-09-29T13:10:00Z">
        <w:r w:rsidRPr="00766141">
          <w:rPr>
            <w:sz w:val="22"/>
            <w:szCs w:val="22"/>
          </w:rPr>
          <w:delText xml:space="preserve">, issue a </w:delText>
        </w:r>
      </w:del>
      <w:ins w:id="598" w:author="Ofgem" w:date="2020-09-29T13:10:00Z">
        <w:r>
          <w:rPr>
            <w:rFonts w:ascii="Verdana" w:hAnsi="Verdana"/>
            <w:sz w:val="20"/>
            <w:szCs w:val="20"/>
          </w:rPr>
          <w:t xml:space="preserve"> must comply with any </w:t>
        </w:r>
      </w:ins>
      <w:r>
        <w:rPr>
          <w:rFonts w:ascii="Verdana" w:hAnsi="Verdana"/>
          <w:sz w:val="20"/>
          <w:szCs w:val="20"/>
        </w:rPr>
        <w:t>direction</w:t>
      </w:r>
      <w:del w:id="599" w:author="Ofgem" w:date="2020-09-29T13:10:00Z">
        <w:r w:rsidRPr="00766141">
          <w:rPr>
            <w:sz w:val="22"/>
            <w:szCs w:val="22"/>
          </w:rPr>
          <w:delText>, in accordance with the provisions of paragraph 17,</w:delText>
        </w:r>
      </w:del>
      <w:ins w:id="600" w:author="Ofgem" w:date="2020-09-29T13:10:00Z">
        <w:r>
          <w:rPr>
            <w:rFonts w:ascii="Verdana" w:hAnsi="Verdana"/>
            <w:sz w:val="20"/>
            <w:szCs w:val="20"/>
          </w:rPr>
          <w:t xml:space="preserve"> by the </w:t>
        </w:r>
        <w:r w:rsidRPr="007A45BF">
          <w:rPr>
            <w:rFonts w:ascii="Verdana" w:hAnsi="Verdana"/>
            <w:sz w:val="20"/>
            <w:szCs w:val="20"/>
          </w:rPr>
          <w:t>Authority</w:t>
        </w:r>
      </w:ins>
      <w:r w:rsidRPr="007A45BF">
        <w:rPr>
          <w:rFonts w:ascii="Verdana" w:hAnsi="Verdana"/>
          <w:sz w:val="20"/>
          <w:szCs w:val="20"/>
        </w:rPr>
        <w:t xml:space="preserve"> requiring the </w:t>
      </w:r>
      <w:r>
        <w:rPr>
          <w:rFonts w:ascii="Verdana" w:hAnsi="Verdana"/>
          <w:sz w:val="20"/>
          <w:szCs w:val="20"/>
        </w:rPr>
        <w:t>licensee</w:t>
      </w:r>
      <w:r w:rsidRPr="007A45BF">
        <w:rPr>
          <w:rFonts w:ascii="Verdana" w:hAnsi="Verdana"/>
          <w:sz w:val="20"/>
          <w:szCs w:val="20"/>
        </w:rPr>
        <w:t xml:space="preserve"> to carry out (or, where appropriate, to procure and facilitate the carrying out of) such </w:t>
      </w:r>
      <w:del w:id="601" w:author="Ofgem" w:date="2020-09-29T13:10:00Z">
        <w:r w:rsidRPr="00766141">
          <w:rPr>
            <w:sz w:val="22"/>
            <w:szCs w:val="22"/>
          </w:rPr>
          <w:delText>data assurance activity</w:delText>
        </w:r>
      </w:del>
      <w:ins w:id="602" w:author="Ofgem" w:date="2020-09-29T13:10:00Z">
        <w:r>
          <w:rPr>
            <w:rFonts w:ascii="Verdana" w:hAnsi="Verdana"/>
            <w:sz w:val="20"/>
            <w:szCs w:val="20"/>
          </w:rPr>
          <w:t>Data Assurance Activity</w:t>
        </w:r>
      </w:ins>
      <w:r w:rsidRPr="007A45BF">
        <w:rPr>
          <w:rFonts w:ascii="Verdana" w:hAnsi="Verdana"/>
          <w:sz w:val="20"/>
          <w:szCs w:val="20"/>
        </w:rPr>
        <w:t xml:space="preserve"> as may be specified in the direction.</w:t>
      </w:r>
      <w:bookmarkStart w:id="603" w:name="_Ref322617282"/>
      <w:bookmarkEnd w:id="595"/>
    </w:p>
    <w:p w14:paraId="412D0CB6" w14:textId="77777777" w:rsidR="00CD0817" w:rsidRDefault="00CD0817" w:rsidP="00CD0817">
      <w:pPr>
        <w:pStyle w:val="LCNumberedPara"/>
        <w:numPr>
          <w:ilvl w:val="0"/>
          <w:numId w:val="14"/>
        </w:numPr>
        <w:spacing w:before="0" w:after="220" w:line="360" w:lineRule="auto"/>
        <w:ind w:right="-188"/>
        <w:contextualSpacing w:val="0"/>
        <w:rPr>
          <w:ins w:id="604" w:author="Ofgem" w:date="2020-09-29T13:10:00Z"/>
          <w:rFonts w:ascii="Verdana" w:hAnsi="Verdana"/>
          <w:sz w:val="20"/>
          <w:szCs w:val="20"/>
        </w:rPr>
      </w:pPr>
      <w:del w:id="605" w:author="Ofgem" w:date="2020-09-29T13:10:00Z">
        <w:r w:rsidRPr="00766141">
          <w:rPr>
            <w:sz w:val="22"/>
            <w:szCs w:val="22"/>
          </w:rPr>
          <w:delText xml:space="preserve">The requirements for the </w:delText>
        </w:r>
      </w:del>
      <w:ins w:id="606" w:author="Ofgem" w:date="2020-09-29T13:10:00Z">
        <w:r>
          <w:rPr>
            <w:rFonts w:ascii="Verdana" w:hAnsi="Verdana"/>
            <w:sz w:val="20"/>
            <w:szCs w:val="20"/>
          </w:rPr>
          <w:t xml:space="preserve">Before issuing a </w:t>
        </w:r>
      </w:ins>
      <w:r>
        <w:rPr>
          <w:rFonts w:ascii="Verdana" w:hAnsi="Verdana"/>
          <w:sz w:val="20"/>
          <w:szCs w:val="20"/>
        </w:rPr>
        <w:t xml:space="preserve">direction under paragraph </w:t>
      </w:r>
      <w:del w:id="607" w:author="Ofgem" w:date="2020-09-29T13:10:00Z">
        <w:r w:rsidRPr="00766141">
          <w:rPr>
            <w:sz w:val="22"/>
            <w:szCs w:val="22"/>
          </w:rPr>
          <w:delText>16 are that</w:delText>
        </w:r>
      </w:del>
      <w:ins w:id="608" w:author="Ofgem" w:date="2020-09-29T13:10:00Z">
        <w:r>
          <w:rPr>
            <w:rFonts w:ascii="Verdana" w:hAnsi="Verdana"/>
            <w:sz w:val="20"/>
            <w:szCs w:val="20"/>
          </w:rPr>
          <w:t>12 the Authority will publish on the Authority’s Website:</w:t>
        </w:r>
      </w:ins>
    </w:p>
    <w:p w14:paraId="784D8399" w14:textId="77777777" w:rsidR="00CD0817" w:rsidRDefault="00CD0817" w:rsidP="00CD0817">
      <w:pPr>
        <w:pStyle w:val="LCNumberedPara"/>
        <w:numPr>
          <w:ilvl w:val="1"/>
          <w:numId w:val="14"/>
        </w:numPr>
        <w:spacing w:before="0" w:after="220" w:line="360" w:lineRule="auto"/>
        <w:ind w:right="-188"/>
        <w:contextualSpacing w:val="0"/>
        <w:rPr>
          <w:ins w:id="609" w:author="Ofgem" w:date="2020-09-29T13:10:00Z"/>
          <w:rFonts w:ascii="Verdana" w:hAnsi="Verdana"/>
          <w:sz w:val="20"/>
          <w:szCs w:val="20"/>
        </w:rPr>
      </w:pPr>
      <w:ins w:id="610" w:author="Ofgem" w:date="2020-09-29T13:10:00Z">
        <w:r>
          <w:rPr>
            <w:rFonts w:ascii="Verdana" w:hAnsi="Verdana"/>
            <w:sz w:val="20"/>
            <w:szCs w:val="20"/>
          </w:rPr>
          <w:t>the text of the proposed direction;</w:t>
        </w:r>
      </w:ins>
    </w:p>
    <w:p w14:paraId="50BE6A7C" w14:textId="77777777" w:rsidR="00CD0817" w:rsidRDefault="00CD0817" w:rsidP="00CD0817">
      <w:pPr>
        <w:pStyle w:val="LCNumberedPara"/>
        <w:numPr>
          <w:ilvl w:val="1"/>
          <w:numId w:val="14"/>
        </w:numPr>
        <w:spacing w:before="0" w:after="220" w:line="360" w:lineRule="auto"/>
        <w:ind w:right="-188"/>
        <w:contextualSpacing w:val="0"/>
        <w:rPr>
          <w:ins w:id="611" w:author="Ofgem" w:date="2020-09-29T13:10:00Z"/>
          <w:rFonts w:ascii="Verdana" w:hAnsi="Verdana"/>
          <w:sz w:val="20"/>
          <w:szCs w:val="20"/>
        </w:rPr>
      </w:pPr>
      <w:ins w:id="612" w:author="Ofgem" w:date="2020-09-29T13:10:00Z">
        <w:r>
          <w:rPr>
            <w:rFonts w:ascii="Verdana" w:hAnsi="Verdana"/>
            <w:sz w:val="20"/>
            <w:szCs w:val="20"/>
          </w:rPr>
          <w:t>the date on which the Authority intends the direction to come into effect;</w:t>
        </w:r>
      </w:ins>
    </w:p>
    <w:p w14:paraId="3407F216" w14:textId="77777777" w:rsidR="00CD0817" w:rsidRDefault="00CD0817" w:rsidP="00CD0817">
      <w:pPr>
        <w:pStyle w:val="LCNumberedPara"/>
        <w:numPr>
          <w:ilvl w:val="1"/>
          <w:numId w:val="14"/>
        </w:numPr>
        <w:spacing w:before="0" w:after="220" w:line="360" w:lineRule="auto"/>
        <w:ind w:right="-188"/>
        <w:contextualSpacing w:val="0"/>
        <w:rPr>
          <w:rFonts w:ascii="Verdana" w:hAnsi="Verdana"/>
          <w:sz w:val="20"/>
          <w:szCs w:val="20"/>
        </w:rPr>
      </w:pPr>
      <w:ins w:id="613" w:author="Ofgem" w:date="2020-09-29T13:10:00Z">
        <w:r>
          <w:rPr>
            <w:rFonts w:ascii="Verdana" w:hAnsi="Verdana"/>
            <w:sz w:val="20"/>
            <w:szCs w:val="20"/>
          </w:rPr>
          <w:t>the reasons why</w:t>
        </w:r>
      </w:ins>
      <w:r>
        <w:rPr>
          <w:rFonts w:ascii="Verdana" w:hAnsi="Verdana"/>
          <w:sz w:val="20"/>
          <w:szCs w:val="20"/>
        </w:rPr>
        <w:t xml:space="preserve"> it </w:t>
      </w:r>
      <w:del w:id="614" w:author="Ofgem" w:date="2020-09-29T13:10:00Z">
        <w:r w:rsidRPr="00766141">
          <w:rPr>
            <w:sz w:val="22"/>
            <w:szCs w:val="22"/>
          </w:rPr>
          <w:delText>must:</w:delText>
        </w:r>
      </w:del>
      <w:ins w:id="615" w:author="Ofgem" w:date="2020-09-29T13:10:00Z">
        <w:r>
          <w:rPr>
            <w:rFonts w:ascii="Verdana" w:hAnsi="Verdana"/>
            <w:sz w:val="20"/>
            <w:szCs w:val="20"/>
          </w:rPr>
          <w:t>proposes to issue the direction; and</w:t>
        </w:r>
      </w:ins>
    </w:p>
    <w:p w14:paraId="2FDF0412" w14:textId="77777777" w:rsidR="00CD0817" w:rsidRPr="007A45BF" w:rsidRDefault="00CD0817" w:rsidP="00CD0817">
      <w:pPr>
        <w:pStyle w:val="LCNumberedPara"/>
        <w:numPr>
          <w:ilvl w:val="1"/>
          <w:numId w:val="14"/>
        </w:numPr>
        <w:spacing w:before="0" w:after="220" w:line="360" w:lineRule="auto"/>
        <w:ind w:right="-188"/>
        <w:contextualSpacing w:val="0"/>
        <w:rPr>
          <w:ins w:id="616" w:author="Ofgem" w:date="2020-09-29T13:10:00Z"/>
          <w:rFonts w:ascii="Verdana" w:hAnsi="Verdana"/>
          <w:sz w:val="20"/>
          <w:szCs w:val="20"/>
        </w:rPr>
      </w:pPr>
      <w:del w:id="617" w:author="Ofgem" w:date="2020-09-29T13:10:00Z">
        <w:r w:rsidRPr="00766141">
          <w:rPr>
            <w:rFonts w:eastAsia="Times New Roman"/>
            <w:sz w:val="22"/>
            <w:szCs w:val="22"/>
          </w:rPr>
          <w:delText xml:space="preserve">contain </w:delText>
        </w:r>
      </w:del>
      <w:ins w:id="618" w:author="Ofgem" w:date="2020-09-29T13:10:00Z">
        <w:r>
          <w:rPr>
            <w:rFonts w:ascii="Verdana" w:hAnsi="Verdana"/>
            <w:sz w:val="20"/>
            <w:szCs w:val="20"/>
          </w:rPr>
          <w:t>a period during which representations may be made on the proposed directions which will not be less than 28 days.</w:t>
        </w:r>
      </w:ins>
    </w:p>
    <w:p w14:paraId="19ABE45C" w14:textId="77777777" w:rsidR="00CD0817" w:rsidRPr="007A45BF" w:rsidRDefault="00CD0817" w:rsidP="00CD0817">
      <w:pPr>
        <w:pStyle w:val="LCNumberedPara"/>
        <w:numPr>
          <w:ilvl w:val="0"/>
          <w:numId w:val="14"/>
        </w:numPr>
        <w:spacing w:before="0" w:after="220" w:line="360" w:lineRule="auto"/>
        <w:ind w:right="-188"/>
        <w:contextualSpacing w:val="0"/>
        <w:rPr>
          <w:ins w:id="619" w:author="Ofgem" w:date="2020-09-29T13:10:00Z"/>
          <w:rFonts w:ascii="Verdana" w:hAnsi="Verdana"/>
          <w:sz w:val="20"/>
          <w:szCs w:val="20"/>
        </w:rPr>
      </w:pPr>
      <w:ins w:id="620" w:author="Ofgem" w:date="2020-09-29T13:10:00Z">
        <w:r>
          <w:rPr>
            <w:rFonts w:ascii="Verdana" w:hAnsi="Verdana"/>
            <w:sz w:val="20"/>
            <w:szCs w:val="20"/>
          </w:rPr>
          <w:t>The</w:t>
        </w:r>
        <w:r w:rsidRPr="007A45BF">
          <w:rPr>
            <w:rFonts w:ascii="Verdana" w:hAnsi="Verdana"/>
            <w:sz w:val="20"/>
            <w:szCs w:val="20"/>
          </w:rPr>
          <w:t xml:space="preserve"> direction </w:t>
        </w:r>
        <w:r>
          <w:rPr>
            <w:rFonts w:ascii="Verdana" w:hAnsi="Verdana"/>
            <w:sz w:val="20"/>
            <w:szCs w:val="20"/>
          </w:rPr>
          <w:t>will set out</w:t>
        </w:r>
        <w:r w:rsidRPr="007A45BF">
          <w:rPr>
            <w:rFonts w:ascii="Verdana" w:hAnsi="Verdana"/>
            <w:sz w:val="20"/>
            <w:szCs w:val="20"/>
          </w:rPr>
          <w:t>:</w:t>
        </w:r>
        <w:bookmarkEnd w:id="603"/>
      </w:ins>
    </w:p>
    <w:p w14:paraId="72644B46" w14:textId="77777777" w:rsidR="00CD0817" w:rsidRPr="007A45BF" w:rsidRDefault="00CD0817" w:rsidP="00CD0817">
      <w:pPr>
        <w:pStyle w:val="LCNumberedPara"/>
        <w:numPr>
          <w:ilvl w:val="0"/>
          <w:numId w:val="18"/>
        </w:numPr>
        <w:spacing w:before="0" w:after="220" w:line="360" w:lineRule="auto"/>
        <w:ind w:right="-188"/>
        <w:contextualSpacing w:val="0"/>
        <w:rPr>
          <w:rFonts w:ascii="Verdana" w:hAnsi="Verdana"/>
          <w:sz w:val="20"/>
          <w:szCs w:val="20"/>
        </w:rPr>
      </w:pPr>
      <w:r w:rsidRPr="007A45BF">
        <w:rPr>
          <w:rFonts w:ascii="Verdana" w:hAnsi="Verdana"/>
          <w:sz w:val="20"/>
          <w:szCs w:val="20"/>
        </w:rPr>
        <w:t xml:space="preserve">a description of the </w:t>
      </w:r>
      <w:del w:id="621" w:author="Ofgem" w:date="2020-09-29T13:10:00Z">
        <w:r w:rsidRPr="00766141">
          <w:rPr>
            <w:rFonts w:eastAsia="Times New Roman"/>
            <w:sz w:val="22"/>
            <w:szCs w:val="22"/>
          </w:rPr>
          <w:delText>data assurance activity</w:delText>
        </w:r>
      </w:del>
      <w:ins w:id="622" w:author="Ofgem" w:date="2020-09-29T13:10:00Z">
        <w:r>
          <w:rPr>
            <w:rFonts w:ascii="Verdana" w:hAnsi="Verdana"/>
            <w:sz w:val="20"/>
            <w:szCs w:val="20"/>
          </w:rPr>
          <w:t>Data Assurance Activity</w:t>
        </w:r>
      </w:ins>
      <w:r w:rsidRPr="007A45BF">
        <w:rPr>
          <w:rFonts w:ascii="Verdana" w:hAnsi="Verdana"/>
          <w:sz w:val="20"/>
          <w:szCs w:val="20"/>
        </w:rPr>
        <w:t xml:space="preserve"> to be carried out by the </w:t>
      </w:r>
      <w:r>
        <w:rPr>
          <w:rFonts w:ascii="Verdana" w:hAnsi="Verdana"/>
          <w:sz w:val="20"/>
          <w:szCs w:val="20"/>
        </w:rPr>
        <w:t>licensee</w:t>
      </w:r>
      <w:r w:rsidRPr="007A45BF">
        <w:rPr>
          <w:rFonts w:ascii="Verdana" w:hAnsi="Verdana"/>
          <w:sz w:val="20"/>
          <w:szCs w:val="20"/>
        </w:rPr>
        <w:t xml:space="preserve"> (or, where appropriate, by a person nominated by the Authority) for the purpose of ensuring the accuracy and completeness of </w:t>
      </w:r>
      <w:r>
        <w:rPr>
          <w:rFonts w:ascii="Verdana" w:hAnsi="Verdana"/>
          <w:sz w:val="20"/>
          <w:szCs w:val="20"/>
        </w:rPr>
        <w:t>d</w:t>
      </w:r>
      <w:r w:rsidRPr="007A45BF">
        <w:rPr>
          <w:rFonts w:ascii="Verdana" w:hAnsi="Verdana"/>
          <w:sz w:val="20"/>
          <w:szCs w:val="20"/>
        </w:rPr>
        <w:t>ata provided to the Authority;</w:t>
      </w:r>
    </w:p>
    <w:p w14:paraId="0CA8C2EE" w14:textId="77777777" w:rsidR="00CD0817" w:rsidRPr="007A45BF" w:rsidRDefault="00CD0817" w:rsidP="00CD0817">
      <w:pPr>
        <w:pStyle w:val="LCNumberedPara"/>
        <w:numPr>
          <w:ilvl w:val="0"/>
          <w:numId w:val="18"/>
        </w:numPr>
        <w:spacing w:before="0" w:after="220" w:line="360" w:lineRule="auto"/>
        <w:ind w:right="-188"/>
        <w:contextualSpacing w:val="0"/>
        <w:rPr>
          <w:rFonts w:ascii="Verdana" w:hAnsi="Verdana"/>
          <w:sz w:val="20"/>
          <w:szCs w:val="20"/>
        </w:rPr>
      </w:pPr>
      <w:ins w:id="623" w:author="Ofgem" w:date="2020-09-29T13:10:00Z">
        <w:r>
          <w:rPr>
            <w:rFonts w:ascii="Verdana" w:hAnsi="Verdana"/>
            <w:sz w:val="20"/>
            <w:szCs w:val="20"/>
          </w:rPr>
          <w:t xml:space="preserve">that, </w:t>
        </w:r>
      </w:ins>
      <w:r w:rsidRPr="007A45BF">
        <w:rPr>
          <w:rFonts w:ascii="Verdana" w:hAnsi="Verdana"/>
          <w:sz w:val="20"/>
          <w:szCs w:val="20"/>
        </w:rPr>
        <w:t>if it refers to a person nominated by the Authority,</w:t>
      </w:r>
      <w:del w:id="624" w:author="Ofgem" w:date="2020-09-29T13:10:00Z">
        <w:r w:rsidRPr="00766141">
          <w:rPr>
            <w:rFonts w:eastAsia="Times New Roman"/>
            <w:sz w:val="22"/>
            <w:szCs w:val="22"/>
          </w:rPr>
          <w:delText xml:space="preserve"> specify</w:delText>
        </w:r>
      </w:del>
      <w:r w:rsidRPr="007A45BF">
        <w:rPr>
          <w:rFonts w:ascii="Verdana" w:hAnsi="Verdana"/>
          <w:sz w:val="20"/>
          <w:szCs w:val="20"/>
        </w:rPr>
        <w:t xml:space="preserve"> the steps that must be taken by the </w:t>
      </w:r>
      <w:r>
        <w:rPr>
          <w:rFonts w:ascii="Verdana" w:hAnsi="Verdana"/>
          <w:sz w:val="20"/>
          <w:szCs w:val="20"/>
        </w:rPr>
        <w:t>licensee</w:t>
      </w:r>
      <w:r w:rsidRPr="007A45BF">
        <w:rPr>
          <w:rFonts w:ascii="Verdana" w:hAnsi="Verdana"/>
          <w:sz w:val="20"/>
          <w:szCs w:val="20"/>
        </w:rPr>
        <w:t xml:space="preserve"> to procure and facilitate the carrying out of that activity by that person;</w:t>
      </w:r>
    </w:p>
    <w:p w14:paraId="414AD9BC" w14:textId="77777777" w:rsidR="00CD0817" w:rsidRPr="007A45BF" w:rsidRDefault="00CD0817" w:rsidP="00CD0817">
      <w:pPr>
        <w:pStyle w:val="LCNumberedPara"/>
        <w:numPr>
          <w:ilvl w:val="0"/>
          <w:numId w:val="18"/>
        </w:numPr>
        <w:spacing w:before="0" w:after="220" w:line="360" w:lineRule="auto"/>
        <w:ind w:right="-188"/>
        <w:contextualSpacing w:val="0"/>
        <w:rPr>
          <w:rFonts w:ascii="Verdana" w:hAnsi="Verdana"/>
          <w:sz w:val="20"/>
          <w:szCs w:val="20"/>
        </w:rPr>
      </w:pPr>
      <w:del w:id="625" w:author="Ofgem" w:date="2020-09-29T13:10:00Z">
        <w:r w:rsidRPr="00766141">
          <w:rPr>
            <w:rFonts w:eastAsia="Times New Roman"/>
            <w:sz w:val="22"/>
            <w:szCs w:val="22"/>
          </w:rPr>
          <w:delText xml:space="preserve">contain </w:delText>
        </w:r>
      </w:del>
      <w:r w:rsidRPr="007A45BF">
        <w:rPr>
          <w:rFonts w:ascii="Verdana" w:hAnsi="Verdana"/>
          <w:sz w:val="20"/>
          <w:szCs w:val="20"/>
        </w:rPr>
        <w:t xml:space="preserve">a description of the </w:t>
      </w:r>
      <w:del w:id="626" w:author="Ofgem" w:date="2020-09-29T13:10:00Z">
        <w:r w:rsidRPr="00766141">
          <w:rPr>
            <w:rFonts w:eastAsia="Times New Roman"/>
            <w:sz w:val="22"/>
            <w:szCs w:val="22"/>
          </w:rPr>
          <w:delText>data</w:delText>
        </w:r>
      </w:del>
      <w:ins w:id="627" w:author="Ofgem" w:date="2020-09-29T13:10:00Z">
        <w:r>
          <w:rPr>
            <w:rFonts w:ascii="Verdana" w:hAnsi="Verdana"/>
            <w:sz w:val="20"/>
            <w:szCs w:val="20"/>
          </w:rPr>
          <w:t>Data</w:t>
        </w:r>
      </w:ins>
      <w:r w:rsidRPr="007A45BF">
        <w:rPr>
          <w:rFonts w:ascii="Verdana" w:hAnsi="Verdana"/>
          <w:sz w:val="20"/>
          <w:szCs w:val="20"/>
        </w:rPr>
        <w:t xml:space="preserve"> to which the activity that is described in the direction must apply;</w:t>
      </w:r>
    </w:p>
    <w:p w14:paraId="6F8FE0C1" w14:textId="77777777" w:rsidR="00CD0817" w:rsidRPr="007A45BF" w:rsidRDefault="00CD0817" w:rsidP="00CD0817">
      <w:pPr>
        <w:pStyle w:val="LCNumberedPara"/>
        <w:numPr>
          <w:ilvl w:val="0"/>
          <w:numId w:val="18"/>
        </w:numPr>
        <w:spacing w:before="0" w:after="220" w:line="360" w:lineRule="auto"/>
        <w:ind w:right="-188"/>
        <w:contextualSpacing w:val="0"/>
        <w:rPr>
          <w:rFonts w:ascii="Verdana" w:hAnsi="Verdana"/>
          <w:sz w:val="20"/>
          <w:szCs w:val="20"/>
        </w:rPr>
      </w:pPr>
      <w:del w:id="628" w:author="Ofgem" w:date="2020-09-29T13:10:00Z">
        <w:r w:rsidRPr="00766141">
          <w:rPr>
            <w:rFonts w:eastAsia="Times New Roman"/>
            <w:sz w:val="22"/>
            <w:szCs w:val="22"/>
          </w:rPr>
          <w:delText xml:space="preserve">contain </w:delText>
        </w:r>
      </w:del>
      <w:r w:rsidRPr="007A45BF">
        <w:rPr>
          <w:rFonts w:ascii="Verdana" w:hAnsi="Verdana"/>
          <w:sz w:val="20"/>
          <w:szCs w:val="20"/>
        </w:rPr>
        <w:t xml:space="preserve">an explanation of why the Authority requires the </w:t>
      </w:r>
      <w:r>
        <w:rPr>
          <w:rFonts w:ascii="Verdana" w:hAnsi="Verdana"/>
          <w:sz w:val="20"/>
          <w:szCs w:val="20"/>
        </w:rPr>
        <w:t>licensee</w:t>
      </w:r>
      <w:r w:rsidRPr="007A45BF">
        <w:rPr>
          <w:rFonts w:ascii="Verdana" w:hAnsi="Verdana"/>
          <w:sz w:val="20"/>
          <w:szCs w:val="20"/>
        </w:rPr>
        <w:t xml:space="preserve"> to carry out that activity;</w:t>
      </w:r>
    </w:p>
    <w:p w14:paraId="7DAE35AF" w14:textId="77777777" w:rsidR="00CD0817" w:rsidRPr="007A45BF" w:rsidRDefault="00CD0817" w:rsidP="00CD0817">
      <w:pPr>
        <w:pStyle w:val="LCNumberedPara"/>
        <w:numPr>
          <w:ilvl w:val="0"/>
          <w:numId w:val="18"/>
        </w:numPr>
        <w:spacing w:before="0" w:after="220" w:line="360" w:lineRule="auto"/>
        <w:ind w:right="-188"/>
        <w:contextualSpacing w:val="0"/>
        <w:rPr>
          <w:rFonts w:ascii="Verdana" w:hAnsi="Verdana"/>
          <w:sz w:val="20"/>
          <w:szCs w:val="20"/>
        </w:rPr>
      </w:pPr>
      <w:del w:id="629" w:author="Ofgem" w:date="2020-09-29T13:10:00Z">
        <w:r w:rsidRPr="00766141">
          <w:rPr>
            <w:rFonts w:eastAsia="Times New Roman"/>
            <w:sz w:val="22"/>
            <w:szCs w:val="22"/>
          </w:rPr>
          <w:delText xml:space="preserve">specify </w:delText>
        </w:r>
      </w:del>
      <w:r w:rsidRPr="007A45BF">
        <w:rPr>
          <w:rFonts w:ascii="Verdana" w:hAnsi="Verdana"/>
          <w:sz w:val="20"/>
          <w:szCs w:val="20"/>
        </w:rPr>
        <w:t>any relevant dates by which that activity must be completed; and</w:t>
      </w:r>
    </w:p>
    <w:p w14:paraId="1F4E783B" w14:textId="77777777" w:rsidR="00CD0817" w:rsidRPr="007A45BF" w:rsidRDefault="00CD0817" w:rsidP="00CD0817">
      <w:pPr>
        <w:pStyle w:val="LCNumberedPara"/>
        <w:numPr>
          <w:ilvl w:val="0"/>
          <w:numId w:val="18"/>
        </w:numPr>
        <w:spacing w:before="0" w:after="220" w:line="360" w:lineRule="auto"/>
        <w:ind w:right="-188"/>
        <w:contextualSpacing w:val="0"/>
        <w:rPr>
          <w:rFonts w:ascii="Verdana" w:hAnsi="Verdana"/>
          <w:sz w:val="20"/>
          <w:szCs w:val="20"/>
        </w:rPr>
      </w:pPr>
      <w:del w:id="630" w:author="Ofgem" w:date="2020-09-29T13:10:00Z">
        <w:r w:rsidRPr="00766141">
          <w:rPr>
            <w:rFonts w:eastAsia="Times New Roman"/>
            <w:sz w:val="22"/>
            <w:szCs w:val="22"/>
          </w:rPr>
          <w:delText xml:space="preserve">specify </w:delText>
        </w:r>
      </w:del>
      <w:r w:rsidRPr="007A45BF">
        <w:rPr>
          <w:rFonts w:ascii="Verdana" w:hAnsi="Verdana"/>
          <w:sz w:val="20"/>
          <w:szCs w:val="20"/>
        </w:rPr>
        <w:t xml:space="preserve">the form and content of any information relating to that activity that the </w:t>
      </w:r>
      <w:r>
        <w:rPr>
          <w:rFonts w:ascii="Verdana" w:hAnsi="Verdana"/>
          <w:sz w:val="20"/>
          <w:szCs w:val="20"/>
        </w:rPr>
        <w:t>licensee</w:t>
      </w:r>
      <w:r w:rsidRPr="007A45BF">
        <w:rPr>
          <w:rFonts w:ascii="Verdana" w:hAnsi="Verdana"/>
          <w:sz w:val="20"/>
          <w:szCs w:val="20"/>
        </w:rPr>
        <w:t xml:space="preserve"> must provide to the Authority.</w:t>
      </w:r>
    </w:p>
    <w:p w14:paraId="20673A70" w14:textId="77777777" w:rsidR="00CD0817" w:rsidRDefault="00CD0817" w:rsidP="00CD0817">
      <w:pPr>
        <w:pStyle w:val="LicenceConditionText"/>
        <w:tabs>
          <w:tab w:val="left" w:pos="851"/>
          <w:tab w:val="left" w:pos="1276"/>
          <w:tab w:val="left" w:pos="1560"/>
        </w:tabs>
        <w:spacing w:after="200"/>
        <w:jc w:val="left"/>
        <w:rPr>
          <w:rFonts w:ascii="Verdana" w:hAnsi="Verdana"/>
          <w:b/>
          <w:bCs/>
          <w:iCs/>
          <w:sz w:val="20"/>
        </w:rPr>
      </w:pPr>
      <w:r w:rsidRPr="007A45BF">
        <w:rPr>
          <w:rFonts w:ascii="Verdana" w:hAnsi="Verdana"/>
          <w:b/>
          <w:bCs/>
          <w:iCs/>
          <w:sz w:val="20"/>
        </w:rPr>
        <w:t xml:space="preserve">Part </w:t>
      </w:r>
      <w:del w:id="631" w:author="Ofgem" w:date="2020-09-29T13:10:00Z">
        <w:r w:rsidRPr="00766141">
          <w:rPr>
            <w:b/>
            <w:bCs/>
            <w:iCs/>
            <w:szCs w:val="22"/>
          </w:rPr>
          <w:delText>F:</w:delText>
        </w:r>
      </w:del>
      <w:ins w:id="632" w:author="Ofgem" w:date="2020-09-29T13:10:00Z">
        <w:r>
          <w:rPr>
            <w:rFonts w:ascii="Verdana" w:hAnsi="Verdana"/>
            <w:b/>
            <w:bCs/>
            <w:iCs/>
            <w:sz w:val="20"/>
          </w:rPr>
          <w:t>D</w:t>
        </w:r>
        <w:r w:rsidRPr="007A45BF">
          <w:rPr>
            <w:rFonts w:ascii="Verdana" w:hAnsi="Verdana"/>
            <w:b/>
            <w:bCs/>
            <w:iCs/>
            <w:sz w:val="20"/>
          </w:rPr>
          <w:t xml:space="preserve">: </w:t>
        </w:r>
      </w:ins>
      <w:r w:rsidRPr="007A45BF">
        <w:rPr>
          <w:rFonts w:ascii="Verdana" w:hAnsi="Verdana"/>
          <w:b/>
          <w:bCs/>
          <w:iCs/>
          <w:sz w:val="20"/>
        </w:rPr>
        <w:t xml:space="preserve"> Derogations</w:t>
      </w:r>
    </w:p>
    <w:p w14:paraId="3339ADB6" w14:textId="77777777" w:rsidR="00CD0817" w:rsidRPr="007A45BF" w:rsidRDefault="00CD0817" w:rsidP="00CD0817">
      <w:pPr>
        <w:pStyle w:val="LicenceConditionText"/>
        <w:tabs>
          <w:tab w:val="left" w:pos="851"/>
          <w:tab w:val="left" w:pos="1276"/>
          <w:tab w:val="left" w:pos="1560"/>
        </w:tabs>
        <w:spacing w:after="200"/>
        <w:jc w:val="left"/>
        <w:rPr>
          <w:ins w:id="633" w:author="Ofgem" w:date="2020-09-29T13:10:00Z"/>
          <w:rFonts w:ascii="Verdana" w:hAnsi="Verdana"/>
          <w:b/>
          <w:bCs/>
          <w:iCs/>
          <w:sz w:val="20"/>
        </w:rPr>
      </w:pPr>
    </w:p>
    <w:p w14:paraId="46C9DC7C" w14:textId="77777777" w:rsidR="00CD0817" w:rsidRPr="005F62D9" w:rsidRDefault="00CD0817" w:rsidP="00CD0817">
      <w:pPr>
        <w:pStyle w:val="LCNumberedPara"/>
        <w:numPr>
          <w:ilvl w:val="0"/>
          <w:numId w:val="14"/>
        </w:numPr>
        <w:spacing w:before="0" w:after="220" w:line="360" w:lineRule="auto"/>
        <w:ind w:right="-188"/>
        <w:contextualSpacing w:val="0"/>
        <w:rPr>
          <w:rFonts w:ascii="Verdana" w:hAnsi="Verdana"/>
          <w:sz w:val="20"/>
          <w:szCs w:val="20"/>
        </w:rPr>
      </w:pPr>
      <w:r w:rsidRPr="005F62D9">
        <w:rPr>
          <w:rFonts w:ascii="Verdana" w:hAnsi="Verdana"/>
          <w:sz w:val="20"/>
          <w:szCs w:val="20"/>
        </w:rPr>
        <w:t xml:space="preserve">The </w:t>
      </w:r>
      <w:ins w:id="634" w:author="Ofgem" w:date="2020-09-29T13:10:00Z">
        <w:r w:rsidRPr="005F62D9">
          <w:rPr>
            <w:rFonts w:ascii="Verdana" w:hAnsi="Verdana"/>
            <w:sz w:val="20"/>
            <w:szCs w:val="20"/>
          </w:rPr>
          <w:t xml:space="preserve">licensee may apply to the </w:t>
        </w:r>
      </w:ins>
      <w:r w:rsidRPr="005F62D9">
        <w:rPr>
          <w:rFonts w:ascii="Verdana" w:hAnsi="Verdana"/>
          <w:sz w:val="20"/>
          <w:szCs w:val="20"/>
        </w:rPr>
        <w:t xml:space="preserve">Authority </w:t>
      </w:r>
      <w:del w:id="635" w:author="Ofgem" w:date="2020-09-29T13:10:00Z">
        <w:r w:rsidRPr="00766141">
          <w:rPr>
            <w:sz w:val="22"/>
            <w:szCs w:val="22"/>
          </w:rPr>
          <w:delText>may, after consulting with the licensee, give</w:delText>
        </w:r>
      </w:del>
      <w:ins w:id="636" w:author="Ofgem" w:date="2020-09-29T13:10:00Z">
        <w:r w:rsidRPr="005F62D9">
          <w:rPr>
            <w:rFonts w:ascii="Verdana" w:hAnsi="Verdana"/>
            <w:sz w:val="20"/>
            <w:szCs w:val="20"/>
          </w:rPr>
          <w:t>for</w:t>
        </w:r>
      </w:ins>
      <w:r w:rsidRPr="005F62D9">
        <w:rPr>
          <w:rFonts w:ascii="Verdana" w:hAnsi="Verdana"/>
          <w:sz w:val="20"/>
          <w:szCs w:val="20"/>
        </w:rPr>
        <w:t xml:space="preserve"> a </w:t>
      </w:r>
      <w:del w:id="637" w:author="Ofgem" w:date="2020-09-29T13:10:00Z">
        <w:r w:rsidRPr="00766141">
          <w:rPr>
            <w:sz w:val="22"/>
            <w:szCs w:val="22"/>
          </w:rPr>
          <w:delText>direction (“</w:delText>
        </w:r>
      </w:del>
      <w:r w:rsidRPr="005F62D9">
        <w:rPr>
          <w:rFonts w:ascii="Verdana" w:hAnsi="Verdana"/>
          <w:sz w:val="20"/>
          <w:szCs w:val="20"/>
        </w:rPr>
        <w:t>derogation</w:t>
      </w:r>
      <w:del w:id="638" w:author="Ofgem" w:date="2020-09-29T13:10:00Z">
        <w:r w:rsidRPr="00766141">
          <w:rPr>
            <w:sz w:val="22"/>
            <w:szCs w:val="22"/>
          </w:rPr>
          <w:delText>”) to</w:delText>
        </w:r>
      </w:del>
      <w:ins w:id="639" w:author="Ofgem" w:date="2020-09-29T13:10:00Z">
        <w:r w:rsidRPr="005F62D9">
          <w:rPr>
            <w:rFonts w:ascii="Verdana" w:hAnsi="Verdana"/>
            <w:sz w:val="20"/>
            <w:szCs w:val="20"/>
          </w:rPr>
          <w:t xml:space="preserve"> relieving</w:t>
        </w:r>
      </w:ins>
      <w:r w:rsidRPr="005F62D9">
        <w:rPr>
          <w:rFonts w:ascii="Verdana" w:hAnsi="Verdana"/>
          <w:sz w:val="20"/>
          <w:szCs w:val="20"/>
        </w:rPr>
        <w:t xml:space="preserve"> the licensee</w:t>
      </w:r>
      <w:del w:id="640" w:author="Ofgem" w:date="2020-09-29T13:10:00Z">
        <w:r w:rsidRPr="00766141">
          <w:rPr>
            <w:sz w:val="22"/>
            <w:szCs w:val="22"/>
          </w:rPr>
          <w:delText xml:space="preserve"> that relieves it</w:delText>
        </w:r>
      </w:del>
      <w:r w:rsidRPr="005F62D9">
        <w:rPr>
          <w:rFonts w:ascii="Verdana" w:hAnsi="Verdana"/>
          <w:sz w:val="20"/>
          <w:szCs w:val="20"/>
        </w:rPr>
        <w:t xml:space="preserve"> of its obligations under this condition to such extent, for such period of time, and subject to such conditions as may be specified </w:t>
      </w:r>
      <w:del w:id="641" w:author="Ofgem" w:date="2020-09-29T13:10:00Z">
        <w:r w:rsidRPr="00766141">
          <w:rPr>
            <w:sz w:val="22"/>
            <w:szCs w:val="22"/>
          </w:rPr>
          <w:delText>in</w:delText>
        </w:r>
      </w:del>
      <w:ins w:id="642" w:author="Ofgem" w:date="2020-09-29T13:10:00Z">
        <w:r w:rsidRPr="005F62D9">
          <w:rPr>
            <w:rFonts w:ascii="Verdana" w:hAnsi="Verdana"/>
            <w:sz w:val="20"/>
            <w:szCs w:val="20"/>
          </w:rPr>
          <w:t>by</w:t>
        </w:r>
      </w:ins>
      <w:r w:rsidRPr="005F62D9">
        <w:rPr>
          <w:rFonts w:ascii="Verdana" w:hAnsi="Verdana"/>
          <w:sz w:val="20"/>
          <w:szCs w:val="20"/>
        </w:rPr>
        <w:t xml:space="preserve"> the </w:t>
      </w:r>
      <w:ins w:id="643" w:author="Ofgem" w:date="2020-09-29T13:10:00Z">
        <w:r w:rsidRPr="005F62D9">
          <w:rPr>
            <w:rFonts w:ascii="Verdana" w:hAnsi="Verdana"/>
            <w:sz w:val="20"/>
            <w:szCs w:val="20"/>
          </w:rPr>
          <w:t xml:space="preserve">Authority by </w:t>
        </w:r>
      </w:ins>
      <w:r w:rsidRPr="005F62D9">
        <w:rPr>
          <w:rFonts w:ascii="Verdana" w:hAnsi="Verdana"/>
          <w:sz w:val="20"/>
          <w:szCs w:val="20"/>
        </w:rPr>
        <w:t>direction</w:t>
      </w:r>
      <w:ins w:id="644" w:author="Ofgem" w:date="2020-09-29T13:10:00Z">
        <w:r w:rsidRPr="005F62D9">
          <w:rPr>
            <w:rFonts w:ascii="Verdana" w:hAnsi="Verdana"/>
            <w:sz w:val="20"/>
            <w:szCs w:val="20"/>
          </w:rPr>
          <w:t xml:space="preserve"> after consulting the licensee</w:t>
        </w:r>
      </w:ins>
      <w:r w:rsidRPr="005F62D9">
        <w:rPr>
          <w:rFonts w:ascii="Verdana" w:hAnsi="Verdana"/>
          <w:sz w:val="20"/>
          <w:szCs w:val="20"/>
        </w:rPr>
        <w:t>.</w:t>
      </w:r>
    </w:p>
    <w:p w14:paraId="491C51D2" w14:textId="77777777" w:rsidR="00CD0817" w:rsidRDefault="00CD0817" w:rsidP="00CD0817">
      <w:pPr>
        <w:pStyle w:val="LicenceConditionText"/>
        <w:tabs>
          <w:tab w:val="left" w:pos="851"/>
          <w:tab w:val="left" w:pos="1276"/>
          <w:tab w:val="left" w:pos="1560"/>
        </w:tabs>
        <w:spacing w:after="200"/>
        <w:jc w:val="left"/>
        <w:rPr>
          <w:rFonts w:ascii="Verdana" w:hAnsi="Verdana"/>
          <w:b/>
          <w:bCs/>
          <w:iCs/>
          <w:sz w:val="20"/>
        </w:rPr>
      </w:pPr>
      <w:r w:rsidRPr="007A45BF">
        <w:rPr>
          <w:rFonts w:ascii="Verdana" w:hAnsi="Verdana"/>
          <w:b/>
          <w:bCs/>
          <w:iCs/>
          <w:sz w:val="20"/>
        </w:rPr>
        <w:t xml:space="preserve">Part </w:t>
      </w:r>
      <w:del w:id="645" w:author="Ofgem" w:date="2020-09-29T13:10:00Z">
        <w:r w:rsidRPr="00766141">
          <w:rPr>
            <w:b/>
            <w:bCs/>
            <w:iCs/>
            <w:szCs w:val="22"/>
          </w:rPr>
          <w:delText>G</w:delText>
        </w:r>
      </w:del>
      <w:ins w:id="646" w:author="Ofgem" w:date="2020-09-29T13:10:00Z">
        <w:r>
          <w:rPr>
            <w:rFonts w:ascii="Verdana" w:hAnsi="Verdana"/>
            <w:b/>
            <w:bCs/>
            <w:iCs/>
            <w:sz w:val="20"/>
          </w:rPr>
          <w:t>E</w:t>
        </w:r>
      </w:ins>
      <w:r w:rsidRPr="007A45BF">
        <w:rPr>
          <w:rFonts w:ascii="Verdana" w:hAnsi="Verdana"/>
          <w:b/>
          <w:bCs/>
          <w:iCs/>
          <w:sz w:val="20"/>
        </w:rPr>
        <w:t>: Interpretation</w:t>
      </w:r>
    </w:p>
    <w:p w14:paraId="5E7BB7C9" w14:textId="77777777" w:rsidR="00CD0817" w:rsidRPr="007A45BF" w:rsidRDefault="00CD0817" w:rsidP="00CD0817">
      <w:pPr>
        <w:pStyle w:val="LicenceConditionText"/>
        <w:tabs>
          <w:tab w:val="left" w:pos="851"/>
          <w:tab w:val="left" w:pos="1276"/>
          <w:tab w:val="left" w:pos="1560"/>
        </w:tabs>
        <w:spacing w:after="200"/>
        <w:jc w:val="left"/>
        <w:rPr>
          <w:ins w:id="647" w:author="Ofgem" w:date="2020-09-29T13:10:00Z"/>
          <w:rFonts w:ascii="Verdana" w:hAnsi="Verdana"/>
          <w:b/>
          <w:bCs/>
          <w:iCs/>
          <w:sz w:val="20"/>
        </w:rPr>
      </w:pPr>
    </w:p>
    <w:p w14:paraId="4B467355" w14:textId="77777777" w:rsidR="00CD0817" w:rsidRPr="007A45BF" w:rsidRDefault="00CD0817" w:rsidP="00CD0817">
      <w:pPr>
        <w:pStyle w:val="LCNumberedPara"/>
        <w:numPr>
          <w:ilvl w:val="0"/>
          <w:numId w:val="29"/>
        </w:numPr>
        <w:spacing w:before="0" w:after="220" w:line="360" w:lineRule="auto"/>
        <w:ind w:right="-188"/>
        <w:contextualSpacing w:val="0"/>
        <w:rPr>
          <w:rFonts w:ascii="Verdana" w:hAnsi="Verdana"/>
          <w:sz w:val="20"/>
          <w:szCs w:val="20"/>
        </w:rPr>
      </w:pPr>
      <w:bookmarkStart w:id="648" w:name="_Ref322617286"/>
      <w:r w:rsidRPr="007A45BF">
        <w:rPr>
          <w:rFonts w:ascii="Verdana" w:hAnsi="Verdana"/>
          <w:sz w:val="20"/>
          <w:szCs w:val="20"/>
        </w:rPr>
        <w:t>For the purposes of this condition:</w:t>
      </w:r>
      <w:bookmarkEnd w:id="648"/>
    </w:p>
    <w:tbl>
      <w:tblPr>
        <w:tblW w:w="0" w:type="auto"/>
        <w:tblInd w:w="709" w:type="dxa"/>
        <w:tblLook w:val="00A0" w:firstRow="1" w:lastRow="0" w:firstColumn="1" w:lastColumn="0" w:noHBand="0" w:noVBand="0"/>
      </w:tblPr>
      <w:tblGrid>
        <w:gridCol w:w="3303"/>
        <w:gridCol w:w="5014"/>
      </w:tblGrid>
      <w:tr w:rsidR="00CD0817" w:rsidRPr="007A45BF" w14:paraId="104F2D7B" w14:textId="77777777" w:rsidTr="00716E38">
        <w:tc>
          <w:tcPr>
            <w:tcW w:w="3368" w:type="dxa"/>
          </w:tcPr>
          <w:p w14:paraId="68C3717F" w14:textId="77777777" w:rsidR="00CD0817" w:rsidRPr="007A45BF" w:rsidRDefault="00CD0817" w:rsidP="00716E38">
            <w:pPr>
              <w:pStyle w:val="LicenceConditionText"/>
              <w:tabs>
                <w:tab w:val="center" w:pos="-142"/>
                <w:tab w:val="left" w:pos="709"/>
                <w:tab w:val="left" w:pos="851"/>
                <w:tab w:val="left" w:pos="1276"/>
                <w:tab w:val="left" w:pos="1560"/>
              </w:tabs>
              <w:spacing w:after="240"/>
              <w:jc w:val="left"/>
              <w:rPr>
                <w:rFonts w:ascii="Verdana" w:hAnsi="Verdana"/>
                <w:b/>
                <w:bCs/>
                <w:iCs/>
                <w:sz w:val="20"/>
              </w:rPr>
            </w:pPr>
            <w:del w:id="649" w:author="Ofgem" w:date="2020-09-29T13:10:00Z">
              <w:r w:rsidRPr="00766141">
                <w:rPr>
                  <w:b/>
                  <w:bCs/>
                  <w:iCs/>
                  <w:szCs w:val="22"/>
                </w:rPr>
                <w:delText>data</w:delText>
              </w:r>
            </w:del>
            <w:ins w:id="650" w:author="Ofgem" w:date="2020-09-29T13:10:00Z">
              <w:r>
                <w:rPr>
                  <w:rFonts w:ascii="Verdana" w:hAnsi="Verdana"/>
                  <w:b/>
                  <w:bCs/>
                  <w:iCs/>
                  <w:sz w:val="20"/>
                </w:rPr>
                <w:t>D</w:t>
              </w:r>
              <w:r w:rsidRPr="007A45BF">
                <w:rPr>
                  <w:rFonts w:ascii="Verdana" w:hAnsi="Verdana"/>
                  <w:b/>
                  <w:bCs/>
                  <w:iCs/>
                  <w:sz w:val="20"/>
                </w:rPr>
                <w:t>ata</w:t>
              </w:r>
            </w:ins>
          </w:p>
        </w:tc>
        <w:tc>
          <w:tcPr>
            <w:tcW w:w="5165" w:type="dxa"/>
          </w:tcPr>
          <w:p w14:paraId="2CE60B60" w14:textId="77777777" w:rsidR="00CD0817" w:rsidRPr="007A45BF" w:rsidRDefault="00CD0817" w:rsidP="00716E38">
            <w:pPr>
              <w:pStyle w:val="LicenceConditionText"/>
              <w:tabs>
                <w:tab w:val="center" w:pos="-142"/>
                <w:tab w:val="left" w:pos="709"/>
                <w:tab w:val="left" w:pos="851"/>
                <w:tab w:val="left" w:pos="1276"/>
                <w:tab w:val="left" w:pos="1560"/>
              </w:tabs>
              <w:spacing w:after="240"/>
              <w:jc w:val="left"/>
              <w:rPr>
                <w:rFonts w:ascii="Verdana" w:hAnsi="Verdana"/>
                <w:b/>
                <w:bCs/>
                <w:iCs/>
                <w:sz w:val="20"/>
              </w:rPr>
            </w:pPr>
            <w:r w:rsidRPr="007A45BF">
              <w:rPr>
                <w:rFonts w:ascii="Verdana" w:hAnsi="Verdana"/>
                <w:bCs/>
                <w:iCs/>
                <w:sz w:val="20"/>
              </w:rPr>
              <w:t xml:space="preserve">means the relevant submissions to the Authority under this licence in respect of which the </w:t>
            </w:r>
            <w:r>
              <w:rPr>
                <w:rFonts w:ascii="Verdana" w:hAnsi="Verdana"/>
                <w:bCs/>
                <w:iCs/>
                <w:sz w:val="20"/>
              </w:rPr>
              <w:t>licensee</w:t>
            </w:r>
            <w:r w:rsidRPr="007A45BF">
              <w:rPr>
                <w:rFonts w:ascii="Verdana" w:hAnsi="Verdana"/>
                <w:bCs/>
                <w:iCs/>
                <w:sz w:val="20"/>
              </w:rPr>
              <w:t xml:space="preserve"> must carry out a </w:t>
            </w:r>
            <w:del w:id="651" w:author="Ofgem" w:date="2020-09-29T13:10:00Z">
              <w:r w:rsidRPr="00766141">
                <w:rPr>
                  <w:bCs/>
                  <w:iCs/>
                  <w:szCs w:val="22"/>
                </w:rPr>
                <w:delText>risk assessment</w:delText>
              </w:r>
            </w:del>
            <w:ins w:id="652" w:author="Ofgem" w:date="2020-09-29T13:10:00Z">
              <w:r>
                <w:rPr>
                  <w:rFonts w:ascii="Verdana" w:hAnsi="Verdana"/>
                  <w:bCs/>
                  <w:iCs/>
                  <w:sz w:val="20"/>
                </w:rPr>
                <w:t>Risk Assessment</w:t>
              </w:r>
            </w:ins>
            <w:r w:rsidRPr="007A45BF">
              <w:rPr>
                <w:rFonts w:ascii="Verdana" w:hAnsi="Verdana"/>
                <w:bCs/>
                <w:iCs/>
                <w:sz w:val="20"/>
              </w:rPr>
              <w:t xml:space="preserve">, as specified in the </w:t>
            </w:r>
            <w:del w:id="653" w:author="Ofgem" w:date="2020-09-29T13:10:00Z">
              <w:r w:rsidRPr="00766141">
                <w:rPr>
                  <w:bCs/>
                  <w:iCs/>
                  <w:szCs w:val="22"/>
                </w:rPr>
                <w:delText>DAG</w:delText>
              </w:r>
            </w:del>
            <w:ins w:id="654" w:author="Ofgem" w:date="2020-09-29T13:10:00Z">
              <w:r w:rsidRPr="007A45BF">
                <w:rPr>
                  <w:rFonts w:ascii="Verdana" w:hAnsi="Verdana"/>
                  <w:bCs/>
                  <w:iCs/>
                  <w:sz w:val="20"/>
                </w:rPr>
                <w:t>D</w:t>
              </w:r>
              <w:r>
                <w:rPr>
                  <w:rFonts w:ascii="Verdana" w:hAnsi="Verdana"/>
                  <w:bCs/>
                  <w:iCs/>
                  <w:sz w:val="20"/>
                </w:rPr>
                <w:t xml:space="preserve">ata </w:t>
              </w:r>
              <w:r w:rsidRPr="007A45BF">
                <w:rPr>
                  <w:rFonts w:ascii="Verdana" w:hAnsi="Verdana"/>
                  <w:bCs/>
                  <w:iCs/>
                  <w:sz w:val="20"/>
                </w:rPr>
                <w:t>A</w:t>
              </w:r>
              <w:r>
                <w:rPr>
                  <w:rFonts w:ascii="Verdana" w:hAnsi="Verdana"/>
                  <w:bCs/>
                  <w:iCs/>
                  <w:sz w:val="20"/>
                </w:rPr>
                <w:t xml:space="preserve">ssurance </w:t>
              </w:r>
              <w:r w:rsidRPr="007A45BF">
                <w:rPr>
                  <w:rFonts w:ascii="Verdana" w:hAnsi="Verdana"/>
                  <w:bCs/>
                  <w:iCs/>
                  <w:sz w:val="20"/>
                </w:rPr>
                <w:t>G</w:t>
              </w:r>
              <w:r>
                <w:rPr>
                  <w:rFonts w:ascii="Verdana" w:hAnsi="Verdana"/>
                  <w:bCs/>
                  <w:iCs/>
                  <w:sz w:val="20"/>
                </w:rPr>
                <w:t>uidance</w:t>
              </w:r>
            </w:ins>
            <w:r w:rsidRPr="007A45BF">
              <w:rPr>
                <w:rFonts w:ascii="Verdana" w:hAnsi="Verdana"/>
                <w:bCs/>
                <w:iCs/>
                <w:sz w:val="20"/>
              </w:rPr>
              <w:t>;</w:t>
            </w:r>
          </w:p>
        </w:tc>
      </w:tr>
      <w:tr w:rsidR="00CD0817" w:rsidRPr="007A45BF" w14:paraId="6791D7A6" w14:textId="77777777" w:rsidTr="00716E38">
        <w:tc>
          <w:tcPr>
            <w:tcW w:w="3368" w:type="dxa"/>
          </w:tcPr>
          <w:p w14:paraId="489085B9" w14:textId="77777777" w:rsidR="00CD0817" w:rsidRPr="007A45BF" w:rsidRDefault="00CD0817" w:rsidP="00716E38">
            <w:pPr>
              <w:pStyle w:val="LicenceConditionText"/>
              <w:tabs>
                <w:tab w:val="center" w:pos="-142"/>
                <w:tab w:val="left" w:pos="709"/>
                <w:tab w:val="left" w:pos="851"/>
                <w:tab w:val="left" w:pos="1276"/>
                <w:tab w:val="left" w:pos="1560"/>
              </w:tabs>
              <w:spacing w:after="240"/>
              <w:jc w:val="left"/>
              <w:rPr>
                <w:rFonts w:ascii="Verdana" w:hAnsi="Verdana"/>
                <w:b/>
                <w:bCs/>
                <w:iCs/>
                <w:sz w:val="20"/>
              </w:rPr>
            </w:pPr>
            <w:del w:id="655" w:author="Ofgem" w:date="2020-09-29T13:10:00Z">
              <w:r w:rsidRPr="00766141">
                <w:rPr>
                  <w:b/>
                  <w:bCs/>
                  <w:iCs/>
                  <w:szCs w:val="22"/>
                </w:rPr>
                <w:delText>data assurance activity</w:delText>
              </w:r>
            </w:del>
            <w:ins w:id="656" w:author="Ofgem" w:date="2020-09-29T13:10:00Z">
              <w:r>
                <w:rPr>
                  <w:rFonts w:ascii="Verdana" w:hAnsi="Verdana"/>
                  <w:b/>
                  <w:bCs/>
                  <w:iCs/>
                  <w:sz w:val="20"/>
                </w:rPr>
                <w:t>D</w:t>
              </w:r>
              <w:r w:rsidRPr="007A45BF">
                <w:rPr>
                  <w:rFonts w:ascii="Verdana" w:hAnsi="Verdana"/>
                  <w:b/>
                  <w:bCs/>
                  <w:iCs/>
                  <w:sz w:val="20"/>
                </w:rPr>
                <w:t xml:space="preserve">ata </w:t>
              </w:r>
              <w:r>
                <w:rPr>
                  <w:rFonts w:ascii="Verdana" w:hAnsi="Verdana"/>
                  <w:b/>
                  <w:bCs/>
                  <w:iCs/>
                  <w:sz w:val="20"/>
                </w:rPr>
                <w:t>A</w:t>
              </w:r>
              <w:r w:rsidRPr="007A45BF">
                <w:rPr>
                  <w:rFonts w:ascii="Verdana" w:hAnsi="Verdana"/>
                  <w:b/>
                  <w:bCs/>
                  <w:iCs/>
                  <w:sz w:val="20"/>
                </w:rPr>
                <w:t xml:space="preserve">ssurance </w:t>
              </w:r>
              <w:r>
                <w:rPr>
                  <w:rFonts w:ascii="Verdana" w:hAnsi="Verdana"/>
                  <w:b/>
                  <w:bCs/>
                  <w:iCs/>
                  <w:sz w:val="20"/>
                </w:rPr>
                <w:t>A</w:t>
              </w:r>
              <w:r w:rsidRPr="007A45BF">
                <w:rPr>
                  <w:rFonts w:ascii="Verdana" w:hAnsi="Verdana"/>
                  <w:b/>
                  <w:bCs/>
                  <w:iCs/>
                  <w:sz w:val="20"/>
                </w:rPr>
                <w:t>ctivity</w:t>
              </w:r>
            </w:ins>
          </w:p>
        </w:tc>
        <w:tc>
          <w:tcPr>
            <w:tcW w:w="5165" w:type="dxa"/>
          </w:tcPr>
          <w:p w14:paraId="6B66F354" w14:textId="77777777" w:rsidR="00CD0817" w:rsidRPr="007A45BF" w:rsidRDefault="00CD0817" w:rsidP="00716E38">
            <w:pPr>
              <w:pStyle w:val="LicenceConditionText"/>
              <w:tabs>
                <w:tab w:val="center" w:pos="-142"/>
                <w:tab w:val="left" w:pos="709"/>
                <w:tab w:val="left" w:pos="851"/>
                <w:tab w:val="left" w:pos="1276"/>
                <w:tab w:val="left" w:pos="1560"/>
              </w:tabs>
              <w:spacing w:after="240"/>
              <w:jc w:val="left"/>
              <w:rPr>
                <w:rFonts w:ascii="Verdana" w:hAnsi="Verdana"/>
                <w:b/>
                <w:bCs/>
                <w:iCs/>
                <w:sz w:val="20"/>
              </w:rPr>
            </w:pPr>
            <w:r w:rsidRPr="007A45BF">
              <w:rPr>
                <w:rFonts w:ascii="Verdana" w:hAnsi="Verdana"/>
                <w:bCs/>
                <w:iCs/>
                <w:sz w:val="20"/>
              </w:rPr>
              <w:t xml:space="preserve">means, in respect of </w:t>
            </w:r>
            <w:del w:id="657" w:author="Ofgem" w:date="2020-09-29T13:10:00Z">
              <w:r w:rsidRPr="00766141">
                <w:rPr>
                  <w:bCs/>
                  <w:iCs/>
                  <w:szCs w:val="22"/>
                </w:rPr>
                <w:delText>data</w:delText>
              </w:r>
            </w:del>
            <w:ins w:id="658" w:author="Ofgem" w:date="2020-09-29T13:10:00Z">
              <w:r>
                <w:rPr>
                  <w:rFonts w:ascii="Verdana" w:hAnsi="Verdana"/>
                  <w:bCs/>
                  <w:iCs/>
                  <w:sz w:val="20"/>
                </w:rPr>
                <w:t>D</w:t>
              </w:r>
              <w:r w:rsidRPr="007A45BF">
                <w:rPr>
                  <w:rFonts w:ascii="Verdana" w:hAnsi="Verdana"/>
                  <w:bCs/>
                  <w:iCs/>
                  <w:sz w:val="20"/>
                </w:rPr>
                <w:t>ata</w:t>
              </w:r>
            </w:ins>
            <w:r w:rsidRPr="007A45BF">
              <w:rPr>
                <w:rFonts w:ascii="Verdana" w:hAnsi="Verdana"/>
                <w:bCs/>
                <w:iCs/>
                <w:sz w:val="20"/>
              </w:rPr>
              <w:t xml:space="preserve">, the activity undertaken by the </w:t>
            </w:r>
            <w:r>
              <w:rPr>
                <w:rFonts w:ascii="Verdana" w:hAnsi="Verdana"/>
                <w:bCs/>
                <w:iCs/>
                <w:sz w:val="20"/>
              </w:rPr>
              <w:t>licensee</w:t>
            </w:r>
            <w:r w:rsidRPr="007A45BF">
              <w:rPr>
                <w:rFonts w:ascii="Verdana" w:hAnsi="Verdana"/>
                <w:bCs/>
                <w:iCs/>
                <w:sz w:val="20"/>
              </w:rPr>
              <w:t xml:space="preserve"> (or a person nominated by the Authority, as the case may be) to address the risks identified in the </w:t>
            </w:r>
            <w:del w:id="659" w:author="Ofgem" w:date="2020-09-29T13:10:00Z">
              <w:r w:rsidRPr="00766141">
                <w:rPr>
                  <w:bCs/>
                  <w:iCs/>
                  <w:szCs w:val="22"/>
                </w:rPr>
                <w:delText>risk assessment;</w:delText>
              </w:r>
            </w:del>
            <w:ins w:id="660" w:author="Ofgem" w:date="2020-09-29T13:10:00Z">
              <w:r>
                <w:rPr>
                  <w:rFonts w:ascii="Verdana" w:hAnsi="Verdana"/>
                  <w:bCs/>
                  <w:iCs/>
                  <w:sz w:val="20"/>
                </w:rPr>
                <w:t>Risk Assessment</w:t>
              </w:r>
              <w:r w:rsidRPr="007A45BF">
                <w:rPr>
                  <w:rFonts w:ascii="Verdana" w:hAnsi="Verdana"/>
                  <w:bCs/>
                  <w:iCs/>
                  <w:sz w:val="20"/>
                </w:rPr>
                <w:t>;</w:t>
              </w:r>
              <w:r>
                <w:rPr>
                  <w:rFonts w:ascii="Verdana" w:hAnsi="Verdana"/>
                  <w:bCs/>
                  <w:iCs/>
                  <w:sz w:val="20"/>
                </w:rPr>
                <w:t xml:space="preserve"> and</w:t>
              </w:r>
            </w:ins>
          </w:p>
        </w:tc>
      </w:tr>
      <w:tr w:rsidR="00CD0817" w:rsidRPr="007A45BF" w14:paraId="014DC38E" w14:textId="77777777" w:rsidTr="00716E38">
        <w:tc>
          <w:tcPr>
            <w:tcW w:w="3368" w:type="dxa"/>
          </w:tcPr>
          <w:p w14:paraId="610AD824" w14:textId="77777777" w:rsidR="00CD0817" w:rsidRPr="007A45BF" w:rsidRDefault="00CD0817" w:rsidP="00716E38">
            <w:pPr>
              <w:pStyle w:val="LicenceConditionText"/>
              <w:tabs>
                <w:tab w:val="center" w:pos="-142"/>
                <w:tab w:val="left" w:pos="709"/>
                <w:tab w:val="left" w:pos="851"/>
                <w:tab w:val="left" w:pos="1276"/>
                <w:tab w:val="left" w:pos="1560"/>
              </w:tabs>
              <w:spacing w:after="240"/>
              <w:jc w:val="left"/>
              <w:rPr>
                <w:rFonts w:ascii="Verdana" w:hAnsi="Verdana"/>
                <w:b/>
                <w:bCs/>
                <w:iCs/>
                <w:sz w:val="20"/>
              </w:rPr>
            </w:pPr>
            <w:del w:id="661" w:author="Ofgem" w:date="2020-09-29T13:10:00Z">
              <w:r w:rsidRPr="00766141">
                <w:rPr>
                  <w:b/>
                  <w:bCs/>
                  <w:iCs/>
                  <w:szCs w:val="22"/>
                </w:rPr>
                <w:delText>data assurance direction</w:delText>
              </w:r>
            </w:del>
          </w:p>
        </w:tc>
        <w:tc>
          <w:tcPr>
            <w:tcW w:w="5165" w:type="dxa"/>
          </w:tcPr>
          <w:p w14:paraId="7812B8F0" w14:textId="77777777" w:rsidR="00CD0817" w:rsidRPr="007A45BF" w:rsidRDefault="00CD0817" w:rsidP="00716E38">
            <w:pPr>
              <w:pStyle w:val="LicenceConditionText"/>
              <w:tabs>
                <w:tab w:val="center" w:pos="-142"/>
                <w:tab w:val="left" w:pos="709"/>
                <w:tab w:val="left" w:pos="851"/>
                <w:tab w:val="left" w:pos="1276"/>
                <w:tab w:val="left" w:pos="1560"/>
              </w:tabs>
              <w:spacing w:after="240"/>
              <w:jc w:val="left"/>
              <w:rPr>
                <w:rFonts w:ascii="Verdana" w:hAnsi="Verdana"/>
                <w:bCs/>
                <w:iCs/>
                <w:sz w:val="20"/>
              </w:rPr>
            </w:pPr>
            <w:del w:id="662" w:author="Ofgem" w:date="2020-09-29T13:10:00Z">
              <w:r w:rsidRPr="00766141">
                <w:rPr>
                  <w:bCs/>
                  <w:iCs/>
                  <w:szCs w:val="22"/>
                </w:rPr>
                <w:delText>means a direction by the Authority to bring into effect this condition; and</w:delText>
              </w:r>
            </w:del>
          </w:p>
        </w:tc>
      </w:tr>
      <w:tr w:rsidR="00CD0817" w:rsidRPr="007A45BF" w14:paraId="2B515DE9" w14:textId="77777777" w:rsidTr="00716E38">
        <w:tc>
          <w:tcPr>
            <w:tcW w:w="3368" w:type="dxa"/>
          </w:tcPr>
          <w:p w14:paraId="1F53D583" w14:textId="77777777" w:rsidR="00CD0817" w:rsidRPr="007A45BF" w:rsidRDefault="00CD0817" w:rsidP="00716E38">
            <w:pPr>
              <w:pStyle w:val="LicenceConditionText"/>
              <w:tabs>
                <w:tab w:val="center" w:pos="-142"/>
                <w:tab w:val="left" w:pos="709"/>
                <w:tab w:val="left" w:pos="851"/>
                <w:tab w:val="left" w:pos="1276"/>
                <w:tab w:val="left" w:pos="1560"/>
              </w:tabs>
              <w:spacing w:after="240"/>
              <w:jc w:val="left"/>
              <w:rPr>
                <w:rFonts w:ascii="Verdana" w:hAnsi="Verdana"/>
                <w:b/>
                <w:bCs/>
                <w:iCs/>
                <w:sz w:val="20"/>
              </w:rPr>
            </w:pPr>
            <w:del w:id="663" w:author="Ofgem" w:date="2020-09-29T13:10:00Z">
              <w:r w:rsidRPr="00766141">
                <w:rPr>
                  <w:b/>
                  <w:bCs/>
                  <w:iCs/>
                  <w:szCs w:val="22"/>
                </w:rPr>
                <w:delText>risk assessment</w:delText>
              </w:r>
            </w:del>
            <w:ins w:id="664" w:author="Ofgem" w:date="2020-09-29T13:10:00Z">
              <w:r>
                <w:rPr>
                  <w:rFonts w:ascii="Verdana" w:hAnsi="Verdana"/>
                  <w:b/>
                  <w:bCs/>
                  <w:iCs/>
                  <w:sz w:val="20"/>
                </w:rPr>
                <w:t>R</w:t>
              </w:r>
              <w:r w:rsidRPr="007A45BF">
                <w:rPr>
                  <w:rFonts w:ascii="Verdana" w:hAnsi="Verdana"/>
                  <w:b/>
                  <w:bCs/>
                  <w:iCs/>
                  <w:sz w:val="20"/>
                </w:rPr>
                <w:t xml:space="preserve">isk </w:t>
              </w:r>
              <w:r>
                <w:rPr>
                  <w:rFonts w:ascii="Verdana" w:hAnsi="Verdana"/>
                  <w:b/>
                  <w:bCs/>
                  <w:iCs/>
                  <w:sz w:val="20"/>
                </w:rPr>
                <w:t>A</w:t>
              </w:r>
              <w:r w:rsidRPr="007A45BF">
                <w:rPr>
                  <w:rFonts w:ascii="Verdana" w:hAnsi="Verdana"/>
                  <w:b/>
                  <w:bCs/>
                  <w:iCs/>
                  <w:sz w:val="20"/>
                </w:rPr>
                <w:t>ssessment</w:t>
              </w:r>
            </w:ins>
          </w:p>
        </w:tc>
        <w:tc>
          <w:tcPr>
            <w:tcW w:w="5165" w:type="dxa"/>
          </w:tcPr>
          <w:p w14:paraId="6E32BB89" w14:textId="77777777" w:rsidR="00CD0817" w:rsidRPr="007A45BF" w:rsidRDefault="00CD0817" w:rsidP="00716E38">
            <w:pPr>
              <w:pStyle w:val="LicenceConditionText"/>
              <w:tabs>
                <w:tab w:val="center" w:pos="-142"/>
              </w:tabs>
              <w:spacing w:after="240"/>
              <w:jc w:val="left"/>
              <w:rPr>
                <w:rFonts w:ascii="Verdana" w:hAnsi="Verdana"/>
                <w:bCs/>
                <w:iCs/>
                <w:sz w:val="20"/>
              </w:rPr>
            </w:pPr>
            <w:r w:rsidRPr="007A45BF">
              <w:rPr>
                <w:rFonts w:ascii="Verdana" w:hAnsi="Verdana"/>
                <w:bCs/>
                <w:iCs/>
                <w:sz w:val="20"/>
              </w:rPr>
              <w:t xml:space="preserve">means an assessment of the likelihood and potential impact of any inaccurate or incomplete reporting, or any misreporting, of </w:t>
            </w:r>
            <w:r>
              <w:rPr>
                <w:rFonts w:ascii="Verdana" w:hAnsi="Verdana"/>
                <w:bCs/>
                <w:iCs/>
                <w:sz w:val="20"/>
              </w:rPr>
              <w:t>d</w:t>
            </w:r>
            <w:r w:rsidRPr="007A45BF">
              <w:rPr>
                <w:rFonts w:ascii="Verdana" w:hAnsi="Verdana"/>
                <w:bCs/>
                <w:iCs/>
                <w:sz w:val="20"/>
              </w:rPr>
              <w:t xml:space="preserve">ata by the </w:t>
            </w:r>
            <w:r>
              <w:rPr>
                <w:rFonts w:ascii="Verdana" w:hAnsi="Verdana"/>
                <w:bCs/>
                <w:iCs/>
                <w:sz w:val="20"/>
              </w:rPr>
              <w:t>licensee</w:t>
            </w:r>
            <w:r w:rsidRPr="007A45BF">
              <w:rPr>
                <w:rFonts w:ascii="Verdana" w:hAnsi="Verdana"/>
                <w:bCs/>
                <w:iCs/>
                <w:sz w:val="20"/>
              </w:rPr>
              <w:t xml:space="preserve"> to the Authority under this licence.</w:t>
            </w:r>
          </w:p>
        </w:tc>
      </w:tr>
    </w:tbl>
    <w:p w14:paraId="36C1694C" w14:textId="77777777" w:rsidR="00CD0817" w:rsidRPr="00CD0817" w:rsidRDefault="00CD0817" w:rsidP="00CD0817">
      <w:pPr>
        <w:pStyle w:val="NumberedNormal"/>
        <w:numPr>
          <w:ilvl w:val="0"/>
          <w:numId w:val="0"/>
        </w:numPr>
        <w:ind w:left="879" w:hanging="879"/>
      </w:pPr>
    </w:p>
    <w:p w14:paraId="3CF8C6AF" w14:textId="4457B78B" w:rsidR="006058EE" w:rsidRDefault="00A567DE" w:rsidP="00883C6B">
      <w:pPr>
        <w:pStyle w:val="Heading2"/>
        <w:numPr>
          <w:ilvl w:val="0"/>
          <w:numId w:val="0"/>
        </w:numPr>
        <w:ind w:left="357"/>
      </w:pPr>
      <w:bookmarkStart w:id="665" w:name="_Toc52354373"/>
      <w:bookmarkStart w:id="666" w:name="_GoBack"/>
      <w:bookmarkEnd w:id="666"/>
      <w:r>
        <w:t>Condition B24 Housekeeping</w:t>
      </w:r>
      <w:bookmarkEnd w:id="665"/>
    </w:p>
    <w:p w14:paraId="23EFA46A" w14:textId="77777777" w:rsidR="00883C6B" w:rsidRPr="0057526A" w:rsidRDefault="00883C6B" w:rsidP="00883C6B">
      <w:pPr>
        <w:pStyle w:val="Sub-heading"/>
      </w:pPr>
      <w:bookmarkStart w:id="667" w:name="_Toc52354374"/>
      <w:r w:rsidRPr="0057526A">
        <w:t>Introduction</w:t>
      </w:r>
      <w:bookmarkEnd w:id="667"/>
      <w:r w:rsidRPr="0057526A">
        <w:t xml:space="preserve"> </w:t>
      </w:r>
    </w:p>
    <w:p w14:paraId="3B83445C" w14:textId="77777777" w:rsidR="00883C6B" w:rsidRDefault="00883C6B" w:rsidP="00883C6B">
      <w:pPr>
        <w:pStyle w:val="MainParagraph"/>
      </w:pPr>
      <w:r>
        <w:t>The purpose of this condition is to provide a process for making Housekeeping Modifications to the conditions of this licence.</w:t>
      </w:r>
    </w:p>
    <w:p w14:paraId="45A5293F" w14:textId="77777777" w:rsidR="00883C6B" w:rsidRDefault="00883C6B" w:rsidP="00883C6B">
      <w:pPr>
        <w:pStyle w:val="Sub-heading"/>
      </w:pPr>
      <w:bookmarkStart w:id="668" w:name="_Toc52354375"/>
      <w:r w:rsidRPr="00AE57AC">
        <w:t xml:space="preserve">Part </w:t>
      </w:r>
      <w:r>
        <w:t>A</w:t>
      </w:r>
      <w:r w:rsidRPr="00AE57AC">
        <w:t>:</w:t>
      </w:r>
      <w:r>
        <w:t xml:space="preserve"> Assessment of proposed modification</w:t>
      </w:r>
      <w:bookmarkEnd w:id="668"/>
    </w:p>
    <w:p w14:paraId="6C2C34E5" w14:textId="77777777" w:rsidR="00883C6B" w:rsidRDefault="00883C6B" w:rsidP="00883C6B">
      <w:pPr>
        <w:pStyle w:val="MainParagraph"/>
      </w:pPr>
      <w:r>
        <w:t>Before initiating any modification under this condition, the Authority will assess whether that modification is a Housekeeping Modification.</w:t>
      </w:r>
    </w:p>
    <w:p w14:paraId="76F61B51" w14:textId="77777777" w:rsidR="00883C6B" w:rsidRDefault="00883C6B" w:rsidP="00883C6B">
      <w:pPr>
        <w:pStyle w:val="MainParagraph"/>
      </w:pPr>
      <w:r>
        <w:t>In making the assessment required by paragraph XX.2, the Authority will have regard to all relevant factors including the views of the Housekeeping Modification Working Group.</w:t>
      </w:r>
    </w:p>
    <w:p w14:paraId="5A82E271" w14:textId="77777777" w:rsidR="00883C6B" w:rsidRPr="00AE57AC" w:rsidRDefault="00883C6B" w:rsidP="00883C6B">
      <w:pPr>
        <w:pStyle w:val="Sub-heading"/>
      </w:pPr>
      <w:bookmarkStart w:id="669" w:name="_Toc52354376"/>
      <w:r>
        <w:t>Part B: Circumstances in which a modification may be made</w:t>
      </w:r>
      <w:bookmarkEnd w:id="669"/>
      <w:r>
        <w:t xml:space="preserve"> </w:t>
      </w:r>
    </w:p>
    <w:p w14:paraId="6A35F82B" w14:textId="5BF70A47" w:rsidR="00883C6B" w:rsidRDefault="00883C6B" w:rsidP="00883C6B">
      <w:pPr>
        <w:pStyle w:val="MainParagraph"/>
      </w:pPr>
      <w:r>
        <w:t>If, having carried out the required assessment under Part A, the Authority considers than an intended modification of the conditions of this licence are a Housekeeping Modification, it may modify the licence by direction. Otherwise any modification will be made under section 11A of the Act.</w:t>
      </w:r>
    </w:p>
    <w:p w14:paraId="337E71C6" w14:textId="0040513D" w:rsidR="00883C6B" w:rsidRDefault="00883C6B" w:rsidP="00883C6B">
      <w:pPr>
        <w:pStyle w:val="MainParagraph"/>
      </w:pPr>
      <w:r>
        <w:t>Before making a direction under paragraph 4, the Authority will publish on the Authority's Website:</w:t>
      </w:r>
    </w:p>
    <w:p w14:paraId="14DF7ED7" w14:textId="77777777" w:rsidR="00883C6B" w:rsidRDefault="00883C6B" w:rsidP="00883C6B">
      <w:pPr>
        <w:pStyle w:val="MainParagraph"/>
        <w:numPr>
          <w:ilvl w:val="0"/>
          <w:numId w:val="0"/>
        </w:numPr>
        <w:ind w:left="720"/>
      </w:pPr>
      <w:r>
        <w:t>(a)</w:t>
      </w:r>
      <w:r>
        <w:tab/>
        <w:t>the text of the proposed direction;</w:t>
      </w:r>
    </w:p>
    <w:p w14:paraId="5D11C3A3" w14:textId="77777777" w:rsidR="00883C6B" w:rsidRDefault="00883C6B" w:rsidP="00883C6B">
      <w:pPr>
        <w:pStyle w:val="MainParagraph"/>
        <w:numPr>
          <w:ilvl w:val="0"/>
          <w:numId w:val="0"/>
        </w:numPr>
        <w:ind w:left="720"/>
      </w:pPr>
      <w:r>
        <w:t xml:space="preserve">(b) </w:t>
      </w:r>
      <w:r>
        <w:tab/>
        <w:t>the reasons for the proposed direction, including why the Authority believes that it is a Housekeeping Modification; and</w:t>
      </w:r>
    </w:p>
    <w:p w14:paraId="0D8B33A3" w14:textId="77777777" w:rsidR="00883C6B" w:rsidRDefault="00883C6B" w:rsidP="00883C6B">
      <w:pPr>
        <w:pStyle w:val="MainParagraph"/>
        <w:numPr>
          <w:ilvl w:val="0"/>
          <w:numId w:val="0"/>
        </w:numPr>
        <w:ind w:left="720"/>
      </w:pPr>
      <w:r>
        <w:t>(c)</w:t>
      </w:r>
      <w:r>
        <w:tab/>
        <w:t>a period during</w:t>
      </w:r>
      <w:r w:rsidRPr="00965D47">
        <w:t xml:space="preserve"> which representations may be made on the proposed direction, which will not be less than 28</w:t>
      </w:r>
      <w:r>
        <w:t xml:space="preserve"> days. </w:t>
      </w:r>
    </w:p>
    <w:p w14:paraId="3048AB83" w14:textId="77777777" w:rsidR="00883C6B" w:rsidRDefault="00883C6B" w:rsidP="00883C6B">
      <w:pPr>
        <w:pStyle w:val="Sub-heading"/>
        <w:ind w:left="0"/>
      </w:pPr>
    </w:p>
    <w:p w14:paraId="6EE89C60" w14:textId="77777777" w:rsidR="00883C6B" w:rsidRDefault="00883C6B" w:rsidP="00883C6B">
      <w:pPr>
        <w:pStyle w:val="ListLevel1"/>
        <w:ind w:firstLine="0"/>
      </w:pPr>
    </w:p>
    <w:p w14:paraId="6CC3FC45" w14:textId="77777777" w:rsidR="00883C6B" w:rsidRDefault="00883C6B" w:rsidP="00883C6B">
      <w:pPr>
        <w:pStyle w:val="MainParagraph"/>
      </w:pPr>
      <w:r>
        <w:t>A direction under paragraph 4 will set out:</w:t>
      </w:r>
    </w:p>
    <w:p w14:paraId="35B1C466" w14:textId="77777777" w:rsidR="00883C6B" w:rsidRDefault="00883C6B" w:rsidP="005857B0">
      <w:pPr>
        <w:pStyle w:val="ListLevel1"/>
        <w:numPr>
          <w:ilvl w:val="0"/>
          <w:numId w:val="25"/>
        </w:numPr>
      </w:pPr>
      <w:r>
        <w:t xml:space="preserve">the modifications to the conditions of this licence; and </w:t>
      </w:r>
    </w:p>
    <w:p w14:paraId="7FC85518" w14:textId="77777777" w:rsidR="00883C6B" w:rsidRPr="000A7D35" w:rsidRDefault="00883C6B" w:rsidP="005857B0">
      <w:pPr>
        <w:pStyle w:val="ListLevel1"/>
        <w:numPr>
          <w:ilvl w:val="0"/>
          <w:numId w:val="30"/>
        </w:numPr>
        <w:tabs>
          <w:tab w:val="clear" w:pos="1440"/>
        </w:tabs>
      </w:pPr>
      <w:r>
        <w:t>the date on which it is to have effect or the mechanism by which that date is to be determined.</w:t>
      </w:r>
    </w:p>
    <w:tbl>
      <w:tblPr>
        <w:tblStyle w:val="TableGrid"/>
        <w:tblW w:w="10349" w:type="dxa"/>
        <w:tblInd w:w="-176" w:type="dxa"/>
        <w:tblLook w:val="04A0" w:firstRow="1" w:lastRow="0" w:firstColumn="1" w:lastColumn="0" w:noHBand="0" w:noVBand="1"/>
      </w:tblPr>
      <w:tblGrid>
        <w:gridCol w:w="3358"/>
        <w:gridCol w:w="6991"/>
      </w:tblGrid>
      <w:tr w:rsidR="0045676E" w14:paraId="030C8676" w14:textId="77777777" w:rsidTr="00714008">
        <w:trPr>
          <w:cnfStyle w:val="100000000000" w:firstRow="1" w:lastRow="0" w:firstColumn="0" w:lastColumn="0" w:oddVBand="0" w:evenVBand="0" w:oddHBand="0" w:evenHBand="0" w:firstRowFirstColumn="0" w:firstRowLastColumn="0" w:lastRowFirstColumn="0" w:lastRowLastColumn="0"/>
        </w:trPr>
        <w:tc>
          <w:tcPr>
            <w:tcW w:w="1840" w:type="dxa"/>
          </w:tcPr>
          <w:p w14:paraId="1C0EEA88" w14:textId="77777777" w:rsidR="0045676E" w:rsidRDefault="0045676E" w:rsidP="00714008">
            <w:r>
              <w:t>Housekeeping Modification Working Group</w:t>
            </w:r>
          </w:p>
        </w:tc>
        <w:tc>
          <w:tcPr>
            <w:tcW w:w="3831" w:type="dxa"/>
          </w:tcPr>
          <w:p w14:paraId="03482DAA" w14:textId="77777777" w:rsidR="0045676E" w:rsidRDefault="0045676E" w:rsidP="00714008">
            <w:r>
              <w:t>means a working group established for the purposes of considering proposed Housekeeping Modifications under xxx condition.</w:t>
            </w:r>
          </w:p>
        </w:tc>
      </w:tr>
      <w:tr w:rsidR="0045676E" w14:paraId="013B6028" w14:textId="77777777" w:rsidTr="00714008">
        <w:tc>
          <w:tcPr>
            <w:tcW w:w="1840" w:type="dxa"/>
          </w:tcPr>
          <w:p w14:paraId="128F1D16" w14:textId="77777777" w:rsidR="0045676E" w:rsidRDefault="0045676E" w:rsidP="00714008">
            <w:r>
              <w:t>Housekeeping Modification</w:t>
            </w:r>
          </w:p>
        </w:tc>
        <w:tc>
          <w:tcPr>
            <w:tcW w:w="3831" w:type="dxa"/>
          </w:tcPr>
          <w:p w14:paraId="175B92A8" w14:textId="77777777" w:rsidR="0045676E" w:rsidRPr="00BE2858" w:rsidRDefault="0045676E" w:rsidP="00714008">
            <w:pPr>
              <w:pStyle w:val="MainParagraph"/>
              <w:numPr>
                <w:ilvl w:val="0"/>
                <w:numId w:val="0"/>
              </w:numPr>
              <w:ind w:left="720" w:hanging="360"/>
            </w:pPr>
            <w:r>
              <w:t>means minor changes</w:t>
            </w:r>
            <w:r w:rsidRPr="00BE2858">
              <w:t xml:space="preserve"> </w:t>
            </w:r>
            <w:r>
              <w:t>such as</w:t>
            </w:r>
            <w:r w:rsidRPr="00BE2858">
              <w:t>:</w:t>
            </w:r>
          </w:p>
          <w:p w14:paraId="2F15F5B1" w14:textId="77777777" w:rsidR="0045676E" w:rsidRPr="00BE2858" w:rsidRDefault="0045676E" w:rsidP="005857B0">
            <w:pPr>
              <w:pStyle w:val="ListLevel1"/>
              <w:numPr>
                <w:ilvl w:val="0"/>
                <w:numId w:val="25"/>
              </w:numPr>
              <w:spacing w:line="240" w:lineRule="auto"/>
            </w:pPr>
            <w:r>
              <w:t>renumbering of paragraphs, capitalising defined terms and deleting transitional provisions that have expired;</w:t>
            </w:r>
          </w:p>
          <w:p w14:paraId="787F5398" w14:textId="77777777" w:rsidR="0045676E" w:rsidRPr="00BE2858" w:rsidRDefault="0045676E" w:rsidP="005857B0">
            <w:pPr>
              <w:pStyle w:val="ListLevel1"/>
              <w:numPr>
                <w:ilvl w:val="0"/>
                <w:numId w:val="30"/>
              </w:numPr>
              <w:tabs>
                <w:tab w:val="clear" w:pos="1440"/>
              </w:tabs>
              <w:spacing w:line="240" w:lineRule="auto"/>
            </w:pPr>
            <w:r>
              <w:t xml:space="preserve">corrections of evident mistakes </w:t>
            </w:r>
            <w:r w:rsidRPr="00BE2858">
              <w:t>including typographical errors, incorrect cross-references and formatting errors;</w:t>
            </w:r>
          </w:p>
          <w:p w14:paraId="47B6E31B" w14:textId="77777777" w:rsidR="0045676E" w:rsidRPr="00BE2858" w:rsidRDefault="0045676E" w:rsidP="005857B0">
            <w:pPr>
              <w:pStyle w:val="ListLevel1"/>
              <w:numPr>
                <w:ilvl w:val="0"/>
                <w:numId w:val="30"/>
              </w:numPr>
              <w:tabs>
                <w:tab w:val="clear" w:pos="1440"/>
              </w:tabs>
              <w:spacing w:line="240" w:lineRule="auto"/>
            </w:pPr>
            <w:r>
              <w:t xml:space="preserve">updates </w:t>
            </w:r>
            <w:r w:rsidRPr="00BE2858">
              <w:t>to:</w:t>
            </w:r>
          </w:p>
          <w:p w14:paraId="4E336A6F" w14:textId="77777777" w:rsidR="0045676E" w:rsidRPr="00BE2858" w:rsidRDefault="0045676E" w:rsidP="005857B0">
            <w:pPr>
              <w:pStyle w:val="Listlevel2"/>
              <w:numPr>
                <w:ilvl w:val="1"/>
                <w:numId w:val="31"/>
              </w:numPr>
              <w:spacing w:line="240" w:lineRule="auto"/>
            </w:pPr>
            <w:r>
              <w:t xml:space="preserve">version numbers of other documents </w:t>
            </w:r>
            <w:r w:rsidRPr="00BE2858">
              <w:t>mentioned in the licence;</w:t>
            </w:r>
          </w:p>
          <w:p w14:paraId="2587062F" w14:textId="77777777" w:rsidR="0045676E" w:rsidRPr="00BE2858" w:rsidRDefault="0045676E" w:rsidP="0045676E">
            <w:pPr>
              <w:pStyle w:val="Listlevel2"/>
              <w:spacing w:line="240" w:lineRule="auto"/>
            </w:pPr>
            <w:r>
              <w:t>the titles of re-enacted legislation;</w:t>
            </w:r>
          </w:p>
          <w:p w14:paraId="4804F517" w14:textId="77777777" w:rsidR="0045676E" w:rsidRDefault="0045676E" w:rsidP="0045676E">
            <w:pPr>
              <w:pStyle w:val="Listlevel2"/>
              <w:spacing w:line="240" w:lineRule="auto"/>
            </w:pPr>
            <w:r>
              <w:t>names of bodies that have been renamed.</w:t>
            </w:r>
          </w:p>
        </w:tc>
      </w:tr>
    </w:tbl>
    <w:p w14:paraId="272D1A94" w14:textId="77777777" w:rsidR="006058EE" w:rsidRPr="006058EE" w:rsidRDefault="006058EE" w:rsidP="00E2505C">
      <w:pPr>
        <w:pStyle w:val="Heading2"/>
        <w:numPr>
          <w:ilvl w:val="0"/>
          <w:numId w:val="0"/>
        </w:numPr>
        <w:ind w:left="357"/>
      </w:pPr>
    </w:p>
    <w:p w14:paraId="071C21F0" w14:textId="38C32FE3" w:rsidR="007D74A4" w:rsidRDefault="007D74A4" w:rsidP="007D74A4">
      <w:pPr>
        <w:pStyle w:val="Heading1"/>
        <w:numPr>
          <w:ilvl w:val="0"/>
          <w:numId w:val="0"/>
        </w:numPr>
      </w:pPr>
      <w:bookmarkStart w:id="670" w:name="_Toc52354377"/>
      <w:r>
        <w:t>Part C: SYSTEM OPERATOR STANDARD CONDITIONS</w:t>
      </w:r>
      <w:bookmarkEnd w:id="670"/>
    </w:p>
    <w:p w14:paraId="27055275" w14:textId="61B8F3F8" w:rsidR="007D74A4" w:rsidRPr="007D74A4" w:rsidRDefault="007D74A4" w:rsidP="007D74A4">
      <w:pPr>
        <w:pStyle w:val="Heading2"/>
        <w:numPr>
          <w:ilvl w:val="0"/>
          <w:numId w:val="0"/>
        </w:numPr>
      </w:pPr>
      <w:bookmarkStart w:id="671" w:name="_Toc52354378"/>
      <w:r>
        <w:t>Condition C1</w:t>
      </w:r>
      <w:r w:rsidRPr="00A402FB">
        <w:t>:</w:t>
      </w:r>
      <w:r>
        <w:t xml:space="preserve"> Interpretation of Section C</w:t>
      </w:r>
      <w:bookmarkEnd w:id="671"/>
    </w:p>
    <w:p w14:paraId="12391EDC" w14:textId="78FE96B9" w:rsidR="007D74A4" w:rsidRDefault="007D74A4" w:rsidP="007D74A4">
      <w:pPr>
        <w:pStyle w:val="Heading2"/>
        <w:numPr>
          <w:ilvl w:val="0"/>
          <w:numId w:val="0"/>
        </w:numPr>
      </w:pPr>
      <w:bookmarkStart w:id="672" w:name="_Toc52354379"/>
      <w:r>
        <w:t>Condition C2</w:t>
      </w:r>
      <w:r w:rsidRPr="00A402FB">
        <w:t>:</w:t>
      </w:r>
      <w:bookmarkEnd w:id="672"/>
      <w:r>
        <w:t xml:space="preserve"> </w:t>
      </w:r>
    </w:p>
    <w:p w14:paraId="346194EC" w14:textId="64781806" w:rsidR="007D74A4" w:rsidRDefault="007D74A4" w:rsidP="007D74A4">
      <w:pPr>
        <w:pStyle w:val="Heading2"/>
        <w:numPr>
          <w:ilvl w:val="0"/>
          <w:numId w:val="0"/>
        </w:numPr>
      </w:pPr>
      <w:bookmarkStart w:id="673" w:name="_Toc52354380"/>
      <w:r>
        <w:t>Condition C3</w:t>
      </w:r>
      <w:r w:rsidRPr="00A402FB">
        <w:t>:</w:t>
      </w:r>
      <w:bookmarkEnd w:id="673"/>
      <w:r>
        <w:t xml:space="preserve"> </w:t>
      </w:r>
    </w:p>
    <w:p w14:paraId="1E9AE1A7" w14:textId="6F2A36FE" w:rsidR="007D74A4" w:rsidRDefault="007D74A4" w:rsidP="007D74A4">
      <w:pPr>
        <w:pStyle w:val="Heading2"/>
        <w:numPr>
          <w:ilvl w:val="0"/>
          <w:numId w:val="0"/>
        </w:numPr>
      </w:pPr>
      <w:bookmarkStart w:id="674" w:name="_Toc52354381"/>
      <w:r>
        <w:t>Condition C4</w:t>
      </w:r>
      <w:r w:rsidRPr="00A402FB">
        <w:t>:</w:t>
      </w:r>
      <w:bookmarkEnd w:id="674"/>
      <w:r>
        <w:t xml:space="preserve"> </w:t>
      </w:r>
    </w:p>
    <w:p w14:paraId="36CF74D2" w14:textId="4AEC28A3" w:rsidR="007D74A4" w:rsidRDefault="007D74A4" w:rsidP="007D74A4">
      <w:pPr>
        <w:pStyle w:val="Heading2"/>
        <w:numPr>
          <w:ilvl w:val="0"/>
          <w:numId w:val="0"/>
        </w:numPr>
      </w:pPr>
      <w:bookmarkStart w:id="675" w:name="_Toc52354382"/>
      <w:r>
        <w:t>Condition C5</w:t>
      </w:r>
      <w:r w:rsidRPr="00A402FB">
        <w:t>:</w:t>
      </w:r>
      <w:bookmarkEnd w:id="675"/>
      <w:r>
        <w:t xml:space="preserve"> </w:t>
      </w:r>
    </w:p>
    <w:p w14:paraId="4FC17C1F" w14:textId="086CD75A" w:rsidR="007D74A4" w:rsidRDefault="007D74A4" w:rsidP="007D74A4">
      <w:pPr>
        <w:pStyle w:val="Heading2"/>
        <w:numPr>
          <w:ilvl w:val="0"/>
          <w:numId w:val="0"/>
        </w:numPr>
      </w:pPr>
      <w:bookmarkStart w:id="676" w:name="_Toc52354383"/>
      <w:r>
        <w:t>Condition C6</w:t>
      </w:r>
      <w:r w:rsidRPr="00A402FB">
        <w:t>:</w:t>
      </w:r>
      <w:bookmarkEnd w:id="676"/>
      <w:r>
        <w:t xml:space="preserve"> </w:t>
      </w:r>
    </w:p>
    <w:p w14:paraId="4CC39750" w14:textId="38624319" w:rsidR="007D74A4" w:rsidRDefault="007D74A4" w:rsidP="007D74A4">
      <w:pPr>
        <w:pStyle w:val="Heading2"/>
        <w:numPr>
          <w:ilvl w:val="0"/>
          <w:numId w:val="0"/>
        </w:numPr>
      </w:pPr>
      <w:bookmarkStart w:id="677" w:name="_Toc52354384"/>
      <w:r>
        <w:t>Condition C7</w:t>
      </w:r>
      <w:r w:rsidRPr="00A402FB">
        <w:t>:</w:t>
      </w:r>
      <w:bookmarkEnd w:id="677"/>
      <w:r>
        <w:t xml:space="preserve"> </w:t>
      </w:r>
    </w:p>
    <w:p w14:paraId="0690C10A" w14:textId="30C48C2E" w:rsidR="007D74A4" w:rsidRDefault="007D74A4" w:rsidP="007D74A4">
      <w:pPr>
        <w:pStyle w:val="Heading2"/>
        <w:numPr>
          <w:ilvl w:val="0"/>
          <w:numId w:val="0"/>
        </w:numPr>
      </w:pPr>
      <w:bookmarkStart w:id="678" w:name="_Toc52354385"/>
      <w:r>
        <w:t>Condition C8</w:t>
      </w:r>
      <w:r w:rsidRPr="00A402FB">
        <w:t>:</w:t>
      </w:r>
      <w:bookmarkEnd w:id="678"/>
      <w:r>
        <w:t xml:space="preserve"> </w:t>
      </w:r>
    </w:p>
    <w:p w14:paraId="7A4A6276" w14:textId="376119B8" w:rsidR="007D74A4" w:rsidRDefault="007D74A4" w:rsidP="007D74A4">
      <w:pPr>
        <w:pStyle w:val="Heading2"/>
        <w:numPr>
          <w:ilvl w:val="0"/>
          <w:numId w:val="0"/>
        </w:numPr>
      </w:pPr>
      <w:bookmarkStart w:id="679" w:name="_Toc52354386"/>
      <w:r>
        <w:t>Condition C9</w:t>
      </w:r>
      <w:r w:rsidRPr="00A402FB">
        <w:t>:</w:t>
      </w:r>
      <w:bookmarkEnd w:id="679"/>
      <w:r>
        <w:t xml:space="preserve"> </w:t>
      </w:r>
    </w:p>
    <w:p w14:paraId="12B05429" w14:textId="4673D794" w:rsidR="007D74A4" w:rsidRDefault="007D74A4" w:rsidP="007D74A4">
      <w:pPr>
        <w:pStyle w:val="Heading2"/>
        <w:numPr>
          <w:ilvl w:val="0"/>
          <w:numId w:val="0"/>
        </w:numPr>
      </w:pPr>
      <w:bookmarkStart w:id="680" w:name="_Toc52354387"/>
      <w:r>
        <w:t>Condition C10</w:t>
      </w:r>
      <w:r w:rsidRPr="00A402FB">
        <w:t>:</w:t>
      </w:r>
      <w:bookmarkEnd w:id="680"/>
      <w:r>
        <w:t xml:space="preserve"> </w:t>
      </w:r>
    </w:p>
    <w:p w14:paraId="11997626" w14:textId="6B56D1CE" w:rsidR="007D74A4" w:rsidRDefault="007D74A4" w:rsidP="007D74A4">
      <w:pPr>
        <w:pStyle w:val="Heading2"/>
        <w:numPr>
          <w:ilvl w:val="0"/>
          <w:numId w:val="0"/>
        </w:numPr>
      </w:pPr>
      <w:bookmarkStart w:id="681" w:name="_Toc52354388"/>
      <w:r>
        <w:t>Condition C11</w:t>
      </w:r>
      <w:r w:rsidRPr="00A402FB">
        <w:t>:</w:t>
      </w:r>
      <w:bookmarkEnd w:id="681"/>
      <w:r>
        <w:t xml:space="preserve"> </w:t>
      </w:r>
    </w:p>
    <w:p w14:paraId="47564DB2" w14:textId="4722E055" w:rsidR="007D74A4" w:rsidRDefault="007D74A4" w:rsidP="007D74A4">
      <w:pPr>
        <w:pStyle w:val="Heading2"/>
        <w:numPr>
          <w:ilvl w:val="0"/>
          <w:numId w:val="0"/>
        </w:numPr>
      </w:pPr>
      <w:bookmarkStart w:id="682" w:name="_Toc52354389"/>
      <w:r>
        <w:t>Condition C12</w:t>
      </w:r>
      <w:r w:rsidRPr="00A402FB">
        <w:t>:</w:t>
      </w:r>
      <w:bookmarkEnd w:id="682"/>
      <w:r>
        <w:t xml:space="preserve"> </w:t>
      </w:r>
    </w:p>
    <w:p w14:paraId="54EF80DA" w14:textId="7C53E1AA" w:rsidR="007D74A4" w:rsidRDefault="007D74A4" w:rsidP="007D74A4">
      <w:pPr>
        <w:pStyle w:val="Heading2"/>
        <w:numPr>
          <w:ilvl w:val="0"/>
          <w:numId w:val="0"/>
        </w:numPr>
      </w:pPr>
      <w:bookmarkStart w:id="683" w:name="_Toc52354390"/>
      <w:r>
        <w:t>Condition C13</w:t>
      </w:r>
      <w:r w:rsidRPr="00A402FB">
        <w:t>:</w:t>
      </w:r>
      <w:bookmarkEnd w:id="683"/>
      <w:r>
        <w:t xml:space="preserve"> </w:t>
      </w:r>
    </w:p>
    <w:p w14:paraId="032F0736" w14:textId="166560C6" w:rsidR="007D74A4" w:rsidRDefault="007D74A4" w:rsidP="007D74A4">
      <w:pPr>
        <w:pStyle w:val="Heading2"/>
        <w:numPr>
          <w:ilvl w:val="0"/>
          <w:numId w:val="0"/>
        </w:numPr>
      </w:pPr>
      <w:bookmarkStart w:id="684" w:name="_Toc52354391"/>
      <w:r>
        <w:t>Condition C14</w:t>
      </w:r>
      <w:r w:rsidRPr="00A402FB">
        <w:t>:</w:t>
      </w:r>
      <w:bookmarkEnd w:id="684"/>
      <w:r>
        <w:t xml:space="preserve"> </w:t>
      </w:r>
    </w:p>
    <w:p w14:paraId="3E345831" w14:textId="53F04979" w:rsidR="007D74A4" w:rsidRDefault="007D74A4" w:rsidP="007D74A4">
      <w:pPr>
        <w:pStyle w:val="Heading2"/>
        <w:numPr>
          <w:ilvl w:val="0"/>
          <w:numId w:val="0"/>
        </w:numPr>
      </w:pPr>
      <w:bookmarkStart w:id="685" w:name="_Toc52354392"/>
      <w:r>
        <w:t>Condition C15</w:t>
      </w:r>
      <w:r w:rsidRPr="00A402FB">
        <w:t>:</w:t>
      </w:r>
      <w:bookmarkEnd w:id="685"/>
      <w:r>
        <w:t xml:space="preserve"> </w:t>
      </w:r>
    </w:p>
    <w:p w14:paraId="057D1AE1" w14:textId="77777777" w:rsidR="00CD0817" w:rsidRDefault="00CD0817" w:rsidP="00CD0817">
      <w:pPr>
        <w:pStyle w:val="Heading2"/>
        <w:numPr>
          <w:ilvl w:val="0"/>
          <w:numId w:val="0"/>
        </w:numPr>
      </w:pPr>
      <w:bookmarkStart w:id="686" w:name="_Toc104789086"/>
      <w:bookmarkStart w:id="687" w:name="_Toc259700061"/>
      <w:bookmarkStart w:id="688" w:name="_Toc349050733"/>
      <w:bookmarkStart w:id="689" w:name="_Toc52354393"/>
      <w:r>
        <w:t>Condition C16</w:t>
      </w:r>
      <w:r w:rsidRPr="00A402FB">
        <w:t>:</w:t>
      </w:r>
      <w:r>
        <w:t xml:space="preserve"> </w:t>
      </w:r>
      <w:del w:id="690" w:author="Ofgem" w:date="2020-09-29T13:14:00Z">
        <w:r w:rsidRPr="000978E9">
          <w:rPr>
            <w:rFonts w:eastAsia="Times New Roman" w:cs="Times New Roman"/>
            <w:bCs/>
            <w:i/>
            <w:iCs/>
            <w:sz w:val="22"/>
            <w:szCs w:val="22"/>
            <w:lang w:eastAsia="en-GB"/>
          </w:rPr>
          <w:delText xml:space="preserve"> </w:delText>
        </w:r>
      </w:del>
      <w:r w:rsidRPr="00DB72E2">
        <w:t>Procurement and use of balancing services</w:t>
      </w:r>
      <w:bookmarkEnd w:id="686"/>
      <w:bookmarkEnd w:id="687"/>
      <w:bookmarkEnd w:id="688"/>
      <w:bookmarkEnd w:id="689"/>
    </w:p>
    <w:p w14:paraId="2B7CD054" w14:textId="77777777" w:rsidR="00CD0817" w:rsidRPr="000978E9" w:rsidRDefault="00CD0817" w:rsidP="00CD0817">
      <w:pPr>
        <w:spacing w:after="0" w:line="240" w:lineRule="auto"/>
        <w:rPr>
          <w:del w:id="691" w:author="Ofgem" w:date="2020-09-29T13:14:00Z"/>
          <w:rFonts w:eastAsia="Times New Roman" w:cs="Times New Roman"/>
          <w:sz w:val="22"/>
          <w:szCs w:val="22"/>
          <w:lang w:eastAsia="en-GB"/>
        </w:rPr>
      </w:pPr>
    </w:p>
    <w:p w14:paraId="6E50EEE5" w14:textId="77777777" w:rsidR="00CD0817" w:rsidRPr="000F0881" w:rsidRDefault="00CD0817" w:rsidP="00CD0817">
      <w:pPr>
        <w:keepNext/>
        <w:spacing w:before="240" w:after="60" w:line="240" w:lineRule="auto"/>
        <w:outlineLvl w:val="1"/>
        <w:rPr>
          <w:ins w:id="692" w:author="Ofgem" w:date="2020-09-29T13:14:00Z"/>
          <w:rFonts w:eastAsia="Times New Roman" w:cs="Times New Roman"/>
          <w:b/>
          <w:bCs/>
          <w:iCs/>
          <w:lang w:eastAsia="en-GB"/>
        </w:rPr>
      </w:pPr>
      <w:del w:id="693" w:author="Ofgem" w:date="2020-09-29T13:14:00Z">
        <w:r w:rsidRPr="000978E9">
          <w:rPr>
            <w:rFonts w:eastAsia="Times New Roman" w:cs="Times New Roman"/>
            <w:sz w:val="22"/>
            <w:szCs w:val="22"/>
          </w:rPr>
          <w:delText>The licensee shall co-ordinate and direct</w:delText>
        </w:r>
      </w:del>
      <w:ins w:id="694" w:author="Ofgem" w:date="2020-09-29T13:14:00Z">
        <w:r w:rsidRPr="000F0881">
          <w:rPr>
            <w:rFonts w:eastAsia="Times New Roman" w:cs="Times New Roman"/>
            <w:b/>
            <w:bCs/>
            <w:iCs/>
            <w:lang w:eastAsia="en-GB"/>
          </w:rPr>
          <w:t>Introduction</w:t>
        </w:r>
      </w:ins>
    </w:p>
    <w:p w14:paraId="31E9B2DD" w14:textId="77777777" w:rsidR="00CD0817" w:rsidRPr="000E2BBE" w:rsidRDefault="00CD0817" w:rsidP="00CD0817">
      <w:pPr>
        <w:spacing w:after="0" w:line="240" w:lineRule="auto"/>
        <w:rPr>
          <w:ins w:id="695" w:author="Ofgem" w:date="2020-09-29T13:14:00Z"/>
          <w:rFonts w:eastAsia="Times New Roman" w:cs="Times New Roman"/>
          <w:lang w:eastAsia="en-GB"/>
        </w:rPr>
      </w:pPr>
    </w:p>
    <w:p w14:paraId="6D7FA2DF" w14:textId="77777777" w:rsidR="00CD0817" w:rsidRDefault="00CD0817" w:rsidP="00CD0817">
      <w:pPr>
        <w:numPr>
          <w:ilvl w:val="0"/>
          <w:numId w:val="23"/>
        </w:numPr>
        <w:spacing w:after="240" w:line="360" w:lineRule="auto"/>
        <w:jc w:val="both"/>
        <w:rPr>
          <w:rFonts w:eastAsia="Times New Roman" w:cs="Times New Roman"/>
        </w:rPr>
      </w:pPr>
      <w:ins w:id="696" w:author="Ofgem" w:date="2020-09-29T13:14:00Z">
        <w:r w:rsidRPr="000E2BBE">
          <w:rPr>
            <w:rFonts w:eastAsia="Times New Roman" w:cs="Times New Roman"/>
          </w:rPr>
          <w:t>This condition sets out the processes and activities the licensee must undertake and the behaviours it must adhere to, to ensure it</w:t>
        </w:r>
        <w:r>
          <w:rPr>
            <w:rFonts w:eastAsia="Times New Roman" w:cs="Times New Roman"/>
          </w:rPr>
          <w:t xml:space="preserve"> </w:t>
        </w:r>
        <w:r w:rsidRPr="000E2BBE">
          <w:rPr>
            <w:rFonts w:eastAsia="Times New Roman" w:cs="Times New Roman"/>
          </w:rPr>
          <w:t>co-ordinate</w:t>
        </w:r>
        <w:r>
          <w:rPr>
            <w:rFonts w:eastAsia="Times New Roman" w:cs="Times New Roman"/>
          </w:rPr>
          <w:t>s</w:t>
        </w:r>
        <w:r w:rsidRPr="000E2BBE">
          <w:rPr>
            <w:rFonts w:eastAsia="Times New Roman" w:cs="Times New Roman"/>
          </w:rPr>
          <w:t xml:space="preserve"> and direct</w:t>
        </w:r>
        <w:r>
          <w:rPr>
            <w:rFonts w:eastAsia="Times New Roman" w:cs="Times New Roman"/>
          </w:rPr>
          <w:t>s</w:t>
        </w:r>
      </w:ins>
      <w:r w:rsidRPr="000E2BBE">
        <w:rPr>
          <w:rFonts w:eastAsia="Times New Roman" w:cs="Times New Roman"/>
        </w:rPr>
        <w:t xml:space="preserve"> the flow of electricity onto and over the national electricity transmission system in an efficient, economic and co-ordinated manner. </w:t>
      </w:r>
      <w:del w:id="697" w:author="Ofgem" w:date="2020-09-29T13:14:00Z">
        <w:r w:rsidRPr="000978E9">
          <w:rPr>
            <w:rFonts w:eastAsia="Times New Roman" w:cs="Times New Roman"/>
            <w:sz w:val="22"/>
            <w:szCs w:val="22"/>
          </w:rPr>
          <w:delText xml:space="preserve">This </w:delText>
        </w:r>
        <w:r w:rsidRPr="000978E9">
          <w:rPr>
            <w:rFonts w:eastAsia="Times New Roman" w:cs="Times New Roman"/>
            <w:sz w:val="22"/>
            <w:szCs w:val="22"/>
            <w:lang w:val="en-US"/>
          </w:rPr>
          <w:delText>includes but is not be limited to the following:</w:delText>
        </w:r>
      </w:del>
    </w:p>
    <w:p w14:paraId="54983601" w14:textId="77777777" w:rsidR="00CD0817" w:rsidRPr="000978E9" w:rsidRDefault="00CD0817" w:rsidP="00CD0817">
      <w:pPr>
        <w:spacing w:after="200" w:line="276" w:lineRule="auto"/>
        <w:ind w:left="1134" w:hanging="567"/>
        <w:rPr>
          <w:del w:id="698" w:author="Ofgem" w:date="2020-09-29T13:14:00Z"/>
          <w:rFonts w:eastAsia="Times New Roman" w:cs="Times New Roman"/>
          <w:sz w:val="22"/>
          <w:szCs w:val="22"/>
          <w:lang w:val="en-US" w:eastAsia="en-GB"/>
        </w:rPr>
      </w:pPr>
      <w:del w:id="699" w:author="Ofgem" w:date="2020-09-29T13:14:00Z">
        <w:r w:rsidRPr="000978E9">
          <w:rPr>
            <w:rFonts w:eastAsia="Times New Roman" w:cs="Times New Roman"/>
            <w:sz w:val="22"/>
            <w:szCs w:val="22"/>
            <w:lang w:val="en-US" w:eastAsia="en-GB"/>
          </w:rPr>
          <w:delText>(a)</w:delText>
        </w:r>
        <w:r w:rsidRPr="000978E9">
          <w:rPr>
            <w:rFonts w:eastAsia="Times New Roman" w:cs="Times New Roman"/>
            <w:sz w:val="22"/>
            <w:szCs w:val="22"/>
            <w:lang w:val="en-US" w:eastAsia="en-GB"/>
          </w:rPr>
          <w:tab/>
          <w:delText xml:space="preserve">taking the most efficient actions to balance the national electricity transmission system based on the information the licensee had at the time; and </w:delText>
        </w:r>
      </w:del>
    </w:p>
    <w:p w14:paraId="6E5C9AE7" w14:textId="77777777" w:rsidR="00CD0817" w:rsidRPr="000978E9" w:rsidRDefault="00CD0817" w:rsidP="00CD0817">
      <w:pPr>
        <w:spacing w:after="200" w:line="276" w:lineRule="auto"/>
        <w:ind w:left="1134" w:hanging="567"/>
        <w:rPr>
          <w:del w:id="700" w:author="Ofgem" w:date="2020-09-29T13:14:00Z"/>
          <w:rFonts w:eastAsia="Times New Roman" w:cs="Times New Roman"/>
          <w:sz w:val="22"/>
          <w:szCs w:val="22"/>
          <w:lang w:val="en-US" w:eastAsia="en-GB"/>
        </w:rPr>
      </w:pPr>
      <w:del w:id="701" w:author="Ofgem" w:date="2020-09-29T13:14:00Z">
        <w:r w:rsidRPr="000978E9">
          <w:rPr>
            <w:rFonts w:eastAsia="Times New Roman" w:cs="Times New Roman"/>
            <w:sz w:val="22"/>
            <w:szCs w:val="22"/>
            <w:lang w:val="en-US" w:eastAsia="en-GB"/>
          </w:rPr>
          <w:delText>(b)</w:delText>
        </w:r>
        <w:r w:rsidRPr="000978E9">
          <w:rPr>
            <w:rFonts w:eastAsia="Times New Roman" w:cs="Times New Roman"/>
            <w:sz w:val="22"/>
            <w:szCs w:val="22"/>
            <w:lang w:val="en-US" w:eastAsia="en-GB"/>
          </w:rPr>
          <w:tab/>
          <w:delText>taking into account the impact such actions have on competition in the wholesale electricity market and on the total system,</w:delText>
        </w:r>
      </w:del>
    </w:p>
    <w:p w14:paraId="71AF8840" w14:textId="77777777" w:rsidR="00CD0817" w:rsidRPr="000978E9" w:rsidRDefault="00CD0817" w:rsidP="00CD0817">
      <w:pPr>
        <w:spacing w:after="200" w:line="276" w:lineRule="auto"/>
        <w:ind w:left="1134" w:hanging="567"/>
        <w:rPr>
          <w:del w:id="702" w:author="Ofgem" w:date="2020-09-29T13:14:00Z"/>
          <w:rFonts w:eastAsia="Times New Roman" w:cs="Times New Roman"/>
          <w:sz w:val="22"/>
          <w:szCs w:val="22"/>
          <w:lang w:val="en-US" w:eastAsia="en-GB"/>
        </w:rPr>
      </w:pPr>
      <w:del w:id="703" w:author="Ofgem" w:date="2020-09-29T13:14:00Z">
        <w:r w:rsidRPr="000978E9">
          <w:rPr>
            <w:rFonts w:eastAsia="Times New Roman" w:cs="Times New Roman"/>
            <w:sz w:val="22"/>
            <w:szCs w:val="22"/>
            <w:lang w:val="en-US" w:eastAsia="en-GB"/>
          </w:rPr>
          <w:tab/>
          <w:delText>and in doing so, the licensee shall:</w:delText>
        </w:r>
      </w:del>
    </w:p>
    <w:p w14:paraId="760AF4A9" w14:textId="77777777" w:rsidR="00CD0817" w:rsidRPr="000978E9" w:rsidRDefault="00CD0817" w:rsidP="00CD0817">
      <w:pPr>
        <w:spacing w:after="200" w:line="276" w:lineRule="auto"/>
        <w:ind w:left="1701" w:hanging="567"/>
        <w:rPr>
          <w:del w:id="704" w:author="Ofgem" w:date="2020-09-29T13:14:00Z"/>
          <w:rFonts w:eastAsia="Times New Roman" w:cs="Times New Roman"/>
          <w:sz w:val="22"/>
          <w:szCs w:val="22"/>
          <w:lang w:val="en-US" w:eastAsia="en-GB"/>
        </w:rPr>
      </w:pPr>
      <w:del w:id="705" w:author="Ofgem" w:date="2020-09-29T13:14:00Z">
        <w:r w:rsidRPr="000978E9">
          <w:rPr>
            <w:rFonts w:eastAsia="Times New Roman" w:cs="Times New Roman"/>
            <w:sz w:val="22"/>
            <w:szCs w:val="22"/>
            <w:lang w:val="en-US" w:eastAsia="en-GB"/>
          </w:rPr>
          <w:delText>(i)</w:delText>
        </w:r>
        <w:r w:rsidRPr="000978E9">
          <w:rPr>
            <w:rFonts w:eastAsia="Times New Roman" w:cs="Times New Roman"/>
            <w:sz w:val="22"/>
            <w:szCs w:val="22"/>
            <w:lang w:val="en-US" w:eastAsia="en-GB"/>
          </w:rPr>
          <w:tab/>
          <w:delText>compare the costs of actions outside the balancing mechanism with the likely costs of actions inside the balancing mechanism; and</w:delText>
        </w:r>
      </w:del>
    </w:p>
    <w:p w14:paraId="1D58E983" w14:textId="77777777" w:rsidR="00CD0817" w:rsidRPr="000978E9" w:rsidRDefault="00CD0817" w:rsidP="00CD0817">
      <w:pPr>
        <w:spacing w:after="200" w:line="276" w:lineRule="auto"/>
        <w:ind w:left="1701" w:hanging="567"/>
        <w:rPr>
          <w:del w:id="706" w:author="Ofgem" w:date="2020-09-29T13:14:00Z"/>
          <w:rFonts w:eastAsia="Times New Roman" w:cs="Times New Roman"/>
          <w:sz w:val="22"/>
          <w:szCs w:val="22"/>
          <w:lang w:val="en-US" w:eastAsia="en-GB"/>
        </w:rPr>
      </w:pPr>
      <w:del w:id="707" w:author="Ofgem" w:date="2020-09-29T13:14:00Z">
        <w:r w:rsidRPr="000978E9">
          <w:rPr>
            <w:rFonts w:eastAsia="Times New Roman" w:cs="Times New Roman"/>
            <w:sz w:val="22"/>
            <w:szCs w:val="22"/>
            <w:lang w:val="en-US" w:eastAsia="en-GB"/>
          </w:rPr>
          <w:delText>(ii)</w:delText>
        </w:r>
        <w:r w:rsidRPr="000978E9">
          <w:rPr>
            <w:rFonts w:eastAsia="Times New Roman" w:cs="Times New Roman"/>
            <w:sz w:val="22"/>
            <w:szCs w:val="22"/>
            <w:lang w:val="en-US" w:eastAsia="en-GB"/>
          </w:rPr>
          <w:tab/>
          <w:delText xml:space="preserve">consider the likely impact any such action would have on: </w:delText>
        </w:r>
      </w:del>
    </w:p>
    <w:p w14:paraId="770312A4" w14:textId="77777777" w:rsidR="00CD0817" w:rsidRPr="000978E9" w:rsidRDefault="00CD0817" w:rsidP="00CD0817">
      <w:pPr>
        <w:spacing w:after="200" w:line="276" w:lineRule="auto"/>
        <w:ind w:left="1701"/>
        <w:rPr>
          <w:del w:id="708" w:author="Ofgem" w:date="2020-09-29T13:14:00Z"/>
          <w:rFonts w:eastAsia="Times New Roman" w:cs="Times New Roman"/>
          <w:sz w:val="22"/>
          <w:szCs w:val="22"/>
          <w:lang w:val="en-US" w:eastAsia="en-GB"/>
        </w:rPr>
      </w:pPr>
      <w:del w:id="709" w:author="Ofgem" w:date="2020-09-29T13:14:00Z">
        <w:r w:rsidRPr="000978E9">
          <w:rPr>
            <w:rFonts w:eastAsia="Times New Roman" w:cs="Times New Roman"/>
            <w:sz w:val="22"/>
            <w:szCs w:val="22"/>
            <w:lang w:val="en-US" w:eastAsia="en-GB"/>
          </w:rPr>
          <w:delText>(aa)</w:delText>
        </w:r>
        <w:r w:rsidRPr="000978E9">
          <w:rPr>
            <w:rFonts w:eastAsia="Times New Roman" w:cs="Times New Roman"/>
            <w:sz w:val="22"/>
            <w:szCs w:val="22"/>
            <w:lang w:val="en-US" w:eastAsia="en-GB"/>
          </w:rPr>
          <w:tab/>
          <w:delText xml:space="preserve">wholesale electricity market price signals; </w:delText>
        </w:r>
      </w:del>
    </w:p>
    <w:p w14:paraId="4BEF056E" w14:textId="77777777" w:rsidR="00CD0817" w:rsidRPr="000978E9" w:rsidRDefault="00CD0817" w:rsidP="00CD0817">
      <w:pPr>
        <w:spacing w:after="200" w:line="276" w:lineRule="auto"/>
        <w:ind w:left="1701"/>
        <w:rPr>
          <w:del w:id="710" w:author="Ofgem" w:date="2020-09-29T13:14:00Z"/>
          <w:rFonts w:eastAsia="Times New Roman" w:cs="Times New Roman"/>
          <w:sz w:val="22"/>
          <w:szCs w:val="22"/>
          <w:lang w:val="en-US" w:eastAsia="en-GB"/>
        </w:rPr>
      </w:pPr>
      <w:del w:id="711" w:author="Ofgem" w:date="2020-09-29T13:14:00Z">
        <w:r w:rsidRPr="000978E9">
          <w:rPr>
            <w:rFonts w:eastAsia="Times New Roman" w:cs="Times New Roman"/>
            <w:sz w:val="22"/>
            <w:szCs w:val="22"/>
            <w:lang w:val="en-US" w:eastAsia="en-GB"/>
          </w:rPr>
          <w:delText>(bb)</w:delText>
        </w:r>
        <w:r w:rsidRPr="000978E9">
          <w:rPr>
            <w:rFonts w:eastAsia="Times New Roman" w:cs="Times New Roman"/>
            <w:sz w:val="22"/>
            <w:szCs w:val="22"/>
            <w:lang w:val="en-US" w:eastAsia="en-GB"/>
          </w:rPr>
          <w:tab/>
          <w:delText>the behaviour of electricity market participants; and</w:delText>
        </w:r>
      </w:del>
    </w:p>
    <w:p w14:paraId="2BB01D83" w14:textId="77777777" w:rsidR="00CD0817" w:rsidRPr="000978E9" w:rsidRDefault="00CD0817" w:rsidP="00CD0817">
      <w:pPr>
        <w:spacing w:after="200" w:line="276" w:lineRule="auto"/>
        <w:ind w:left="2159" w:hanging="458"/>
        <w:rPr>
          <w:del w:id="712" w:author="Ofgem" w:date="2020-09-29T13:14:00Z"/>
          <w:rFonts w:eastAsia="Times New Roman" w:cs="Times New Roman"/>
          <w:sz w:val="22"/>
          <w:szCs w:val="22"/>
          <w:lang w:val="en-US" w:eastAsia="en-GB"/>
        </w:rPr>
      </w:pPr>
      <w:del w:id="713" w:author="Ofgem" w:date="2020-09-29T13:14:00Z">
        <w:r w:rsidRPr="000978E9">
          <w:rPr>
            <w:rFonts w:eastAsia="Times New Roman" w:cs="Times New Roman"/>
            <w:sz w:val="22"/>
            <w:szCs w:val="22"/>
            <w:lang w:val="en-US" w:eastAsia="en-GB"/>
          </w:rPr>
          <w:delText>(cc)</w:delText>
        </w:r>
        <w:r w:rsidRPr="000978E9">
          <w:rPr>
            <w:rFonts w:eastAsia="Times New Roman" w:cs="Times New Roman"/>
            <w:sz w:val="22"/>
            <w:szCs w:val="22"/>
            <w:lang w:val="en-US" w:eastAsia="en-GB"/>
          </w:rPr>
          <w:tab/>
          <w:delText>the efficiency of the national electricity transmission system;</w:delText>
        </w:r>
      </w:del>
    </w:p>
    <w:p w14:paraId="1E68E82F" w14:textId="77777777" w:rsidR="00CD0817" w:rsidRPr="000978E9" w:rsidRDefault="00CD0817" w:rsidP="00CD0817">
      <w:pPr>
        <w:spacing w:after="200" w:line="276" w:lineRule="auto"/>
        <w:ind w:left="1134" w:hanging="567"/>
        <w:rPr>
          <w:del w:id="714" w:author="Ofgem" w:date="2020-09-29T13:14:00Z"/>
          <w:rFonts w:eastAsia="Times New Roman" w:cs="Times New Roman"/>
          <w:sz w:val="22"/>
          <w:szCs w:val="22"/>
          <w:lang w:val="en-US" w:eastAsia="en-GB"/>
        </w:rPr>
      </w:pPr>
      <w:del w:id="715" w:author="Ofgem" w:date="2020-09-29T13:14:00Z">
        <w:r w:rsidRPr="000978E9">
          <w:rPr>
            <w:rFonts w:eastAsia="Times New Roman" w:cs="Times New Roman"/>
            <w:sz w:val="22"/>
            <w:szCs w:val="22"/>
            <w:lang w:val="en-US" w:eastAsia="en-GB"/>
          </w:rPr>
          <w:delText>(c)</w:delText>
        </w:r>
        <w:r w:rsidRPr="000978E9">
          <w:rPr>
            <w:rFonts w:eastAsia="Times New Roman" w:cs="Times New Roman"/>
            <w:sz w:val="22"/>
            <w:szCs w:val="22"/>
            <w:lang w:val="en-US" w:eastAsia="en-GB"/>
          </w:rPr>
          <w:tab/>
          <w:delText xml:space="preserve">considering the impact any action would have on the total system; </w:delText>
        </w:r>
        <w:r w:rsidRPr="000978E9" w:rsidDel="00EB1EDB">
          <w:rPr>
            <w:rFonts w:eastAsia="Times New Roman" w:cs="Times New Roman"/>
            <w:sz w:val="22"/>
            <w:szCs w:val="22"/>
            <w:lang w:val="en-US" w:eastAsia="en-GB"/>
          </w:rPr>
          <w:delText xml:space="preserve"> </w:delText>
        </w:r>
      </w:del>
    </w:p>
    <w:p w14:paraId="39A01264" w14:textId="77777777" w:rsidR="00CD0817" w:rsidRPr="000978E9" w:rsidRDefault="00CD0817" w:rsidP="00CD0817">
      <w:pPr>
        <w:spacing w:after="200" w:line="276" w:lineRule="auto"/>
        <w:ind w:left="1134" w:hanging="567"/>
        <w:rPr>
          <w:del w:id="716" w:author="Ofgem" w:date="2020-09-29T13:14:00Z"/>
          <w:rFonts w:eastAsia="Times New Roman" w:cs="Times New Roman"/>
          <w:sz w:val="22"/>
          <w:szCs w:val="22"/>
          <w:lang w:val="en-US" w:eastAsia="en-GB"/>
        </w:rPr>
      </w:pPr>
      <w:del w:id="717" w:author="Ofgem" w:date="2020-09-29T13:14:00Z">
        <w:r w:rsidRPr="000978E9">
          <w:rPr>
            <w:rFonts w:eastAsia="Times New Roman" w:cs="Times New Roman"/>
            <w:sz w:val="22"/>
            <w:szCs w:val="22"/>
            <w:lang w:val="en-US" w:eastAsia="en-GB"/>
          </w:rPr>
          <w:delText>(d)</w:delText>
        </w:r>
        <w:r w:rsidRPr="000978E9">
          <w:rPr>
            <w:rFonts w:eastAsia="Times New Roman" w:cs="Times New Roman"/>
            <w:sz w:val="22"/>
            <w:szCs w:val="22"/>
            <w:lang w:val="en-US" w:eastAsia="en-GB"/>
          </w:rPr>
          <w:tab/>
          <w:delText>optimising the timing of transmission outages under the outage plan on the national electricity transmission system;</w:delText>
        </w:r>
      </w:del>
    </w:p>
    <w:p w14:paraId="4CEE4C76" w14:textId="77777777" w:rsidR="00CD0817" w:rsidRPr="000978E9" w:rsidRDefault="00CD0817" w:rsidP="00CD0817">
      <w:pPr>
        <w:spacing w:after="200" w:line="276" w:lineRule="auto"/>
        <w:ind w:left="1134" w:hanging="567"/>
        <w:rPr>
          <w:del w:id="718" w:author="Ofgem" w:date="2020-09-29T13:14:00Z"/>
          <w:rFonts w:eastAsia="Times New Roman" w:cs="Times New Roman"/>
          <w:sz w:val="22"/>
          <w:szCs w:val="22"/>
          <w:lang w:val="en-US" w:eastAsia="en-GB"/>
        </w:rPr>
      </w:pPr>
      <w:del w:id="719" w:author="Ofgem" w:date="2020-09-29T13:14:00Z">
        <w:r w:rsidRPr="000978E9">
          <w:rPr>
            <w:rFonts w:eastAsia="Times New Roman" w:cs="Times New Roman"/>
            <w:sz w:val="22"/>
            <w:szCs w:val="22"/>
            <w:lang w:val="en-US" w:eastAsia="en-GB"/>
          </w:rPr>
          <w:delText>(e)</w:delText>
        </w:r>
        <w:r w:rsidRPr="000978E9">
          <w:rPr>
            <w:rFonts w:eastAsia="Times New Roman" w:cs="Times New Roman"/>
            <w:sz w:val="22"/>
            <w:szCs w:val="22"/>
            <w:lang w:val="en-US" w:eastAsia="en-GB"/>
          </w:rPr>
          <w:tab/>
          <w:delText>publishing information which the licensee holds to enable electricity market participants to make efficient operational and investment decisions;</w:delText>
        </w:r>
      </w:del>
    </w:p>
    <w:p w14:paraId="6CF8254E" w14:textId="77777777" w:rsidR="00CD0817" w:rsidRPr="000978E9" w:rsidRDefault="00CD0817" w:rsidP="00CD0817">
      <w:pPr>
        <w:spacing w:after="200" w:line="276" w:lineRule="auto"/>
        <w:ind w:left="1134" w:hanging="567"/>
        <w:rPr>
          <w:del w:id="720" w:author="Ofgem" w:date="2020-09-29T13:14:00Z"/>
          <w:rFonts w:eastAsia="Times New Roman" w:cs="Times New Roman"/>
          <w:sz w:val="22"/>
          <w:szCs w:val="22"/>
          <w:lang w:val="en-US" w:eastAsia="en-GB"/>
        </w:rPr>
      </w:pPr>
      <w:del w:id="721" w:author="Ofgem" w:date="2020-09-29T13:14:00Z">
        <w:r w:rsidRPr="000978E9">
          <w:rPr>
            <w:rFonts w:eastAsia="Times New Roman" w:cs="Times New Roman"/>
            <w:sz w:val="22"/>
            <w:szCs w:val="22"/>
            <w:lang w:val="en-US" w:eastAsia="en-GB"/>
          </w:rPr>
          <w:delText>(f)</w:delText>
        </w:r>
        <w:r w:rsidRPr="000978E9">
          <w:rPr>
            <w:rFonts w:eastAsia="Times New Roman" w:cs="Times New Roman"/>
            <w:sz w:val="22"/>
            <w:szCs w:val="22"/>
            <w:lang w:val="en-US" w:eastAsia="en-GB"/>
          </w:rPr>
          <w:tab/>
          <w:delText xml:space="preserve">producing and publishing accurate and unbiased forecasts of: </w:delText>
        </w:r>
      </w:del>
    </w:p>
    <w:p w14:paraId="06BC0465" w14:textId="77777777" w:rsidR="00CD0817" w:rsidRPr="000978E9" w:rsidRDefault="00CD0817" w:rsidP="00CD0817">
      <w:pPr>
        <w:spacing w:after="200" w:line="276" w:lineRule="auto"/>
        <w:ind w:left="1701" w:hanging="567"/>
        <w:rPr>
          <w:del w:id="722" w:author="Ofgem" w:date="2020-09-29T13:14:00Z"/>
          <w:rFonts w:eastAsia="Times New Roman" w:cs="Times New Roman"/>
          <w:sz w:val="22"/>
          <w:szCs w:val="22"/>
          <w:lang w:val="en-US" w:eastAsia="en-GB"/>
        </w:rPr>
      </w:pPr>
      <w:del w:id="723" w:author="Ofgem" w:date="2020-09-29T13:14:00Z">
        <w:r w:rsidRPr="000978E9">
          <w:rPr>
            <w:rFonts w:eastAsia="Times New Roman" w:cs="Times New Roman"/>
            <w:sz w:val="22"/>
            <w:szCs w:val="22"/>
            <w:lang w:val="en-US" w:eastAsia="en-GB"/>
          </w:rPr>
          <w:delText>(i)</w:delText>
        </w:r>
        <w:r w:rsidRPr="000978E9">
          <w:rPr>
            <w:rFonts w:eastAsia="Times New Roman" w:cs="Times New Roman"/>
            <w:sz w:val="22"/>
            <w:szCs w:val="22"/>
            <w:lang w:val="en-US" w:eastAsia="en-GB"/>
          </w:rPr>
          <w:tab/>
          <w:delText xml:space="preserve">indicated margin; </w:delText>
        </w:r>
      </w:del>
    </w:p>
    <w:p w14:paraId="76014F42" w14:textId="77777777" w:rsidR="00CD0817" w:rsidRPr="000978E9" w:rsidRDefault="00CD0817" w:rsidP="00CD0817">
      <w:pPr>
        <w:spacing w:after="200" w:line="276" w:lineRule="auto"/>
        <w:ind w:left="1701" w:hanging="567"/>
        <w:rPr>
          <w:del w:id="724" w:author="Ofgem" w:date="2020-09-29T13:14:00Z"/>
          <w:rFonts w:eastAsia="Times New Roman" w:cs="Times New Roman"/>
          <w:sz w:val="22"/>
          <w:szCs w:val="22"/>
          <w:lang w:val="en-US" w:eastAsia="en-GB"/>
        </w:rPr>
      </w:pPr>
      <w:del w:id="725" w:author="Ofgem" w:date="2020-09-29T13:14:00Z">
        <w:r w:rsidRPr="000978E9">
          <w:rPr>
            <w:rFonts w:eastAsia="Times New Roman" w:cs="Times New Roman"/>
            <w:sz w:val="22"/>
            <w:szCs w:val="22"/>
            <w:lang w:val="en-US" w:eastAsia="en-GB"/>
          </w:rPr>
          <w:delText>(ii)</w:delText>
        </w:r>
        <w:r w:rsidRPr="000978E9">
          <w:rPr>
            <w:rFonts w:eastAsia="Times New Roman" w:cs="Times New Roman"/>
            <w:sz w:val="22"/>
            <w:szCs w:val="22"/>
            <w:lang w:val="en-US" w:eastAsia="en-GB"/>
          </w:rPr>
          <w:tab/>
          <w:delText>demand;</w:delText>
        </w:r>
      </w:del>
    </w:p>
    <w:p w14:paraId="2B4A9C80" w14:textId="77777777" w:rsidR="00CD0817" w:rsidRPr="000978E9" w:rsidRDefault="00CD0817" w:rsidP="00CD0817">
      <w:pPr>
        <w:spacing w:after="200" w:line="276" w:lineRule="auto"/>
        <w:ind w:left="1701" w:hanging="567"/>
        <w:rPr>
          <w:del w:id="726" w:author="Ofgem" w:date="2020-09-29T13:14:00Z"/>
          <w:rFonts w:eastAsia="Times New Roman" w:cs="Times New Roman"/>
          <w:sz w:val="22"/>
          <w:szCs w:val="22"/>
          <w:lang w:val="en-US" w:eastAsia="en-GB"/>
        </w:rPr>
      </w:pPr>
      <w:del w:id="727" w:author="Ofgem" w:date="2020-09-29T13:14:00Z">
        <w:r w:rsidRPr="000978E9">
          <w:rPr>
            <w:rFonts w:eastAsia="Times New Roman" w:cs="Times New Roman"/>
            <w:sz w:val="22"/>
            <w:szCs w:val="22"/>
            <w:lang w:val="en-US" w:eastAsia="en-GB"/>
          </w:rPr>
          <w:delText xml:space="preserve">(iii) </w:delText>
        </w:r>
        <w:r w:rsidRPr="000978E9">
          <w:rPr>
            <w:rFonts w:eastAsia="Times New Roman" w:cs="Times New Roman"/>
            <w:sz w:val="22"/>
            <w:szCs w:val="22"/>
            <w:lang w:val="en-US" w:eastAsia="en-GB"/>
          </w:rPr>
          <w:tab/>
          <w:delText xml:space="preserve">wind generation output; and </w:delText>
        </w:r>
      </w:del>
    </w:p>
    <w:p w14:paraId="6862A859" w14:textId="77777777" w:rsidR="00CD0817" w:rsidRPr="000978E9" w:rsidRDefault="00CD0817" w:rsidP="00CD0817">
      <w:pPr>
        <w:spacing w:after="200" w:line="276" w:lineRule="auto"/>
        <w:ind w:left="1701" w:hanging="567"/>
        <w:rPr>
          <w:del w:id="728" w:author="Ofgem" w:date="2020-09-29T13:14:00Z"/>
          <w:rFonts w:eastAsia="Times New Roman" w:cs="Times New Roman"/>
          <w:sz w:val="22"/>
          <w:szCs w:val="22"/>
          <w:lang w:val="en-US" w:eastAsia="en-GB"/>
        </w:rPr>
      </w:pPr>
      <w:del w:id="729" w:author="Ofgem" w:date="2020-09-29T13:14:00Z">
        <w:r w:rsidRPr="000978E9">
          <w:rPr>
            <w:rFonts w:eastAsia="Times New Roman" w:cs="Times New Roman"/>
            <w:sz w:val="22"/>
            <w:szCs w:val="22"/>
            <w:lang w:val="en-US" w:eastAsia="en-GB"/>
          </w:rPr>
          <w:delText>(iv)</w:delText>
        </w:r>
        <w:r w:rsidRPr="000978E9">
          <w:rPr>
            <w:rFonts w:eastAsia="Times New Roman" w:cs="Times New Roman"/>
            <w:sz w:val="22"/>
            <w:szCs w:val="22"/>
            <w:lang w:val="en-US" w:eastAsia="en-GB"/>
          </w:rPr>
          <w:tab/>
          <w:delText>balancing costs;</w:delText>
        </w:r>
      </w:del>
    </w:p>
    <w:p w14:paraId="2BE153F9" w14:textId="77777777" w:rsidR="00CD0817" w:rsidRPr="000978E9" w:rsidRDefault="00CD0817" w:rsidP="00CD0817">
      <w:pPr>
        <w:spacing w:after="200" w:line="276" w:lineRule="auto"/>
        <w:ind w:left="1134" w:hanging="567"/>
        <w:rPr>
          <w:del w:id="730" w:author="Ofgem" w:date="2020-09-29T13:14:00Z"/>
          <w:rFonts w:eastAsia="Times New Roman" w:cs="Times New Roman"/>
          <w:sz w:val="22"/>
          <w:szCs w:val="22"/>
          <w:lang w:val="en-US" w:eastAsia="en-GB"/>
        </w:rPr>
      </w:pPr>
      <w:del w:id="731" w:author="Ofgem" w:date="2020-09-29T13:14:00Z">
        <w:r w:rsidRPr="000978E9">
          <w:rPr>
            <w:rFonts w:eastAsia="Times New Roman" w:cs="Times New Roman"/>
            <w:sz w:val="22"/>
            <w:szCs w:val="22"/>
            <w:lang w:val="en-US" w:eastAsia="en-GB"/>
          </w:rPr>
          <w:delText>(g)</w:delText>
        </w:r>
        <w:r w:rsidRPr="000978E9">
          <w:rPr>
            <w:rFonts w:eastAsia="Times New Roman" w:cs="Times New Roman"/>
            <w:sz w:val="22"/>
            <w:szCs w:val="22"/>
            <w:lang w:val="en-US" w:eastAsia="en-GB"/>
          </w:rPr>
          <w:tab/>
          <w:delText>ensuring the procurement of balancing services is transparent;</w:delText>
        </w:r>
      </w:del>
    </w:p>
    <w:p w14:paraId="7E5F31AC" w14:textId="77777777" w:rsidR="00CD0817" w:rsidRPr="000978E9" w:rsidRDefault="00CD0817" w:rsidP="00CD0817">
      <w:pPr>
        <w:spacing w:after="200" w:line="276" w:lineRule="auto"/>
        <w:ind w:left="1134" w:hanging="567"/>
        <w:rPr>
          <w:del w:id="732" w:author="Ofgem" w:date="2020-09-29T13:14:00Z"/>
          <w:rFonts w:eastAsia="Times New Roman" w:cs="Times New Roman"/>
          <w:sz w:val="22"/>
          <w:szCs w:val="22"/>
          <w:lang w:val="en-US" w:eastAsia="en-GB"/>
        </w:rPr>
      </w:pPr>
      <w:del w:id="733" w:author="Ofgem" w:date="2020-09-29T13:14:00Z">
        <w:r w:rsidRPr="000978E9">
          <w:rPr>
            <w:rFonts w:eastAsia="Times New Roman" w:cs="Times New Roman"/>
            <w:sz w:val="22"/>
            <w:szCs w:val="22"/>
            <w:lang w:val="en-US" w:eastAsia="en-GB"/>
          </w:rPr>
          <w:delText>(h)</w:delText>
        </w:r>
        <w:r w:rsidRPr="000978E9">
          <w:rPr>
            <w:rFonts w:eastAsia="Times New Roman" w:cs="Times New Roman"/>
            <w:sz w:val="22"/>
            <w:szCs w:val="22"/>
            <w:lang w:val="en-US" w:eastAsia="en-GB"/>
          </w:rPr>
          <w:tab/>
          <w:delText>ensuring that the technical requirements of balancing services do not unduly restrict new and existing balancing service providers from competing in the provision of such services; and</w:delText>
        </w:r>
      </w:del>
    </w:p>
    <w:p w14:paraId="250198DC" w14:textId="77777777" w:rsidR="00CD0817" w:rsidRPr="000978E9" w:rsidRDefault="00CD0817" w:rsidP="00CD0817">
      <w:pPr>
        <w:spacing w:after="200" w:line="276" w:lineRule="auto"/>
        <w:ind w:left="1134" w:hanging="567"/>
        <w:rPr>
          <w:del w:id="734" w:author="Ofgem" w:date="2020-09-29T13:14:00Z"/>
          <w:rFonts w:eastAsia="Times New Roman" w:cs="Times New Roman"/>
          <w:sz w:val="22"/>
          <w:szCs w:val="22"/>
          <w:lang w:val="en-US" w:eastAsia="en-GB"/>
        </w:rPr>
      </w:pPr>
      <w:del w:id="735" w:author="Ofgem" w:date="2020-09-29T13:14:00Z">
        <w:r w:rsidRPr="000978E9">
          <w:rPr>
            <w:rFonts w:eastAsia="Times New Roman" w:cs="Times New Roman"/>
            <w:sz w:val="22"/>
            <w:szCs w:val="22"/>
            <w:lang w:val="en-US" w:eastAsia="en-GB"/>
          </w:rPr>
          <w:delText>(i)</w:delText>
        </w:r>
        <w:r w:rsidRPr="000978E9">
          <w:rPr>
            <w:rFonts w:eastAsia="Times New Roman" w:cs="Times New Roman"/>
            <w:sz w:val="22"/>
            <w:szCs w:val="22"/>
            <w:lang w:val="en-US" w:eastAsia="en-GB"/>
          </w:rPr>
          <w:tab/>
          <w:delText>anticipating future national electricity transmission system requirements by using and developing competitive approaches to procuring balancing services wherever this is in the best interests of current and future electricity consumers in Great Britain.</w:delText>
        </w:r>
      </w:del>
    </w:p>
    <w:p w14:paraId="4951EFB0" w14:textId="77777777" w:rsidR="00CD0817" w:rsidRPr="000E2BBE" w:rsidRDefault="00CD0817" w:rsidP="00CD0817">
      <w:pPr>
        <w:spacing w:after="240" w:line="360" w:lineRule="auto"/>
        <w:jc w:val="both"/>
        <w:rPr>
          <w:ins w:id="736" w:author="Ofgem" w:date="2020-09-29T13:14:00Z"/>
          <w:rFonts w:eastAsia="Times New Roman" w:cs="Times New Roman"/>
          <w:lang w:val="en-US" w:eastAsia="en-GB"/>
        </w:rPr>
      </w:pPr>
      <w:ins w:id="737" w:author="Ofgem" w:date="2020-09-29T13:14:00Z">
        <w:r w:rsidRPr="000F0881">
          <w:rPr>
            <w:rFonts w:eastAsia="Times New Roman" w:cs="Times New Roman"/>
            <w:b/>
          </w:rPr>
          <w:t>Part A: Licensee’s obligations under the is condition</w:t>
        </w:r>
      </w:ins>
    </w:p>
    <w:p w14:paraId="6764FC84" w14:textId="77777777" w:rsidR="00CD0817" w:rsidRDefault="00CD0817" w:rsidP="00CD0817">
      <w:pPr>
        <w:numPr>
          <w:ilvl w:val="0"/>
          <w:numId w:val="23"/>
        </w:numPr>
        <w:spacing w:after="240" w:line="360" w:lineRule="auto"/>
        <w:jc w:val="both"/>
        <w:rPr>
          <w:rFonts w:eastAsia="Times New Roman" w:cs="Times New Roman"/>
        </w:rPr>
      </w:pPr>
      <w:r w:rsidRPr="000E2BBE">
        <w:rPr>
          <w:rFonts w:eastAsia="Times New Roman" w:cs="Times New Roman"/>
        </w:rPr>
        <w:t>Having taken into account relevant price and technical differences, the licensee shall not discriminate as between any persons or classes of persons in its procurement or use of balancing services.</w:t>
      </w:r>
    </w:p>
    <w:p w14:paraId="28383C08" w14:textId="77777777" w:rsidR="00CD0817" w:rsidRPr="000F0881" w:rsidRDefault="00CD0817" w:rsidP="00CD0817">
      <w:pPr>
        <w:numPr>
          <w:ilvl w:val="0"/>
          <w:numId w:val="23"/>
        </w:numPr>
        <w:spacing w:after="240" w:line="360" w:lineRule="auto"/>
        <w:jc w:val="both"/>
        <w:rPr>
          <w:ins w:id="738" w:author="Ofgem" w:date="2020-09-29T13:14:00Z"/>
          <w:rFonts w:eastAsia="Times New Roman" w:cs="Times New Roman"/>
        </w:rPr>
      </w:pPr>
      <w:ins w:id="739" w:author="Ofgem" w:date="2020-09-29T13:14:00Z">
        <w:r w:rsidRPr="000F0881">
          <w:rPr>
            <w:rFonts w:eastAsia="Times New Roman" w:cs="Times New Roman"/>
          </w:rPr>
          <w:t>The licensee must prepare the following:</w:t>
        </w:r>
      </w:ins>
    </w:p>
    <w:p w14:paraId="1063BDD9" w14:textId="77777777" w:rsidR="00CD0817" w:rsidRPr="000F0881" w:rsidRDefault="00CD0817" w:rsidP="00CD0817">
      <w:pPr>
        <w:numPr>
          <w:ilvl w:val="1"/>
          <w:numId w:val="23"/>
        </w:numPr>
        <w:spacing w:after="240" w:line="360" w:lineRule="auto"/>
        <w:jc w:val="both"/>
        <w:rPr>
          <w:ins w:id="740" w:author="Ofgem" w:date="2020-09-29T13:14:00Z"/>
          <w:rFonts w:eastAsia="Times New Roman" w:cs="Times New Roman"/>
        </w:rPr>
      </w:pPr>
      <w:ins w:id="741" w:author="Ofgem" w:date="2020-09-29T13:14:00Z">
        <w:r w:rsidRPr="000F0881">
          <w:rPr>
            <w:rFonts w:eastAsia="Times New Roman" w:cs="Times New Roman"/>
          </w:rPr>
          <w:t>Procurement guidelines described in Part B of this condition;</w:t>
        </w:r>
      </w:ins>
    </w:p>
    <w:p w14:paraId="5D76F77C" w14:textId="77777777" w:rsidR="00CD0817" w:rsidRPr="000F0881" w:rsidRDefault="00CD0817" w:rsidP="00CD0817">
      <w:pPr>
        <w:numPr>
          <w:ilvl w:val="1"/>
          <w:numId w:val="23"/>
        </w:numPr>
        <w:spacing w:after="240" w:line="360" w:lineRule="auto"/>
        <w:jc w:val="both"/>
        <w:rPr>
          <w:ins w:id="742" w:author="Ofgem" w:date="2020-09-29T13:14:00Z"/>
          <w:rFonts w:eastAsia="Times New Roman" w:cs="Times New Roman"/>
        </w:rPr>
      </w:pPr>
      <w:ins w:id="743" w:author="Ofgem" w:date="2020-09-29T13:14:00Z">
        <w:r w:rsidRPr="000F0881">
          <w:rPr>
            <w:rFonts w:eastAsia="Times New Roman" w:cs="Times New Roman"/>
          </w:rPr>
          <w:t>Balancing principles statement described in Part C of this condition;</w:t>
        </w:r>
      </w:ins>
    </w:p>
    <w:p w14:paraId="38013F17" w14:textId="77777777" w:rsidR="00CD0817" w:rsidRPr="000F0881" w:rsidRDefault="00CD0817" w:rsidP="00CD0817">
      <w:pPr>
        <w:numPr>
          <w:ilvl w:val="1"/>
          <w:numId w:val="23"/>
        </w:numPr>
        <w:spacing w:after="240" w:line="360" w:lineRule="auto"/>
        <w:jc w:val="both"/>
        <w:rPr>
          <w:ins w:id="744" w:author="Ofgem" w:date="2020-09-29T13:14:00Z"/>
          <w:rFonts w:eastAsia="Times New Roman" w:cs="Times New Roman"/>
        </w:rPr>
      </w:pPr>
      <w:ins w:id="745" w:author="Ofgem" w:date="2020-09-29T13:14:00Z">
        <w:r w:rsidRPr="000F0881">
          <w:rPr>
            <w:rFonts w:eastAsia="Times New Roman" w:cs="Times New Roman"/>
          </w:rPr>
          <w:t>Balancing services adjustment data methodology statement described in Part D of this condition;</w:t>
        </w:r>
      </w:ins>
    </w:p>
    <w:p w14:paraId="22DE368A" w14:textId="77777777" w:rsidR="00CD0817" w:rsidRPr="000F0881" w:rsidRDefault="00CD0817" w:rsidP="00CD0817">
      <w:pPr>
        <w:numPr>
          <w:ilvl w:val="1"/>
          <w:numId w:val="23"/>
        </w:numPr>
        <w:spacing w:after="240" w:line="360" w:lineRule="auto"/>
        <w:jc w:val="both"/>
        <w:rPr>
          <w:ins w:id="746" w:author="Ofgem" w:date="2020-09-29T13:14:00Z"/>
          <w:rFonts w:eastAsia="Times New Roman" w:cs="Times New Roman"/>
        </w:rPr>
      </w:pPr>
      <w:ins w:id="747" w:author="Ofgem" w:date="2020-09-29T13:14:00Z">
        <w:r w:rsidRPr="000F0881">
          <w:rPr>
            <w:rFonts w:eastAsia="Times New Roman" w:cs="Times New Roman"/>
          </w:rPr>
          <w:t>System management action flagging methodology statement described in Part E of this condition; and</w:t>
        </w:r>
      </w:ins>
    </w:p>
    <w:p w14:paraId="41DF162A" w14:textId="77777777" w:rsidR="00CD0817" w:rsidRPr="000F0881" w:rsidRDefault="00CD0817" w:rsidP="00CD0817">
      <w:pPr>
        <w:numPr>
          <w:ilvl w:val="1"/>
          <w:numId w:val="23"/>
        </w:numPr>
        <w:spacing w:after="240" w:line="360" w:lineRule="auto"/>
        <w:jc w:val="both"/>
        <w:rPr>
          <w:ins w:id="748" w:author="Ofgem" w:date="2020-09-29T13:14:00Z"/>
          <w:rFonts w:eastAsia="Times New Roman" w:cs="Times New Roman"/>
        </w:rPr>
      </w:pPr>
      <w:ins w:id="749" w:author="Ofgem" w:date="2020-09-29T13:14:00Z">
        <w:r w:rsidRPr="000F0881">
          <w:rPr>
            <w:rFonts w:eastAsia="Times New Roman" w:cs="Times New Roman"/>
          </w:rPr>
          <w:t>Applicable balancing services volume data methodology statement described in Part F of this condition.</w:t>
        </w:r>
      </w:ins>
    </w:p>
    <w:p w14:paraId="26620E6B" w14:textId="77777777" w:rsidR="00CD0817" w:rsidRPr="000F0881" w:rsidRDefault="00CD0817" w:rsidP="00CD0817">
      <w:pPr>
        <w:spacing w:after="240" w:line="360" w:lineRule="auto"/>
        <w:jc w:val="both"/>
        <w:rPr>
          <w:ins w:id="750" w:author="Ofgem" w:date="2020-09-29T13:14:00Z"/>
          <w:rFonts w:eastAsia="Times New Roman" w:cs="Times New Roman"/>
          <w:b/>
        </w:rPr>
      </w:pPr>
      <w:ins w:id="751" w:author="Ofgem" w:date="2020-09-29T13:14:00Z">
        <w:r w:rsidRPr="000F0881">
          <w:rPr>
            <w:rFonts w:eastAsia="Times New Roman" w:cs="Times New Roman"/>
            <w:b/>
          </w:rPr>
          <w:t>Part B: Procurement guidelines</w:t>
        </w:r>
      </w:ins>
    </w:p>
    <w:p w14:paraId="1ACFEB73" w14:textId="77777777" w:rsidR="00CD0817" w:rsidRPr="000E2BBE" w:rsidRDefault="00CD0817" w:rsidP="00CD0817">
      <w:pPr>
        <w:numPr>
          <w:ilvl w:val="0"/>
          <w:numId w:val="23"/>
        </w:numPr>
        <w:tabs>
          <w:tab w:val="left" w:pos="567"/>
        </w:tabs>
        <w:spacing w:after="240" w:line="360" w:lineRule="auto"/>
        <w:ind w:left="1134" w:hanging="1134"/>
        <w:jc w:val="both"/>
        <w:rPr>
          <w:rFonts w:eastAsia="Times New Roman" w:cs="Times New Roman"/>
        </w:rPr>
      </w:pPr>
      <w:r w:rsidRPr="000E2BBE">
        <w:rPr>
          <w:rFonts w:eastAsia="Times New Roman" w:cs="Times New Roman"/>
        </w:rPr>
        <w:t>(a)</w:t>
      </w:r>
      <w:r w:rsidRPr="000E2BBE">
        <w:rPr>
          <w:rFonts w:eastAsia="Times New Roman" w:cs="Times New Roman"/>
        </w:rPr>
        <w:tab/>
        <w:t xml:space="preserve">The licensee </w:t>
      </w:r>
      <w:del w:id="752" w:author="Ofgem" w:date="2020-09-29T13:14:00Z">
        <w:r w:rsidRPr="000978E9">
          <w:rPr>
            <w:rFonts w:eastAsia="Times New Roman" w:cs="Times New Roman"/>
            <w:sz w:val="22"/>
            <w:szCs w:val="22"/>
          </w:rPr>
          <w:delText>shall</w:delText>
        </w:r>
      </w:del>
      <w:ins w:id="753" w:author="Ofgem" w:date="2020-09-29T13:14:00Z">
        <w:r>
          <w:rPr>
            <w:rFonts w:eastAsia="Times New Roman" w:cs="Times New Roman"/>
          </w:rPr>
          <w:t>must</w:t>
        </w:r>
      </w:ins>
      <w:r w:rsidRPr="000E2BBE">
        <w:rPr>
          <w:rFonts w:eastAsia="Times New Roman" w:cs="Times New Roman"/>
        </w:rPr>
        <w:t xml:space="preserve"> before the effective time and thereafter at 12 monthly intervals (or such longer period as the Authority may approve) prepare a statement in a form approved by the Authority setting out the kinds of balancing services which it may be interested in purchasing in the period until the next statement is due and the mechanisms by which it would envisage purchasing them</w:t>
      </w:r>
      <w:del w:id="754" w:author="Ofgem" w:date="2020-09-29T13:14:00Z">
        <w:r w:rsidRPr="000978E9">
          <w:rPr>
            <w:rFonts w:eastAsia="Times New Roman" w:cs="Times New Roman"/>
            <w:sz w:val="22"/>
            <w:szCs w:val="22"/>
          </w:rPr>
          <w:delText>.</w:delText>
        </w:r>
      </w:del>
      <w:ins w:id="755" w:author="Ofgem" w:date="2020-09-29T13:14:00Z">
        <w:r>
          <w:rPr>
            <w:rFonts w:eastAsia="Times New Roman" w:cs="Times New Roman"/>
          </w:rPr>
          <w:t xml:space="preserve"> (“the procurement guidelines”)</w:t>
        </w:r>
        <w:r w:rsidRPr="000E2BBE">
          <w:rPr>
            <w:rFonts w:eastAsia="Times New Roman" w:cs="Times New Roman"/>
          </w:rPr>
          <w:t>.</w:t>
        </w:r>
      </w:ins>
    </w:p>
    <w:p w14:paraId="358866AE" w14:textId="77777777" w:rsidR="00CD0817" w:rsidRPr="000E2BBE" w:rsidRDefault="00CD0817" w:rsidP="00CD0817">
      <w:pPr>
        <w:numPr>
          <w:ilvl w:val="1"/>
          <w:numId w:val="20"/>
        </w:numPr>
        <w:overflowPunct w:val="0"/>
        <w:autoSpaceDE w:val="0"/>
        <w:autoSpaceDN w:val="0"/>
        <w:adjustRightInd w:val="0"/>
        <w:spacing w:after="240" w:line="360" w:lineRule="auto"/>
        <w:jc w:val="both"/>
        <w:textAlignment w:val="baseline"/>
        <w:rPr>
          <w:rFonts w:eastAsia="Times New Roman" w:cs="Times New Roman"/>
        </w:rPr>
      </w:pPr>
      <w:r w:rsidRPr="000E2BBE">
        <w:rPr>
          <w:rFonts w:eastAsia="Times New Roman" w:cs="Times New Roman"/>
        </w:rPr>
        <w:t xml:space="preserve">Where during the term of the statement referred to in sub-paragraph (a) the licensee's intentions change regarding the types of services it wishes to purchase, the licensee </w:t>
      </w:r>
      <w:del w:id="756" w:author="Ofgem" w:date="2020-09-29T13:14:00Z">
        <w:r w:rsidRPr="000978E9">
          <w:rPr>
            <w:rFonts w:eastAsia="Times New Roman" w:cs="Times New Roman"/>
            <w:sz w:val="22"/>
            <w:szCs w:val="22"/>
          </w:rPr>
          <w:delText>shall</w:delText>
        </w:r>
      </w:del>
      <w:ins w:id="757" w:author="Ofgem" w:date="2020-09-29T13:14:00Z">
        <w:r>
          <w:rPr>
            <w:rFonts w:eastAsia="Times New Roman" w:cs="Times New Roman"/>
          </w:rPr>
          <w:t>must</w:t>
        </w:r>
      </w:ins>
      <w:r w:rsidRPr="000E2BBE">
        <w:rPr>
          <w:rFonts w:eastAsia="Times New Roman" w:cs="Times New Roman"/>
        </w:rPr>
        <w:t xml:space="preserve"> review the statement and consider whether any revision to the statement is necessary and promptly seek to establish a revised statement in accordance with the terms of paragraph 8 of this condition.</w:t>
      </w:r>
    </w:p>
    <w:p w14:paraId="4CD7FB20" w14:textId="77777777" w:rsidR="00CD0817" w:rsidRDefault="00CD0817" w:rsidP="00CD0817">
      <w:pPr>
        <w:numPr>
          <w:ilvl w:val="0"/>
          <w:numId w:val="23"/>
        </w:numPr>
        <w:spacing w:after="240" w:line="360" w:lineRule="auto"/>
        <w:jc w:val="both"/>
        <w:rPr>
          <w:rFonts w:eastAsia="Times New Roman" w:cs="Times New Roman"/>
        </w:rPr>
      </w:pPr>
      <w:r w:rsidRPr="000E2BBE">
        <w:rPr>
          <w:rFonts w:eastAsia="Times New Roman" w:cs="Times New Roman"/>
        </w:rPr>
        <w:t xml:space="preserve">Within one month after the date on which each statement (other than the first one) is due to be published pursuant to paragraph 3, the licensee </w:t>
      </w:r>
      <w:del w:id="758" w:author="Ofgem" w:date="2020-09-29T13:14:00Z">
        <w:r w:rsidRPr="000978E9">
          <w:rPr>
            <w:rFonts w:eastAsia="Times New Roman" w:cs="Times New Roman"/>
            <w:sz w:val="22"/>
            <w:szCs w:val="22"/>
          </w:rPr>
          <w:delText>shall</w:delText>
        </w:r>
      </w:del>
      <w:ins w:id="759" w:author="Ofgem" w:date="2020-09-29T13:14:00Z">
        <w:r>
          <w:rPr>
            <w:rFonts w:eastAsia="Times New Roman" w:cs="Times New Roman"/>
          </w:rPr>
          <w:t>must</w:t>
        </w:r>
      </w:ins>
      <w:r w:rsidRPr="000E2BBE">
        <w:rPr>
          <w:rFonts w:eastAsia="Times New Roman" w:cs="Times New Roman"/>
        </w:rPr>
        <w:t xml:space="preserve"> prepare a report in a form approved by the Authority in respect of the balancing services which the licensee has bought or acquired (other than balancing services which the licensee has acquired through the mere acceptance of an offer or bid in the balancing mechanism, provided such offer or bid was not made pursuant to any prior agreement) in the period of 12 months (or such longer period as the Authority may approve) ending on the date referred to above.</w:t>
      </w:r>
    </w:p>
    <w:p w14:paraId="14C9D345" w14:textId="77777777" w:rsidR="00CD0817" w:rsidRPr="000F0881" w:rsidRDefault="00CD0817" w:rsidP="00CD0817">
      <w:pPr>
        <w:spacing w:after="240" w:line="360" w:lineRule="auto"/>
        <w:jc w:val="both"/>
        <w:rPr>
          <w:ins w:id="760" w:author="Ofgem" w:date="2020-09-29T13:14:00Z"/>
          <w:rFonts w:eastAsia="Times New Roman" w:cs="Times New Roman"/>
          <w:b/>
        </w:rPr>
      </w:pPr>
      <w:ins w:id="761" w:author="Ofgem" w:date="2020-09-29T13:14:00Z">
        <w:r w:rsidRPr="000F0881">
          <w:rPr>
            <w:rFonts w:eastAsia="Times New Roman" w:cs="Times New Roman"/>
            <w:b/>
          </w:rPr>
          <w:t>Part C: Balancing principles statement</w:t>
        </w:r>
      </w:ins>
    </w:p>
    <w:p w14:paraId="1DBAACF9" w14:textId="77777777" w:rsidR="00CD0817" w:rsidRPr="000E2BBE" w:rsidRDefault="00CD0817" w:rsidP="00CD0817">
      <w:pPr>
        <w:numPr>
          <w:ilvl w:val="0"/>
          <w:numId w:val="23"/>
        </w:numPr>
        <w:spacing w:after="240" w:line="360" w:lineRule="auto"/>
        <w:jc w:val="both"/>
        <w:rPr>
          <w:rFonts w:eastAsia="Times New Roman" w:cs="Times New Roman"/>
        </w:rPr>
      </w:pPr>
    </w:p>
    <w:p w14:paraId="1D8A9B0F" w14:textId="77777777" w:rsidR="00CD0817" w:rsidRPr="000E2BBE" w:rsidRDefault="00CD0817" w:rsidP="00CD0817">
      <w:pPr>
        <w:numPr>
          <w:ilvl w:val="1"/>
          <w:numId w:val="23"/>
        </w:numPr>
        <w:overflowPunct w:val="0"/>
        <w:autoSpaceDE w:val="0"/>
        <w:autoSpaceDN w:val="0"/>
        <w:adjustRightInd w:val="0"/>
        <w:spacing w:after="240" w:line="360" w:lineRule="auto"/>
        <w:jc w:val="both"/>
        <w:textAlignment w:val="baseline"/>
        <w:rPr>
          <w:rFonts w:eastAsia="Times New Roman" w:cs="Times New Roman"/>
        </w:rPr>
      </w:pPr>
      <w:r w:rsidRPr="000E2BBE">
        <w:rPr>
          <w:rFonts w:eastAsia="Times New Roman" w:cs="Times New Roman"/>
        </w:rPr>
        <w:t xml:space="preserve">The licensee </w:t>
      </w:r>
      <w:del w:id="762" w:author="Ofgem" w:date="2020-09-29T13:14:00Z">
        <w:r w:rsidRPr="000978E9">
          <w:rPr>
            <w:rFonts w:eastAsia="Times New Roman" w:cs="Times New Roman"/>
            <w:sz w:val="22"/>
            <w:szCs w:val="22"/>
          </w:rPr>
          <w:delText>shall</w:delText>
        </w:r>
      </w:del>
      <w:ins w:id="763" w:author="Ofgem" w:date="2020-09-29T13:14:00Z">
        <w:r>
          <w:rPr>
            <w:rFonts w:eastAsia="Times New Roman" w:cs="Times New Roman"/>
          </w:rPr>
          <w:t>must</w:t>
        </w:r>
      </w:ins>
      <w:r w:rsidRPr="000E2BBE">
        <w:rPr>
          <w:rFonts w:eastAsia="Times New Roman" w:cs="Times New Roman"/>
        </w:rPr>
        <w:t xml:space="preserve"> before the effective time prepare a statement approved by the Authority setting out (consistently with the licensee's duty under paragraph 2 and consistently with its other duties under the Act and the conditions of its transmission licence) the principles and criteria by which the licensee will determine, at different times and in different circumstances, which balancing services the licensee will use to assist in co-ordinating and directing the flow of electricity onto and over the national electricity transmission system (and/or to assist in doing so efficiently and economically), and when the licensee would resort to measures not involving the use of balancing services</w:t>
      </w:r>
      <w:del w:id="764" w:author="Ofgem" w:date="2020-09-29T13:14:00Z">
        <w:r w:rsidRPr="000978E9">
          <w:rPr>
            <w:rFonts w:eastAsia="Times New Roman" w:cs="Times New Roman"/>
            <w:sz w:val="22"/>
            <w:szCs w:val="22"/>
          </w:rPr>
          <w:delText>.</w:delText>
        </w:r>
      </w:del>
      <w:ins w:id="765" w:author="Ofgem" w:date="2020-09-29T13:14:00Z">
        <w:r>
          <w:rPr>
            <w:rFonts w:eastAsia="Times New Roman" w:cs="Times New Roman"/>
          </w:rPr>
          <w:t xml:space="preserve"> (“the balancing principles statement”)</w:t>
        </w:r>
        <w:r w:rsidRPr="000E2BBE">
          <w:rPr>
            <w:rFonts w:eastAsia="Times New Roman" w:cs="Times New Roman"/>
          </w:rPr>
          <w:t>.</w:t>
        </w:r>
      </w:ins>
    </w:p>
    <w:p w14:paraId="696B56AE" w14:textId="77777777" w:rsidR="00CD0817" w:rsidRPr="000E2BBE" w:rsidRDefault="00CD0817" w:rsidP="00CD0817">
      <w:pPr>
        <w:numPr>
          <w:ilvl w:val="1"/>
          <w:numId w:val="23"/>
        </w:numPr>
        <w:overflowPunct w:val="0"/>
        <w:autoSpaceDE w:val="0"/>
        <w:autoSpaceDN w:val="0"/>
        <w:adjustRightInd w:val="0"/>
        <w:spacing w:after="240" w:line="360" w:lineRule="auto"/>
        <w:jc w:val="both"/>
        <w:textAlignment w:val="baseline"/>
        <w:rPr>
          <w:rFonts w:eastAsia="Times New Roman" w:cs="Times New Roman"/>
        </w:rPr>
      </w:pPr>
      <w:r w:rsidRPr="000E2BBE">
        <w:rPr>
          <w:rFonts w:eastAsia="Times New Roman" w:cs="Times New Roman"/>
        </w:rPr>
        <w:t xml:space="preserve">The licensee </w:t>
      </w:r>
      <w:del w:id="766" w:author="Ofgem" w:date="2020-09-29T13:14:00Z">
        <w:r w:rsidRPr="000978E9">
          <w:rPr>
            <w:rFonts w:eastAsia="Times New Roman" w:cs="Times New Roman"/>
            <w:sz w:val="22"/>
            <w:szCs w:val="22"/>
          </w:rPr>
          <w:delText>shall</w:delText>
        </w:r>
      </w:del>
      <w:ins w:id="767" w:author="Ofgem" w:date="2020-09-29T13:14:00Z">
        <w:r>
          <w:rPr>
            <w:rFonts w:eastAsia="Times New Roman" w:cs="Times New Roman"/>
          </w:rPr>
          <w:t>must</w:t>
        </w:r>
      </w:ins>
      <w:r w:rsidRPr="000E2BBE">
        <w:rPr>
          <w:rFonts w:eastAsia="Times New Roman" w:cs="Times New Roman"/>
        </w:rPr>
        <w:t xml:space="preserve"> if so directed by the Authority or when any modification should be made to the statement referred to in paragraph </w:t>
      </w:r>
      <w:del w:id="768" w:author="Ofgem" w:date="2020-09-29T13:14:00Z">
        <w:r w:rsidRPr="000978E9">
          <w:rPr>
            <w:rFonts w:eastAsia="Times New Roman" w:cs="Times New Roman"/>
            <w:sz w:val="22"/>
            <w:szCs w:val="22"/>
          </w:rPr>
          <w:delText>5</w:delText>
        </w:r>
      </w:del>
      <w:ins w:id="769" w:author="Ofgem" w:date="2020-09-29T13:14:00Z">
        <w:r>
          <w:rPr>
            <w:rFonts w:eastAsia="Times New Roman" w:cs="Times New Roman"/>
          </w:rPr>
          <w:t>6</w:t>
        </w:r>
      </w:ins>
      <w:r w:rsidRPr="000E2BBE">
        <w:rPr>
          <w:rFonts w:eastAsia="Times New Roman" w:cs="Times New Roman"/>
        </w:rPr>
        <w:t>(a) to more closely reflect the intentions of the licensee but in any event at least once a year, review the statement prepared pursuant to sub-paragraph (a) and promptly seek to establish a revised statement approved by the Authority, such revisions to be made in accordance with the terms of paragraph 8 of this condition.</w:t>
      </w:r>
    </w:p>
    <w:p w14:paraId="55E92EF2" w14:textId="77777777" w:rsidR="00CD0817" w:rsidRPr="000E2BBE" w:rsidRDefault="00CD0817" w:rsidP="00CD0817">
      <w:pPr>
        <w:numPr>
          <w:ilvl w:val="1"/>
          <w:numId w:val="23"/>
        </w:numPr>
        <w:overflowPunct w:val="0"/>
        <w:autoSpaceDE w:val="0"/>
        <w:autoSpaceDN w:val="0"/>
        <w:adjustRightInd w:val="0"/>
        <w:spacing w:after="240" w:line="360" w:lineRule="auto"/>
        <w:jc w:val="both"/>
        <w:textAlignment w:val="baseline"/>
        <w:rPr>
          <w:rFonts w:eastAsia="Times New Roman" w:cs="Times New Roman"/>
        </w:rPr>
      </w:pPr>
      <w:r w:rsidRPr="000E2BBE">
        <w:rPr>
          <w:rFonts w:eastAsia="Times New Roman" w:cs="Times New Roman"/>
        </w:rPr>
        <w:t xml:space="preserve">The licensee </w:t>
      </w:r>
      <w:del w:id="770" w:author="Ofgem" w:date="2020-09-29T13:14:00Z">
        <w:r w:rsidRPr="000978E9">
          <w:rPr>
            <w:rFonts w:eastAsia="Times New Roman" w:cs="Times New Roman"/>
            <w:sz w:val="22"/>
            <w:szCs w:val="22"/>
          </w:rPr>
          <w:delText>shall</w:delText>
        </w:r>
      </w:del>
      <w:ins w:id="771" w:author="Ofgem" w:date="2020-09-29T13:14:00Z">
        <w:r>
          <w:rPr>
            <w:rFonts w:eastAsia="Times New Roman" w:cs="Times New Roman"/>
          </w:rPr>
          <w:t>must</w:t>
        </w:r>
      </w:ins>
      <w:r w:rsidRPr="000E2BBE">
        <w:rPr>
          <w:rFonts w:eastAsia="Times New Roman" w:cs="Times New Roman"/>
        </w:rPr>
        <w:t xml:space="preserve"> as soon as practicable:</w:t>
      </w:r>
    </w:p>
    <w:p w14:paraId="6DBADCAB" w14:textId="77777777" w:rsidR="00CD0817" w:rsidRPr="000E2BBE" w:rsidRDefault="00CD0817" w:rsidP="00CD0817">
      <w:pPr>
        <w:numPr>
          <w:ilvl w:val="2"/>
          <w:numId w:val="23"/>
        </w:numPr>
        <w:spacing w:after="240" w:line="360" w:lineRule="auto"/>
        <w:jc w:val="both"/>
        <w:rPr>
          <w:rFonts w:eastAsia="Times New Roman" w:cs="Times New Roman"/>
          <w:lang w:eastAsia="en-GB"/>
        </w:rPr>
      </w:pPr>
      <w:r w:rsidRPr="000E2BBE">
        <w:rPr>
          <w:rFonts w:eastAsia="Times New Roman" w:cs="Times New Roman"/>
          <w:lang w:eastAsia="en-GB"/>
        </w:rPr>
        <w:t xml:space="preserve">     after 1 April 2002, in respect of the period beginning at the effective time and ending on 1 April 2002;</w:t>
      </w:r>
    </w:p>
    <w:p w14:paraId="34B07565" w14:textId="77777777" w:rsidR="00CD0817" w:rsidRPr="000E2BBE" w:rsidRDefault="00CD0817" w:rsidP="00CD0817">
      <w:pPr>
        <w:numPr>
          <w:ilvl w:val="2"/>
          <w:numId w:val="23"/>
        </w:numPr>
        <w:spacing w:after="240" w:line="360" w:lineRule="auto"/>
        <w:jc w:val="both"/>
        <w:rPr>
          <w:rFonts w:eastAsia="Times New Roman" w:cs="Times New Roman"/>
          <w:lang w:eastAsia="en-GB"/>
        </w:rPr>
      </w:pPr>
      <w:r w:rsidRPr="000E2BBE">
        <w:rPr>
          <w:rFonts w:eastAsia="Times New Roman" w:cs="Times New Roman"/>
          <w:lang w:eastAsia="en-GB"/>
        </w:rPr>
        <w:t xml:space="preserve">     after 30 September 2002, in respect of the period beginning on 1 April 2002 and ending on 30 September 2002; and</w:t>
      </w:r>
    </w:p>
    <w:p w14:paraId="70948578" w14:textId="77777777" w:rsidR="00CD0817" w:rsidRPr="000E2BBE" w:rsidRDefault="00CD0817" w:rsidP="00CD0817">
      <w:pPr>
        <w:numPr>
          <w:ilvl w:val="2"/>
          <w:numId w:val="23"/>
        </w:numPr>
        <w:spacing w:after="240" w:line="360" w:lineRule="auto"/>
        <w:jc w:val="both"/>
        <w:rPr>
          <w:rFonts w:eastAsia="Times New Roman" w:cs="Times New Roman"/>
          <w:lang w:eastAsia="en-GB"/>
        </w:rPr>
      </w:pPr>
      <w:r w:rsidRPr="000E2BBE">
        <w:rPr>
          <w:rFonts w:eastAsia="Times New Roman" w:cs="Times New Roman"/>
          <w:lang w:eastAsia="en-GB"/>
        </w:rPr>
        <w:t>after 30 September 2003 and in each subsequent year, in respect of each period of twelve months commencing on 1 October and ending on 30 September</w:t>
      </w:r>
    </w:p>
    <w:p w14:paraId="0CD14E5F" w14:textId="77777777" w:rsidR="00CD0817" w:rsidRPr="000E2BBE" w:rsidRDefault="00CD0817" w:rsidP="00CD0817">
      <w:pPr>
        <w:spacing w:after="240" w:line="360" w:lineRule="auto"/>
        <w:ind w:left="1701"/>
        <w:jc w:val="both"/>
        <w:rPr>
          <w:rFonts w:eastAsia="Times New Roman" w:cs="Times New Roman"/>
          <w:lang w:eastAsia="en-GB"/>
        </w:rPr>
      </w:pPr>
      <w:r w:rsidRPr="000E2BBE">
        <w:rPr>
          <w:rFonts w:eastAsia="Times New Roman" w:cs="Times New Roman"/>
          <w:lang w:eastAsia="en-GB"/>
        </w:rPr>
        <w:t>prepare a report on the manner in which and the extent to which the licensee has, during that period, complied with the statement prepared pursuant to sub-paragraph (a) together with any revision made in accordance with paragraph 8 of this condition and whether any modification should be made to that statement to more closely reflect the practice of the licensee.</w:t>
      </w:r>
    </w:p>
    <w:p w14:paraId="54B85D10" w14:textId="77777777" w:rsidR="00CD0817" w:rsidRDefault="00CD0817" w:rsidP="00CD0817">
      <w:pPr>
        <w:numPr>
          <w:ilvl w:val="1"/>
          <w:numId w:val="23"/>
        </w:numPr>
        <w:overflowPunct w:val="0"/>
        <w:autoSpaceDE w:val="0"/>
        <w:autoSpaceDN w:val="0"/>
        <w:adjustRightInd w:val="0"/>
        <w:spacing w:after="240" w:line="360" w:lineRule="auto"/>
        <w:jc w:val="both"/>
        <w:textAlignment w:val="baseline"/>
        <w:rPr>
          <w:rFonts w:eastAsia="Times New Roman" w:cs="Times New Roman"/>
        </w:rPr>
      </w:pPr>
      <w:r w:rsidRPr="000E2BBE">
        <w:rPr>
          <w:rFonts w:eastAsia="Times New Roman" w:cs="Times New Roman"/>
        </w:rPr>
        <w:t xml:space="preserve">The report prepared pursuant to sub-paragraph (c) </w:t>
      </w:r>
      <w:del w:id="772" w:author="Ofgem" w:date="2020-09-29T13:14:00Z">
        <w:r w:rsidRPr="000978E9">
          <w:rPr>
            <w:rFonts w:eastAsia="Times New Roman" w:cs="Times New Roman"/>
            <w:sz w:val="22"/>
            <w:szCs w:val="22"/>
          </w:rPr>
          <w:delText>shall</w:delText>
        </w:r>
      </w:del>
      <w:ins w:id="773" w:author="Ofgem" w:date="2020-09-29T13:14:00Z">
        <w:r>
          <w:rPr>
            <w:rFonts w:eastAsia="Times New Roman" w:cs="Times New Roman"/>
          </w:rPr>
          <w:t>must</w:t>
        </w:r>
      </w:ins>
      <w:r w:rsidRPr="000E2BBE">
        <w:rPr>
          <w:rFonts w:eastAsia="Times New Roman" w:cs="Times New Roman"/>
        </w:rPr>
        <w:t xml:space="preserve"> be accompanied by a statement from an independent auditor of internationally recognised standing appointed by the licensee that they have carried out an investigation the scope and objectives of which </w:t>
      </w:r>
      <w:del w:id="774" w:author="Ofgem" w:date="2020-09-29T13:14:00Z">
        <w:r w:rsidRPr="000978E9">
          <w:rPr>
            <w:rFonts w:eastAsia="Times New Roman" w:cs="Times New Roman"/>
            <w:sz w:val="22"/>
            <w:szCs w:val="22"/>
          </w:rPr>
          <w:delText>shall</w:delText>
        </w:r>
      </w:del>
      <w:ins w:id="775" w:author="Ofgem" w:date="2020-09-29T13:14:00Z">
        <w:r>
          <w:rPr>
            <w:rFonts w:eastAsia="Times New Roman" w:cs="Times New Roman"/>
          </w:rPr>
          <w:t>must</w:t>
        </w:r>
      </w:ins>
      <w:r w:rsidRPr="000E2BBE">
        <w:rPr>
          <w:rFonts w:eastAsia="Times New Roman" w:cs="Times New Roman"/>
        </w:rPr>
        <w:t xml:space="preserve"> have been established by the licensee and approved by the Authority, and they </w:t>
      </w:r>
      <w:del w:id="776" w:author="Ofgem" w:date="2020-09-29T13:14:00Z">
        <w:r w:rsidRPr="000978E9">
          <w:rPr>
            <w:rFonts w:eastAsia="Times New Roman" w:cs="Times New Roman"/>
            <w:sz w:val="22"/>
            <w:szCs w:val="22"/>
          </w:rPr>
          <w:delText>shall</w:delText>
        </w:r>
      </w:del>
      <w:ins w:id="777" w:author="Ofgem" w:date="2020-09-29T13:14:00Z">
        <w:r>
          <w:rPr>
            <w:rFonts w:eastAsia="Times New Roman" w:cs="Times New Roman"/>
          </w:rPr>
          <w:t>must</w:t>
        </w:r>
      </w:ins>
      <w:r w:rsidRPr="000E2BBE">
        <w:rPr>
          <w:rFonts w:eastAsia="Times New Roman" w:cs="Times New Roman"/>
        </w:rPr>
        <w:t xml:space="preserve"> give their opinion as to the extent to which the licensee has complied with the statement prepared pursuant to sub-paragraph (a) together with any revision made in accordance with paragraph </w:t>
      </w:r>
      <w:del w:id="778" w:author="Ofgem" w:date="2020-09-29T13:14:00Z">
        <w:r w:rsidRPr="000978E9">
          <w:rPr>
            <w:rFonts w:eastAsia="Times New Roman" w:cs="Times New Roman"/>
            <w:sz w:val="22"/>
            <w:szCs w:val="22"/>
          </w:rPr>
          <w:delText>8</w:delText>
        </w:r>
      </w:del>
      <w:ins w:id="779" w:author="Ofgem" w:date="2020-09-29T13:14:00Z">
        <w:r>
          <w:rPr>
            <w:rFonts w:eastAsia="Times New Roman" w:cs="Times New Roman"/>
          </w:rPr>
          <w:t>9</w:t>
        </w:r>
      </w:ins>
      <w:r w:rsidRPr="000E2BBE">
        <w:rPr>
          <w:rFonts w:eastAsia="Times New Roman" w:cs="Times New Roman"/>
        </w:rPr>
        <w:t xml:space="preserve"> of this condition.</w:t>
      </w:r>
    </w:p>
    <w:p w14:paraId="3FD724C0" w14:textId="77777777" w:rsidR="00CD0817" w:rsidRPr="000F0881" w:rsidRDefault="00CD0817" w:rsidP="00CD0817">
      <w:pPr>
        <w:overflowPunct w:val="0"/>
        <w:autoSpaceDE w:val="0"/>
        <w:autoSpaceDN w:val="0"/>
        <w:adjustRightInd w:val="0"/>
        <w:spacing w:after="240" w:line="360" w:lineRule="auto"/>
        <w:jc w:val="both"/>
        <w:textAlignment w:val="baseline"/>
        <w:rPr>
          <w:ins w:id="780" w:author="Ofgem" w:date="2020-09-29T13:14:00Z"/>
          <w:rFonts w:eastAsia="Times New Roman" w:cs="Times New Roman"/>
          <w:b/>
        </w:rPr>
      </w:pPr>
      <w:ins w:id="781" w:author="Ofgem" w:date="2020-09-29T13:14:00Z">
        <w:r w:rsidRPr="000F0881">
          <w:rPr>
            <w:rFonts w:eastAsia="Times New Roman" w:cs="Times New Roman"/>
            <w:b/>
          </w:rPr>
          <w:t>Part D: Balancing services adjustment data methodology statement</w:t>
        </w:r>
      </w:ins>
    </w:p>
    <w:p w14:paraId="3BA9AFD8" w14:textId="77777777" w:rsidR="00CD0817" w:rsidRPr="000E2BBE" w:rsidRDefault="00CD0817" w:rsidP="00CD0817">
      <w:pPr>
        <w:numPr>
          <w:ilvl w:val="0"/>
          <w:numId w:val="23"/>
        </w:numPr>
        <w:tabs>
          <w:tab w:val="left" w:pos="567"/>
        </w:tabs>
        <w:spacing w:after="240" w:line="360" w:lineRule="auto"/>
        <w:ind w:left="1134" w:hanging="1134"/>
        <w:jc w:val="both"/>
        <w:rPr>
          <w:rFonts w:eastAsia="Times New Roman" w:cs="Times New Roman"/>
        </w:rPr>
      </w:pPr>
    </w:p>
    <w:p w14:paraId="77CBBFFE" w14:textId="77777777" w:rsidR="00CD0817" w:rsidRPr="000E2BBE" w:rsidRDefault="00CD0817" w:rsidP="00CD0817">
      <w:pPr>
        <w:numPr>
          <w:ilvl w:val="1"/>
          <w:numId w:val="24"/>
        </w:numPr>
        <w:overflowPunct w:val="0"/>
        <w:autoSpaceDE w:val="0"/>
        <w:autoSpaceDN w:val="0"/>
        <w:adjustRightInd w:val="0"/>
        <w:spacing w:after="240" w:line="360" w:lineRule="auto"/>
        <w:jc w:val="both"/>
        <w:textAlignment w:val="baseline"/>
        <w:rPr>
          <w:rFonts w:eastAsia="Times New Roman" w:cs="Times New Roman"/>
        </w:rPr>
      </w:pPr>
      <w:r w:rsidRPr="000E2BBE">
        <w:rPr>
          <w:rFonts w:eastAsia="Times New Roman" w:cs="Times New Roman"/>
        </w:rPr>
        <w:t>This paragraph applies where the BSC provides that any imbalance price is to be determined (in whole or in part) by reference to the costs and volumes of relevant balancing services.</w:t>
      </w:r>
    </w:p>
    <w:p w14:paraId="5E915AE6" w14:textId="77777777" w:rsidR="00CD0817" w:rsidRPr="000E2BBE" w:rsidRDefault="00CD0817" w:rsidP="00CD0817">
      <w:pPr>
        <w:numPr>
          <w:ilvl w:val="1"/>
          <w:numId w:val="24"/>
        </w:numPr>
        <w:overflowPunct w:val="0"/>
        <w:autoSpaceDE w:val="0"/>
        <w:autoSpaceDN w:val="0"/>
        <w:adjustRightInd w:val="0"/>
        <w:spacing w:after="240" w:line="360" w:lineRule="auto"/>
        <w:jc w:val="both"/>
        <w:textAlignment w:val="baseline"/>
        <w:rPr>
          <w:rFonts w:eastAsia="Times New Roman" w:cs="Times New Roman"/>
        </w:rPr>
      </w:pPr>
      <w:r w:rsidRPr="000E2BBE">
        <w:rPr>
          <w:rFonts w:eastAsia="Times New Roman" w:cs="Times New Roman"/>
        </w:rPr>
        <w:t xml:space="preserve">Where this paragraph applies the licensee </w:t>
      </w:r>
      <w:del w:id="782" w:author="Ofgem" w:date="2020-09-29T13:14:00Z">
        <w:r w:rsidRPr="000978E9">
          <w:rPr>
            <w:rFonts w:eastAsia="Times New Roman" w:cs="Times New Roman"/>
            <w:sz w:val="22"/>
            <w:szCs w:val="22"/>
          </w:rPr>
          <w:delText>shall</w:delText>
        </w:r>
      </w:del>
      <w:ins w:id="783" w:author="Ofgem" w:date="2020-09-29T13:14:00Z">
        <w:r>
          <w:rPr>
            <w:rFonts w:eastAsia="Times New Roman" w:cs="Times New Roman"/>
          </w:rPr>
          <w:t>must</w:t>
        </w:r>
      </w:ins>
      <w:r w:rsidRPr="000E2BBE">
        <w:rPr>
          <w:rFonts w:eastAsia="Times New Roman" w:cs="Times New Roman"/>
        </w:rPr>
        <w:t>:</w:t>
      </w:r>
    </w:p>
    <w:p w14:paraId="09590B7D" w14:textId="77777777" w:rsidR="00CD0817" w:rsidRPr="000E2BBE" w:rsidRDefault="00CD0817" w:rsidP="00CD0817">
      <w:pPr>
        <w:numPr>
          <w:ilvl w:val="2"/>
          <w:numId w:val="24"/>
        </w:numPr>
        <w:tabs>
          <w:tab w:val="left" w:pos="1620"/>
        </w:tabs>
        <w:spacing w:after="240" w:line="360" w:lineRule="auto"/>
        <w:jc w:val="both"/>
        <w:rPr>
          <w:rFonts w:eastAsia="Times New Roman" w:cs="Times New Roman"/>
          <w:lang w:eastAsia="en-GB"/>
        </w:rPr>
      </w:pPr>
      <w:r w:rsidRPr="000E2BBE">
        <w:rPr>
          <w:rFonts w:eastAsia="Times New Roman" w:cs="Times New Roman"/>
          <w:lang w:eastAsia="en-GB"/>
        </w:rPr>
        <w:t>before the effective time, establish a balancing services adjustment data methodology approved by the Authority;</w:t>
      </w:r>
    </w:p>
    <w:p w14:paraId="381A7D66" w14:textId="77777777" w:rsidR="00CD0817" w:rsidRPr="000E2BBE" w:rsidRDefault="00CD0817" w:rsidP="00CD0817">
      <w:pPr>
        <w:numPr>
          <w:ilvl w:val="2"/>
          <w:numId w:val="24"/>
        </w:numPr>
        <w:tabs>
          <w:tab w:val="left" w:pos="1620"/>
        </w:tabs>
        <w:spacing w:after="240" w:line="360" w:lineRule="auto"/>
        <w:jc w:val="both"/>
        <w:rPr>
          <w:rFonts w:eastAsia="Times New Roman" w:cs="Times New Roman"/>
          <w:lang w:eastAsia="en-GB"/>
        </w:rPr>
      </w:pPr>
      <w:r w:rsidRPr="000E2BBE">
        <w:rPr>
          <w:rFonts w:eastAsia="Times New Roman" w:cs="Times New Roman"/>
          <w:lang w:eastAsia="en-GB"/>
        </w:rPr>
        <w:t>from time to time thereafter, when the licensee first buys, sells or acquires any relevant balancing services of a kind or under a mechanism which is not covered by the prevailing balancing services adjustment data methodology, promptly seek to establish a revised balancing services adjustment data methodology approved by the Authority which covers that kind of balancing services or mechanisms for buying, selling or acquiring them;</w:t>
      </w:r>
    </w:p>
    <w:p w14:paraId="6B49745D" w14:textId="77777777" w:rsidR="00CD0817" w:rsidRPr="000E2BBE" w:rsidRDefault="00CD0817" w:rsidP="00CD0817">
      <w:pPr>
        <w:numPr>
          <w:ilvl w:val="2"/>
          <w:numId w:val="24"/>
        </w:numPr>
        <w:spacing w:after="240" w:line="360" w:lineRule="auto"/>
        <w:jc w:val="both"/>
        <w:rPr>
          <w:rFonts w:eastAsia="Times New Roman" w:cs="Times New Roman"/>
          <w:lang w:eastAsia="en-GB"/>
        </w:rPr>
      </w:pPr>
      <w:r w:rsidRPr="000E2BBE">
        <w:rPr>
          <w:rFonts w:eastAsia="Times New Roman" w:cs="Times New Roman"/>
          <w:lang w:eastAsia="en-GB"/>
        </w:rPr>
        <w:t>prepare a statement of the prevailing balancing services adjustment data methodology as approved by the Authority</w:t>
      </w:r>
      <w:del w:id="784" w:author="Ofgem" w:date="2020-09-29T13:14:00Z">
        <w:r w:rsidRPr="000978E9">
          <w:rPr>
            <w:rFonts w:eastAsia="Times New Roman" w:cs="Times New Roman"/>
            <w:sz w:val="22"/>
            <w:szCs w:val="22"/>
            <w:lang w:eastAsia="en-GB"/>
          </w:rPr>
          <w:delText>;</w:delText>
        </w:r>
      </w:del>
      <w:ins w:id="785" w:author="Ofgem" w:date="2020-09-29T13:14:00Z">
        <w:r>
          <w:rPr>
            <w:rFonts w:eastAsia="Times New Roman" w:cs="Times New Roman"/>
            <w:lang w:eastAsia="en-GB"/>
          </w:rPr>
          <w:t xml:space="preserve"> (the “balancing services adjustment data methodology statement”)</w:t>
        </w:r>
        <w:r w:rsidRPr="000E2BBE">
          <w:rPr>
            <w:rFonts w:eastAsia="Times New Roman" w:cs="Times New Roman"/>
            <w:lang w:eastAsia="en-GB"/>
          </w:rPr>
          <w:t>;</w:t>
        </w:r>
      </w:ins>
      <w:r w:rsidRPr="000E2BBE">
        <w:rPr>
          <w:rFonts w:eastAsia="Times New Roman" w:cs="Times New Roman"/>
          <w:lang w:eastAsia="en-GB"/>
        </w:rPr>
        <w:t xml:space="preserve"> and</w:t>
      </w:r>
    </w:p>
    <w:p w14:paraId="7C020A78" w14:textId="77777777" w:rsidR="00CD0817" w:rsidRPr="000E2BBE" w:rsidRDefault="00CD0817" w:rsidP="00CD0817">
      <w:pPr>
        <w:numPr>
          <w:ilvl w:val="2"/>
          <w:numId w:val="24"/>
        </w:numPr>
        <w:spacing w:after="240" w:line="360" w:lineRule="auto"/>
        <w:jc w:val="both"/>
        <w:rPr>
          <w:rFonts w:eastAsia="Times New Roman" w:cs="Times New Roman"/>
          <w:lang w:eastAsia="en-GB"/>
        </w:rPr>
      </w:pPr>
      <w:r w:rsidRPr="000E2BBE">
        <w:rPr>
          <w:rFonts w:eastAsia="Times New Roman" w:cs="Times New Roman"/>
          <w:lang w:eastAsia="en-GB"/>
        </w:rPr>
        <w:t>at all times determine and provide (for use under the relevant provisions of the BSC) the costs and volumes of the relevant balancing services in compliance with the prevailing balancing services adjustment data methodology, which are to be taken into account in determining imbalance price(s) under the BSC.</w:t>
      </w:r>
    </w:p>
    <w:p w14:paraId="75589301" w14:textId="77777777" w:rsidR="00CD0817" w:rsidRDefault="00CD0817" w:rsidP="00CD0817">
      <w:pPr>
        <w:overflowPunct w:val="0"/>
        <w:autoSpaceDE w:val="0"/>
        <w:autoSpaceDN w:val="0"/>
        <w:adjustRightInd w:val="0"/>
        <w:spacing w:after="240" w:line="360" w:lineRule="auto"/>
        <w:ind w:left="567"/>
        <w:jc w:val="both"/>
        <w:textAlignment w:val="baseline"/>
        <w:rPr>
          <w:rFonts w:eastAsia="Times New Roman" w:cs="Times New Roman"/>
        </w:rPr>
      </w:pPr>
      <w:r w:rsidRPr="000E2BBE">
        <w:rPr>
          <w:rFonts w:eastAsia="Times New Roman" w:cs="Times New Roman"/>
        </w:rPr>
        <w:t xml:space="preserve">The licensee </w:t>
      </w:r>
      <w:del w:id="786" w:author="Ofgem" w:date="2020-09-29T13:14:00Z">
        <w:r w:rsidRPr="000978E9">
          <w:rPr>
            <w:rFonts w:eastAsia="Times New Roman" w:cs="Times New Roman"/>
            <w:sz w:val="22"/>
            <w:szCs w:val="22"/>
          </w:rPr>
          <w:delText>shall</w:delText>
        </w:r>
      </w:del>
      <w:ins w:id="787" w:author="Ofgem" w:date="2020-09-29T13:14:00Z">
        <w:r>
          <w:rPr>
            <w:rFonts w:eastAsia="Times New Roman" w:cs="Times New Roman"/>
          </w:rPr>
          <w:t>must</w:t>
        </w:r>
      </w:ins>
      <w:r w:rsidRPr="000E2BBE">
        <w:rPr>
          <w:rFonts w:eastAsia="Times New Roman" w:cs="Times New Roman"/>
        </w:rPr>
        <w:t xml:space="preserve"> when any modification should be made to the statement referred to in sub-paragraph </w:t>
      </w:r>
      <w:del w:id="788" w:author="Ofgem" w:date="2020-09-29T13:14:00Z">
        <w:r w:rsidRPr="000978E9">
          <w:rPr>
            <w:rFonts w:eastAsia="Times New Roman" w:cs="Times New Roman"/>
            <w:sz w:val="22"/>
            <w:szCs w:val="22"/>
          </w:rPr>
          <w:delText>6</w:delText>
        </w:r>
      </w:del>
      <w:ins w:id="789" w:author="Ofgem" w:date="2020-09-29T13:14:00Z">
        <w:r>
          <w:rPr>
            <w:rFonts w:eastAsia="Times New Roman" w:cs="Times New Roman"/>
          </w:rPr>
          <w:t>7</w:t>
        </w:r>
      </w:ins>
      <w:r w:rsidRPr="000E2BBE">
        <w:rPr>
          <w:rFonts w:eastAsia="Times New Roman" w:cs="Times New Roman"/>
        </w:rPr>
        <w:t xml:space="preserve"> (b)(iii) to more closely reflect the intentions of the licensee review the statement prepared pursuant to sub-paragraph </w:t>
      </w:r>
      <w:del w:id="790" w:author="Ofgem" w:date="2020-09-29T13:14:00Z">
        <w:r w:rsidRPr="000978E9">
          <w:rPr>
            <w:rFonts w:eastAsia="Times New Roman" w:cs="Times New Roman"/>
            <w:sz w:val="22"/>
            <w:szCs w:val="22"/>
          </w:rPr>
          <w:delText>6</w:delText>
        </w:r>
      </w:del>
      <w:ins w:id="791" w:author="Ofgem" w:date="2020-09-29T13:14:00Z">
        <w:r>
          <w:rPr>
            <w:rFonts w:eastAsia="Times New Roman" w:cs="Times New Roman"/>
          </w:rPr>
          <w:t>7</w:t>
        </w:r>
      </w:ins>
      <w:r w:rsidRPr="000E2BBE">
        <w:rPr>
          <w:rFonts w:eastAsia="Times New Roman" w:cs="Times New Roman"/>
        </w:rPr>
        <w:t xml:space="preserve"> (b)(iii) and promptly seek to establish a revised statement approved by the Authority made in accordance with terms of paragraph 8 of this condition.</w:t>
      </w:r>
    </w:p>
    <w:p w14:paraId="620C7F7A" w14:textId="77777777" w:rsidR="00CD0817" w:rsidRPr="000F0881" w:rsidRDefault="00CD0817" w:rsidP="00CD0817">
      <w:pPr>
        <w:overflowPunct w:val="0"/>
        <w:autoSpaceDE w:val="0"/>
        <w:autoSpaceDN w:val="0"/>
        <w:adjustRightInd w:val="0"/>
        <w:spacing w:after="240" w:line="360" w:lineRule="auto"/>
        <w:jc w:val="both"/>
        <w:textAlignment w:val="baseline"/>
        <w:rPr>
          <w:ins w:id="792" w:author="Ofgem" w:date="2020-09-29T13:14:00Z"/>
          <w:rFonts w:eastAsia="Times New Roman" w:cs="Times New Roman"/>
          <w:b/>
        </w:rPr>
      </w:pPr>
      <w:ins w:id="793" w:author="Ofgem" w:date="2020-09-29T13:14:00Z">
        <w:r w:rsidRPr="000F0881">
          <w:rPr>
            <w:rFonts w:eastAsia="Times New Roman" w:cs="Times New Roman"/>
            <w:b/>
          </w:rPr>
          <w:t>Part E: System management action flagging methodology statement</w:t>
        </w:r>
      </w:ins>
    </w:p>
    <w:p w14:paraId="14835DBD" w14:textId="77777777" w:rsidR="00CD0817" w:rsidRPr="000E2BBE" w:rsidRDefault="00CD0817" w:rsidP="00CD0817">
      <w:pPr>
        <w:autoSpaceDE w:val="0"/>
        <w:autoSpaceDN w:val="0"/>
        <w:adjustRightInd w:val="0"/>
        <w:spacing w:after="240" w:line="360" w:lineRule="auto"/>
        <w:ind w:left="993" w:hanging="993"/>
        <w:jc w:val="both"/>
        <w:rPr>
          <w:rFonts w:eastAsia="Times New Roman" w:cs="Times New Roman"/>
          <w:color w:val="000000"/>
          <w:lang w:eastAsia="en-GB"/>
        </w:rPr>
      </w:pPr>
      <w:r w:rsidRPr="000E2BBE">
        <w:rPr>
          <w:rFonts w:eastAsia="Times New Roman" w:cs="Times New Roman"/>
          <w:color w:val="000000"/>
          <w:lang w:eastAsia="en-GB"/>
        </w:rPr>
        <w:t xml:space="preserve">6A. (a) This paragraph applies to the extent that the BSC provides that the licensee </w:t>
      </w:r>
      <w:del w:id="794" w:author="Ofgem" w:date="2020-09-29T13:14:00Z">
        <w:r w:rsidRPr="000978E9">
          <w:rPr>
            <w:rFonts w:eastAsia="Times New Roman" w:cs="Times New Roman"/>
            <w:color w:val="000000"/>
            <w:sz w:val="22"/>
            <w:szCs w:val="22"/>
            <w:lang w:eastAsia="en-GB"/>
          </w:rPr>
          <w:delText>shall</w:delText>
        </w:r>
      </w:del>
      <w:ins w:id="795" w:author="Ofgem" w:date="2020-09-29T13:14:00Z">
        <w:r>
          <w:rPr>
            <w:rFonts w:eastAsia="Times New Roman" w:cs="Times New Roman"/>
            <w:color w:val="000000"/>
            <w:lang w:eastAsia="en-GB"/>
          </w:rPr>
          <w:t>must</w:t>
        </w:r>
      </w:ins>
      <w:r w:rsidRPr="000E2BBE">
        <w:rPr>
          <w:rFonts w:eastAsia="Times New Roman" w:cs="Times New Roman"/>
          <w:color w:val="000000"/>
          <w:lang w:eastAsia="en-GB"/>
        </w:rPr>
        <w:t xml:space="preserve"> be required to identify balancing services which relate to system management. </w:t>
      </w:r>
    </w:p>
    <w:p w14:paraId="0EAFDD27" w14:textId="77777777" w:rsidR="00CD0817" w:rsidRPr="000E2BBE" w:rsidRDefault="00CD0817" w:rsidP="00CD0817">
      <w:pPr>
        <w:autoSpaceDE w:val="0"/>
        <w:autoSpaceDN w:val="0"/>
        <w:adjustRightInd w:val="0"/>
        <w:spacing w:after="240" w:line="360" w:lineRule="auto"/>
        <w:ind w:left="1418" w:hanging="425"/>
        <w:jc w:val="both"/>
        <w:rPr>
          <w:rFonts w:eastAsia="Times New Roman" w:cs="Times New Roman"/>
          <w:color w:val="000000"/>
          <w:lang w:eastAsia="en-GB"/>
        </w:rPr>
      </w:pPr>
      <w:r w:rsidRPr="000E2BBE">
        <w:rPr>
          <w:rFonts w:eastAsia="Times New Roman" w:cs="Times New Roman"/>
          <w:color w:val="000000"/>
          <w:lang w:eastAsia="en-GB"/>
        </w:rPr>
        <w:t xml:space="preserve">(b) Where this paragraph applies, the licensee </w:t>
      </w:r>
      <w:del w:id="796" w:author="Ofgem" w:date="2020-09-29T13:14:00Z">
        <w:r w:rsidRPr="000978E9">
          <w:rPr>
            <w:rFonts w:eastAsia="Times New Roman" w:cs="Times New Roman"/>
            <w:color w:val="000000"/>
            <w:sz w:val="22"/>
            <w:szCs w:val="22"/>
            <w:lang w:eastAsia="en-GB"/>
          </w:rPr>
          <w:delText>shall</w:delText>
        </w:r>
      </w:del>
      <w:ins w:id="797" w:author="Ofgem" w:date="2020-09-29T13:14:00Z">
        <w:r>
          <w:rPr>
            <w:rFonts w:eastAsia="Times New Roman" w:cs="Times New Roman"/>
            <w:color w:val="000000"/>
            <w:lang w:eastAsia="en-GB"/>
          </w:rPr>
          <w:t>must</w:t>
        </w:r>
      </w:ins>
      <w:r w:rsidRPr="000E2BBE">
        <w:rPr>
          <w:rFonts w:eastAsia="Times New Roman" w:cs="Times New Roman"/>
          <w:color w:val="000000"/>
          <w:lang w:eastAsia="en-GB"/>
        </w:rPr>
        <w:t xml:space="preserve">, before 5 November 2009, in writing: </w:t>
      </w:r>
    </w:p>
    <w:p w14:paraId="0BC3CB35" w14:textId="77777777" w:rsidR="00CD0817" w:rsidRPr="000E2BBE" w:rsidRDefault="00CD0817" w:rsidP="00CD0817">
      <w:pPr>
        <w:autoSpaceDE w:val="0"/>
        <w:autoSpaceDN w:val="0"/>
        <w:adjustRightInd w:val="0"/>
        <w:spacing w:after="240" w:line="360" w:lineRule="auto"/>
        <w:ind w:left="1560" w:hanging="426"/>
        <w:rPr>
          <w:rFonts w:eastAsia="Times New Roman" w:cs="Times New Roman"/>
          <w:color w:val="000000"/>
          <w:lang w:eastAsia="en-GB"/>
        </w:rPr>
      </w:pPr>
      <w:r w:rsidRPr="000E2BBE">
        <w:rPr>
          <w:rFonts w:eastAsia="Times New Roman" w:cs="Times New Roman"/>
          <w:color w:val="000000"/>
          <w:lang w:eastAsia="en-GB"/>
        </w:rPr>
        <w:t xml:space="preserve">(i)   establish a system management action flagging methodology approved by the Authority; and </w:t>
      </w:r>
    </w:p>
    <w:p w14:paraId="71575FE8" w14:textId="77777777" w:rsidR="00CD0817" w:rsidRPr="000E2BBE" w:rsidRDefault="00CD0817" w:rsidP="00CD0817">
      <w:pPr>
        <w:autoSpaceDE w:val="0"/>
        <w:autoSpaceDN w:val="0"/>
        <w:adjustRightInd w:val="0"/>
        <w:spacing w:after="240" w:line="360" w:lineRule="auto"/>
        <w:ind w:left="1560" w:hanging="426"/>
        <w:rPr>
          <w:rFonts w:eastAsia="Times New Roman" w:cs="Times New Roman"/>
          <w:color w:val="000000"/>
          <w:lang w:eastAsia="en-GB"/>
        </w:rPr>
      </w:pPr>
      <w:r w:rsidRPr="000E2BBE">
        <w:rPr>
          <w:rFonts w:eastAsia="Times New Roman" w:cs="Times New Roman"/>
          <w:color w:val="000000"/>
          <w:lang w:eastAsia="en-GB"/>
        </w:rPr>
        <w:t>(ii)  prepare a statement of the prevailing system management action flagging methodology as approved by the Authority</w:t>
      </w:r>
      <w:ins w:id="798" w:author="Ofgem" w:date="2020-09-29T13:14:00Z">
        <w:r>
          <w:rPr>
            <w:rFonts w:eastAsia="Times New Roman" w:cs="Times New Roman"/>
            <w:color w:val="000000"/>
            <w:lang w:eastAsia="en-GB"/>
          </w:rPr>
          <w:t xml:space="preserve"> (the “system management action flagging methodology statement”),</w:t>
        </w:r>
      </w:ins>
    </w:p>
    <w:p w14:paraId="40073534" w14:textId="77777777" w:rsidR="00CD0817" w:rsidRPr="000E2BBE" w:rsidRDefault="00CD0817" w:rsidP="00CD0817">
      <w:pPr>
        <w:autoSpaceDE w:val="0"/>
        <w:autoSpaceDN w:val="0"/>
        <w:adjustRightInd w:val="0"/>
        <w:spacing w:after="240" w:line="360" w:lineRule="auto"/>
        <w:ind w:left="1440"/>
        <w:rPr>
          <w:rFonts w:eastAsia="Times New Roman" w:cs="Times New Roman"/>
          <w:color w:val="000000"/>
          <w:lang w:eastAsia="en-GB"/>
        </w:rPr>
      </w:pPr>
      <w:r w:rsidRPr="000E2BBE">
        <w:rPr>
          <w:rFonts w:eastAsia="Times New Roman" w:cs="Times New Roman"/>
          <w:color w:val="000000"/>
          <w:lang w:eastAsia="en-GB"/>
        </w:rPr>
        <w:t xml:space="preserve">and at all times thereafter use its reasonable endeavours to identify the balancing services which the BSC requires it to identify as relating to system management in accordance with the prevailing system management action flagging methodology and provide records (for use under the relevant provisions of the BSC) of those balancing services which the BSC requires </w:t>
      </w:r>
      <w:del w:id="799" w:author="Ofgem" w:date="2020-09-29T13:14:00Z">
        <w:r w:rsidRPr="000978E9">
          <w:rPr>
            <w:rFonts w:eastAsia="Times New Roman" w:cs="Times New Roman"/>
            <w:color w:val="000000"/>
            <w:sz w:val="22"/>
            <w:szCs w:val="22"/>
            <w:lang w:eastAsia="en-GB"/>
          </w:rPr>
          <w:delText>shall</w:delText>
        </w:r>
      </w:del>
      <w:ins w:id="800" w:author="Ofgem" w:date="2020-09-29T13:14:00Z">
        <w:r>
          <w:rPr>
            <w:rFonts w:eastAsia="Times New Roman" w:cs="Times New Roman"/>
            <w:color w:val="000000"/>
            <w:lang w:eastAsia="en-GB"/>
          </w:rPr>
          <w:t>must</w:t>
        </w:r>
      </w:ins>
      <w:r w:rsidRPr="000E2BBE">
        <w:rPr>
          <w:rFonts w:eastAsia="Times New Roman" w:cs="Times New Roman"/>
          <w:color w:val="000000"/>
          <w:lang w:eastAsia="en-GB"/>
        </w:rPr>
        <w:t xml:space="preserve"> be taken into account in determining imbalance price(s). </w:t>
      </w:r>
    </w:p>
    <w:p w14:paraId="6F90D159" w14:textId="77777777" w:rsidR="00CD0817" w:rsidRDefault="00CD0817" w:rsidP="00CD0817">
      <w:pPr>
        <w:overflowPunct w:val="0"/>
        <w:autoSpaceDE w:val="0"/>
        <w:autoSpaceDN w:val="0"/>
        <w:adjustRightInd w:val="0"/>
        <w:spacing w:after="240" w:line="360" w:lineRule="auto"/>
        <w:ind w:left="1560" w:hanging="567"/>
        <w:jc w:val="both"/>
        <w:textAlignment w:val="baseline"/>
        <w:rPr>
          <w:rFonts w:eastAsia="Times New Roman" w:cs="Times New Roman"/>
        </w:rPr>
      </w:pPr>
      <w:r w:rsidRPr="000E2BBE">
        <w:rPr>
          <w:rFonts w:eastAsia="Times New Roman" w:cs="Times New Roman"/>
        </w:rPr>
        <w:t xml:space="preserve">(c)  The licensee </w:t>
      </w:r>
      <w:del w:id="801" w:author="Ofgem" w:date="2020-09-29T13:14:00Z">
        <w:r w:rsidRPr="000978E9">
          <w:rPr>
            <w:rFonts w:eastAsia="Times New Roman" w:cs="Times New Roman"/>
            <w:sz w:val="22"/>
            <w:szCs w:val="22"/>
          </w:rPr>
          <w:delText>shall</w:delText>
        </w:r>
      </w:del>
      <w:ins w:id="802" w:author="Ofgem" w:date="2020-09-29T13:14:00Z">
        <w:r>
          <w:rPr>
            <w:rFonts w:eastAsia="Times New Roman" w:cs="Times New Roman"/>
          </w:rPr>
          <w:t>must</w:t>
        </w:r>
      </w:ins>
      <w:r w:rsidRPr="000E2BBE">
        <w:rPr>
          <w:rFonts w:eastAsia="Times New Roman" w:cs="Times New Roman"/>
        </w:rPr>
        <w:t>, if so directed by the Authority or when it considers that any modification should be made to the statement referred to in sub-paragraph 6A(b)(ii) more accurately to identify the balancing services which relate to system management, review the statement prepared pursuant to sub-paragraph 6A(b)(ii) and promptly seek to establish a revised statement approved by the Authority, such revisions to be made in accordance with the terms of paragraph 8 of this condition.</w:t>
      </w:r>
    </w:p>
    <w:p w14:paraId="21BC2BC9" w14:textId="77777777" w:rsidR="00CD0817" w:rsidRPr="00DB72E2" w:rsidRDefault="00CD0817" w:rsidP="00CD0817">
      <w:pPr>
        <w:overflowPunct w:val="0"/>
        <w:autoSpaceDE w:val="0"/>
        <w:autoSpaceDN w:val="0"/>
        <w:adjustRightInd w:val="0"/>
        <w:spacing w:after="240" w:line="360" w:lineRule="auto"/>
        <w:jc w:val="both"/>
        <w:textAlignment w:val="baseline"/>
        <w:rPr>
          <w:ins w:id="803" w:author="Ofgem" w:date="2020-09-29T13:14:00Z"/>
          <w:rFonts w:eastAsia="Times New Roman" w:cs="Times New Roman"/>
          <w:b/>
        </w:rPr>
      </w:pPr>
      <w:ins w:id="804" w:author="Ofgem" w:date="2020-09-29T13:14:00Z">
        <w:r w:rsidRPr="000F0881">
          <w:rPr>
            <w:rFonts w:eastAsia="Times New Roman" w:cs="Times New Roman"/>
            <w:b/>
          </w:rPr>
          <w:t>Part F: Applicable balancing services volume data methodology statement</w:t>
        </w:r>
      </w:ins>
    </w:p>
    <w:p w14:paraId="4AE87996" w14:textId="77777777" w:rsidR="00CD0817" w:rsidRPr="000E2BBE" w:rsidRDefault="00CD0817" w:rsidP="00CD0817">
      <w:pPr>
        <w:numPr>
          <w:ilvl w:val="0"/>
          <w:numId w:val="23"/>
        </w:numPr>
        <w:tabs>
          <w:tab w:val="left" w:pos="567"/>
        </w:tabs>
        <w:spacing w:after="240" w:line="360" w:lineRule="auto"/>
        <w:ind w:left="1134" w:hanging="1134"/>
        <w:jc w:val="both"/>
        <w:rPr>
          <w:rFonts w:eastAsia="Times New Roman" w:cs="Times New Roman"/>
        </w:rPr>
      </w:pPr>
    </w:p>
    <w:p w14:paraId="538D58D7" w14:textId="77777777" w:rsidR="00CD0817" w:rsidRPr="000E2BBE" w:rsidRDefault="00CD0817" w:rsidP="00CD0817">
      <w:pPr>
        <w:numPr>
          <w:ilvl w:val="1"/>
          <w:numId w:val="23"/>
        </w:numPr>
        <w:overflowPunct w:val="0"/>
        <w:autoSpaceDE w:val="0"/>
        <w:autoSpaceDN w:val="0"/>
        <w:adjustRightInd w:val="0"/>
        <w:spacing w:after="240" w:line="360" w:lineRule="auto"/>
        <w:jc w:val="both"/>
        <w:textAlignment w:val="baseline"/>
        <w:rPr>
          <w:rFonts w:eastAsia="Times New Roman" w:cs="Times New Roman"/>
        </w:rPr>
      </w:pPr>
      <w:r w:rsidRPr="000E2BBE">
        <w:rPr>
          <w:rFonts w:eastAsia="Times New Roman" w:cs="Times New Roman"/>
        </w:rPr>
        <w:t>This paragraph applies where the BSC provides that any applicable balancing services volume data is to be determined (in whole or in part) by reference to the volumes of energy associated with the provision of applicable balancing services.</w:t>
      </w:r>
    </w:p>
    <w:p w14:paraId="709618C7" w14:textId="77777777" w:rsidR="00CD0817" w:rsidRPr="000E2BBE" w:rsidRDefault="00CD0817" w:rsidP="00CD0817">
      <w:pPr>
        <w:numPr>
          <w:ilvl w:val="1"/>
          <w:numId w:val="23"/>
        </w:numPr>
        <w:overflowPunct w:val="0"/>
        <w:autoSpaceDE w:val="0"/>
        <w:autoSpaceDN w:val="0"/>
        <w:adjustRightInd w:val="0"/>
        <w:spacing w:after="240" w:line="360" w:lineRule="auto"/>
        <w:jc w:val="both"/>
        <w:textAlignment w:val="baseline"/>
        <w:rPr>
          <w:rFonts w:eastAsia="Times New Roman" w:cs="Times New Roman"/>
        </w:rPr>
      </w:pPr>
      <w:r w:rsidRPr="000E2BBE">
        <w:rPr>
          <w:rFonts w:eastAsia="Times New Roman" w:cs="Times New Roman"/>
        </w:rPr>
        <w:t xml:space="preserve">Where this paragraph applies the licensee </w:t>
      </w:r>
      <w:del w:id="805" w:author="Ofgem" w:date="2020-09-29T13:14:00Z">
        <w:r w:rsidRPr="000978E9">
          <w:rPr>
            <w:rFonts w:eastAsia="Times New Roman" w:cs="Times New Roman"/>
            <w:sz w:val="22"/>
            <w:szCs w:val="22"/>
          </w:rPr>
          <w:delText>shall</w:delText>
        </w:r>
      </w:del>
      <w:ins w:id="806" w:author="Ofgem" w:date="2020-09-29T13:14:00Z">
        <w:r>
          <w:rPr>
            <w:rFonts w:eastAsia="Times New Roman" w:cs="Times New Roman"/>
          </w:rPr>
          <w:t>must</w:t>
        </w:r>
      </w:ins>
      <w:r w:rsidRPr="000E2BBE">
        <w:rPr>
          <w:rFonts w:eastAsia="Times New Roman" w:cs="Times New Roman"/>
        </w:rPr>
        <w:t>:</w:t>
      </w:r>
    </w:p>
    <w:p w14:paraId="494180FB" w14:textId="77777777" w:rsidR="00CD0817" w:rsidRPr="000E2BBE" w:rsidRDefault="00CD0817" w:rsidP="00CD0817">
      <w:pPr>
        <w:numPr>
          <w:ilvl w:val="2"/>
          <w:numId w:val="23"/>
        </w:numPr>
        <w:spacing w:after="240" w:line="360" w:lineRule="auto"/>
        <w:jc w:val="both"/>
        <w:rPr>
          <w:rFonts w:eastAsia="Times New Roman" w:cs="Times New Roman"/>
          <w:lang w:eastAsia="en-GB"/>
        </w:rPr>
      </w:pPr>
      <w:r w:rsidRPr="000E2BBE">
        <w:rPr>
          <w:rFonts w:eastAsia="Times New Roman" w:cs="Times New Roman"/>
          <w:lang w:eastAsia="en-GB"/>
        </w:rPr>
        <w:t>before the date this paragraph comes into effect, establish an applicable balancing services volume data methodology approved by the Authority;</w:t>
      </w:r>
    </w:p>
    <w:p w14:paraId="70FDEC3B" w14:textId="77777777" w:rsidR="00CD0817" w:rsidRPr="000E2BBE" w:rsidRDefault="00CD0817" w:rsidP="00CD0817">
      <w:pPr>
        <w:numPr>
          <w:ilvl w:val="2"/>
          <w:numId w:val="23"/>
        </w:numPr>
        <w:spacing w:after="240" w:line="360" w:lineRule="auto"/>
        <w:jc w:val="both"/>
        <w:rPr>
          <w:rFonts w:eastAsia="Times New Roman" w:cs="Times New Roman"/>
          <w:lang w:eastAsia="en-GB"/>
        </w:rPr>
      </w:pPr>
      <w:r w:rsidRPr="000E2BBE">
        <w:rPr>
          <w:rFonts w:eastAsia="Times New Roman" w:cs="Times New Roman"/>
          <w:lang w:eastAsia="en-GB"/>
        </w:rPr>
        <w:t>Not used;</w:t>
      </w:r>
    </w:p>
    <w:p w14:paraId="585C8579" w14:textId="77777777" w:rsidR="00CD0817" w:rsidRPr="000E2BBE" w:rsidRDefault="00CD0817" w:rsidP="00CD0817">
      <w:pPr>
        <w:numPr>
          <w:ilvl w:val="2"/>
          <w:numId w:val="23"/>
        </w:numPr>
        <w:spacing w:after="240" w:line="360" w:lineRule="auto"/>
        <w:jc w:val="both"/>
        <w:rPr>
          <w:rFonts w:eastAsia="Times New Roman" w:cs="Times New Roman"/>
          <w:lang w:eastAsia="en-GB"/>
        </w:rPr>
      </w:pPr>
      <w:r w:rsidRPr="000E2BBE">
        <w:rPr>
          <w:rFonts w:eastAsia="Times New Roman" w:cs="Times New Roman"/>
          <w:lang w:eastAsia="en-GB"/>
        </w:rPr>
        <w:t>prepare a statement of the prevailing applicable balancing services volume data methodology as approved by the Authority</w:t>
      </w:r>
      <w:del w:id="807" w:author="Ofgem" w:date="2020-09-29T13:14:00Z">
        <w:r w:rsidRPr="000978E9">
          <w:rPr>
            <w:rFonts w:eastAsia="Times New Roman" w:cs="Times New Roman"/>
            <w:sz w:val="22"/>
            <w:szCs w:val="22"/>
            <w:lang w:eastAsia="en-GB"/>
          </w:rPr>
          <w:delText>;</w:delText>
        </w:r>
      </w:del>
      <w:ins w:id="808" w:author="Ofgem" w:date="2020-09-29T13:14:00Z">
        <w:r>
          <w:rPr>
            <w:rFonts w:eastAsia="Times New Roman" w:cs="Times New Roman"/>
            <w:lang w:eastAsia="en-GB"/>
          </w:rPr>
          <w:t xml:space="preserve"> (the “applicable balancing services volume data methodology statement”)</w:t>
        </w:r>
        <w:r w:rsidRPr="000E2BBE">
          <w:rPr>
            <w:rFonts w:eastAsia="Times New Roman" w:cs="Times New Roman"/>
            <w:lang w:eastAsia="en-GB"/>
          </w:rPr>
          <w:t>;</w:t>
        </w:r>
      </w:ins>
      <w:r w:rsidRPr="000E2BBE">
        <w:rPr>
          <w:rFonts w:eastAsia="Times New Roman" w:cs="Times New Roman"/>
          <w:lang w:eastAsia="en-GB"/>
        </w:rPr>
        <w:t xml:space="preserve"> and</w:t>
      </w:r>
    </w:p>
    <w:p w14:paraId="70795E7A" w14:textId="77777777" w:rsidR="00CD0817" w:rsidRPr="000E2BBE" w:rsidRDefault="00CD0817" w:rsidP="00CD0817">
      <w:pPr>
        <w:numPr>
          <w:ilvl w:val="2"/>
          <w:numId w:val="23"/>
        </w:numPr>
        <w:spacing w:after="240" w:line="360" w:lineRule="auto"/>
        <w:jc w:val="both"/>
        <w:rPr>
          <w:rFonts w:eastAsia="Times New Roman" w:cs="Times New Roman"/>
          <w:lang w:eastAsia="en-GB"/>
        </w:rPr>
      </w:pPr>
      <w:r w:rsidRPr="000E2BBE">
        <w:rPr>
          <w:rFonts w:eastAsia="Times New Roman" w:cs="Times New Roman"/>
          <w:lang w:eastAsia="en-GB"/>
        </w:rPr>
        <w:t>at all times determine and provide (for use under the relevant provisions of the BSC) the volumes of applicable balancing services in compliance with the prevailing applicable balancing services volume data methodology, which are to be taken into account in determining applicable balancing services volume data under the BSC.</w:t>
      </w:r>
    </w:p>
    <w:p w14:paraId="7B2A6142" w14:textId="77777777" w:rsidR="00CD0817" w:rsidRDefault="00CD0817" w:rsidP="00CD0817">
      <w:pPr>
        <w:numPr>
          <w:ilvl w:val="1"/>
          <w:numId w:val="23"/>
        </w:numPr>
        <w:overflowPunct w:val="0"/>
        <w:autoSpaceDE w:val="0"/>
        <w:autoSpaceDN w:val="0"/>
        <w:adjustRightInd w:val="0"/>
        <w:spacing w:after="240" w:line="360" w:lineRule="auto"/>
        <w:jc w:val="both"/>
        <w:textAlignment w:val="baseline"/>
        <w:rPr>
          <w:rFonts w:eastAsia="Times New Roman" w:cs="Times New Roman"/>
        </w:rPr>
      </w:pPr>
      <w:r w:rsidRPr="000E2BBE">
        <w:rPr>
          <w:rFonts w:eastAsia="Times New Roman" w:cs="Times New Roman"/>
        </w:rPr>
        <w:t xml:space="preserve">The licensee </w:t>
      </w:r>
      <w:del w:id="809" w:author="Ofgem" w:date="2020-09-29T13:14:00Z">
        <w:r w:rsidRPr="000978E9">
          <w:rPr>
            <w:rFonts w:eastAsia="Times New Roman" w:cs="Times New Roman"/>
            <w:sz w:val="22"/>
            <w:szCs w:val="22"/>
          </w:rPr>
          <w:delText>shall</w:delText>
        </w:r>
      </w:del>
      <w:ins w:id="810" w:author="Ofgem" w:date="2020-09-29T13:14:00Z">
        <w:r>
          <w:rPr>
            <w:rFonts w:eastAsia="Times New Roman" w:cs="Times New Roman"/>
          </w:rPr>
          <w:t>must</w:t>
        </w:r>
      </w:ins>
      <w:r w:rsidRPr="000E2BBE">
        <w:rPr>
          <w:rFonts w:eastAsia="Times New Roman" w:cs="Times New Roman"/>
        </w:rPr>
        <w:t xml:space="preserve"> when any modification should be made to the statement referred to in sub-paragraph </w:t>
      </w:r>
      <w:del w:id="811" w:author="Ofgem" w:date="2020-09-29T13:14:00Z">
        <w:r w:rsidRPr="000978E9">
          <w:rPr>
            <w:rFonts w:eastAsia="Times New Roman" w:cs="Times New Roman"/>
            <w:sz w:val="22"/>
            <w:szCs w:val="22"/>
          </w:rPr>
          <w:delText>7</w:delText>
        </w:r>
      </w:del>
      <w:ins w:id="812" w:author="Ofgem" w:date="2020-09-29T13:14:00Z">
        <w:r>
          <w:rPr>
            <w:rFonts w:eastAsia="Times New Roman" w:cs="Times New Roman"/>
          </w:rPr>
          <w:t>8</w:t>
        </w:r>
      </w:ins>
      <w:r w:rsidRPr="000E2BBE">
        <w:rPr>
          <w:rFonts w:eastAsia="Times New Roman" w:cs="Times New Roman"/>
        </w:rPr>
        <w:t xml:space="preserve">(b)(iii) to more closely reflect the intentions of the licensee review the statement prepared pursuant to sub-paragraph </w:t>
      </w:r>
      <w:del w:id="813" w:author="Ofgem" w:date="2020-09-29T13:14:00Z">
        <w:r w:rsidRPr="000978E9">
          <w:rPr>
            <w:rFonts w:eastAsia="Times New Roman" w:cs="Times New Roman"/>
            <w:sz w:val="22"/>
            <w:szCs w:val="22"/>
          </w:rPr>
          <w:delText>7</w:delText>
        </w:r>
      </w:del>
      <w:ins w:id="814" w:author="Ofgem" w:date="2020-09-29T13:14:00Z">
        <w:r>
          <w:rPr>
            <w:rFonts w:eastAsia="Times New Roman" w:cs="Times New Roman"/>
          </w:rPr>
          <w:t>8</w:t>
        </w:r>
      </w:ins>
      <w:r w:rsidRPr="000E2BBE">
        <w:rPr>
          <w:rFonts w:eastAsia="Times New Roman" w:cs="Times New Roman"/>
        </w:rPr>
        <w:t>(b)(iii) and promptly seek to establish a revised statement approved by the Authority made in accordance with terms of paragraph 8 of this condition.</w:t>
      </w:r>
    </w:p>
    <w:p w14:paraId="23E21365" w14:textId="77777777" w:rsidR="00CD0817" w:rsidRPr="000F0881" w:rsidRDefault="00CD0817" w:rsidP="00CD0817">
      <w:pPr>
        <w:overflowPunct w:val="0"/>
        <w:autoSpaceDE w:val="0"/>
        <w:autoSpaceDN w:val="0"/>
        <w:adjustRightInd w:val="0"/>
        <w:spacing w:after="240" w:line="360" w:lineRule="auto"/>
        <w:jc w:val="both"/>
        <w:textAlignment w:val="baseline"/>
        <w:rPr>
          <w:ins w:id="815" w:author="Ofgem" w:date="2020-09-29T13:14:00Z"/>
          <w:rFonts w:eastAsia="Times New Roman" w:cs="Times New Roman"/>
          <w:b/>
        </w:rPr>
      </w:pPr>
      <w:ins w:id="816" w:author="Ofgem" w:date="2020-09-29T13:14:00Z">
        <w:r w:rsidRPr="000F0881">
          <w:rPr>
            <w:rFonts w:eastAsia="Times New Roman" w:cs="Times New Roman"/>
            <w:b/>
          </w:rPr>
          <w:t>Part G: Governance</w:t>
        </w:r>
      </w:ins>
    </w:p>
    <w:p w14:paraId="330ECB41" w14:textId="77777777" w:rsidR="00CD0817" w:rsidRPr="000E2BBE" w:rsidRDefault="00CD0817" w:rsidP="00CD0817">
      <w:pPr>
        <w:numPr>
          <w:ilvl w:val="0"/>
          <w:numId w:val="23"/>
        </w:numPr>
        <w:tabs>
          <w:tab w:val="left" w:pos="567"/>
        </w:tabs>
        <w:spacing w:after="240" w:line="360" w:lineRule="auto"/>
        <w:ind w:left="1134" w:hanging="1134"/>
        <w:jc w:val="both"/>
        <w:rPr>
          <w:rFonts w:eastAsia="Times New Roman" w:cs="Times New Roman"/>
        </w:rPr>
      </w:pPr>
      <w:r w:rsidRPr="000E2BBE">
        <w:rPr>
          <w:rFonts w:eastAsia="Times New Roman" w:cs="Times New Roman"/>
        </w:rPr>
        <w:t>(a)</w:t>
      </w:r>
      <w:r w:rsidRPr="000E2BBE">
        <w:rPr>
          <w:rFonts w:eastAsia="Times New Roman" w:cs="Times New Roman"/>
        </w:rPr>
        <w:tab/>
        <w:t xml:space="preserve">Except where the Authority directs otherwise, before revising the statements prepared pursuant to paragraphs </w:t>
      </w:r>
      <w:del w:id="817" w:author="Ofgem" w:date="2020-09-29T13:14:00Z">
        <w:r w:rsidRPr="000978E9">
          <w:rPr>
            <w:rFonts w:eastAsia="Times New Roman" w:cs="Times New Roman"/>
            <w:sz w:val="22"/>
            <w:szCs w:val="22"/>
          </w:rPr>
          <w:delText>3(a), 5</w:delText>
        </w:r>
      </w:del>
      <w:ins w:id="818" w:author="Ofgem" w:date="2020-09-29T13:14:00Z">
        <w:r>
          <w:rPr>
            <w:rFonts w:eastAsia="Times New Roman" w:cs="Times New Roman"/>
          </w:rPr>
          <w:t>4</w:t>
        </w:r>
      </w:ins>
      <w:r w:rsidRPr="000E2BBE">
        <w:rPr>
          <w:rFonts w:eastAsia="Times New Roman" w:cs="Times New Roman"/>
        </w:rPr>
        <w:t xml:space="preserve">(a), </w:t>
      </w:r>
      <w:r>
        <w:rPr>
          <w:rFonts w:eastAsia="Times New Roman" w:cs="Times New Roman"/>
        </w:rPr>
        <w:t>6</w:t>
      </w:r>
      <w:r w:rsidRPr="000E2BBE">
        <w:rPr>
          <w:rFonts w:eastAsia="Times New Roman" w:cs="Times New Roman"/>
        </w:rPr>
        <w:t>(</w:t>
      </w:r>
      <w:ins w:id="819" w:author="Ofgem" w:date="2020-09-29T13:14:00Z">
        <w:r w:rsidRPr="000E2BBE">
          <w:rPr>
            <w:rFonts w:eastAsia="Times New Roman" w:cs="Times New Roman"/>
          </w:rPr>
          <w:t xml:space="preserve">a), </w:t>
        </w:r>
        <w:r>
          <w:rPr>
            <w:rFonts w:eastAsia="Times New Roman" w:cs="Times New Roman"/>
          </w:rPr>
          <w:t>7</w:t>
        </w:r>
        <w:r w:rsidRPr="000E2BBE">
          <w:rPr>
            <w:rFonts w:eastAsia="Times New Roman" w:cs="Times New Roman"/>
          </w:rPr>
          <w:t>(</w:t>
        </w:r>
      </w:ins>
      <w:r w:rsidRPr="000E2BBE">
        <w:rPr>
          <w:rFonts w:eastAsia="Times New Roman" w:cs="Times New Roman"/>
        </w:rPr>
        <w:t xml:space="preserve">b)(iii), </w:t>
      </w:r>
      <w:del w:id="820" w:author="Ofgem" w:date="2020-09-29T13:14:00Z">
        <w:r w:rsidRPr="000978E9">
          <w:rPr>
            <w:rFonts w:eastAsia="Times New Roman" w:cs="Times New Roman"/>
            <w:sz w:val="22"/>
            <w:szCs w:val="22"/>
          </w:rPr>
          <w:delText>6A</w:delText>
        </w:r>
      </w:del>
      <w:ins w:id="821" w:author="Ofgem" w:date="2020-09-29T13:14:00Z">
        <w:r>
          <w:rPr>
            <w:rFonts w:eastAsia="Times New Roman" w:cs="Times New Roman"/>
          </w:rPr>
          <w:t>7</w:t>
        </w:r>
        <w:r w:rsidRPr="000E2BBE">
          <w:rPr>
            <w:rFonts w:eastAsia="Times New Roman" w:cs="Times New Roman"/>
          </w:rPr>
          <w:t>A</w:t>
        </w:r>
      </w:ins>
      <w:r w:rsidRPr="000E2BBE">
        <w:rPr>
          <w:rFonts w:eastAsia="Times New Roman" w:cs="Times New Roman"/>
        </w:rPr>
        <w:t xml:space="preserve">(b) (ii) and </w:t>
      </w:r>
      <w:del w:id="822" w:author="Ofgem" w:date="2020-09-29T13:14:00Z">
        <w:r w:rsidRPr="000978E9">
          <w:rPr>
            <w:rFonts w:eastAsia="Times New Roman" w:cs="Times New Roman"/>
            <w:sz w:val="22"/>
            <w:szCs w:val="22"/>
          </w:rPr>
          <w:delText>7</w:delText>
        </w:r>
      </w:del>
      <w:ins w:id="823" w:author="Ofgem" w:date="2020-09-29T13:14:00Z">
        <w:r>
          <w:rPr>
            <w:rFonts w:eastAsia="Times New Roman" w:cs="Times New Roman"/>
          </w:rPr>
          <w:t>8</w:t>
        </w:r>
      </w:ins>
      <w:r w:rsidRPr="000E2BBE">
        <w:rPr>
          <w:rFonts w:eastAsia="Times New Roman" w:cs="Times New Roman"/>
        </w:rPr>
        <w:t xml:space="preserve">(b)(iii) and each revision thereof the licensee </w:t>
      </w:r>
      <w:del w:id="824" w:author="Ofgem" w:date="2020-09-29T13:14:00Z">
        <w:r w:rsidRPr="000978E9">
          <w:rPr>
            <w:rFonts w:eastAsia="Times New Roman" w:cs="Times New Roman"/>
            <w:sz w:val="22"/>
            <w:szCs w:val="22"/>
          </w:rPr>
          <w:delText>shall</w:delText>
        </w:r>
      </w:del>
      <w:ins w:id="825" w:author="Ofgem" w:date="2020-09-29T13:14:00Z">
        <w:r>
          <w:rPr>
            <w:rFonts w:eastAsia="Times New Roman" w:cs="Times New Roman"/>
          </w:rPr>
          <w:t>must</w:t>
        </w:r>
      </w:ins>
      <w:r w:rsidRPr="000E2BBE">
        <w:rPr>
          <w:rFonts w:eastAsia="Times New Roman" w:cs="Times New Roman"/>
        </w:rPr>
        <w:t>:</w:t>
      </w:r>
    </w:p>
    <w:p w14:paraId="599853FA" w14:textId="77777777" w:rsidR="00CD0817" w:rsidRPr="000E2BBE" w:rsidRDefault="00CD0817" w:rsidP="00CD0817">
      <w:pPr>
        <w:numPr>
          <w:ilvl w:val="2"/>
          <w:numId w:val="23"/>
        </w:numPr>
        <w:spacing w:after="240" w:line="360" w:lineRule="auto"/>
        <w:jc w:val="both"/>
        <w:rPr>
          <w:rFonts w:eastAsia="Times New Roman" w:cs="Times New Roman"/>
          <w:lang w:eastAsia="en-GB"/>
        </w:rPr>
      </w:pPr>
      <w:r w:rsidRPr="000E2BBE">
        <w:rPr>
          <w:rFonts w:eastAsia="Times New Roman" w:cs="Times New Roman"/>
          <w:lang w:eastAsia="en-GB"/>
        </w:rPr>
        <w:t>send a copy of the proposed revisions to the Authority and to any person who asks for one;</w:t>
      </w:r>
    </w:p>
    <w:p w14:paraId="43DA9615" w14:textId="77777777" w:rsidR="00CD0817" w:rsidRPr="000E2BBE" w:rsidRDefault="00CD0817" w:rsidP="00CD0817">
      <w:pPr>
        <w:numPr>
          <w:ilvl w:val="2"/>
          <w:numId w:val="23"/>
        </w:numPr>
        <w:spacing w:after="240" w:line="360" w:lineRule="auto"/>
        <w:jc w:val="both"/>
        <w:rPr>
          <w:rFonts w:eastAsia="Times New Roman" w:cs="Times New Roman"/>
          <w:lang w:eastAsia="en-GB"/>
        </w:rPr>
      </w:pPr>
      <w:r w:rsidRPr="000E2BBE">
        <w:rPr>
          <w:rFonts w:eastAsia="Times New Roman" w:cs="Times New Roman"/>
          <w:lang w:eastAsia="en-GB"/>
        </w:rPr>
        <w:t>consult BSC parties on the proposed revisions and allow them a  period of not less than 28 days in which to make representations;</w:t>
      </w:r>
    </w:p>
    <w:p w14:paraId="33BC6B90" w14:textId="77777777" w:rsidR="00CD0817" w:rsidRPr="000E2BBE" w:rsidRDefault="00CD0817" w:rsidP="00CD0817">
      <w:pPr>
        <w:numPr>
          <w:ilvl w:val="2"/>
          <w:numId w:val="23"/>
        </w:numPr>
        <w:spacing w:after="240" w:line="360" w:lineRule="auto"/>
        <w:jc w:val="both"/>
        <w:rPr>
          <w:rFonts w:eastAsia="Times New Roman" w:cs="Times New Roman"/>
          <w:lang w:eastAsia="en-GB"/>
        </w:rPr>
      </w:pPr>
      <w:r w:rsidRPr="000E2BBE">
        <w:rPr>
          <w:rFonts w:eastAsia="Times New Roman" w:cs="Times New Roman"/>
          <w:lang w:eastAsia="en-GB"/>
        </w:rPr>
        <w:t xml:space="preserve">submit to the Authority within seven (7) days of the close of the consultation period referred to in sub-paragraph </w:t>
      </w:r>
      <w:del w:id="826" w:author="Ofgem" w:date="2020-09-29T13:14:00Z">
        <w:r w:rsidRPr="000978E9">
          <w:rPr>
            <w:rFonts w:eastAsia="Times New Roman" w:cs="Times New Roman"/>
            <w:sz w:val="22"/>
            <w:szCs w:val="22"/>
            <w:lang w:eastAsia="en-GB"/>
          </w:rPr>
          <w:delText>8</w:delText>
        </w:r>
      </w:del>
      <w:ins w:id="827" w:author="Ofgem" w:date="2020-09-29T13:14:00Z">
        <w:r>
          <w:rPr>
            <w:rFonts w:eastAsia="Times New Roman" w:cs="Times New Roman"/>
            <w:lang w:eastAsia="en-GB"/>
          </w:rPr>
          <w:t>9</w:t>
        </w:r>
      </w:ins>
      <w:r w:rsidRPr="000E2BBE">
        <w:rPr>
          <w:rFonts w:eastAsia="Times New Roman" w:cs="Times New Roman"/>
          <w:lang w:eastAsia="en-GB"/>
        </w:rPr>
        <w:t>(a) (ii) above a report setting out</w:t>
      </w:r>
    </w:p>
    <w:p w14:paraId="5E77352C" w14:textId="77777777" w:rsidR="00CD0817" w:rsidRPr="000E2BBE" w:rsidRDefault="00CD0817" w:rsidP="00CD0817">
      <w:pPr>
        <w:spacing w:after="240" w:line="360" w:lineRule="auto"/>
        <w:ind w:left="2268" w:hanging="567"/>
        <w:jc w:val="both"/>
        <w:rPr>
          <w:rFonts w:eastAsia="Times New Roman" w:cs="Times New Roman"/>
          <w:lang w:eastAsia="en-GB"/>
        </w:rPr>
      </w:pPr>
      <w:r w:rsidRPr="000E2BBE">
        <w:rPr>
          <w:rFonts w:eastAsia="Times New Roman" w:cs="Times New Roman"/>
          <w:lang w:eastAsia="en-GB"/>
        </w:rPr>
        <w:t>the revisions originally proposed,</w:t>
      </w:r>
    </w:p>
    <w:p w14:paraId="1E3FCC3A" w14:textId="77777777" w:rsidR="00CD0817" w:rsidRPr="000E2BBE" w:rsidRDefault="00CD0817" w:rsidP="00CD0817">
      <w:pPr>
        <w:spacing w:after="240" w:line="360" w:lineRule="auto"/>
        <w:ind w:left="2268" w:hanging="567"/>
        <w:jc w:val="both"/>
        <w:rPr>
          <w:rFonts w:eastAsia="Times New Roman" w:cs="Times New Roman"/>
          <w:lang w:eastAsia="en-GB"/>
        </w:rPr>
      </w:pPr>
      <w:r w:rsidRPr="000E2BBE">
        <w:rPr>
          <w:rFonts w:eastAsia="Times New Roman" w:cs="Times New Roman"/>
          <w:lang w:eastAsia="en-GB"/>
        </w:rPr>
        <w:t>the representations (if any) made to the licensee,</w:t>
      </w:r>
    </w:p>
    <w:p w14:paraId="108A8E7C" w14:textId="77777777" w:rsidR="00CD0817" w:rsidRPr="000E2BBE" w:rsidRDefault="00CD0817" w:rsidP="00CD0817">
      <w:pPr>
        <w:spacing w:after="240" w:line="360" w:lineRule="auto"/>
        <w:ind w:left="2268" w:hanging="567"/>
        <w:jc w:val="both"/>
        <w:rPr>
          <w:rFonts w:eastAsia="Times New Roman" w:cs="Times New Roman"/>
          <w:lang w:eastAsia="en-GB"/>
        </w:rPr>
      </w:pPr>
      <w:r w:rsidRPr="000E2BBE">
        <w:rPr>
          <w:rFonts w:eastAsia="Times New Roman" w:cs="Times New Roman"/>
          <w:lang w:eastAsia="en-GB"/>
        </w:rPr>
        <w:t>any changes to the revisions, and</w:t>
      </w:r>
    </w:p>
    <w:p w14:paraId="2E88F47A" w14:textId="77777777" w:rsidR="00CD0817" w:rsidRPr="000E2BBE" w:rsidRDefault="00CD0817" w:rsidP="00CD0817">
      <w:pPr>
        <w:numPr>
          <w:ilvl w:val="2"/>
          <w:numId w:val="23"/>
        </w:numPr>
        <w:spacing w:after="240" w:line="360" w:lineRule="auto"/>
        <w:jc w:val="both"/>
        <w:rPr>
          <w:rFonts w:eastAsia="Times New Roman" w:cs="Times New Roman"/>
          <w:lang w:eastAsia="en-GB"/>
        </w:rPr>
      </w:pPr>
      <w:r w:rsidRPr="000E2BBE">
        <w:rPr>
          <w:rFonts w:eastAsia="Times New Roman" w:cs="Times New Roman"/>
          <w:lang w:eastAsia="en-GB"/>
        </w:rPr>
        <w:t>where the Authority directs that sub-paragraphs (i), (ii) and (iii) or any of them</w:t>
      </w:r>
      <w:r>
        <w:rPr>
          <w:rFonts w:eastAsia="Times New Roman" w:cs="Times New Roman"/>
          <w:lang w:eastAsia="en-GB"/>
        </w:rPr>
        <w:t xml:space="preserve"> </w:t>
      </w:r>
      <w:del w:id="828" w:author="Ofgem" w:date="2020-09-29T13:14:00Z">
        <w:r w:rsidRPr="000978E9">
          <w:rPr>
            <w:rFonts w:eastAsia="Times New Roman" w:cs="Times New Roman"/>
            <w:sz w:val="22"/>
            <w:szCs w:val="22"/>
            <w:lang w:eastAsia="en-GB"/>
          </w:rPr>
          <w:delText>shall</w:delText>
        </w:r>
      </w:del>
      <w:ins w:id="829" w:author="Ofgem" w:date="2020-09-29T13:14:00Z">
        <w:r>
          <w:rPr>
            <w:rFonts w:eastAsia="Times New Roman" w:cs="Times New Roman"/>
            <w:lang w:eastAsia="en-GB"/>
          </w:rPr>
          <w:t>must</w:t>
        </w:r>
      </w:ins>
      <w:r w:rsidRPr="000E2BBE">
        <w:rPr>
          <w:rFonts w:eastAsia="Times New Roman" w:cs="Times New Roman"/>
          <w:lang w:eastAsia="en-GB"/>
        </w:rPr>
        <w:t xml:space="preserve"> not apply, comply with such other requirements as are specified in the direction.</w:t>
      </w:r>
    </w:p>
    <w:p w14:paraId="5717C675" w14:textId="77777777" w:rsidR="00CD0817" w:rsidRPr="000E2BBE" w:rsidRDefault="00CD0817" w:rsidP="00CD0817">
      <w:pPr>
        <w:numPr>
          <w:ilvl w:val="1"/>
          <w:numId w:val="21"/>
        </w:numPr>
        <w:overflowPunct w:val="0"/>
        <w:autoSpaceDE w:val="0"/>
        <w:autoSpaceDN w:val="0"/>
        <w:adjustRightInd w:val="0"/>
        <w:spacing w:after="240" w:line="360" w:lineRule="auto"/>
        <w:jc w:val="both"/>
        <w:textAlignment w:val="baseline"/>
        <w:rPr>
          <w:rFonts w:eastAsia="Times New Roman" w:cs="Times New Roman"/>
        </w:rPr>
      </w:pPr>
      <w:r w:rsidRPr="000E2BBE">
        <w:rPr>
          <w:rFonts w:eastAsia="Times New Roman" w:cs="Times New Roman"/>
        </w:rPr>
        <w:t xml:space="preserve">The licensee </w:t>
      </w:r>
      <w:del w:id="830" w:author="Ofgem" w:date="2020-09-29T13:14:00Z">
        <w:r w:rsidRPr="000978E9">
          <w:rPr>
            <w:rFonts w:eastAsia="Times New Roman" w:cs="Times New Roman"/>
            <w:sz w:val="22"/>
            <w:szCs w:val="22"/>
          </w:rPr>
          <w:delText>shall</w:delText>
        </w:r>
      </w:del>
      <w:ins w:id="831" w:author="Ofgem" w:date="2020-09-29T13:14:00Z">
        <w:r>
          <w:rPr>
            <w:rFonts w:eastAsia="Times New Roman" w:cs="Times New Roman"/>
          </w:rPr>
          <w:t>must</w:t>
        </w:r>
      </w:ins>
      <w:r w:rsidRPr="000E2BBE">
        <w:rPr>
          <w:rFonts w:eastAsia="Times New Roman" w:cs="Times New Roman"/>
        </w:rPr>
        <w:t xml:space="preserve"> not revise the statements referred to in paragraphs </w:t>
      </w:r>
      <w:del w:id="832" w:author="Ofgem" w:date="2020-09-29T13:14:00Z">
        <w:r w:rsidRPr="000978E9">
          <w:rPr>
            <w:rFonts w:eastAsia="Times New Roman" w:cs="Times New Roman"/>
            <w:sz w:val="22"/>
            <w:szCs w:val="22"/>
          </w:rPr>
          <w:delText>3(a), 5</w:delText>
        </w:r>
      </w:del>
      <w:ins w:id="833" w:author="Ofgem" w:date="2020-09-29T13:14:00Z">
        <w:r>
          <w:rPr>
            <w:rFonts w:eastAsia="Times New Roman" w:cs="Times New Roman"/>
          </w:rPr>
          <w:t>4</w:t>
        </w:r>
      </w:ins>
      <w:r w:rsidRPr="000E2BBE">
        <w:rPr>
          <w:rFonts w:eastAsia="Times New Roman" w:cs="Times New Roman"/>
        </w:rPr>
        <w:t xml:space="preserve">(a), </w:t>
      </w:r>
      <w:r>
        <w:rPr>
          <w:rFonts w:eastAsia="Times New Roman" w:cs="Times New Roman"/>
        </w:rPr>
        <w:t>6</w:t>
      </w:r>
      <w:r w:rsidRPr="000E2BBE">
        <w:rPr>
          <w:rFonts w:eastAsia="Times New Roman" w:cs="Times New Roman"/>
        </w:rPr>
        <w:t>(</w:t>
      </w:r>
      <w:ins w:id="834" w:author="Ofgem" w:date="2020-09-29T13:14:00Z">
        <w:r w:rsidRPr="000E2BBE">
          <w:rPr>
            <w:rFonts w:eastAsia="Times New Roman" w:cs="Times New Roman"/>
          </w:rPr>
          <w:t xml:space="preserve">a), </w:t>
        </w:r>
        <w:r>
          <w:rPr>
            <w:rFonts w:eastAsia="Times New Roman" w:cs="Times New Roman"/>
          </w:rPr>
          <w:t>7</w:t>
        </w:r>
        <w:r w:rsidRPr="000E2BBE">
          <w:rPr>
            <w:rFonts w:eastAsia="Times New Roman" w:cs="Times New Roman"/>
          </w:rPr>
          <w:t>(</w:t>
        </w:r>
      </w:ins>
      <w:r w:rsidRPr="000E2BBE">
        <w:rPr>
          <w:rFonts w:eastAsia="Times New Roman" w:cs="Times New Roman"/>
        </w:rPr>
        <w:t xml:space="preserve">b)(iii), </w:t>
      </w:r>
      <w:del w:id="835" w:author="Ofgem" w:date="2020-09-29T13:14:00Z">
        <w:r w:rsidRPr="000978E9">
          <w:rPr>
            <w:rFonts w:eastAsia="Times New Roman" w:cs="Times New Roman"/>
            <w:sz w:val="22"/>
            <w:szCs w:val="22"/>
          </w:rPr>
          <w:delText>6A</w:delText>
        </w:r>
      </w:del>
      <w:ins w:id="836" w:author="Ofgem" w:date="2020-09-29T13:14:00Z">
        <w:r>
          <w:rPr>
            <w:rFonts w:eastAsia="Times New Roman" w:cs="Times New Roman"/>
          </w:rPr>
          <w:t>7</w:t>
        </w:r>
        <w:r w:rsidRPr="000E2BBE">
          <w:rPr>
            <w:rFonts w:eastAsia="Times New Roman" w:cs="Times New Roman"/>
          </w:rPr>
          <w:t>A</w:t>
        </w:r>
      </w:ins>
      <w:r w:rsidRPr="000E2BBE">
        <w:rPr>
          <w:rFonts w:eastAsia="Times New Roman" w:cs="Times New Roman"/>
        </w:rPr>
        <w:t xml:space="preserve">(b) (ii) and </w:t>
      </w:r>
      <w:del w:id="837" w:author="Ofgem" w:date="2020-09-29T13:14:00Z">
        <w:r w:rsidRPr="000978E9">
          <w:rPr>
            <w:rFonts w:eastAsia="Times New Roman" w:cs="Times New Roman"/>
            <w:sz w:val="22"/>
            <w:szCs w:val="22"/>
          </w:rPr>
          <w:delText>7</w:delText>
        </w:r>
      </w:del>
      <w:ins w:id="838" w:author="Ofgem" w:date="2020-09-29T13:14:00Z">
        <w:r>
          <w:rPr>
            <w:rFonts w:eastAsia="Times New Roman" w:cs="Times New Roman"/>
          </w:rPr>
          <w:t>8</w:t>
        </w:r>
      </w:ins>
      <w:r w:rsidRPr="000E2BBE">
        <w:rPr>
          <w:rFonts w:eastAsia="Times New Roman" w:cs="Times New Roman"/>
        </w:rPr>
        <w:t>(b)(iii) and each revision thereof until the expiry of 28 days from the date on which the Authority receives the report referred to in sub-paragraph (a)(iii) unless prior to such date the Authority either:</w:t>
      </w:r>
    </w:p>
    <w:p w14:paraId="4625640D" w14:textId="77777777" w:rsidR="00CD0817" w:rsidRPr="000E2BBE" w:rsidRDefault="00CD0817" w:rsidP="00CD0817">
      <w:pPr>
        <w:numPr>
          <w:ilvl w:val="2"/>
          <w:numId w:val="23"/>
        </w:numPr>
        <w:spacing w:after="240" w:line="360" w:lineRule="auto"/>
        <w:jc w:val="both"/>
        <w:rPr>
          <w:rFonts w:eastAsia="Times New Roman" w:cs="Times New Roman"/>
          <w:lang w:eastAsia="en-GB"/>
        </w:rPr>
      </w:pPr>
      <w:r w:rsidRPr="000E2BBE">
        <w:rPr>
          <w:rFonts w:eastAsia="Times New Roman" w:cs="Times New Roman"/>
          <w:lang w:eastAsia="en-GB"/>
        </w:rPr>
        <w:t>directs the licensee to make the revisions on an earlier date; or</w:t>
      </w:r>
    </w:p>
    <w:p w14:paraId="237C0FA1" w14:textId="77777777" w:rsidR="00CD0817" w:rsidRPr="000E2BBE" w:rsidRDefault="00CD0817" w:rsidP="00CD0817">
      <w:pPr>
        <w:numPr>
          <w:ilvl w:val="2"/>
          <w:numId w:val="23"/>
        </w:numPr>
        <w:spacing w:after="240" w:line="360" w:lineRule="auto"/>
        <w:jc w:val="both"/>
        <w:rPr>
          <w:rFonts w:eastAsia="Times New Roman" w:cs="Times New Roman"/>
          <w:lang w:eastAsia="en-GB"/>
        </w:rPr>
      </w:pPr>
      <w:r w:rsidRPr="000E2BBE">
        <w:rPr>
          <w:rFonts w:eastAsia="Times New Roman" w:cs="Times New Roman"/>
          <w:lang w:eastAsia="en-GB"/>
        </w:rPr>
        <w:t>directs the licensee not to make the revision.</w:t>
      </w:r>
    </w:p>
    <w:p w14:paraId="69706336" w14:textId="77777777" w:rsidR="00CD0817" w:rsidRPr="000E2BBE" w:rsidRDefault="00CD0817" w:rsidP="00CD0817">
      <w:pPr>
        <w:numPr>
          <w:ilvl w:val="0"/>
          <w:numId w:val="23"/>
        </w:numPr>
        <w:spacing w:after="240" w:line="360" w:lineRule="auto"/>
        <w:jc w:val="both"/>
        <w:rPr>
          <w:rFonts w:eastAsia="Times New Roman" w:cs="Times New Roman"/>
        </w:rPr>
      </w:pPr>
      <w:r w:rsidRPr="000E2BBE">
        <w:rPr>
          <w:rFonts w:eastAsia="Times New Roman" w:cs="Times New Roman"/>
        </w:rPr>
        <w:t xml:space="preserve">The licensee </w:t>
      </w:r>
      <w:del w:id="839" w:author="Ofgem" w:date="2020-09-29T13:14:00Z">
        <w:r w:rsidRPr="000978E9">
          <w:rPr>
            <w:rFonts w:eastAsia="Times New Roman" w:cs="Times New Roman"/>
            <w:sz w:val="22"/>
            <w:szCs w:val="22"/>
          </w:rPr>
          <w:delText>shall</w:delText>
        </w:r>
      </w:del>
      <w:ins w:id="840" w:author="Ofgem" w:date="2020-09-29T13:14:00Z">
        <w:r>
          <w:rPr>
            <w:rFonts w:eastAsia="Times New Roman" w:cs="Times New Roman"/>
          </w:rPr>
          <w:t>must</w:t>
        </w:r>
      </w:ins>
      <w:r w:rsidRPr="000E2BBE">
        <w:rPr>
          <w:rFonts w:eastAsia="Times New Roman" w:cs="Times New Roman"/>
        </w:rPr>
        <w:t xml:space="preserve"> take all reasonable steps to comply with the statement for the time being in force pursuant to paragraph </w:t>
      </w:r>
      <w:del w:id="841" w:author="Ofgem" w:date="2020-09-29T13:14:00Z">
        <w:r w:rsidRPr="000978E9">
          <w:rPr>
            <w:rFonts w:eastAsia="Times New Roman" w:cs="Times New Roman"/>
            <w:sz w:val="22"/>
            <w:szCs w:val="22"/>
          </w:rPr>
          <w:delText>5</w:delText>
        </w:r>
      </w:del>
      <w:ins w:id="842" w:author="Ofgem" w:date="2020-09-29T13:14:00Z">
        <w:r>
          <w:rPr>
            <w:rFonts w:eastAsia="Times New Roman" w:cs="Times New Roman"/>
          </w:rPr>
          <w:t>6</w:t>
        </w:r>
      </w:ins>
      <w:r w:rsidRPr="000E2BBE">
        <w:rPr>
          <w:rFonts w:eastAsia="Times New Roman" w:cs="Times New Roman"/>
        </w:rPr>
        <w:t>(a).</w:t>
      </w:r>
    </w:p>
    <w:p w14:paraId="179AF2A6" w14:textId="77777777" w:rsidR="00CD0817" w:rsidRPr="000E2BBE" w:rsidRDefault="00CD0817" w:rsidP="00CD0817">
      <w:pPr>
        <w:numPr>
          <w:ilvl w:val="0"/>
          <w:numId w:val="23"/>
        </w:numPr>
        <w:spacing w:after="240" w:line="360" w:lineRule="auto"/>
        <w:jc w:val="both"/>
        <w:rPr>
          <w:rFonts w:eastAsia="Times New Roman" w:cs="Times New Roman"/>
        </w:rPr>
      </w:pPr>
      <w:r w:rsidRPr="000E2BBE">
        <w:rPr>
          <w:rFonts w:eastAsia="Times New Roman" w:cs="Times New Roman"/>
        </w:rPr>
        <w:t xml:space="preserve">The licensee </w:t>
      </w:r>
      <w:del w:id="843" w:author="Ofgem" w:date="2020-09-29T13:14:00Z">
        <w:r w:rsidRPr="000978E9">
          <w:rPr>
            <w:rFonts w:eastAsia="Times New Roman" w:cs="Times New Roman"/>
            <w:sz w:val="22"/>
            <w:szCs w:val="22"/>
          </w:rPr>
          <w:delText>shall</w:delText>
        </w:r>
      </w:del>
      <w:ins w:id="844" w:author="Ofgem" w:date="2020-09-29T13:14:00Z">
        <w:r>
          <w:rPr>
            <w:rFonts w:eastAsia="Times New Roman" w:cs="Times New Roman"/>
          </w:rPr>
          <w:t>must</w:t>
        </w:r>
      </w:ins>
      <w:r w:rsidRPr="000E2BBE">
        <w:rPr>
          <w:rFonts w:eastAsia="Times New Roman" w:cs="Times New Roman"/>
        </w:rPr>
        <w:t xml:space="preserve"> send to the Authority a copy of each of the statements and reports prepared pursuant to paragraphs </w:t>
      </w:r>
      <w:del w:id="845" w:author="Ofgem" w:date="2020-09-29T13:14:00Z">
        <w:r w:rsidRPr="000978E9">
          <w:rPr>
            <w:rFonts w:eastAsia="Times New Roman" w:cs="Times New Roman"/>
            <w:sz w:val="22"/>
            <w:szCs w:val="22"/>
          </w:rPr>
          <w:delText xml:space="preserve">3, </w:delText>
        </w:r>
      </w:del>
      <w:r>
        <w:rPr>
          <w:rFonts w:eastAsia="Times New Roman" w:cs="Times New Roman"/>
        </w:rPr>
        <w:t>4</w:t>
      </w:r>
      <w:r w:rsidRPr="000E2BBE">
        <w:rPr>
          <w:rFonts w:eastAsia="Times New Roman" w:cs="Times New Roman"/>
        </w:rPr>
        <w:t xml:space="preserve">, </w:t>
      </w:r>
      <w:r>
        <w:rPr>
          <w:rFonts w:eastAsia="Times New Roman" w:cs="Times New Roman"/>
        </w:rPr>
        <w:t>5</w:t>
      </w:r>
      <w:r w:rsidRPr="000E2BBE">
        <w:rPr>
          <w:rFonts w:eastAsia="Times New Roman" w:cs="Times New Roman"/>
        </w:rPr>
        <w:t xml:space="preserve">, </w:t>
      </w:r>
      <w:r>
        <w:rPr>
          <w:rFonts w:eastAsia="Times New Roman" w:cs="Times New Roman"/>
        </w:rPr>
        <w:t>6,</w:t>
      </w:r>
      <w:r w:rsidRPr="000E2BBE">
        <w:rPr>
          <w:rFonts w:eastAsia="Times New Roman" w:cs="Times New Roman"/>
        </w:rPr>
        <w:t xml:space="preserve"> </w:t>
      </w:r>
      <w:del w:id="846" w:author="Ofgem" w:date="2020-09-29T13:14:00Z">
        <w:r w:rsidRPr="000978E9">
          <w:rPr>
            <w:rFonts w:eastAsia="Times New Roman" w:cs="Times New Roman"/>
            <w:sz w:val="22"/>
            <w:szCs w:val="22"/>
          </w:rPr>
          <w:delText>6A</w:delText>
        </w:r>
      </w:del>
      <w:ins w:id="847" w:author="Ofgem" w:date="2020-09-29T13:14:00Z">
        <w:r>
          <w:rPr>
            <w:rFonts w:eastAsia="Times New Roman" w:cs="Times New Roman"/>
          </w:rPr>
          <w:t>7</w:t>
        </w:r>
        <w:r w:rsidRPr="000E2BBE">
          <w:rPr>
            <w:rFonts w:eastAsia="Times New Roman" w:cs="Times New Roman"/>
          </w:rPr>
          <w:t xml:space="preserve">, </w:t>
        </w:r>
        <w:r>
          <w:rPr>
            <w:rFonts w:eastAsia="Times New Roman" w:cs="Times New Roman"/>
          </w:rPr>
          <w:t>7</w:t>
        </w:r>
        <w:r w:rsidRPr="000E2BBE">
          <w:rPr>
            <w:rFonts w:eastAsia="Times New Roman" w:cs="Times New Roman"/>
          </w:rPr>
          <w:t>A</w:t>
        </w:r>
      </w:ins>
      <w:r w:rsidRPr="000E2BBE">
        <w:rPr>
          <w:rFonts w:eastAsia="Times New Roman" w:cs="Times New Roman"/>
        </w:rPr>
        <w:t xml:space="preserve"> and </w:t>
      </w:r>
      <w:del w:id="848" w:author="Ofgem" w:date="2020-09-29T13:14:00Z">
        <w:r w:rsidRPr="000978E9">
          <w:rPr>
            <w:rFonts w:eastAsia="Times New Roman" w:cs="Times New Roman"/>
            <w:sz w:val="22"/>
            <w:szCs w:val="22"/>
          </w:rPr>
          <w:delText>7</w:delText>
        </w:r>
      </w:del>
      <w:ins w:id="849" w:author="Ofgem" w:date="2020-09-29T13:14:00Z">
        <w:r>
          <w:rPr>
            <w:rFonts w:eastAsia="Times New Roman" w:cs="Times New Roman"/>
          </w:rPr>
          <w:t>8</w:t>
        </w:r>
      </w:ins>
      <w:r w:rsidRPr="000E2BBE">
        <w:rPr>
          <w:rFonts w:eastAsia="Times New Roman" w:cs="Times New Roman"/>
        </w:rPr>
        <w:t xml:space="preserve"> and of all revisions to any such statements made in accordance with the terms of paragraph 8 of this condition.</w:t>
      </w:r>
    </w:p>
    <w:p w14:paraId="2E5B9097" w14:textId="77777777" w:rsidR="00CD0817" w:rsidRPr="000E2BBE" w:rsidRDefault="00CD0817" w:rsidP="00CD0817">
      <w:pPr>
        <w:numPr>
          <w:ilvl w:val="0"/>
          <w:numId w:val="23"/>
        </w:numPr>
        <w:spacing w:after="240" w:line="360" w:lineRule="auto"/>
        <w:jc w:val="both"/>
        <w:rPr>
          <w:rFonts w:eastAsia="Times New Roman" w:cs="Times New Roman"/>
        </w:rPr>
      </w:pPr>
      <w:r w:rsidRPr="000E2BBE">
        <w:rPr>
          <w:rFonts w:eastAsia="Times New Roman" w:cs="Times New Roman"/>
        </w:rPr>
        <w:t xml:space="preserve">The licensee </w:t>
      </w:r>
      <w:del w:id="850" w:author="Ofgem" w:date="2020-09-29T13:14:00Z">
        <w:r w:rsidRPr="000978E9">
          <w:rPr>
            <w:rFonts w:eastAsia="Times New Roman" w:cs="Times New Roman"/>
            <w:sz w:val="22"/>
            <w:szCs w:val="22"/>
          </w:rPr>
          <w:delText>shall</w:delText>
        </w:r>
      </w:del>
      <w:ins w:id="851" w:author="Ofgem" w:date="2020-09-29T13:14:00Z">
        <w:r>
          <w:rPr>
            <w:rFonts w:eastAsia="Times New Roman" w:cs="Times New Roman"/>
          </w:rPr>
          <w:t>must</w:t>
        </w:r>
      </w:ins>
      <w:r w:rsidRPr="000E2BBE">
        <w:rPr>
          <w:rFonts w:eastAsia="Times New Roman" w:cs="Times New Roman"/>
        </w:rPr>
        <w:t>:</w:t>
      </w:r>
    </w:p>
    <w:p w14:paraId="09C6B2DF" w14:textId="77777777" w:rsidR="00CD0817" w:rsidRPr="000E2BBE" w:rsidRDefault="00CD0817" w:rsidP="00CD0817">
      <w:pPr>
        <w:numPr>
          <w:ilvl w:val="1"/>
          <w:numId w:val="23"/>
        </w:numPr>
        <w:overflowPunct w:val="0"/>
        <w:autoSpaceDE w:val="0"/>
        <w:autoSpaceDN w:val="0"/>
        <w:adjustRightInd w:val="0"/>
        <w:spacing w:after="240" w:line="360" w:lineRule="auto"/>
        <w:jc w:val="both"/>
        <w:textAlignment w:val="baseline"/>
        <w:rPr>
          <w:rFonts w:eastAsia="Times New Roman" w:cs="Times New Roman"/>
        </w:rPr>
      </w:pPr>
      <w:r w:rsidRPr="000E2BBE">
        <w:rPr>
          <w:rFonts w:eastAsia="Times New Roman" w:cs="Times New Roman"/>
        </w:rPr>
        <w:t xml:space="preserve">publish (in such manner as the Authority may approve from time to time) the statements prepared pursuant to paragraphs </w:t>
      </w:r>
      <w:del w:id="852" w:author="Ofgem" w:date="2020-09-29T13:14:00Z">
        <w:r w:rsidRPr="000978E9">
          <w:rPr>
            <w:rFonts w:eastAsia="Times New Roman" w:cs="Times New Roman"/>
            <w:sz w:val="22"/>
            <w:szCs w:val="22"/>
          </w:rPr>
          <w:delText>3(a), 5</w:delText>
        </w:r>
      </w:del>
      <w:ins w:id="853" w:author="Ofgem" w:date="2020-09-29T13:14:00Z">
        <w:r>
          <w:rPr>
            <w:rFonts w:eastAsia="Times New Roman" w:cs="Times New Roman"/>
          </w:rPr>
          <w:t>4</w:t>
        </w:r>
      </w:ins>
      <w:r w:rsidRPr="000E2BBE">
        <w:rPr>
          <w:rFonts w:eastAsia="Times New Roman" w:cs="Times New Roman"/>
        </w:rPr>
        <w:t xml:space="preserve">(a), </w:t>
      </w:r>
      <w:r>
        <w:rPr>
          <w:rFonts w:eastAsia="Times New Roman" w:cs="Times New Roman"/>
        </w:rPr>
        <w:t>6</w:t>
      </w:r>
      <w:r w:rsidRPr="000E2BBE">
        <w:rPr>
          <w:rFonts w:eastAsia="Times New Roman" w:cs="Times New Roman"/>
        </w:rPr>
        <w:t>(</w:t>
      </w:r>
      <w:ins w:id="854" w:author="Ofgem" w:date="2020-09-29T13:14:00Z">
        <w:r w:rsidRPr="000E2BBE">
          <w:rPr>
            <w:rFonts w:eastAsia="Times New Roman" w:cs="Times New Roman"/>
          </w:rPr>
          <w:t xml:space="preserve">a), </w:t>
        </w:r>
        <w:r>
          <w:rPr>
            <w:rFonts w:eastAsia="Times New Roman" w:cs="Times New Roman"/>
          </w:rPr>
          <w:t>7</w:t>
        </w:r>
        <w:r w:rsidRPr="000E2BBE">
          <w:rPr>
            <w:rFonts w:eastAsia="Times New Roman" w:cs="Times New Roman"/>
          </w:rPr>
          <w:t>(</w:t>
        </w:r>
      </w:ins>
      <w:r w:rsidRPr="000E2BBE">
        <w:rPr>
          <w:rFonts w:eastAsia="Times New Roman" w:cs="Times New Roman"/>
        </w:rPr>
        <w:t xml:space="preserve">b)(iii), </w:t>
      </w:r>
      <w:del w:id="855" w:author="Ofgem" w:date="2020-09-29T13:14:00Z">
        <w:r w:rsidRPr="000978E9">
          <w:rPr>
            <w:rFonts w:eastAsia="Times New Roman" w:cs="Times New Roman"/>
            <w:sz w:val="22"/>
            <w:szCs w:val="22"/>
          </w:rPr>
          <w:delText>6A</w:delText>
        </w:r>
      </w:del>
      <w:ins w:id="856" w:author="Ofgem" w:date="2020-09-29T13:14:00Z">
        <w:r>
          <w:rPr>
            <w:rFonts w:eastAsia="Times New Roman" w:cs="Times New Roman"/>
          </w:rPr>
          <w:t>7</w:t>
        </w:r>
        <w:r w:rsidRPr="000E2BBE">
          <w:rPr>
            <w:rFonts w:eastAsia="Times New Roman" w:cs="Times New Roman"/>
          </w:rPr>
          <w:t>A</w:t>
        </w:r>
      </w:ins>
      <w:r w:rsidRPr="000E2BBE">
        <w:rPr>
          <w:rFonts w:eastAsia="Times New Roman" w:cs="Times New Roman"/>
        </w:rPr>
        <w:t xml:space="preserve">(b) (ii) and </w:t>
      </w:r>
      <w:del w:id="857" w:author="Ofgem" w:date="2020-09-29T13:14:00Z">
        <w:r w:rsidRPr="000978E9">
          <w:rPr>
            <w:rFonts w:eastAsia="Times New Roman" w:cs="Times New Roman"/>
            <w:sz w:val="22"/>
            <w:szCs w:val="22"/>
          </w:rPr>
          <w:delText>7</w:delText>
        </w:r>
      </w:del>
      <w:ins w:id="858" w:author="Ofgem" w:date="2020-09-29T13:14:00Z">
        <w:r>
          <w:rPr>
            <w:rFonts w:eastAsia="Times New Roman" w:cs="Times New Roman"/>
          </w:rPr>
          <w:t>8</w:t>
        </w:r>
      </w:ins>
      <w:r w:rsidRPr="000E2BBE">
        <w:rPr>
          <w:rFonts w:eastAsia="Times New Roman" w:cs="Times New Roman"/>
        </w:rPr>
        <w:t>(b)(iii) and each revision thereof, and</w:t>
      </w:r>
    </w:p>
    <w:p w14:paraId="26C8C977" w14:textId="77777777" w:rsidR="00CD0817" w:rsidRPr="000E2BBE" w:rsidRDefault="00CD0817" w:rsidP="00CD0817">
      <w:pPr>
        <w:numPr>
          <w:ilvl w:val="1"/>
          <w:numId w:val="23"/>
        </w:numPr>
        <w:overflowPunct w:val="0"/>
        <w:autoSpaceDE w:val="0"/>
        <w:autoSpaceDN w:val="0"/>
        <w:adjustRightInd w:val="0"/>
        <w:spacing w:after="240" w:line="360" w:lineRule="auto"/>
        <w:jc w:val="both"/>
        <w:textAlignment w:val="baseline"/>
        <w:rPr>
          <w:rFonts w:eastAsia="Times New Roman" w:cs="Times New Roman"/>
        </w:rPr>
      </w:pPr>
      <w:r w:rsidRPr="000E2BBE">
        <w:rPr>
          <w:rFonts w:eastAsia="Times New Roman" w:cs="Times New Roman"/>
        </w:rPr>
        <w:t xml:space="preserve">send a copy of each statement and report prepared pursuant to paragraphs </w:t>
      </w:r>
      <w:del w:id="859" w:author="Ofgem" w:date="2020-09-29T13:14:00Z">
        <w:r w:rsidRPr="000978E9">
          <w:rPr>
            <w:rFonts w:eastAsia="Times New Roman" w:cs="Times New Roman"/>
            <w:sz w:val="22"/>
            <w:szCs w:val="22"/>
          </w:rPr>
          <w:delText xml:space="preserve">3, </w:delText>
        </w:r>
      </w:del>
      <w:r>
        <w:rPr>
          <w:rFonts w:eastAsia="Times New Roman" w:cs="Times New Roman"/>
        </w:rPr>
        <w:t>4</w:t>
      </w:r>
      <w:r w:rsidRPr="000E2BBE">
        <w:rPr>
          <w:rFonts w:eastAsia="Times New Roman" w:cs="Times New Roman"/>
        </w:rPr>
        <w:t xml:space="preserve">, </w:t>
      </w:r>
      <w:r>
        <w:rPr>
          <w:rFonts w:eastAsia="Times New Roman" w:cs="Times New Roman"/>
        </w:rPr>
        <w:t>5</w:t>
      </w:r>
      <w:r w:rsidRPr="000E2BBE">
        <w:rPr>
          <w:rFonts w:eastAsia="Times New Roman" w:cs="Times New Roman"/>
        </w:rPr>
        <w:t xml:space="preserve">, </w:t>
      </w:r>
      <w:r>
        <w:rPr>
          <w:rFonts w:eastAsia="Times New Roman" w:cs="Times New Roman"/>
        </w:rPr>
        <w:t>6</w:t>
      </w:r>
      <w:r w:rsidRPr="000E2BBE">
        <w:rPr>
          <w:rFonts w:eastAsia="Times New Roman" w:cs="Times New Roman"/>
        </w:rPr>
        <w:t xml:space="preserve">, </w:t>
      </w:r>
      <w:del w:id="860" w:author="Ofgem" w:date="2020-09-29T13:14:00Z">
        <w:r w:rsidRPr="000978E9">
          <w:rPr>
            <w:rFonts w:eastAsia="Times New Roman" w:cs="Times New Roman"/>
            <w:sz w:val="22"/>
            <w:szCs w:val="22"/>
          </w:rPr>
          <w:delText>6A</w:delText>
        </w:r>
      </w:del>
      <w:ins w:id="861" w:author="Ofgem" w:date="2020-09-29T13:14:00Z">
        <w:r>
          <w:rPr>
            <w:rFonts w:eastAsia="Times New Roman" w:cs="Times New Roman"/>
          </w:rPr>
          <w:t>7</w:t>
        </w:r>
        <w:r w:rsidRPr="000E2BBE">
          <w:rPr>
            <w:rFonts w:eastAsia="Times New Roman" w:cs="Times New Roman"/>
          </w:rPr>
          <w:t xml:space="preserve">, </w:t>
        </w:r>
        <w:r>
          <w:rPr>
            <w:rFonts w:eastAsia="Times New Roman" w:cs="Times New Roman"/>
          </w:rPr>
          <w:t>7</w:t>
        </w:r>
        <w:r w:rsidRPr="000E2BBE">
          <w:rPr>
            <w:rFonts w:eastAsia="Times New Roman" w:cs="Times New Roman"/>
          </w:rPr>
          <w:t>A</w:t>
        </w:r>
      </w:ins>
      <w:r w:rsidRPr="000E2BBE">
        <w:rPr>
          <w:rFonts w:eastAsia="Times New Roman" w:cs="Times New Roman"/>
        </w:rPr>
        <w:t xml:space="preserve"> and </w:t>
      </w:r>
      <w:del w:id="862" w:author="Ofgem" w:date="2020-09-29T13:14:00Z">
        <w:r w:rsidRPr="000978E9">
          <w:rPr>
            <w:rFonts w:eastAsia="Times New Roman" w:cs="Times New Roman"/>
            <w:sz w:val="22"/>
            <w:szCs w:val="22"/>
          </w:rPr>
          <w:delText>7</w:delText>
        </w:r>
      </w:del>
      <w:ins w:id="863" w:author="Ofgem" w:date="2020-09-29T13:14:00Z">
        <w:r>
          <w:rPr>
            <w:rFonts w:eastAsia="Times New Roman" w:cs="Times New Roman"/>
          </w:rPr>
          <w:t>8</w:t>
        </w:r>
      </w:ins>
      <w:r w:rsidRPr="000E2BBE">
        <w:rPr>
          <w:rFonts w:eastAsia="Times New Roman" w:cs="Times New Roman"/>
        </w:rPr>
        <w:t xml:space="preserve"> or the latest revision of any such statements to any person who requests the same, provided that the licensee </w:t>
      </w:r>
      <w:del w:id="864" w:author="Ofgem" w:date="2020-09-29T13:14:00Z">
        <w:r w:rsidRPr="000978E9">
          <w:rPr>
            <w:rFonts w:eastAsia="Times New Roman" w:cs="Times New Roman"/>
            <w:sz w:val="22"/>
            <w:szCs w:val="22"/>
          </w:rPr>
          <w:delText>shall</w:delText>
        </w:r>
      </w:del>
      <w:ins w:id="865" w:author="Ofgem" w:date="2020-09-29T13:14:00Z">
        <w:r>
          <w:rPr>
            <w:rFonts w:eastAsia="Times New Roman" w:cs="Times New Roman"/>
          </w:rPr>
          <w:t>must</w:t>
        </w:r>
      </w:ins>
      <w:r w:rsidRPr="000E2BBE">
        <w:rPr>
          <w:rFonts w:eastAsia="Times New Roman" w:cs="Times New Roman"/>
        </w:rPr>
        <w:t xml:space="preserve"> exclude therefrom, so far as is practicable, any matter which relates to the affairs of any person where the publication of that matter would or might seriously and prejudicially affect his interests,</w:t>
      </w:r>
    </w:p>
    <w:p w14:paraId="7FE59366" w14:textId="77777777" w:rsidR="00CD0817" w:rsidRPr="000E2BBE" w:rsidRDefault="00CD0817" w:rsidP="00CD0817">
      <w:pPr>
        <w:spacing w:after="240" w:line="360" w:lineRule="auto"/>
        <w:ind w:left="567"/>
        <w:jc w:val="both"/>
        <w:rPr>
          <w:rFonts w:eastAsia="Times New Roman" w:cs="Times New Roman"/>
          <w:lang w:eastAsia="en-GB"/>
        </w:rPr>
      </w:pPr>
      <w:r w:rsidRPr="000E2BBE">
        <w:rPr>
          <w:rFonts w:eastAsia="Times New Roman" w:cs="Times New Roman"/>
          <w:lang w:eastAsia="en-GB"/>
        </w:rPr>
        <w:t xml:space="preserve">and, for the purposes of paragraph (b), the licensee </w:t>
      </w:r>
      <w:del w:id="866" w:author="Ofgem" w:date="2020-09-29T13:14:00Z">
        <w:r w:rsidRPr="000978E9">
          <w:rPr>
            <w:rFonts w:eastAsia="Times New Roman" w:cs="Times New Roman"/>
            <w:sz w:val="22"/>
            <w:szCs w:val="22"/>
            <w:lang w:eastAsia="en-GB"/>
          </w:rPr>
          <w:delText>shall</w:delText>
        </w:r>
      </w:del>
      <w:ins w:id="867" w:author="Ofgem" w:date="2020-09-29T13:14:00Z">
        <w:r>
          <w:rPr>
            <w:rFonts w:eastAsia="Times New Roman" w:cs="Times New Roman"/>
            <w:lang w:eastAsia="en-GB"/>
          </w:rPr>
          <w:t>must</w:t>
        </w:r>
      </w:ins>
      <w:r w:rsidRPr="000E2BBE">
        <w:rPr>
          <w:rFonts w:eastAsia="Times New Roman" w:cs="Times New Roman"/>
          <w:lang w:eastAsia="en-GB"/>
        </w:rPr>
        <w:t xml:space="preserve"> refer for determination by the Authority any question as to whether any matter would or might seriously and prejudicially affect the interests of any person (unless the Authority consents to the licensee not doing so).</w:t>
      </w:r>
    </w:p>
    <w:p w14:paraId="2554A099" w14:textId="77777777" w:rsidR="00CD0817" w:rsidRPr="000E2BBE" w:rsidRDefault="00CD0817" w:rsidP="00CD0817">
      <w:pPr>
        <w:numPr>
          <w:ilvl w:val="0"/>
          <w:numId w:val="23"/>
        </w:numPr>
        <w:spacing w:after="240" w:line="360" w:lineRule="auto"/>
        <w:jc w:val="both"/>
        <w:rPr>
          <w:rFonts w:eastAsia="Times New Roman" w:cs="Times New Roman"/>
        </w:rPr>
      </w:pPr>
      <w:r w:rsidRPr="000E2BBE">
        <w:rPr>
          <w:rFonts w:eastAsia="Times New Roman" w:cs="Times New Roman"/>
        </w:rPr>
        <w:t xml:space="preserve">The licensee may make a charge for any copy of a statement, report or revision sent pursuant to paragraph </w:t>
      </w:r>
      <w:del w:id="868" w:author="Ofgem" w:date="2020-09-29T13:14:00Z">
        <w:r w:rsidRPr="000978E9">
          <w:rPr>
            <w:rFonts w:eastAsia="Times New Roman" w:cs="Times New Roman"/>
            <w:sz w:val="22"/>
            <w:szCs w:val="22"/>
          </w:rPr>
          <w:delText>11</w:delText>
        </w:r>
      </w:del>
      <w:ins w:id="869" w:author="Ofgem" w:date="2020-09-29T13:14:00Z">
        <w:r w:rsidRPr="000E2BBE">
          <w:rPr>
            <w:rFonts w:eastAsia="Times New Roman" w:cs="Times New Roman"/>
          </w:rPr>
          <w:t>1</w:t>
        </w:r>
        <w:r>
          <w:rPr>
            <w:rFonts w:eastAsia="Times New Roman" w:cs="Times New Roman"/>
          </w:rPr>
          <w:t>2</w:t>
        </w:r>
      </w:ins>
      <w:r w:rsidRPr="000E2BBE">
        <w:rPr>
          <w:rFonts w:eastAsia="Times New Roman" w:cs="Times New Roman"/>
        </w:rPr>
        <w:t xml:space="preserve">(b) of any amount reasonably reflecting the licensee's reasonable costs of providing such a copy which </w:t>
      </w:r>
      <w:del w:id="870" w:author="Ofgem" w:date="2020-09-29T13:14:00Z">
        <w:r w:rsidRPr="000978E9">
          <w:rPr>
            <w:rFonts w:eastAsia="Times New Roman" w:cs="Times New Roman"/>
            <w:sz w:val="22"/>
            <w:szCs w:val="22"/>
          </w:rPr>
          <w:delText>shall</w:delText>
        </w:r>
      </w:del>
      <w:ins w:id="871" w:author="Ofgem" w:date="2020-09-29T13:14:00Z">
        <w:r>
          <w:rPr>
            <w:rFonts w:eastAsia="Times New Roman" w:cs="Times New Roman"/>
          </w:rPr>
          <w:t>must</w:t>
        </w:r>
      </w:ins>
      <w:r w:rsidRPr="000E2BBE">
        <w:rPr>
          <w:rFonts w:eastAsia="Times New Roman" w:cs="Times New Roman"/>
        </w:rPr>
        <w:t xml:space="preserve"> not exceed the maximum amount specified in directions issued by the Authority for the purpose of this condition.</w:t>
      </w:r>
    </w:p>
    <w:p w14:paraId="3AA1E0D4" w14:textId="77777777" w:rsidR="00CD0817" w:rsidRPr="000E2BBE" w:rsidRDefault="00CD0817" w:rsidP="00CD0817">
      <w:pPr>
        <w:numPr>
          <w:ilvl w:val="0"/>
          <w:numId w:val="23"/>
        </w:numPr>
        <w:spacing w:after="240" w:line="360" w:lineRule="auto"/>
        <w:jc w:val="both"/>
        <w:rPr>
          <w:rFonts w:eastAsia="Times New Roman" w:cs="Times New Roman"/>
        </w:rPr>
      </w:pPr>
      <w:r w:rsidRPr="000E2BBE">
        <w:rPr>
          <w:rFonts w:eastAsia="Times New Roman" w:cs="Times New Roman"/>
        </w:rPr>
        <w:t xml:space="preserve">The licensee </w:t>
      </w:r>
      <w:del w:id="872" w:author="Ofgem" w:date="2020-09-29T13:14:00Z">
        <w:r w:rsidRPr="000978E9">
          <w:rPr>
            <w:rFonts w:eastAsia="Times New Roman" w:cs="Times New Roman"/>
            <w:sz w:val="22"/>
            <w:szCs w:val="22"/>
          </w:rPr>
          <w:delText>shall</w:delText>
        </w:r>
      </w:del>
      <w:ins w:id="873" w:author="Ofgem" w:date="2020-09-29T13:14:00Z">
        <w:r>
          <w:rPr>
            <w:rFonts w:eastAsia="Times New Roman" w:cs="Times New Roman"/>
          </w:rPr>
          <w:t>must</w:t>
        </w:r>
      </w:ins>
      <w:r w:rsidRPr="000E2BBE">
        <w:rPr>
          <w:rFonts w:eastAsia="Times New Roman" w:cs="Times New Roman"/>
        </w:rPr>
        <w:t>, unless the Authority otherwise consents, maintain for a period of six years:</w:t>
      </w:r>
    </w:p>
    <w:p w14:paraId="6F3AF749" w14:textId="77777777" w:rsidR="00CD0817" w:rsidRPr="000E2BBE" w:rsidRDefault="00CD0817" w:rsidP="00CD0817">
      <w:pPr>
        <w:numPr>
          <w:ilvl w:val="1"/>
          <w:numId w:val="23"/>
        </w:numPr>
        <w:overflowPunct w:val="0"/>
        <w:autoSpaceDE w:val="0"/>
        <w:autoSpaceDN w:val="0"/>
        <w:adjustRightInd w:val="0"/>
        <w:spacing w:after="240" w:line="360" w:lineRule="auto"/>
        <w:jc w:val="both"/>
        <w:textAlignment w:val="baseline"/>
        <w:rPr>
          <w:rFonts w:eastAsia="Times New Roman" w:cs="Times New Roman"/>
        </w:rPr>
      </w:pPr>
      <w:r w:rsidRPr="000E2BBE">
        <w:rPr>
          <w:rFonts w:eastAsia="Times New Roman" w:cs="Times New Roman"/>
        </w:rPr>
        <w:t>particulars of all balancing services offered to it;</w:t>
      </w:r>
    </w:p>
    <w:p w14:paraId="442D964B" w14:textId="77777777" w:rsidR="00CD0817" w:rsidRPr="000E2BBE" w:rsidRDefault="00CD0817" w:rsidP="00CD0817">
      <w:pPr>
        <w:numPr>
          <w:ilvl w:val="1"/>
          <w:numId w:val="23"/>
        </w:numPr>
        <w:overflowPunct w:val="0"/>
        <w:autoSpaceDE w:val="0"/>
        <w:autoSpaceDN w:val="0"/>
        <w:adjustRightInd w:val="0"/>
        <w:spacing w:after="240" w:line="360" w:lineRule="auto"/>
        <w:jc w:val="both"/>
        <w:textAlignment w:val="baseline"/>
        <w:rPr>
          <w:rFonts w:eastAsia="Times New Roman" w:cs="Times New Roman"/>
        </w:rPr>
      </w:pPr>
      <w:r w:rsidRPr="000E2BBE">
        <w:rPr>
          <w:rFonts w:eastAsia="Times New Roman" w:cs="Times New Roman"/>
        </w:rPr>
        <w:t>particulars of all contracts (other than those in the balancing mechanism) for balancing services which it entered into;</w:t>
      </w:r>
    </w:p>
    <w:p w14:paraId="23EB8EF1" w14:textId="77777777" w:rsidR="00CD0817" w:rsidRPr="000E2BBE" w:rsidRDefault="00CD0817" w:rsidP="00CD0817">
      <w:pPr>
        <w:numPr>
          <w:ilvl w:val="1"/>
          <w:numId w:val="23"/>
        </w:numPr>
        <w:overflowPunct w:val="0"/>
        <w:autoSpaceDE w:val="0"/>
        <w:autoSpaceDN w:val="0"/>
        <w:adjustRightInd w:val="0"/>
        <w:spacing w:after="240" w:line="360" w:lineRule="auto"/>
        <w:jc w:val="both"/>
        <w:textAlignment w:val="baseline"/>
        <w:rPr>
          <w:rFonts w:eastAsia="Times New Roman" w:cs="Times New Roman"/>
        </w:rPr>
      </w:pPr>
      <w:r w:rsidRPr="000E2BBE">
        <w:rPr>
          <w:rFonts w:eastAsia="Times New Roman" w:cs="Times New Roman"/>
        </w:rPr>
        <w:t>particulars of all contracts for balancing services entered into by way of the acceptance of a bid or offer in the balancing mechanism where the bid or offer was made pursuant to a prior agreement;</w:t>
      </w:r>
    </w:p>
    <w:p w14:paraId="1ED78945" w14:textId="77777777" w:rsidR="00CD0817" w:rsidRPr="000E2BBE" w:rsidRDefault="00CD0817" w:rsidP="00CD0817">
      <w:pPr>
        <w:numPr>
          <w:ilvl w:val="1"/>
          <w:numId w:val="23"/>
        </w:numPr>
        <w:overflowPunct w:val="0"/>
        <w:autoSpaceDE w:val="0"/>
        <w:autoSpaceDN w:val="0"/>
        <w:adjustRightInd w:val="0"/>
        <w:spacing w:after="240" w:line="360" w:lineRule="auto"/>
        <w:jc w:val="both"/>
        <w:textAlignment w:val="baseline"/>
        <w:rPr>
          <w:rFonts w:eastAsia="Times New Roman" w:cs="Times New Roman"/>
        </w:rPr>
      </w:pPr>
      <w:r w:rsidRPr="000E2BBE">
        <w:rPr>
          <w:rFonts w:eastAsia="Times New Roman" w:cs="Times New Roman"/>
        </w:rPr>
        <w:t>records of all balancing services called for and provided; and</w:t>
      </w:r>
    </w:p>
    <w:p w14:paraId="4DB9EE1D" w14:textId="77777777" w:rsidR="00CD0817" w:rsidRPr="000E2BBE" w:rsidRDefault="00CD0817" w:rsidP="00CD0817">
      <w:pPr>
        <w:numPr>
          <w:ilvl w:val="1"/>
          <w:numId w:val="23"/>
        </w:numPr>
        <w:overflowPunct w:val="0"/>
        <w:autoSpaceDE w:val="0"/>
        <w:autoSpaceDN w:val="0"/>
        <w:adjustRightInd w:val="0"/>
        <w:spacing w:after="240" w:line="360" w:lineRule="auto"/>
        <w:jc w:val="both"/>
        <w:textAlignment w:val="baseline"/>
        <w:rPr>
          <w:rFonts w:eastAsia="Times New Roman" w:cs="Times New Roman"/>
        </w:rPr>
      </w:pPr>
      <w:r w:rsidRPr="000E2BBE">
        <w:rPr>
          <w:rFonts w:eastAsia="Times New Roman" w:cs="Times New Roman"/>
        </w:rPr>
        <w:t>records of quantities of electricity imported and exported across each interconnector(s).</w:t>
      </w:r>
    </w:p>
    <w:p w14:paraId="70F0A466" w14:textId="77777777" w:rsidR="00CD0817" w:rsidRDefault="00CD0817" w:rsidP="00CD0817">
      <w:pPr>
        <w:numPr>
          <w:ilvl w:val="0"/>
          <w:numId w:val="23"/>
        </w:numPr>
        <w:spacing w:after="240" w:line="360" w:lineRule="auto"/>
        <w:jc w:val="both"/>
        <w:rPr>
          <w:rFonts w:eastAsia="Times New Roman" w:cs="Times New Roman"/>
        </w:rPr>
      </w:pPr>
      <w:r w:rsidRPr="000E2BBE">
        <w:rPr>
          <w:rFonts w:eastAsia="Times New Roman" w:cs="Times New Roman"/>
        </w:rPr>
        <w:t xml:space="preserve">The licensee </w:t>
      </w:r>
      <w:del w:id="874" w:author="Ofgem" w:date="2020-09-29T13:14:00Z">
        <w:r w:rsidRPr="000978E9">
          <w:rPr>
            <w:rFonts w:eastAsia="Times New Roman" w:cs="Times New Roman"/>
            <w:sz w:val="22"/>
            <w:szCs w:val="22"/>
          </w:rPr>
          <w:delText>shall</w:delText>
        </w:r>
      </w:del>
      <w:ins w:id="875" w:author="Ofgem" w:date="2020-09-29T13:14:00Z">
        <w:r>
          <w:rPr>
            <w:rFonts w:eastAsia="Times New Roman" w:cs="Times New Roman"/>
          </w:rPr>
          <w:t>must</w:t>
        </w:r>
      </w:ins>
      <w:r w:rsidRPr="000E2BBE">
        <w:rPr>
          <w:rFonts w:eastAsia="Times New Roman" w:cs="Times New Roman"/>
        </w:rPr>
        <w:t xml:space="preserve"> provide to the Authority such information as the Authority shall request concerning the procurement and use of balancing services.</w:t>
      </w:r>
    </w:p>
    <w:p w14:paraId="5ADFE366" w14:textId="77777777" w:rsidR="00CD0817" w:rsidRPr="000F0881" w:rsidRDefault="00CD0817" w:rsidP="00CD0817">
      <w:pPr>
        <w:overflowPunct w:val="0"/>
        <w:autoSpaceDE w:val="0"/>
        <w:autoSpaceDN w:val="0"/>
        <w:adjustRightInd w:val="0"/>
        <w:spacing w:after="240" w:line="360" w:lineRule="auto"/>
        <w:jc w:val="both"/>
        <w:textAlignment w:val="baseline"/>
        <w:rPr>
          <w:ins w:id="876" w:author="Ofgem" w:date="2020-09-29T13:14:00Z"/>
          <w:rFonts w:eastAsia="Times New Roman" w:cs="Times New Roman"/>
          <w:b/>
        </w:rPr>
      </w:pPr>
      <w:ins w:id="877" w:author="Ofgem" w:date="2020-09-29T13:14:00Z">
        <w:r w:rsidRPr="000F0881">
          <w:rPr>
            <w:rFonts w:eastAsia="Times New Roman" w:cs="Times New Roman"/>
            <w:b/>
          </w:rPr>
          <w:t>Part H: Interpretation</w:t>
        </w:r>
      </w:ins>
    </w:p>
    <w:p w14:paraId="5A23B41E" w14:textId="77777777" w:rsidR="00CD0817" w:rsidRPr="000E2BBE" w:rsidRDefault="00CD0817" w:rsidP="00CD0817">
      <w:pPr>
        <w:numPr>
          <w:ilvl w:val="0"/>
          <w:numId w:val="23"/>
        </w:numPr>
        <w:spacing w:after="240" w:line="360" w:lineRule="auto"/>
        <w:jc w:val="both"/>
        <w:rPr>
          <w:rFonts w:eastAsia="Times New Roman" w:cs="Times New Roman"/>
        </w:rPr>
      </w:pPr>
      <w:r w:rsidRPr="000E2BBE">
        <w:rPr>
          <w:rFonts w:eastAsia="Times New Roman" w:cs="Times New Roman"/>
        </w:rPr>
        <w:t>In this condition:</w:t>
      </w:r>
    </w:p>
    <w:tbl>
      <w:tblPr>
        <w:tblW w:w="8505" w:type="dxa"/>
        <w:tblInd w:w="567" w:type="dxa"/>
        <w:tblLayout w:type="fixed"/>
        <w:tblCellMar>
          <w:left w:w="0" w:type="dxa"/>
          <w:right w:w="0" w:type="dxa"/>
        </w:tblCellMar>
        <w:tblLook w:val="0000" w:firstRow="0" w:lastRow="0" w:firstColumn="0" w:lastColumn="0" w:noHBand="0" w:noVBand="0"/>
      </w:tblPr>
      <w:tblGrid>
        <w:gridCol w:w="2835"/>
        <w:gridCol w:w="5670"/>
      </w:tblGrid>
      <w:tr w:rsidR="00CD0817" w:rsidRPr="000E2BBE" w14:paraId="415688F4" w14:textId="77777777" w:rsidTr="00716E38">
        <w:tc>
          <w:tcPr>
            <w:tcW w:w="2835" w:type="dxa"/>
          </w:tcPr>
          <w:p w14:paraId="26C1CA9A" w14:textId="77777777" w:rsidR="00CD0817" w:rsidRPr="000E2BBE" w:rsidRDefault="00CD0817" w:rsidP="00716E38">
            <w:pPr>
              <w:spacing w:after="0" w:line="360" w:lineRule="auto"/>
              <w:ind w:right="284"/>
              <w:rPr>
                <w:rFonts w:eastAsia="Times New Roman" w:cs="Times New Roman"/>
                <w:lang w:eastAsia="en-GB"/>
              </w:rPr>
            </w:pPr>
            <w:r w:rsidRPr="000E2BBE">
              <w:rPr>
                <w:rFonts w:eastAsia="Times New Roman" w:cs="Times New Roman"/>
                <w:lang w:eastAsia="en-GB"/>
              </w:rPr>
              <w:t>active power</w:t>
            </w:r>
          </w:p>
        </w:tc>
        <w:tc>
          <w:tcPr>
            <w:tcW w:w="5670" w:type="dxa"/>
          </w:tcPr>
          <w:p w14:paraId="73863867" w14:textId="77777777" w:rsidR="00CD0817" w:rsidRPr="000E2BBE" w:rsidRDefault="00CD0817" w:rsidP="00716E38">
            <w:pPr>
              <w:spacing w:after="0" w:line="360" w:lineRule="auto"/>
              <w:rPr>
                <w:rFonts w:eastAsia="Times New Roman" w:cs="Times New Roman"/>
                <w:lang w:eastAsia="en-GB"/>
              </w:rPr>
            </w:pPr>
            <w:del w:id="878" w:author="Ofgem" w:date="2020-09-29T13:14:00Z">
              <w:r w:rsidRPr="000978E9">
                <w:rPr>
                  <w:rFonts w:eastAsia="Times New Roman" w:cs="Times New Roman"/>
                  <w:sz w:val="22"/>
                  <w:szCs w:val="22"/>
                  <w:lang w:eastAsia="en-GB"/>
                </w:rPr>
                <w:delText>shall</w:delText>
              </w:r>
            </w:del>
            <w:ins w:id="879" w:author="Ofgem" w:date="2020-09-29T13:14:00Z">
              <w:r>
                <w:rPr>
                  <w:rFonts w:eastAsia="Times New Roman" w:cs="Times New Roman"/>
                  <w:lang w:eastAsia="en-GB"/>
                </w:rPr>
                <w:t>must</w:t>
              </w:r>
            </w:ins>
            <w:r w:rsidRPr="000E2BBE">
              <w:rPr>
                <w:rFonts w:eastAsia="Times New Roman" w:cs="Times New Roman"/>
                <w:lang w:eastAsia="en-GB"/>
              </w:rPr>
              <w:t xml:space="preserve"> have the same meaning as that given to that term in the Grid Code</w:t>
            </w:r>
          </w:p>
          <w:p w14:paraId="7F2ECC0A" w14:textId="77777777" w:rsidR="00CD0817" w:rsidRPr="000E2BBE" w:rsidRDefault="00CD0817" w:rsidP="00716E38">
            <w:pPr>
              <w:spacing w:after="0" w:line="360" w:lineRule="auto"/>
              <w:rPr>
                <w:rFonts w:eastAsia="Times New Roman" w:cs="Times New Roman"/>
                <w:lang w:eastAsia="en-GB"/>
              </w:rPr>
            </w:pPr>
          </w:p>
        </w:tc>
      </w:tr>
      <w:tr w:rsidR="00CD0817" w:rsidRPr="000E2BBE" w14:paraId="4374F1B3" w14:textId="77777777" w:rsidTr="00716E38">
        <w:tc>
          <w:tcPr>
            <w:tcW w:w="2835" w:type="dxa"/>
          </w:tcPr>
          <w:p w14:paraId="2FD0D315" w14:textId="77777777" w:rsidR="00CD0817" w:rsidRPr="000E2BBE" w:rsidRDefault="00CD0817" w:rsidP="00716E38">
            <w:pPr>
              <w:spacing w:after="0" w:line="360" w:lineRule="auto"/>
              <w:ind w:right="284"/>
              <w:rPr>
                <w:rFonts w:eastAsia="Times New Roman" w:cs="Times New Roman"/>
                <w:lang w:eastAsia="en-GB"/>
              </w:rPr>
            </w:pPr>
            <w:r w:rsidRPr="000E2BBE">
              <w:rPr>
                <w:rFonts w:eastAsia="Times New Roman" w:cs="Times New Roman"/>
                <w:lang w:eastAsia="en-GB"/>
              </w:rPr>
              <w:t>“adverse effects”</w:t>
            </w:r>
          </w:p>
        </w:tc>
        <w:tc>
          <w:tcPr>
            <w:tcW w:w="5670" w:type="dxa"/>
          </w:tcPr>
          <w:p w14:paraId="793E8951" w14:textId="77777777" w:rsidR="00CD0817" w:rsidRPr="000E2BBE" w:rsidRDefault="00CD0817" w:rsidP="00716E38">
            <w:pPr>
              <w:spacing w:after="0" w:line="360" w:lineRule="auto"/>
              <w:rPr>
                <w:rFonts w:eastAsia="Times New Roman" w:cs="Times New Roman"/>
                <w:lang w:eastAsia="en-GB"/>
              </w:rPr>
            </w:pPr>
            <w:r w:rsidRPr="000E2BBE">
              <w:rPr>
                <w:rFonts w:eastAsia="Times New Roman" w:cs="Times New Roman"/>
                <w:lang w:eastAsia="en-GB"/>
              </w:rPr>
              <w:t>means any impact on the continued stability of operation of the national electricity transmission system including, but not limited to, any effect on the frequency or voltage of the electricity transmitted on all or any part of the national electricity transmission system;</w:t>
            </w:r>
          </w:p>
          <w:p w14:paraId="6F26ED92" w14:textId="77777777" w:rsidR="00CD0817" w:rsidRPr="000E2BBE" w:rsidRDefault="00CD0817" w:rsidP="00716E38">
            <w:pPr>
              <w:spacing w:after="0" w:line="360" w:lineRule="auto"/>
              <w:rPr>
                <w:rFonts w:eastAsia="Times New Roman" w:cs="Times New Roman"/>
                <w:lang w:eastAsia="en-GB"/>
              </w:rPr>
            </w:pPr>
          </w:p>
        </w:tc>
      </w:tr>
      <w:tr w:rsidR="00CD0817" w:rsidRPr="000E2BBE" w14:paraId="09EFF588" w14:textId="77777777" w:rsidTr="00716E38">
        <w:tc>
          <w:tcPr>
            <w:tcW w:w="2835" w:type="dxa"/>
          </w:tcPr>
          <w:p w14:paraId="78693D03" w14:textId="77777777" w:rsidR="00CD0817" w:rsidRPr="000E2BBE" w:rsidRDefault="00CD0817" w:rsidP="00716E38">
            <w:pPr>
              <w:spacing w:after="0" w:line="360" w:lineRule="auto"/>
              <w:ind w:right="284"/>
              <w:rPr>
                <w:rFonts w:eastAsia="Times New Roman" w:cs="Times New Roman"/>
                <w:lang w:eastAsia="en-GB"/>
              </w:rPr>
            </w:pPr>
            <w:r w:rsidRPr="000E2BBE">
              <w:rPr>
                <w:rFonts w:eastAsia="Times New Roman" w:cs="Times New Roman"/>
                <w:lang w:eastAsia="en-GB"/>
              </w:rPr>
              <w:t>"applicable balancing services"</w:t>
            </w:r>
          </w:p>
        </w:tc>
        <w:tc>
          <w:tcPr>
            <w:tcW w:w="5670" w:type="dxa"/>
          </w:tcPr>
          <w:p w14:paraId="785685E3" w14:textId="77777777" w:rsidR="00CD0817" w:rsidRPr="000E2BBE" w:rsidRDefault="00CD0817" w:rsidP="00716E38">
            <w:pPr>
              <w:spacing w:after="0" w:line="360" w:lineRule="auto"/>
              <w:rPr>
                <w:rFonts w:eastAsia="Times New Roman" w:cs="Times New Roman"/>
                <w:lang w:eastAsia="en-GB"/>
              </w:rPr>
            </w:pPr>
            <w:r w:rsidRPr="000E2BBE">
              <w:rPr>
                <w:rFonts w:eastAsia="Times New Roman" w:cs="Times New Roman"/>
                <w:lang w:eastAsia="en-GB"/>
              </w:rPr>
              <w:t>means those services that the Authority directs the licensee to treat as applicable balancing services;</w:t>
            </w:r>
          </w:p>
          <w:p w14:paraId="2A5B4197" w14:textId="77777777" w:rsidR="00CD0817" w:rsidRPr="000E2BBE" w:rsidRDefault="00CD0817" w:rsidP="00716E38">
            <w:pPr>
              <w:spacing w:after="0" w:line="360" w:lineRule="auto"/>
              <w:rPr>
                <w:rFonts w:eastAsia="Times New Roman" w:cs="Times New Roman"/>
                <w:lang w:eastAsia="en-GB"/>
              </w:rPr>
            </w:pPr>
          </w:p>
        </w:tc>
      </w:tr>
      <w:tr w:rsidR="00CD0817" w:rsidRPr="000E2BBE" w14:paraId="1A27E59E" w14:textId="77777777" w:rsidTr="00716E38">
        <w:tc>
          <w:tcPr>
            <w:tcW w:w="2835" w:type="dxa"/>
          </w:tcPr>
          <w:p w14:paraId="55AB144F" w14:textId="77777777" w:rsidR="00CD0817" w:rsidRPr="000E2BBE" w:rsidRDefault="00CD0817" w:rsidP="00716E38">
            <w:pPr>
              <w:spacing w:after="0" w:line="360" w:lineRule="auto"/>
              <w:ind w:right="284"/>
              <w:rPr>
                <w:rFonts w:eastAsia="Times New Roman" w:cs="Times New Roman"/>
                <w:lang w:eastAsia="en-GB"/>
              </w:rPr>
            </w:pPr>
            <w:r w:rsidRPr="000E2BBE">
              <w:rPr>
                <w:rFonts w:eastAsia="Times New Roman" w:cs="Times New Roman"/>
                <w:lang w:eastAsia="en-GB"/>
              </w:rPr>
              <w:t>"applicable balancing services volume data"</w:t>
            </w:r>
          </w:p>
        </w:tc>
        <w:tc>
          <w:tcPr>
            <w:tcW w:w="5670" w:type="dxa"/>
          </w:tcPr>
          <w:p w14:paraId="1F36F37E" w14:textId="77777777" w:rsidR="00CD0817" w:rsidRPr="000E2BBE" w:rsidRDefault="00CD0817" w:rsidP="00716E38">
            <w:pPr>
              <w:spacing w:after="0" w:line="360" w:lineRule="auto"/>
              <w:rPr>
                <w:rFonts w:eastAsia="Times New Roman" w:cs="Times New Roman"/>
                <w:lang w:eastAsia="en-GB"/>
              </w:rPr>
            </w:pPr>
            <w:r w:rsidRPr="000E2BBE">
              <w:rPr>
                <w:rFonts w:eastAsia="Times New Roman" w:cs="Times New Roman"/>
                <w:lang w:eastAsia="en-GB"/>
              </w:rPr>
              <w:t>means the amount of energy deemed by virtue of the applicable balancing services volume methodology to have been produced or consumed as a result of delivering applicable balancing services;</w:t>
            </w:r>
          </w:p>
        </w:tc>
      </w:tr>
      <w:tr w:rsidR="00CD0817" w:rsidRPr="000E2BBE" w14:paraId="69060812" w14:textId="77777777" w:rsidTr="00716E38">
        <w:tc>
          <w:tcPr>
            <w:tcW w:w="2835" w:type="dxa"/>
          </w:tcPr>
          <w:p w14:paraId="07A0A4C3" w14:textId="77777777" w:rsidR="00CD0817" w:rsidRPr="000E2BBE" w:rsidRDefault="00CD0817" w:rsidP="00716E38">
            <w:pPr>
              <w:spacing w:after="0" w:line="360" w:lineRule="auto"/>
              <w:ind w:right="284"/>
              <w:rPr>
                <w:rFonts w:eastAsia="Times New Roman" w:cs="Times New Roman"/>
                <w:lang w:eastAsia="en-GB"/>
              </w:rPr>
            </w:pPr>
            <w:r w:rsidRPr="000E2BBE">
              <w:rPr>
                <w:rFonts w:eastAsia="Times New Roman" w:cs="Times New Roman"/>
                <w:lang w:eastAsia="en-GB"/>
              </w:rPr>
              <w:t>"applicable balancing services volume data methodology"</w:t>
            </w:r>
          </w:p>
        </w:tc>
        <w:tc>
          <w:tcPr>
            <w:tcW w:w="5670" w:type="dxa"/>
          </w:tcPr>
          <w:p w14:paraId="38DD6F75" w14:textId="77777777" w:rsidR="00CD0817" w:rsidRPr="000E2BBE" w:rsidRDefault="00CD0817" w:rsidP="00716E38">
            <w:pPr>
              <w:spacing w:after="0" w:line="360" w:lineRule="auto"/>
              <w:rPr>
                <w:rFonts w:eastAsia="Times New Roman" w:cs="Times New Roman"/>
                <w:lang w:eastAsia="en-GB"/>
              </w:rPr>
            </w:pPr>
            <w:r w:rsidRPr="000E2BBE">
              <w:rPr>
                <w:rFonts w:eastAsia="Times New Roman" w:cs="Times New Roman"/>
                <w:lang w:eastAsia="en-GB"/>
              </w:rPr>
              <w:t>means a methodology to be used by the licensee to determine what volumes of applicable balancing services are to be taken into account under the BSC for the purposes of determining in whole or in part the applicable balancing services volume data in any period, which methodology shall cover each of the applicable balancing services which the licensee buys, sells or acquires at the time at which the methodology is established;</w:t>
            </w:r>
          </w:p>
          <w:p w14:paraId="2209B233" w14:textId="77777777" w:rsidR="00CD0817" w:rsidRPr="000E2BBE" w:rsidRDefault="00CD0817" w:rsidP="00716E38">
            <w:pPr>
              <w:spacing w:after="0" w:line="360" w:lineRule="auto"/>
              <w:rPr>
                <w:rFonts w:eastAsia="Times New Roman" w:cs="Times New Roman"/>
                <w:lang w:eastAsia="en-GB"/>
              </w:rPr>
            </w:pPr>
          </w:p>
        </w:tc>
      </w:tr>
      <w:tr w:rsidR="00CD0817" w:rsidRPr="000E2BBE" w14:paraId="3A8E7D67" w14:textId="77777777" w:rsidTr="00716E38">
        <w:tc>
          <w:tcPr>
            <w:tcW w:w="2835" w:type="dxa"/>
          </w:tcPr>
          <w:p w14:paraId="27708790" w14:textId="77777777" w:rsidR="00CD0817" w:rsidRPr="000E2BBE" w:rsidRDefault="00CD0817" w:rsidP="00716E38">
            <w:pPr>
              <w:spacing w:after="0" w:line="360" w:lineRule="auto"/>
              <w:ind w:right="284"/>
              <w:rPr>
                <w:rFonts w:eastAsia="Times New Roman" w:cs="Times New Roman"/>
                <w:lang w:eastAsia="en-GB"/>
              </w:rPr>
            </w:pPr>
            <w:r w:rsidRPr="000E2BBE">
              <w:rPr>
                <w:rFonts w:eastAsia="Times New Roman" w:cs="Times New Roman"/>
                <w:lang w:val="en-US" w:eastAsia="en-GB"/>
              </w:rPr>
              <w:t>balancing costs;</w:t>
            </w:r>
          </w:p>
        </w:tc>
        <w:tc>
          <w:tcPr>
            <w:tcW w:w="5670" w:type="dxa"/>
          </w:tcPr>
          <w:p w14:paraId="230D5DCE" w14:textId="77777777" w:rsidR="00CD0817" w:rsidRPr="000E2BBE" w:rsidRDefault="00CD0817" w:rsidP="00716E38">
            <w:pPr>
              <w:autoSpaceDE w:val="0"/>
              <w:autoSpaceDN w:val="0"/>
              <w:adjustRightInd w:val="0"/>
              <w:spacing w:after="0" w:line="240" w:lineRule="auto"/>
              <w:rPr>
                <w:rFonts w:eastAsia="Times New Roman" w:cs="Times New Roman"/>
                <w:color w:val="000000"/>
                <w:lang w:eastAsia="en-GB"/>
              </w:rPr>
            </w:pPr>
            <w:r w:rsidRPr="000E2BBE">
              <w:rPr>
                <w:rFonts w:eastAsia="Times New Roman" w:cs="Times New Roman"/>
                <w:color w:val="000000"/>
                <w:lang w:eastAsia="en-GB"/>
              </w:rPr>
              <w:t>means the costs incurred by the licensee to balance the national electricity transmission system.</w:t>
            </w:r>
          </w:p>
          <w:p w14:paraId="52D46E0B" w14:textId="77777777" w:rsidR="00CD0817" w:rsidRPr="000E2BBE" w:rsidRDefault="00CD0817" w:rsidP="00716E38">
            <w:pPr>
              <w:spacing w:after="0" w:line="360" w:lineRule="auto"/>
              <w:rPr>
                <w:rFonts w:eastAsia="Times New Roman" w:cs="Times New Roman"/>
                <w:lang w:eastAsia="en-GB"/>
              </w:rPr>
            </w:pPr>
          </w:p>
        </w:tc>
      </w:tr>
      <w:tr w:rsidR="00CD0817" w:rsidRPr="000E2BBE" w14:paraId="134094AE" w14:textId="77777777" w:rsidTr="00716E38">
        <w:tc>
          <w:tcPr>
            <w:tcW w:w="2835" w:type="dxa"/>
          </w:tcPr>
          <w:p w14:paraId="076DB75B" w14:textId="77777777" w:rsidR="00CD0817" w:rsidRPr="000E2BBE" w:rsidRDefault="00CD0817" w:rsidP="00716E38">
            <w:pPr>
              <w:autoSpaceDE w:val="0"/>
              <w:autoSpaceDN w:val="0"/>
              <w:adjustRightInd w:val="0"/>
              <w:spacing w:after="0" w:line="240" w:lineRule="auto"/>
              <w:rPr>
                <w:rFonts w:eastAsia="Times New Roman" w:cs="Times New Roman"/>
                <w:color w:val="000000"/>
                <w:lang w:eastAsia="en-GB"/>
              </w:rPr>
            </w:pPr>
            <w:r w:rsidRPr="000E2BBE">
              <w:rPr>
                <w:rFonts w:eastAsia="Times New Roman" w:cs="Arial"/>
                <w:color w:val="000000"/>
                <w:lang w:eastAsia="en-GB"/>
              </w:rPr>
              <w:t>"balancing services adjustment data methodology"</w:t>
            </w:r>
          </w:p>
        </w:tc>
        <w:tc>
          <w:tcPr>
            <w:tcW w:w="5670" w:type="dxa"/>
          </w:tcPr>
          <w:p w14:paraId="171FD6DB" w14:textId="77777777" w:rsidR="00CD0817" w:rsidRPr="000E2BBE" w:rsidRDefault="00CD0817" w:rsidP="00716E38">
            <w:pPr>
              <w:spacing w:after="0" w:line="360" w:lineRule="auto"/>
              <w:rPr>
                <w:rFonts w:eastAsia="Times New Roman" w:cs="Times New Roman"/>
                <w:lang w:eastAsia="en-GB"/>
              </w:rPr>
            </w:pPr>
            <w:r w:rsidRPr="000E2BBE">
              <w:rPr>
                <w:rFonts w:eastAsia="Times New Roman" w:cs="Times New Roman"/>
                <w:lang w:eastAsia="en-GB"/>
              </w:rPr>
              <w:t xml:space="preserve">means a methodology to be used by the licensee to determine what costs and volumes of relevant balancing services are to be taken into account under the BSC for the purposes of determining in whole or in part the imbalance price(s) in any period, which methodology </w:t>
            </w:r>
            <w:del w:id="880" w:author="Ofgem" w:date="2020-09-29T13:14:00Z">
              <w:r w:rsidRPr="000978E9">
                <w:rPr>
                  <w:rFonts w:eastAsia="Times New Roman" w:cs="Times New Roman"/>
                  <w:sz w:val="22"/>
                  <w:szCs w:val="22"/>
                  <w:lang w:eastAsia="en-GB"/>
                </w:rPr>
                <w:delText>shall</w:delText>
              </w:r>
            </w:del>
            <w:ins w:id="881" w:author="Ofgem" w:date="2020-09-29T13:14:00Z">
              <w:r>
                <w:rPr>
                  <w:rFonts w:eastAsia="Times New Roman" w:cs="Times New Roman"/>
                  <w:lang w:eastAsia="en-GB"/>
                </w:rPr>
                <w:t>must</w:t>
              </w:r>
            </w:ins>
            <w:r w:rsidRPr="000E2BBE">
              <w:rPr>
                <w:rFonts w:eastAsia="Times New Roman" w:cs="Times New Roman"/>
                <w:lang w:eastAsia="en-GB"/>
              </w:rPr>
              <w:t xml:space="preserve"> cover each of the kinds of balancing services which the licensee buys, sells or acquires, and the mechanisms by which the licensee buys, sells or acquires them, at the time at which the methodology is established. </w:t>
            </w:r>
          </w:p>
          <w:p w14:paraId="3B825D43" w14:textId="77777777" w:rsidR="00CD0817" w:rsidRPr="000E2BBE" w:rsidRDefault="00CD0817" w:rsidP="00716E38">
            <w:pPr>
              <w:autoSpaceDE w:val="0"/>
              <w:autoSpaceDN w:val="0"/>
              <w:adjustRightInd w:val="0"/>
              <w:spacing w:after="0" w:line="240" w:lineRule="auto"/>
              <w:rPr>
                <w:rFonts w:eastAsia="Times New Roman" w:cs="Times New Roman"/>
                <w:color w:val="000000"/>
                <w:lang w:eastAsia="en-GB"/>
              </w:rPr>
            </w:pPr>
          </w:p>
        </w:tc>
      </w:tr>
      <w:tr w:rsidR="00CD0817" w:rsidRPr="000E2BBE" w14:paraId="731C19AA" w14:textId="77777777" w:rsidTr="00716E38">
        <w:tc>
          <w:tcPr>
            <w:tcW w:w="2835" w:type="dxa"/>
          </w:tcPr>
          <w:p w14:paraId="2F9499AC" w14:textId="77777777" w:rsidR="00CD0817" w:rsidRPr="000E2BBE" w:rsidRDefault="00CD0817" w:rsidP="00716E38">
            <w:pPr>
              <w:spacing w:after="0" w:line="360" w:lineRule="auto"/>
              <w:ind w:right="284"/>
              <w:rPr>
                <w:rFonts w:eastAsia="Times New Roman" w:cs="Times New Roman"/>
                <w:lang w:eastAsia="en-GB"/>
              </w:rPr>
            </w:pPr>
            <w:r w:rsidRPr="000E2BBE">
              <w:rPr>
                <w:rFonts w:eastAsia="Times New Roman" w:cs="Times New Roman"/>
                <w:lang w:val="en-US" w:eastAsia="en-GB"/>
              </w:rPr>
              <w:t>demand;</w:t>
            </w:r>
          </w:p>
        </w:tc>
        <w:tc>
          <w:tcPr>
            <w:tcW w:w="5670" w:type="dxa"/>
          </w:tcPr>
          <w:p w14:paraId="72D839BE" w14:textId="77777777" w:rsidR="00CD0817" w:rsidRPr="000E2BBE" w:rsidRDefault="00CD0817" w:rsidP="00716E38">
            <w:pPr>
              <w:autoSpaceDE w:val="0"/>
              <w:autoSpaceDN w:val="0"/>
              <w:adjustRightInd w:val="0"/>
              <w:spacing w:after="0" w:line="240" w:lineRule="auto"/>
              <w:rPr>
                <w:rFonts w:eastAsia="Times New Roman" w:cs="Times New Roman"/>
                <w:color w:val="000000"/>
                <w:lang w:eastAsia="en-GB"/>
              </w:rPr>
            </w:pPr>
            <w:r w:rsidRPr="000E2BBE">
              <w:rPr>
                <w:rFonts w:eastAsia="Times New Roman" w:cs="Times New Roman"/>
                <w:color w:val="000000"/>
                <w:lang w:eastAsia="en-GB"/>
              </w:rPr>
              <w:t>means taking, or being able to take, megawatts (MW) of electricity (active power) from the total system</w:t>
            </w:r>
          </w:p>
          <w:p w14:paraId="6C2C1B31" w14:textId="77777777" w:rsidR="00CD0817" w:rsidRPr="000E2BBE" w:rsidRDefault="00CD0817" w:rsidP="00716E38">
            <w:pPr>
              <w:spacing w:after="0" w:line="360" w:lineRule="auto"/>
              <w:rPr>
                <w:rFonts w:eastAsia="Times New Roman" w:cs="Times New Roman"/>
                <w:lang w:eastAsia="en-GB"/>
              </w:rPr>
            </w:pPr>
          </w:p>
        </w:tc>
      </w:tr>
      <w:tr w:rsidR="00CD0817" w:rsidRPr="000E2BBE" w14:paraId="13622621" w14:textId="77777777" w:rsidTr="00716E38">
        <w:tc>
          <w:tcPr>
            <w:tcW w:w="2835" w:type="dxa"/>
          </w:tcPr>
          <w:p w14:paraId="18117A22" w14:textId="77777777" w:rsidR="00CD0817" w:rsidRPr="000E2BBE" w:rsidRDefault="00CD0817" w:rsidP="00716E38">
            <w:pPr>
              <w:spacing w:after="0" w:line="360" w:lineRule="auto"/>
              <w:ind w:right="284"/>
              <w:rPr>
                <w:rFonts w:eastAsia="Times New Roman" w:cs="Times New Roman"/>
                <w:lang w:eastAsia="en-GB"/>
              </w:rPr>
            </w:pPr>
            <w:r w:rsidRPr="000E2BBE">
              <w:rPr>
                <w:rFonts w:eastAsia="Times New Roman" w:cs="Times New Roman"/>
                <w:lang w:eastAsia="en-GB"/>
              </w:rPr>
              <w:t>"imbalance price"</w:t>
            </w:r>
          </w:p>
          <w:p w14:paraId="71872910" w14:textId="77777777" w:rsidR="00CD0817" w:rsidRPr="000E2BBE" w:rsidRDefault="00CD0817" w:rsidP="00716E38">
            <w:pPr>
              <w:spacing w:after="0" w:line="360" w:lineRule="auto"/>
              <w:ind w:right="284"/>
              <w:rPr>
                <w:rFonts w:eastAsia="Times New Roman" w:cs="Times New Roman"/>
                <w:lang w:eastAsia="en-GB"/>
              </w:rPr>
            </w:pPr>
          </w:p>
          <w:p w14:paraId="693F4C49" w14:textId="77777777" w:rsidR="00CD0817" w:rsidRPr="000E2BBE" w:rsidRDefault="00CD0817" w:rsidP="00716E38">
            <w:pPr>
              <w:autoSpaceDE w:val="0"/>
              <w:autoSpaceDN w:val="0"/>
              <w:adjustRightInd w:val="0"/>
              <w:spacing w:after="0" w:line="240" w:lineRule="auto"/>
              <w:rPr>
                <w:rFonts w:eastAsia="Times New Roman" w:cs="Times New Roman"/>
                <w:color w:val="000000"/>
                <w:lang w:eastAsia="en-GB"/>
              </w:rPr>
            </w:pPr>
          </w:p>
        </w:tc>
        <w:tc>
          <w:tcPr>
            <w:tcW w:w="5670" w:type="dxa"/>
          </w:tcPr>
          <w:p w14:paraId="3C5E87ED" w14:textId="77777777" w:rsidR="00CD0817" w:rsidRPr="000E2BBE" w:rsidRDefault="00CD0817" w:rsidP="00716E38">
            <w:pPr>
              <w:spacing w:after="0" w:line="360" w:lineRule="auto"/>
              <w:rPr>
                <w:rFonts w:eastAsia="Times New Roman" w:cs="Times New Roman"/>
                <w:lang w:eastAsia="en-GB"/>
              </w:rPr>
            </w:pPr>
            <w:r w:rsidRPr="000E2BBE">
              <w:rPr>
                <w:rFonts w:eastAsia="Times New Roman" w:cs="Times New Roman"/>
                <w:lang w:eastAsia="en-GB"/>
              </w:rPr>
              <w:t>means a price, in the BSC, for charging for imbalances as referred to in paragraph 2(b)(ii) of standard condition C3 (Balancing and Settlement Code (BSC));</w:t>
            </w:r>
          </w:p>
          <w:p w14:paraId="11916F29" w14:textId="77777777" w:rsidR="00CD0817" w:rsidRPr="000E2BBE" w:rsidRDefault="00CD0817" w:rsidP="00716E38">
            <w:pPr>
              <w:autoSpaceDE w:val="0"/>
              <w:autoSpaceDN w:val="0"/>
              <w:adjustRightInd w:val="0"/>
              <w:spacing w:after="0" w:line="240" w:lineRule="auto"/>
              <w:rPr>
                <w:rFonts w:eastAsia="Times New Roman" w:cs="Times New Roman"/>
                <w:color w:val="000000"/>
                <w:lang w:eastAsia="en-GB"/>
              </w:rPr>
            </w:pPr>
          </w:p>
        </w:tc>
      </w:tr>
      <w:tr w:rsidR="00CD0817" w:rsidRPr="000E2BBE" w14:paraId="26520C6E" w14:textId="77777777" w:rsidTr="00716E38">
        <w:tc>
          <w:tcPr>
            <w:tcW w:w="2835" w:type="dxa"/>
          </w:tcPr>
          <w:p w14:paraId="375D763D" w14:textId="77777777" w:rsidR="00CD0817" w:rsidRPr="000E2BBE" w:rsidRDefault="00CD0817" w:rsidP="00716E38">
            <w:pPr>
              <w:spacing w:after="0" w:line="360" w:lineRule="auto"/>
              <w:ind w:right="284"/>
              <w:rPr>
                <w:rFonts w:eastAsia="Times New Roman" w:cs="Times New Roman"/>
                <w:lang w:eastAsia="en-GB"/>
              </w:rPr>
            </w:pPr>
            <w:r w:rsidRPr="000E2BBE">
              <w:rPr>
                <w:rFonts w:eastAsia="Times New Roman" w:cs="Times New Roman"/>
                <w:lang w:eastAsia="en-GB"/>
              </w:rPr>
              <w:t>indicated margin</w:t>
            </w:r>
          </w:p>
        </w:tc>
        <w:tc>
          <w:tcPr>
            <w:tcW w:w="5670" w:type="dxa"/>
          </w:tcPr>
          <w:p w14:paraId="178DC91F" w14:textId="77777777" w:rsidR="00CD0817" w:rsidRPr="000E2BBE" w:rsidRDefault="00CD0817" w:rsidP="00716E38">
            <w:pPr>
              <w:autoSpaceDE w:val="0"/>
              <w:autoSpaceDN w:val="0"/>
              <w:adjustRightInd w:val="0"/>
              <w:spacing w:after="0" w:line="240" w:lineRule="auto"/>
              <w:rPr>
                <w:rFonts w:eastAsia="Times New Roman" w:cs="Times New Roman"/>
                <w:color w:val="000000"/>
                <w:lang w:eastAsia="en-GB"/>
              </w:rPr>
            </w:pPr>
            <w:r w:rsidRPr="000E2BBE">
              <w:rPr>
                <w:rFonts w:eastAsia="Times New Roman" w:cs="Times New Roman"/>
                <w:color w:val="000000"/>
                <w:lang w:eastAsia="en-GB"/>
              </w:rPr>
              <w:t>shall have the same meaning as that given to that term in the Grid Code</w:t>
            </w:r>
          </w:p>
          <w:p w14:paraId="35695E43" w14:textId="77777777" w:rsidR="00CD0817" w:rsidRPr="000E2BBE" w:rsidRDefault="00CD0817" w:rsidP="00716E38">
            <w:pPr>
              <w:spacing w:after="0" w:line="360" w:lineRule="auto"/>
              <w:rPr>
                <w:rFonts w:eastAsia="Times New Roman" w:cs="Times New Roman"/>
                <w:lang w:eastAsia="en-GB"/>
              </w:rPr>
            </w:pPr>
          </w:p>
        </w:tc>
      </w:tr>
      <w:tr w:rsidR="00CD0817" w:rsidRPr="000E2BBE" w14:paraId="5F005D52" w14:textId="77777777" w:rsidTr="00716E38">
        <w:tc>
          <w:tcPr>
            <w:tcW w:w="2835" w:type="dxa"/>
          </w:tcPr>
          <w:p w14:paraId="34B39481" w14:textId="77777777" w:rsidR="00CD0817" w:rsidRPr="000E2BBE" w:rsidRDefault="00CD0817" w:rsidP="00716E38">
            <w:pPr>
              <w:autoSpaceDE w:val="0"/>
              <w:autoSpaceDN w:val="0"/>
              <w:adjustRightInd w:val="0"/>
              <w:spacing w:after="0" w:line="240" w:lineRule="auto"/>
              <w:rPr>
                <w:rFonts w:eastAsia="Times New Roman" w:cs="Times New Roman"/>
                <w:color w:val="000000"/>
                <w:lang w:eastAsia="en-GB"/>
              </w:rPr>
            </w:pPr>
            <w:r w:rsidRPr="000E2BBE">
              <w:rPr>
                <w:rFonts w:eastAsia="Times New Roman" w:cs="Arial"/>
                <w:color w:val="000000"/>
                <w:lang w:eastAsia="en-GB"/>
              </w:rPr>
              <w:t>“interconnected TSO”</w:t>
            </w:r>
          </w:p>
        </w:tc>
        <w:tc>
          <w:tcPr>
            <w:tcW w:w="5670" w:type="dxa"/>
          </w:tcPr>
          <w:p w14:paraId="6854E9B5" w14:textId="77777777" w:rsidR="00CD0817" w:rsidRPr="000E2BBE" w:rsidRDefault="00CD0817" w:rsidP="00716E38">
            <w:pPr>
              <w:autoSpaceDE w:val="0"/>
              <w:autoSpaceDN w:val="0"/>
              <w:adjustRightInd w:val="0"/>
              <w:spacing w:after="0" w:line="240" w:lineRule="auto"/>
              <w:rPr>
                <w:rFonts w:eastAsia="Times New Roman" w:cs="Arial"/>
                <w:color w:val="000000"/>
                <w:lang w:eastAsia="en-GB"/>
              </w:rPr>
            </w:pPr>
            <w:r w:rsidRPr="000E2BBE">
              <w:rPr>
                <w:rFonts w:eastAsia="Times New Roman" w:cs="Arial"/>
                <w:color w:val="000000"/>
                <w:lang w:eastAsia="en-GB"/>
              </w:rPr>
              <w:t>means the operator of any transmission system outside of the national electricity transmission system operator area whose transmission system is connected to the national electricity transmission system by one or more interconnectors (irrespective of the ownership of those interconnectors);</w:t>
            </w:r>
          </w:p>
          <w:p w14:paraId="1C96C496" w14:textId="77777777" w:rsidR="00CD0817" w:rsidRPr="000E2BBE" w:rsidRDefault="00CD0817" w:rsidP="00716E38">
            <w:pPr>
              <w:autoSpaceDE w:val="0"/>
              <w:autoSpaceDN w:val="0"/>
              <w:adjustRightInd w:val="0"/>
              <w:spacing w:after="0" w:line="240" w:lineRule="auto"/>
              <w:rPr>
                <w:rFonts w:eastAsia="Times New Roman" w:cs="Times New Roman"/>
                <w:color w:val="000000"/>
                <w:lang w:eastAsia="en-GB"/>
              </w:rPr>
            </w:pPr>
          </w:p>
        </w:tc>
      </w:tr>
      <w:tr w:rsidR="00CD0817" w:rsidRPr="000E2BBE" w14:paraId="55D463AB" w14:textId="77777777" w:rsidTr="00716E38">
        <w:tc>
          <w:tcPr>
            <w:tcW w:w="2835" w:type="dxa"/>
          </w:tcPr>
          <w:p w14:paraId="2C0900C9" w14:textId="77777777" w:rsidR="00CD0817" w:rsidRPr="000E2BBE" w:rsidRDefault="00CD0817" w:rsidP="00716E38">
            <w:pPr>
              <w:spacing w:after="0" w:line="360" w:lineRule="auto"/>
              <w:ind w:right="284"/>
              <w:rPr>
                <w:rFonts w:eastAsia="Times New Roman" w:cs="Times New Roman"/>
                <w:lang w:eastAsia="en-GB"/>
              </w:rPr>
            </w:pPr>
            <w:r w:rsidRPr="000E2BBE">
              <w:rPr>
                <w:rFonts w:eastAsia="Times New Roman" w:cs="Times New Roman"/>
                <w:lang w:eastAsia="en-GB"/>
              </w:rPr>
              <w:t>"relevant balancing services"</w:t>
            </w:r>
          </w:p>
          <w:p w14:paraId="706FEB5E" w14:textId="77777777" w:rsidR="00CD0817" w:rsidRPr="000E2BBE" w:rsidRDefault="00CD0817" w:rsidP="00716E38">
            <w:pPr>
              <w:spacing w:after="0" w:line="360" w:lineRule="auto"/>
              <w:ind w:right="284"/>
              <w:rPr>
                <w:rFonts w:eastAsia="Times New Roman" w:cs="Times New Roman"/>
                <w:lang w:eastAsia="en-GB"/>
              </w:rPr>
            </w:pPr>
          </w:p>
        </w:tc>
        <w:tc>
          <w:tcPr>
            <w:tcW w:w="5670" w:type="dxa"/>
          </w:tcPr>
          <w:p w14:paraId="10A578E0" w14:textId="77777777" w:rsidR="00CD0817" w:rsidRPr="000E2BBE" w:rsidRDefault="00CD0817" w:rsidP="00716E38">
            <w:pPr>
              <w:spacing w:after="0" w:line="360" w:lineRule="auto"/>
              <w:rPr>
                <w:rFonts w:eastAsia="Times New Roman" w:cs="Times New Roman"/>
                <w:lang w:eastAsia="en-GB"/>
              </w:rPr>
            </w:pPr>
            <w:r w:rsidRPr="000E2BBE">
              <w:rPr>
                <w:rFonts w:eastAsia="Times New Roman" w:cs="Times New Roman"/>
                <w:lang w:eastAsia="en-GB"/>
              </w:rPr>
              <w:t>means balancing services other than</w:t>
            </w:r>
          </w:p>
          <w:p w14:paraId="371AE971" w14:textId="77777777" w:rsidR="00CD0817" w:rsidRPr="000E2BBE" w:rsidRDefault="00CD0817" w:rsidP="00716E38">
            <w:pPr>
              <w:spacing w:after="0" w:line="360" w:lineRule="auto"/>
              <w:ind w:left="567" w:hanging="567"/>
              <w:rPr>
                <w:rFonts w:eastAsia="Times New Roman" w:cs="Times New Roman"/>
                <w:lang w:eastAsia="en-GB"/>
              </w:rPr>
            </w:pPr>
            <w:r w:rsidRPr="000E2BBE">
              <w:rPr>
                <w:rFonts w:eastAsia="Times New Roman" w:cs="Times New Roman"/>
                <w:lang w:eastAsia="en-GB"/>
              </w:rPr>
              <w:t>(a)</w:t>
            </w:r>
            <w:r w:rsidRPr="000E2BBE">
              <w:rPr>
                <w:rFonts w:eastAsia="Times New Roman" w:cs="Times New Roman"/>
                <w:lang w:eastAsia="en-GB"/>
              </w:rPr>
              <w:tab/>
              <w:t>those which the licensee has acquired through the mere acceptance of an offer or bid in the balancing mechanism, provided that such offer or bid was not made pursuant to any prior agreement, and</w:t>
            </w:r>
          </w:p>
          <w:p w14:paraId="1E7A5325" w14:textId="77777777" w:rsidR="00CD0817" w:rsidRPr="000E2BBE" w:rsidRDefault="00CD0817" w:rsidP="00716E38">
            <w:pPr>
              <w:spacing w:after="0" w:line="360" w:lineRule="auto"/>
              <w:rPr>
                <w:rFonts w:eastAsia="Times New Roman" w:cs="Times New Roman"/>
                <w:lang w:eastAsia="en-GB"/>
              </w:rPr>
            </w:pPr>
            <w:r w:rsidRPr="000E2BBE">
              <w:rPr>
                <w:rFonts w:eastAsia="Times New Roman" w:cs="Times New Roman"/>
                <w:lang w:eastAsia="en-GB"/>
              </w:rPr>
              <w:t>(b)      those which the Authority directs the licensee not to treat      as relevant balancing services.</w:t>
            </w:r>
          </w:p>
        </w:tc>
      </w:tr>
      <w:tr w:rsidR="00CD0817" w:rsidRPr="000E2BBE" w14:paraId="037A2E3F" w14:textId="77777777" w:rsidTr="00716E38">
        <w:tc>
          <w:tcPr>
            <w:tcW w:w="2835" w:type="dxa"/>
          </w:tcPr>
          <w:p w14:paraId="50007DEC" w14:textId="77777777" w:rsidR="00CD0817" w:rsidRPr="000E2BBE" w:rsidRDefault="00CD0817" w:rsidP="00716E38">
            <w:pPr>
              <w:spacing w:after="0" w:line="360" w:lineRule="auto"/>
              <w:ind w:right="284"/>
              <w:rPr>
                <w:rFonts w:eastAsia="Times New Roman" w:cs="Times New Roman"/>
                <w:lang w:eastAsia="en-GB"/>
              </w:rPr>
            </w:pPr>
            <w:r w:rsidRPr="000E2BBE">
              <w:rPr>
                <w:rFonts w:eastAsia="Times New Roman" w:cs="Times New Roman"/>
                <w:lang w:eastAsia="en-GB"/>
              </w:rPr>
              <w:t>“system management”</w:t>
            </w:r>
          </w:p>
        </w:tc>
        <w:tc>
          <w:tcPr>
            <w:tcW w:w="5670" w:type="dxa"/>
          </w:tcPr>
          <w:p w14:paraId="3DEBA8AB" w14:textId="77777777" w:rsidR="00CD0817" w:rsidRPr="000E2BBE" w:rsidRDefault="00CD0817" w:rsidP="00716E38">
            <w:pPr>
              <w:spacing w:after="0" w:line="240" w:lineRule="auto"/>
              <w:rPr>
                <w:rFonts w:eastAsia="Times New Roman" w:cs="Times New Roman"/>
                <w:lang w:eastAsia="en-GB"/>
              </w:rPr>
            </w:pPr>
            <w:r w:rsidRPr="000E2BBE">
              <w:rPr>
                <w:rFonts w:eastAsia="Times New Roman" w:cs="Times New Roman"/>
                <w:lang w:eastAsia="en-GB"/>
              </w:rPr>
              <w:t>means:</w:t>
            </w:r>
          </w:p>
          <w:p w14:paraId="14B26B1C" w14:textId="77777777" w:rsidR="00CD0817" w:rsidRPr="000E2BBE" w:rsidRDefault="00CD0817" w:rsidP="00716E38">
            <w:pPr>
              <w:spacing w:after="0" w:line="240" w:lineRule="auto"/>
              <w:rPr>
                <w:rFonts w:eastAsia="Times New Roman" w:cs="Times New Roman"/>
                <w:lang w:eastAsia="en-GB"/>
              </w:rPr>
            </w:pPr>
          </w:p>
          <w:p w14:paraId="1BC3D37C" w14:textId="77777777" w:rsidR="00CD0817" w:rsidRPr="000E2BBE" w:rsidRDefault="00CD0817" w:rsidP="00CD0817">
            <w:pPr>
              <w:numPr>
                <w:ilvl w:val="1"/>
                <w:numId w:val="23"/>
              </w:numPr>
              <w:spacing w:after="0" w:line="360" w:lineRule="auto"/>
              <w:rPr>
                <w:rFonts w:eastAsia="Times New Roman" w:cs="Times New Roman"/>
                <w:lang w:eastAsia="en-GB"/>
              </w:rPr>
            </w:pPr>
            <w:r w:rsidRPr="000E2BBE">
              <w:rPr>
                <w:rFonts w:eastAsia="Times New Roman" w:cs="Times New Roman"/>
                <w:lang w:eastAsia="en-GB"/>
              </w:rPr>
              <w:t>the licensee’s management of</w:t>
            </w:r>
          </w:p>
          <w:p w14:paraId="42950C5F" w14:textId="77777777" w:rsidR="00CD0817" w:rsidRPr="000E2BBE" w:rsidRDefault="00CD0817" w:rsidP="00716E38">
            <w:pPr>
              <w:spacing w:after="0" w:line="360" w:lineRule="auto"/>
              <w:ind w:left="1134"/>
              <w:rPr>
                <w:rFonts w:eastAsia="Times New Roman" w:cs="Times New Roman"/>
                <w:lang w:eastAsia="en-GB"/>
              </w:rPr>
            </w:pPr>
            <w:r w:rsidRPr="000E2BBE">
              <w:rPr>
                <w:rFonts w:eastAsia="Times New Roman" w:cs="Times New Roman"/>
                <w:lang w:eastAsia="en-GB"/>
              </w:rPr>
              <w:t>transmission constraints;</w:t>
            </w:r>
          </w:p>
          <w:p w14:paraId="6B08678F" w14:textId="77777777" w:rsidR="00CD0817" w:rsidRPr="000E2BBE" w:rsidRDefault="00CD0817" w:rsidP="00716E38">
            <w:pPr>
              <w:spacing w:after="0" w:line="360" w:lineRule="auto"/>
              <w:ind w:left="1134"/>
              <w:rPr>
                <w:rFonts w:eastAsia="Times New Roman" w:cs="Times New Roman"/>
                <w:lang w:eastAsia="en-GB"/>
              </w:rPr>
            </w:pPr>
          </w:p>
          <w:p w14:paraId="3C79CAFE" w14:textId="77777777" w:rsidR="00CD0817" w:rsidRPr="000E2BBE" w:rsidRDefault="00CD0817" w:rsidP="00CD0817">
            <w:pPr>
              <w:numPr>
                <w:ilvl w:val="1"/>
                <w:numId w:val="23"/>
              </w:numPr>
              <w:spacing w:after="0" w:line="360" w:lineRule="auto"/>
              <w:rPr>
                <w:rFonts w:eastAsia="Times New Roman" w:cs="Times New Roman"/>
                <w:lang w:eastAsia="en-GB"/>
              </w:rPr>
            </w:pPr>
            <w:r w:rsidRPr="000E2BBE">
              <w:rPr>
                <w:rFonts w:eastAsia="Times New Roman" w:cs="Times New Roman"/>
                <w:lang w:eastAsia="en-GB"/>
              </w:rPr>
              <w:t xml:space="preserve">the licensee’s management of adverse  </w:t>
            </w:r>
          </w:p>
          <w:p w14:paraId="276D376F" w14:textId="77777777" w:rsidR="00CD0817" w:rsidRPr="000E2BBE" w:rsidRDefault="00CD0817" w:rsidP="00716E38">
            <w:pPr>
              <w:spacing w:after="0" w:line="360" w:lineRule="auto"/>
              <w:ind w:left="1134"/>
              <w:rPr>
                <w:rFonts w:eastAsia="Times New Roman" w:cs="Times New Roman"/>
                <w:lang w:eastAsia="en-GB"/>
              </w:rPr>
            </w:pPr>
            <w:r w:rsidRPr="000E2BBE">
              <w:rPr>
                <w:rFonts w:eastAsia="Times New Roman" w:cs="Times New Roman"/>
                <w:lang w:eastAsia="en-GB"/>
              </w:rPr>
              <w:t>effects on the national electricity</w:t>
            </w:r>
          </w:p>
          <w:p w14:paraId="23F469E7" w14:textId="77777777" w:rsidR="00CD0817" w:rsidRPr="000E2BBE" w:rsidRDefault="00CD0817" w:rsidP="00716E38">
            <w:pPr>
              <w:spacing w:after="0" w:line="360" w:lineRule="auto"/>
              <w:ind w:left="1134"/>
              <w:rPr>
                <w:rFonts w:eastAsia="Times New Roman" w:cs="Times New Roman"/>
                <w:lang w:eastAsia="en-GB"/>
              </w:rPr>
            </w:pPr>
            <w:r w:rsidRPr="000E2BBE">
              <w:rPr>
                <w:rFonts w:eastAsia="Times New Roman" w:cs="Times New Roman"/>
                <w:lang w:eastAsia="en-GB"/>
              </w:rPr>
              <w:t>transmission system arising from changes</w:t>
            </w:r>
          </w:p>
          <w:p w14:paraId="728F8ED1" w14:textId="77777777" w:rsidR="00CD0817" w:rsidRPr="000E2BBE" w:rsidRDefault="00CD0817" w:rsidP="00716E38">
            <w:pPr>
              <w:spacing w:after="0" w:line="360" w:lineRule="auto"/>
              <w:ind w:left="1134"/>
              <w:rPr>
                <w:rFonts w:eastAsia="Times New Roman" w:cs="Times New Roman"/>
                <w:lang w:eastAsia="en-GB"/>
              </w:rPr>
            </w:pPr>
            <w:r w:rsidRPr="000E2BBE">
              <w:rPr>
                <w:rFonts w:eastAsia="Times New Roman" w:cs="Times New Roman"/>
                <w:lang w:eastAsia="en-GB"/>
              </w:rPr>
              <w:t>in electrical flows over any interconnector which are not the result of actions taken by an interconnected TSO; and</w:t>
            </w:r>
          </w:p>
          <w:p w14:paraId="0866E835" w14:textId="77777777" w:rsidR="00CD0817" w:rsidRPr="000E2BBE" w:rsidRDefault="00CD0817" w:rsidP="00716E38">
            <w:pPr>
              <w:spacing w:after="0" w:line="360" w:lineRule="auto"/>
              <w:ind w:left="1134"/>
              <w:rPr>
                <w:rFonts w:eastAsia="Times New Roman" w:cs="Times New Roman"/>
                <w:lang w:eastAsia="en-GB"/>
              </w:rPr>
            </w:pPr>
          </w:p>
          <w:p w14:paraId="6EE6EB87" w14:textId="77777777" w:rsidR="00CD0817" w:rsidRPr="000E2BBE" w:rsidRDefault="00CD0817" w:rsidP="00CD0817">
            <w:pPr>
              <w:numPr>
                <w:ilvl w:val="1"/>
                <w:numId w:val="23"/>
              </w:numPr>
              <w:spacing w:after="0" w:line="360" w:lineRule="auto"/>
              <w:rPr>
                <w:rFonts w:eastAsia="Times New Roman" w:cs="Times New Roman"/>
                <w:lang w:eastAsia="en-GB"/>
              </w:rPr>
            </w:pPr>
            <w:r w:rsidRPr="000E2BBE">
              <w:rPr>
                <w:rFonts w:eastAsia="Times New Roman" w:cs="Times New Roman"/>
                <w:lang w:eastAsia="en-GB"/>
              </w:rPr>
              <w:t>actions by any interconnected TSO which</w:t>
            </w:r>
          </w:p>
          <w:p w14:paraId="2BE695AD" w14:textId="77777777" w:rsidR="00CD0817" w:rsidRPr="000E2BBE" w:rsidRDefault="00CD0817" w:rsidP="00716E38">
            <w:pPr>
              <w:spacing w:after="0" w:line="360" w:lineRule="auto"/>
              <w:ind w:left="1134"/>
              <w:rPr>
                <w:rFonts w:eastAsia="Times New Roman" w:cs="Times New Roman"/>
                <w:lang w:eastAsia="en-GB"/>
              </w:rPr>
            </w:pPr>
            <w:r w:rsidRPr="000E2BBE">
              <w:rPr>
                <w:rFonts w:eastAsia="Times New Roman" w:cs="Times New Roman"/>
                <w:lang w:eastAsia="en-GB"/>
              </w:rPr>
              <w:t>have an effect on the national electricity</w:t>
            </w:r>
          </w:p>
          <w:p w14:paraId="4808DC99" w14:textId="77777777" w:rsidR="00CD0817" w:rsidRPr="000E2BBE" w:rsidRDefault="00CD0817" w:rsidP="00716E38">
            <w:pPr>
              <w:spacing w:after="0" w:line="240" w:lineRule="auto"/>
              <w:ind w:left="1098"/>
              <w:rPr>
                <w:rFonts w:eastAsia="Times New Roman" w:cs="Times New Roman"/>
                <w:lang w:eastAsia="en-GB"/>
              </w:rPr>
            </w:pPr>
            <w:r w:rsidRPr="000E2BBE">
              <w:rPr>
                <w:rFonts w:eastAsia="Times New Roman" w:cs="Times New Roman"/>
                <w:lang w:eastAsia="en-GB"/>
              </w:rPr>
              <w:t>transmission system;</w:t>
            </w:r>
          </w:p>
          <w:p w14:paraId="1703AFC1" w14:textId="77777777" w:rsidR="00CD0817" w:rsidRPr="000E2BBE" w:rsidRDefault="00CD0817" w:rsidP="00716E38">
            <w:pPr>
              <w:spacing w:after="0" w:line="360" w:lineRule="auto"/>
              <w:rPr>
                <w:rFonts w:eastAsia="Times New Roman" w:cs="Times New Roman"/>
                <w:lang w:eastAsia="en-GB"/>
              </w:rPr>
            </w:pPr>
          </w:p>
        </w:tc>
      </w:tr>
      <w:tr w:rsidR="00CD0817" w:rsidRPr="000E2BBE" w14:paraId="67619D1C" w14:textId="77777777" w:rsidTr="00716E38">
        <w:tc>
          <w:tcPr>
            <w:tcW w:w="2835" w:type="dxa"/>
          </w:tcPr>
          <w:p w14:paraId="014CE408" w14:textId="77777777" w:rsidR="00CD0817" w:rsidRPr="000E2BBE" w:rsidRDefault="00CD0817" w:rsidP="00716E38">
            <w:pPr>
              <w:spacing w:after="0" w:line="360" w:lineRule="auto"/>
              <w:ind w:right="284"/>
              <w:rPr>
                <w:rFonts w:eastAsia="Times New Roman" w:cs="Times New Roman"/>
                <w:lang w:eastAsia="en-GB"/>
              </w:rPr>
            </w:pPr>
            <w:r w:rsidRPr="000E2BBE">
              <w:rPr>
                <w:rFonts w:eastAsia="Times New Roman" w:cs="Times New Roman"/>
                <w:lang w:eastAsia="en-GB"/>
              </w:rPr>
              <w:t xml:space="preserve">“system management   action flagging methodology” </w:t>
            </w:r>
          </w:p>
        </w:tc>
        <w:tc>
          <w:tcPr>
            <w:tcW w:w="5670" w:type="dxa"/>
          </w:tcPr>
          <w:p w14:paraId="7DD4C2C5" w14:textId="77777777" w:rsidR="00CD0817" w:rsidRPr="000E2BBE" w:rsidRDefault="00CD0817" w:rsidP="00716E38">
            <w:pPr>
              <w:spacing w:after="0" w:line="360" w:lineRule="auto"/>
              <w:rPr>
                <w:rFonts w:eastAsia="Times New Roman" w:cs="Times New Roman"/>
                <w:lang w:eastAsia="en-GB"/>
              </w:rPr>
            </w:pPr>
            <w:r w:rsidRPr="000E2BBE">
              <w:rPr>
                <w:rFonts w:eastAsia="Times New Roman" w:cs="Times New Roman"/>
                <w:lang w:eastAsia="en-GB"/>
              </w:rPr>
              <w:t>means a methodology to be used by the licensee which, in the licensee’s opinion, will enable it to use reasonable endeavours to identify those balancing services which the BSC requires it to identify as relating to system management;</w:t>
            </w:r>
          </w:p>
          <w:p w14:paraId="664104CA" w14:textId="77777777" w:rsidR="00CD0817" w:rsidRPr="000E2BBE" w:rsidRDefault="00CD0817" w:rsidP="00716E38">
            <w:pPr>
              <w:spacing w:after="0" w:line="360" w:lineRule="auto"/>
              <w:rPr>
                <w:rFonts w:eastAsia="Times New Roman" w:cs="Times New Roman"/>
                <w:lang w:eastAsia="en-GB"/>
              </w:rPr>
            </w:pPr>
          </w:p>
        </w:tc>
      </w:tr>
      <w:tr w:rsidR="00CD0817" w:rsidRPr="000E2BBE" w14:paraId="04B57E44" w14:textId="77777777" w:rsidTr="00716E38">
        <w:tc>
          <w:tcPr>
            <w:tcW w:w="2835" w:type="dxa"/>
          </w:tcPr>
          <w:p w14:paraId="26D5324F" w14:textId="77777777" w:rsidR="00CD0817" w:rsidRPr="000E2BBE" w:rsidRDefault="00CD0817" w:rsidP="00716E38">
            <w:pPr>
              <w:spacing w:after="0" w:line="360" w:lineRule="auto"/>
              <w:ind w:right="284"/>
              <w:rPr>
                <w:rFonts w:eastAsia="Times New Roman" w:cs="Times New Roman"/>
                <w:lang w:eastAsia="en-GB"/>
              </w:rPr>
            </w:pPr>
            <w:r w:rsidRPr="000E2BBE">
              <w:rPr>
                <w:rFonts w:eastAsia="Times New Roman" w:cs="Times New Roman"/>
                <w:lang w:eastAsia="en-GB"/>
              </w:rPr>
              <w:t>“transmission constraint”</w:t>
            </w:r>
          </w:p>
        </w:tc>
        <w:tc>
          <w:tcPr>
            <w:tcW w:w="5670" w:type="dxa"/>
          </w:tcPr>
          <w:p w14:paraId="5BF7D332" w14:textId="77777777" w:rsidR="00CD0817" w:rsidRPr="000E2BBE" w:rsidRDefault="00CD0817" w:rsidP="00716E38">
            <w:pPr>
              <w:spacing w:after="0" w:line="360" w:lineRule="auto"/>
              <w:rPr>
                <w:rFonts w:eastAsia="Times New Roman" w:cs="Times New Roman"/>
                <w:lang w:eastAsia="en-GB"/>
              </w:rPr>
            </w:pPr>
            <w:r w:rsidRPr="000E2BBE">
              <w:rPr>
                <w:rFonts w:eastAsia="Times New Roman" w:cs="Times New Roman"/>
                <w:lang w:eastAsia="en-GB"/>
              </w:rPr>
              <w:t>means any limit on the ability of the national electricity transmission system, or any part of it, to transmit the power supplied onto the national electricity transmission system to the location where the demand for that power is situated, such limit arising as a result of any one or more of:</w:t>
            </w:r>
          </w:p>
          <w:p w14:paraId="4D6DFE7A" w14:textId="77777777" w:rsidR="00CD0817" w:rsidRPr="000E2BBE" w:rsidRDefault="00CD0817" w:rsidP="00CD0817">
            <w:pPr>
              <w:numPr>
                <w:ilvl w:val="1"/>
                <w:numId w:val="22"/>
              </w:numPr>
              <w:spacing w:after="0" w:line="360" w:lineRule="auto"/>
              <w:rPr>
                <w:rFonts w:eastAsia="Times New Roman" w:cs="Times New Roman"/>
                <w:lang w:eastAsia="en-GB"/>
              </w:rPr>
            </w:pPr>
            <w:r w:rsidRPr="000E2BBE">
              <w:rPr>
                <w:rFonts w:eastAsia="Times New Roman" w:cs="Times New Roman"/>
                <w:lang w:eastAsia="en-GB"/>
              </w:rPr>
              <w:t>the need not to exceed the thermal rating of any asset forming part of the national electricity transmission system;</w:t>
            </w:r>
          </w:p>
          <w:p w14:paraId="0FC87BF2" w14:textId="77777777" w:rsidR="00CD0817" w:rsidRPr="000E2BBE" w:rsidRDefault="00CD0817" w:rsidP="00CD0817">
            <w:pPr>
              <w:numPr>
                <w:ilvl w:val="1"/>
                <w:numId w:val="22"/>
              </w:numPr>
              <w:spacing w:after="0" w:line="360" w:lineRule="auto"/>
              <w:rPr>
                <w:rFonts w:eastAsia="Times New Roman" w:cs="Times New Roman"/>
                <w:lang w:eastAsia="en-GB"/>
              </w:rPr>
            </w:pPr>
            <w:r w:rsidRPr="000E2BBE">
              <w:rPr>
                <w:rFonts w:eastAsia="Times New Roman" w:cs="Times New Roman"/>
                <w:lang w:eastAsia="en-GB"/>
              </w:rPr>
              <w:t>the need to maintain voltages on the national electricity transmission system; and</w:t>
            </w:r>
          </w:p>
          <w:p w14:paraId="19479C6D" w14:textId="77777777" w:rsidR="00CD0817" w:rsidRPr="000E2BBE" w:rsidRDefault="00CD0817" w:rsidP="00CD0817">
            <w:pPr>
              <w:numPr>
                <w:ilvl w:val="1"/>
                <w:numId w:val="22"/>
              </w:numPr>
              <w:spacing w:after="0" w:line="360" w:lineRule="auto"/>
              <w:rPr>
                <w:rFonts w:eastAsia="Times New Roman" w:cs="Times New Roman"/>
                <w:lang w:eastAsia="en-GB"/>
              </w:rPr>
            </w:pPr>
            <w:r w:rsidRPr="000E2BBE">
              <w:rPr>
                <w:rFonts w:eastAsia="Times New Roman" w:cs="Times New Roman"/>
                <w:lang w:eastAsia="en-GB"/>
              </w:rPr>
              <w:t>the need to maintain the transient and dynamic stability of electricity plant, equipment and systems directly or indirectly connected to the national electricity transmission system.</w:t>
            </w:r>
          </w:p>
          <w:p w14:paraId="6B48CD33" w14:textId="77777777" w:rsidR="00CD0817" w:rsidRPr="000E2BBE" w:rsidRDefault="00CD0817" w:rsidP="00716E38">
            <w:pPr>
              <w:spacing w:after="0" w:line="360" w:lineRule="auto"/>
              <w:ind w:left="1134"/>
              <w:rPr>
                <w:rFonts w:eastAsia="Times New Roman" w:cs="Times New Roman"/>
                <w:lang w:eastAsia="en-GB"/>
              </w:rPr>
            </w:pPr>
          </w:p>
          <w:p w14:paraId="62F501EE" w14:textId="77777777" w:rsidR="00CD0817" w:rsidRPr="000E2BBE" w:rsidRDefault="00CD0817" w:rsidP="00716E38">
            <w:pPr>
              <w:spacing w:after="0" w:line="360" w:lineRule="auto"/>
              <w:rPr>
                <w:rFonts w:eastAsia="Times New Roman" w:cs="Times New Roman"/>
                <w:lang w:eastAsia="en-GB"/>
              </w:rPr>
            </w:pPr>
            <w:r w:rsidRPr="000E2BBE">
              <w:rPr>
                <w:rFonts w:eastAsia="Times New Roman" w:cs="Times New Roman"/>
                <w:lang w:eastAsia="en-GB"/>
              </w:rPr>
              <w:t>and used by the licensee to operate the national electricity transmission system in accordance with the National Electricity Transmission System Security and Quality of Supply Standard referred to in standard condition C17 (Transmission system security standard and quality of service) or any other provision of the Act, this licence or any other requirement of law.</w:t>
            </w:r>
          </w:p>
          <w:p w14:paraId="6C57F095" w14:textId="77777777" w:rsidR="00CD0817" w:rsidRPr="000E2BBE" w:rsidRDefault="00CD0817" w:rsidP="00716E38">
            <w:pPr>
              <w:spacing w:after="0" w:line="360" w:lineRule="auto"/>
              <w:rPr>
                <w:rFonts w:eastAsia="Times New Roman" w:cs="Times New Roman"/>
                <w:lang w:eastAsia="en-GB"/>
              </w:rPr>
            </w:pPr>
          </w:p>
        </w:tc>
      </w:tr>
      <w:tr w:rsidR="00CD0817" w:rsidRPr="000E2BBE" w14:paraId="1C91AC9F" w14:textId="77777777" w:rsidTr="00716E38">
        <w:tc>
          <w:tcPr>
            <w:tcW w:w="2835" w:type="dxa"/>
          </w:tcPr>
          <w:p w14:paraId="41B9AD2D" w14:textId="77777777" w:rsidR="00CD0817" w:rsidRPr="000E2BBE" w:rsidRDefault="00CD0817" w:rsidP="00716E38">
            <w:pPr>
              <w:autoSpaceDE w:val="0"/>
              <w:autoSpaceDN w:val="0"/>
              <w:adjustRightInd w:val="0"/>
              <w:spacing w:after="0" w:line="240" w:lineRule="auto"/>
              <w:rPr>
                <w:rFonts w:eastAsia="Times New Roman" w:cs="Times New Roman"/>
                <w:lang w:eastAsia="en-GB"/>
              </w:rPr>
            </w:pPr>
            <w:r w:rsidRPr="000E2BBE">
              <w:rPr>
                <w:rFonts w:eastAsia="Times New Roman" w:cs="Times New Roman"/>
                <w:lang w:eastAsia="en-GB"/>
              </w:rPr>
              <w:t>wind generation output</w:t>
            </w:r>
          </w:p>
        </w:tc>
        <w:tc>
          <w:tcPr>
            <w:tcW w:w="5670" w:type="dxa"/>
          </w:tcPr>
          <w:p w14:paraId="0B357337" w14:textId="77777777" w:rsidR="00CD0817" w:rsidRPr="000E2BBE" w:rsidRDefault="00CD0817" w:rsidP="00716E38">
            <w:pPr>
              <w:autoSpaceDE w:val="0"/>
              <w:autoSpaceDN w:val="0"/>
              <w:adjustRightInd w:val="0"/>
              <w:spacing w:after="0" w:line="240" w:lineRule="auto"/>
              <w:rPr>
                <w:rFonts w:eastAsia="Times New Roman" w:cs="Times New Roman"/>
                <w:lang w:eastAsia="en-GB"/>
              </w:rPr>
            </w:pPr>
            <w:r w:rsidRPr="000E2BBE">
              <w:rPr>
                <w:rFonts w:eastAsia="Times New Roman" w:cs="Times New Roman"/>
                <w:lang w:eastAsia="en-GB"/>
              </w:rPr>
              <w:t>means the active power output in MW from each wind generator in respect of which operational metering is installed (excluding that relating to wind generators accepted as bids and offers in the balancing mechanism)</w:t>
            </w:r>
          </w:p>
        </w:tc>
      </w:tr>
    </w:tbl>
    <w:p w14:paraId="4E229296" w14:textId="77777777" w:rsidR="00DB72E2" w:rsidRPr="00DB72E2" w:rsidRDefault="00DB72E2" w:rsidP="00DB72E2">
      <w:pPr>
        <w:pStyle w:val="NumberedNormal"/>
        <w:numPr>
          <w:ilvl w:val="0"/>
          <w:numId w:val="0"/>
        </w:numPr>
        <w:ind w:left="879" w:hanging="879"/>
      </w:pPr>
    </w:p>
    <w:p w14:paraId="141789AA" w14:textId="6E19AD6D" w:rsidR="007D74A4" w:rsidRDefault="007D74A4" w:rsidP="007D74A4">
      <w:pPr>
        <w:pStyle w:val="Heading2"/>
        <w:numPr>
          <w:ilvl w:val="0"/>
          <w:numId w:val="0"/>
        </w:numPr>
      </w:pPr>
      <w:bookmarkStart w:id="882" w:name="_Toc52354394"/>
      <w:r>
        <w:t>Condition C17</w:t>
      </w:r>
      <w:r w:rsidRPr="00A402FB">
        <w:t>:</w:t>
      </w:r>
      <w:bookmarkEnd w:id="882"/>
      <w:r>
        <w:t xml:space="preserve"> </w:t>
      </w:r>
    </w:p>
    <w:p w14:paraId="6608E80B" w14:textId="4739B854" w:rsidR="007D74A4" w:rsidRDefault="007D74A4" w:rsidP="007D74A4">
      <w:pPr>
        <w:pStyle w:val="Heading2"/>
        <w:numPr>
          <w:ilvl w:val="0"/>
          <w:numId w:val="0"/>
        </w:numPr>
      </w:pPr>
      <w:bookmarkStart w:id="883" w:name="_Toc52354395"/>
      <w:r>
        <w:t>Condition C18</w:t>
      </w:r>
      <w:r w:rsidRPr="00A402FB">
        <w:t>:</w:t>
      </w:r>
      <w:bookmarkEnd w:id="883"/>
      <w:r>
        <w:t xml:space="preserve"> </w:t>
      </w:r>
    </w:p>
    <w:p w14:paraId="7EBACB0E" w14:textId="0B91B7B1" w:rsidR="007D74A4" w:rsidRDefault="007D74A4" w:rsidP="007D74A4">
      <w:pPr>
        <w:pStyle w:val="Heading2"/>
        <w:numPr>
          <w:ilvl w:val="0"/>
          <w:numId w:val="0"/>
        </w:numPr>
      </w:pPr>
      <w:bookmarkStart w:id="884" w:name="_Toc52354396"/>
      <w:r>
        <w:t>Condition C19</w:t>
      </w:r>
      <w:r w:rsidRPr="00A402FB">
        <w:t>:</w:t>
      </w:r>
      <w:bookmarkEnd w:id="884"/>
      <w:r>
        <w:t xml:space="preserve"> </w:t>
      </w:r>
    </w:p>
    <w:p w14:paraId="5F0CC8DA" w14:textId="7C3BF548" w:rsidR="007D74A4" w:rsidRDefault="007D74A4" w:rsidP="007D74A4">
      <w:pPr>
        <w:pStyle w:val="Heading2"/>
        <w:numPr>
          <w:ilvl w:val="0"/>
          <w:numId w:val="0"/>
        </w:numPr>
      </w:pPr>
      <w:bookmarkStart w:id="885" w:name="_Toc52354397"/>
      <w:r>
        <w:t>Condition C20</w:t>
      </w:r>
      <w:r w:rsidRPr="00A402FB">
        <w:t>:</w:t>
      </w:r>
      <w:bookmarkEnd w:id="885"/>
      <w:r>
        <w:t xml:space="preserve"> </w:t>
      </w:r>
    </w:p>
    <w:p w14:paraId="08823B46" w14:textId="14FFD68D" w:rsidR="007D74A4" w:rsidRDefault="007D74A4" w:rsidP="007D74A4">
      <w:pPr>
        <w:pStyle w:val="Heading2"/>
        <w:numPr>
          <w:ilvl w:val="0"/>
          <w:numId w:val="0"/>
        </w:numPr>
      </w:pPr>
      <w:bookmarkStart w:id="886" w:name="_Toc52354398"/>
      <w:r>
        <w:t>Condition C21</w:t>
      </w:r>
      <w:r w:rsidRPr="00A402FB">
        <w:t>:</w:t>
      </w:r>
      <w:bookmarkEnd w:id="886"/>
      <w:r>
        <w:t xml:space="preserve"> </w:t>
      </w:r>
    </w:p>
    <w:p w14:paraId="0728AB60" w14:textId="04B543F8" w:rsidR="007D74A4" w:rsidRDefault="007D74A4" w:rsidP="007D74A4">
      <w:pPr>
        <w:pStyle w:val="Heading2"/>
        <w:numPr>
          <w:ilvl w:val="0"/>
          <w:numId w:val="0"/>
        </w:numPr>
      </w:pPr>
      <w:bookmarkStart w:id="887" w:name="_Toc52354399"/>
      <w:r>
        <w:t>Condition C22</w:t>
      </w:r>
      <w:r w:rsidRPr="00A402FB">
        <w:t>:</w:t>
      </w:r>
      <w:bookmarkEnd w:id="887"/>
      <w:r>
        <w:t xml:space="preserve"> </w:t>
      </w:r>
    </w:p>
    <w:p w14:paraId="7D986B25" w14:textId="12D450B9" w:rsidR="00DB72E2" w:rsidRPr="00DB72E2" w:rsidRDefault="007D74A4" w:rsidP="00DB72E2">
      <w:pPr>
        <w:pStyle w:val="Heading2"/>
        <w:numPr>
          <w:ilvl w:val="0"/>
          <w:numId w:val="0"/>
        </w:numPr>
      </w:pPr>
      <w:bookmarkStart w:id="888" w:name="_Toc52354400"/>
      <w:r>
        <w:t>Condition C23</w:t>
      </w:r>
      <w:r w:rsidRPr="00A402FB">
        <w:t>:</w:t>
      </w:r>
      <w:bookmarkEnd w:id="888"/>
      <w:r>
        <w:t xml:space="preserve"> </w:t>
      </w:r>
    </w:p>
    <w:p w14:paraId="0B6F13AE" w14:textId="4E46707C" w:rsidR="00DB72E2" w:rsidRDefault="00DB72E2" w:rsidP="00DB72E2">
      <w:pPr>
        <w:pStyle w:val="Heading2"/>
        <w:numPr>
          <w:ilvl w:val="0"/>
          <w:numId w:val="0"/>
        </w:numPr>
        <w:ind w:left="357"/>
      </w:pPr>
      <w:bookmarkStart w:id="889" w:name="_Toc52354401"/>
      <w:r>
        <w:t>Condition C</w:t>
      </w:r>
      <w:r w:rsidR="00182EED">
        <w:t>24</w:t>
      </w:r>
      <w:r>
        <w:t>: Functions for an efficient, co-ordinated and economic electricity system operator</w:t>
      </w:r>
      <w:bookmarkEnd w:id="889"/>
    </w:p>
    <w:p w14:paraId="2F0735FE" w14:textId="77777777" w:rsidR="00DB72E2" w:rsidRPr="00516A40" w:rsidRDefault="00DB72E2" w:rsidP="00DB72E2">
      <w:pPr>
        <w:pStyle w:val="Sub-heading"/>
        <w:rPr>
          <w:rFonts w:ascii="Times New Roman" w:hAnsi="Times New Roman" w:cs="Times New Roman"/>
          <w:i/>
        </w:rPr>
      </w:pPr>
      <w:bookmarkStart w:id="890" w:name="_Toc52354402"/>
      <w:r w:rsidRPr="00516A40">
        <w:rPr>
          <w:rFonts w:ascii="Times New Roman" w:hAnsi="Times New Roman" w:cs="Times New Roman"/>
          <w:i/>
        </w:rPr>
        <w:t>Introduction</w:t>
      </w:r>
      <w:bookmarkEnd w:id="890"/>
      <w:r w:rsidRPr="00516A40">
        <w:rPr>
          <w:rFonts w:ascii="Times New Roman" w:hAnsi="Times New Roman" w:cs="Times New Roman"/>
          <w:i/>
        </w:rPr>
        <w:t xml:space="preserve"> </w:t>
      </w:r>
    </w:p>
    <w:p w14:paraId="42AF1FB9" w14:textId="77777777" w:rsidR="00DB72E2" w:rsidRPr="00516A40" w:rsidRDefault="00DB72E2" w:rsidP="00DB72E2">
      <w:pPr>
        <w:pStyle w:val="MainParagraph"/>
        <w:ind w:left="360"/>
      </w:pPr>
      <w:r w:rsidRPr="00516A40">
        <w:t xml:space="preserve">The purpose of this condition is to ensure that the licensee carries out its functions, as </w:t>
      </w:r>
      <w:r w:rsidRPr="0084056B">
        <w:t>electricity system</w:t>
      </w:r>
      <w:r w:rsidRPr="00516A40">
        <w:t xml:space="preserve"> </w:t>
      </w:r>
      <w:r>
        <w:t>o</w:t>
      </w:r>
      <w:r w:rsidRPr="00516A40">
        <w:t xml:space="preserve">perator, </w:t>
      </w:r>
      <w:r>
        <w:t xml:space="preserve">to co-ordinate and direct the flow of electricity onto and over </w:t>
      </w:r>
      <w:r w:rsidRPr="00516A40">
        <w:t>the national electricity transmission system, in an efficient, co-ordinated and economic manner.</w:t>
      </w:r>
    </w:p>
    <w:p w14:paraId="5360DCDD" w14:textId="77777777" w:rsidR="00DB72E2" w:rsidRPr="00516A40" w:rsidRDefault="00DB72E2" w:rsidP="00DB72E2">
      <w:pPr>
        <w:pStyle w:val="MainParagraph"/>
        <w:ind w:left="360"/>
      </w:pPr>
      <w:r w:rsidRPr="00516A40">
        <w:t>The effect of this condition is to provide greater clarity on the obligations of the licensee, in carrying out it</w:t>
      </w:r>
      <w:r>
        <w:t>s</w:t>
      </w:r>
      <w:r w:rsidRPr="00516A40">
        <w:t xml:space="preserve"> functions a</w:t>
      </w:r>
      <w:r w:rsidRPr="0084056B">
        <w:t xml:space="preserve">s </w:t>
      </w:r>
      <w:r w:rsidRPr="0079502C">
        <w:t>electricity</w:t>
      </w:r>
      <w:r>
        <w:t xml:space="preserve"> s</w:t>
      </w:r>
      <w:r w:rsidRPr="00516A40">
        <w:t xml:space="preserve">ystem </w:t>
      </w:r>
      <w:r>
        <w:t>o</w:t>
      </w:r>
      <w:r w:rsidRPr="00516A40">
        <w:t>perator, across the scope of its roles.</w:t>
      </w:r>
    </w:p>
    <w:p w14:paraId="4605F043" w14:textId="77777777" w:rsidR="00DB72E2" w:rsidRDefault="00DB72E2" w:rsidP="00DB72E2">
      <w:pPr>
        <w:pStyle w:val="MainParagraph"/>
        <w:ind w:left="360"/>
      </w:pPr>
      <w:r>
        <w:t xml:space="preserve">This condition also sets out </w:t>
      </w:r>
      <w:r w:rsidRPr="00F2544A">
        <w:t>the process the Authority will follow in</w:t>
      </w:r>
      <w:r>
        <w:t xml:space="preserve"> issuing and</w:t>
      </w:r>
      <w:r w:rsidRPr="00F2544A">
        <w:t xml:space="preserve"> amending</w:t>
      </w:r>
      <w:r>
        <w:t xml:space="preserve"> the Roles</w:t>
      </w:r>
      <w:r w:rsidRPr="00F2544A">
        <w:t xml:space="preserve"> </w:t>
      </w:r>
      <w:r>
        <w:t>Guidance</w:t>
      </w:r>
      <w:r w:rsidRPr="00F2544A">
        <w:t>.</w:t>
      </w:r>
    </w:p>
    <w:p w14:paraId="6CDF1C58" w14:textId="77777777" w:rsidR="00DB72E2" w:rsidRPr="00516A40" w:rsidRDefault="00DB72E2" w:rsidP="00DB72E2">
      <w:pPr>
        <w:pStyle w:val="Sub-heading"/>
        <w:rPr>
          <w:rFonts w:ascii="Times New Roman" w:hAnsi="Times New Roman" w:cs="Times New Roman"/>
          <w:i/>
        </w:rPr>
      </w:pPr>
      <w:r w:rsidRPr="00516A40">
        <w:rPr>
          <w:rFonts w:ascii="Times New Roman" w:hAnsi="Times New Roman" w:cs="Times New Roman"/>
        </w:rPr>
        <w:br/>
      </w:r>
      <w:bookmarkStart w:id="891" w:name="_Toc52354403"/>
      <w:r w:rsidRPr="00516A40">
        <w:rPr>
          <w:rFonts w:ascii="Times New Roman" w:hAnsi="Times New Roman" w:cs="Times New Roman"/>
          <w:i/>
        </w:rPr>
        <w:t>Part A: Functions for an economic, efficient &amp; co-ordinated system operato</w:t>
      </w:r>
      <w:r>
        <w:rPr>
          <w:rFonts w:ascii="Times New Roman" w:hAnsi="Times New Roman" w:cs="Times New Roman"/>
          <w:i/>
        </w:rPr>
        <w:t>r</w:t>
      </w:r>
      <w:bookmarkEnd w:id="891"/>
    </w:p>
    <w:p w14:paraId="464F4C49" w14:textId="77777777" w:rsidR="00DB72E2" w:rsidRPr="00AE57AC" w:rsidRDefault="00DB72E2" w:rsidP="00DB72E2">
      <w:pPr>
        <w:pStyle w:val="Sub-heading"/>
      </w:pPr>
    </w:p>
    <w:p w14:paraId="6B2E7125" w14:textId="77777777" w:rsidR="00DB72E2" w:rsidRPr="00AD17FE" w:rsidRDefault="00DB72E2" w:rsidP="00DB72E2">
      <w:pPr>
        <w:pStyle w:val="MainParagraph"/>
        <w:ind w:left="360"/>
      </w:pPr>
      <w:r w:rsidRPr="00AD17FE">
        <w:t xml:space="preserve">The licensee </w:t>
      </w:r>
      <w:r>
        <w:t>must</w:t>
      </w:r>
      <w:r w:rsidRPr="00AD17FE">
        <w:t xml:space="preserve"> </w:t>
      </w:r>
      <w:r>
        <w:t xml:space="preserve">carry out its functions, as electricity system operator, </w:t>
      </w:r>
      <w:r w:rsidRPr="008C0A0D">
        <w:t>to</w:t>
      </w:r>
      <w:r>
        <w:t xml:space="preserve"> co-ordinate and direct the flow of electricity onto and over </w:t>
      </w:r>
      <w:r w:rsidRPr="00AD17FE">
        <w:t>the national electricity transmission system</w:t>
      </w:r>
      <w:r>
        <w:t>,</w:t>
      </w:r>
      <w:r w:rsidRPr="00AD17FE">
        <w:t xml:space="preserve"> in an efficient, co-ordinated </w:t>
      </w:r>
      <w:r>
        <w:t xml:space="preserve">and economic </w:t>
      </w:r>
      <w:r w:rsidRPr="00AD17FE">
        <w:t xml:space="preserve">manner. This </w:t>
      </w:r>
      <w:r w:rsidRPr="00AD17FE">
        <w:rPr>
          <w:lang w:val="en-US"/>
        </w:rPr>
        <w:t>includes but is not limited to the following:</w:t>
      </w:r>
    </w:p>
    <w:p w14:paraId="6FB79678" w14:textId="77777777" w:rsidR="00DB72E2" w:rsidRPr="00A52517" w:rsidRDefault="00DB72E2" w:rsidP="00DB72E2">
      <w:pPr>
        <w:spacing w:after="200" w:line="276" w:lineRule="auto"/>
        <w:ind w:left="1134" w:hanging="567"/>
        <w:rPr>
          <w:rFonts w:eastAsia="Times New Roman" w:cs="Times New Roman"/>
          <w:szCs w:val="24"/>
          <w:lang w:val="en-US" w:eastAsia="en-GB"/>
        </w:rPr>
      </w:pPr>
      <w:r w:rsidRPr="00A52517">
        <w:rPr>
          <w:rFonts w:eastAsia="Times New Roman" w:cs="Times New Roman"/>
          <w:szCs w:val="24"/>
          <w:lang w:val="en-US" w:eastAsia="en-GB"/>
        </w:rPr>
        <w:t>(a)</w:t>
      </w:r>
      <w:r w:rsidRPr="00A52517">
        <w:rPr>
          <w:rFonts w:eastAsia="Times New Roman" w:cs="Times New Roman"/>
          <w:szCs w:val="24"/>
          <w:lang w:val="en-US" w:eastAsia="en-GB"/>
        </w:rPr>
        <w:tab/>
        <w:t xml:space="preserve">taking the most efficient actions to </w:t>
      </w:r>
      <w:r>
        <w:rPr>
          <w:rFonts w:eastAsia="Times New Roman" w:cs="Times New Roman"/>
          <w:szCs w:val="24"/>
          <w:lang w:val="en-US" w:eastAsia="en-GB"/>
        </w:rPr>
        <w:t xml:space="preserve">operate </w:t>
      </w:r>
      <w:r w:rsidRPr="00A52517">
        <w:rPr>
          <w:rFonts w:eastAsia="Times New Roman" w:cs="Times New Roman"/>
          <w:szCs w:val="24"/>
          <w:lang w:val="en-US" w:eastAsia="en-GB"/>
        </w:rPr>
        <w:t xml:space="preserve">the national electricity transmission system based on </w:t>
      </w:r>
      <w:r>
        <w:rPr>
          <w:rFonts w:eastAsia="Times New Roman" w:cs="Times New Roman"/>
          <w:szCs w:val="24"/>
          <w:lang w:val="en-US" w:eastAsia="en-GB"/>
        </w:rPr>
        <w:t xml:space="preserve">all of </w:t>
      </w:r>
      <w:r w:rsidRPr="00A52517">
        <w:rPr>
          <w:rFonts w:eastAsia="Times New Roman" w:cs="Times New Roman"/>
          <w:szCs w:val="24"/>
          <w:lang w:val="en-US" w:eastAsia="en-GB"/>
        </w:rPr>
        <w:t xml:space="preserve">the </w:t>
      </w:r>
      <w:r>
        <w:rPr>
          <w:rFonts w:eastAsia="Times New Roman" w:cs="Times New Roman"/>
          <w:szCs w:val="24"/>
          <w:lang w:val="en-US" w:eastAsia="en-GB"/>
        </w:rPr>
        <w:t xml:space="preserve">relevant </w:t>
      </w:r>
      <w:r w:rsidRPr="00A52517">
        <w:rPr>
          <w:rFonts w:eastAsia="Times New Roman" w:cs="Times New Roman"/>
          <w:szCs w:val="24"/>
          <w:lang w:val="en-US" w:eastAsia="en-GB"/>
        </w:rPr>
        <w:t xml:space="preserve">information the licensee had </w:t>
      </w:r>
      <w:r>
        <w:rPr>
          <w:rFonts w:eastAsia="Times New Roman" w:cs="Times New Roman"/>
          <w:szCs w:val="24"/>
          <w:lang w:val="en-US" w:eastAsia="en-GB"/>
        </w:rPr>
        <w:t xml:space="preserve">available </w:t>
      </w:r>
      <w:r w:rsidRPr="00A52517">
        <w:rPr>
          <w:rFonts w:eastAsia="Times New Roman" w:cs="Times New Roman"/>
          <w:szCs w:val="24"/>
          <w:lang w:val="en-US" w:eastAsia="en-GB"/>
        </w:rPr>
        <w:t xml:space="preserve">at the time; </w:t>
      </w:r>
    </w:p>
    <w:p w14:paraId="71146783" w14:textId="77777777" w:rsidR="00DB72E2" w:rsidRPr="00A52517" w:rsidRDefault="00DB72E2" w:rsidP="00DB72E2">
      <w:pPr>
        <w:spacing w:after="200" w:line="276" w:lineRule="auto"/>
        <w:ind w:left="1134" w:hanging="567"/>
        <w:rPr>
          <w:rFonts w:eastAsia="Times New Roman" w:cs="Times New Roman"/>
          <w:szCs w:val="24"/>
          <w:lang w:val="en-US" w:eastAsia="en-GB"/>
        </w:rPr>
      </w:pPr>
      <w:r w:rsidRPr="00A52517">
        <w:rPr>
          <w:rFonts w:eastAsia="Times New Roman" w:cs="Times New Roman"/>
          <w:szCs w:val="24"/>
          <w:lang w:val="en-US" w:eastAsia="en-GB"/>
        </w:rPr>
        <w:t>(b)</w:t>
      </w:r>
      <w:r w:rsidRPr="00A52517">
        <w:rPr>
          <w:rFonts w:eastAsia="Times New Roman" w:cs="Times New Roman"/>
          <w:szCs w:val="24"/>
          <w:lang w:val="en-US" w:eastAsia="en-GB"/>
        </w:rPr>
        <w:tab/>
        <w:t xml:space="preserve">taking into account the impact such actions have on competition in the wholesale electricity market and on </w:t>
      </w:r>
      <w:r>
        <w:rPr>
          <w:rFonts w:eastAsia="Times New Roman" w:cs="Times New Roman"/>
          <w:szCs w:val="24"/>
          <w:lang w:val="en-US" w:eastAsia="en-GB"/>
        </w:rPr>
        <w:t xml:space="preserve">[economic, efficient and coordinated operation and development of the] </w:t>
      </w:r>
      <w:r w:rsidRPr="00A52517">
        <w:rPr>
          <w:rFonts w:eastAsia="Times New Roman" w:cs="Times New Roman"/>
          <w:szCs w:val="24"/>
          <w:lang w:val="en-US" w:eastAsia="en-GB"/>
        </w:rPr>
        <w:t>total system,</w:t>
      </w:r>
    </w:p>
    <w:p w14:paraId="36D3F86A" w14:textId="77777777" w:rsidR="00DB72E2" w:rsidRPr="00A52517" w:rsidRDefault="00DB72E2" w:rsidP="00DB72E2">
      <w:pPr>
        <w:spacing w:after="200" w:line="276" w:lineRule="auto"/>
        <w:ind w:left="1134" w:hanging="567"/>
        <w:rPr>
          <w:rFonts w:eastAsia="Times New Roman" w:cs="Times New Roman"/>
          <w:szCs w:val="24"/>
          <w:lang w:val="en-US" w:eastAsia="en-GB"/>
        </w:rPr>
      </w:pPr>
      <w:r w:rsidRPr="00A52517">
        <w:rPr>
          <w:rFonts w:eastAsia="Times New Roman" w:cs="Times New Roman"/>
          <w:szCs w:val="24"/>
          <w:lang w:val="en-US" w:eastAsia="en-GB"/>
        </w:rPr>
        <w:tab/>
        <w:t xml:space="preserve">and in doing so, the licensee </w:t>
      </w:r>
      <w:r>
        <w:rPr>
          <w:rFonts w:eastAsia="Times New Roman" w:cs="Times New Roman"/>
          <w:szCs w:val="24"/>
          <w:lang w:val="en-US" w:eastAsia="en-GB"/>
        </w:rPr>
        <w:t>must</w:t>
      </w:r>
      <w:r w:rsidRPr="00A52517">
        <w:rPr>
          <w:rFonts w:eastAsia="Times New Roman" w:cs="Times New Roman"/>
          <w:szCs w:val="24"/>
          <w:lang w:val="en-US" w:eastAsia="en-GB"/>
        </w:rPr>
        <w:t>:</w:t>
      </w:r>
    </w:p>
    <w:p w14:paraId="7CEDBCAB" w14:textId="77777777" w:rsidR="00DB72E2" w:rsidRDefault="00DB72E2" w:rsidP="00DB72E2">
      <w:pPr>
        <w:pStyle w:val="ListParagraph"/>
        <w:spacing w:after="200" w:line="276" w:lineRule="auto"/>
        <w:ind w:left="1854"/>
        <w:rPr>
          <w:rFonts w:eastAsia="Times New Roman" w:cs="Times New Roman"/>
          <w:szCs w:val="24"/>
          <w:lang w:val="en-US" w:eastAsia="en-GB"/>
        </w:rPr>
      </w:pPr>
    </w:p>
    <w:p w14:paraId="476BD4DF" w14:textId="77777777" w:rsidR="00DB72E2" w:rsidRPr="00714CD7" w:rsidRDefault="00DB72E2" w:rsidP="005857B0">
      <w:pPr>
        <w:pStyle w:val="ListParagraph"/>
        <w:numPr>
          <w:ilvl w:val="0"/>
          <w:numId w:val="26"/>
        </w:numPr>
        <w:spacing w:after="200" w:line="276" w:lineRule="auto"/>
        <w:contextualSpacing/>
        <w:rPr>
          <w:rFonts w:eastAsia="Times New Roman" w:cs="Times New Roman"/>
          <w:szCs w:val="24"/>
          <w:lang w:val="en-US" w:eastAsia="en-GB"/>
        </w:rPr>
      </w:pPr>
      <w:r w:rsidRPr="00714CD7">
        <w:rPr>
          <w:rFonts w:eastAsia="Times New Roman" w:cs="Times New Roman"/>
          <w:szCs w:val="24"/>
          <w:lang w:val="en-US" w:eastAsia="en-GB"/>
        </w:rPr>
        <w:t xml:space="preserve">consider the likely impact any such action would have on: </w:t>
      </w:r>
    </w:p>
    <w:p w14:paraId="0ED24675" w14:textId="77777777" w:rsidR="00DB72E2" w:rsidRPr="00A52517" w:rsidRDefault="00DB72E2" w:rsidP="00DB72E2">
      <w:pPr>
        <w:spacing w:after="200" w:line="276" w:lineRule="auto"/>
        <w:ind w:left="1843"/>
        <w:rPr>
          <w:rFonts w:eastAsia="Times New Roman" w:cs="Times New Roman"/>
          <w:szCs w:val="24"/>
          <w:lang w:val="en-US" w:eastAsia="en-GB"/>
        </w:rPr>
      </w:pPr>
      <w:r w:rsidRPr="00A52517">
        <w:rPr>
          <w:rFonts w:eastAsia="Times New Roman" w:cs="Times New Roman"/>
          <w:szCs w:val="24"/>
          <w:lang w:val="en-US" w:eastAsia="en-GB"/>
        </w:rPr>
        <w:t>(aa)</w:t>
      </w:r>
      <w:r w:rsidRPr="00A52517">
        <w:rPr>
          <w:rFonts w:eastAsia="Times New Roman" w:cs="Times New Roman"/>
          <w:szCs w:val="24"/>
          <w:lang w:val="en-US" w:eastAsia="en-GB"/>
        </w:rPr>
        <w:tab/>
        <w:t xml:space="preserve">wholesale electricity market price signals; </w:t>
      </w:r>
    </w:p>
    <w:p w14:paraId="33E5A902" w14:textId="77777777" w:rsidR="00DB72E2" w:rsidRPr="00A52517" w:rsidRDefault="00DB72E2" w:rsidP="00DB72E2">
      <w:pPr>
        <w:spacing w:after="200" w:line="276" w:lineRule="auto"/>
        <w:ind w:left="1843"/>
        <w:rPr>
          <w:rFonts w:eastAsia="Times New Roman" w:cs="Times New Roman"/>
          <w:szCs w:val="24"/>
          <w:lang w:val="en-US" w:eastAsia="en-GB"/>
        </w:rPr>
      </w:pPr>
      <w:r w:rsidRPr="00A52517">
        <w:rPr>
          <w:rFonts w:eastAsia="Times New Roman" w:cs="Times New Roman"/>
          <w:szCs w:val="24"/>
          <w:lang w:val="en-US" w:eastAsia="en-GB"/>
        </w:rPr>
        <w:t>(bb)</w:t>
      </w:r>
      <w:r w:rsidRPr="00A52517">
        <w:rPr>
          <w:rFonts w:eastAsia="Times New Roman" w:cs="Times New Roman"/>
          <w:szCs w:val="24"/>
          <w:lang w:val="en-US" w:eastAsia="en-GB"/>
        </w:rPr>
        <w:tab/>
        <w:t>the behaviour of electricity market participants; and</w:t>
      </w:r>
    </w:p>
    <w:p w14:paraId="0C91758A" w14:textId="77777777" w:rsidR="00DB72E2" w:rsidRPr="00A52517" w:rsidRDefault="00DB72E2" w:rsidP="00DB72E2">
      <w:pPr>
        <w:spacing w:after="200" w:line="276" w:lineRule="auto"/>
        <w:ind w:left="1843"/>
        <w:rPr>
          <w:rFonts w:eastAsia="Times New Roman" w:cs="Times New Roman"/>
          <w:szCs w:val="24"/>
          <w:lang w:val="en-US" w:eastAsia="en-GB"/>
        </w:rPr>
      </w:pPr>
      <w:r w:rsidRPr="00A52517">
        <w:rPr>
          <w:rFonts w:eastAsia="Times New Roman" w:cs="Times New Roman"/>
          <w:szCs w:val="24"/>
          <w:lang w:val="en-US" w:eastAsia="en-GB"/>
        </w:rPr>
        <w:t>(cc)</w:t>
      </w:r>
      <w:r w:rsidRPr="00A52517">
        <w:rPr>
          <w:rFonts w:eastAsia="Times New Roman" w:cs="Times New Roman"/>
          <w:szCs w:val="24"/>
          <w:lang w:val="en-US" w:eastAsia="en-GB"/>
        </w:rPr>
        <w:tab/>
        <w:t>the efficiency of the national electricity transmission system;</w:t>
      </w:r>
    </w:p>
    <w:p w14:paraId="4356F15F" w14:textId="77777777" w:rsidR="00DB72E2" w:rsidRPr="00A52517" w:rsidRDefault="00DB72E2" w:rsidP="00DB72E2">
      <w:pPr>
        <w:spacing w:after="200" w:line="276" w:lineRule="auto"/>
        <w:ind w:left="1134" w:hanging="567"/>
        <w:rPr>
          <w:rFonts w:eastAsia="Times New Roman" w:cs="Times New Roman"/>
          <w:szCs w:val="24"/>
          <w:lang w:val="en-US" w:eastAsia="en-GB"/>
        </w:rPr>
      </w:pPr>
      <w:r w:rsidRPr="00A52517">
        <w:rPr>
          <w:rFonts w:eastAsia="Times New Roman" w:cs="Times New Roman"/>
          <w:szCs w:val="24"/>
          <w:lang w:val="en-US" w:eastAsia="en-GB"/>
        </w:rPr>
        <w:t>(c)</w:t>
      </w:r>
      <w:r w:rsidRPr="00A52517">
        <w:rPr>
          <w:rFonts w:eastAsia="Times New Roman" w:cs="Times New Roman"/>
          <w:szCs w:val="24"/>
          <w:lang w:val="en-US" w:eastAsia="en-GB"/>
        </w:rPr>
        <w:tab/>
        <w:t>considering the impact any action would have on the total system;</w:t>
      </w:r>
      <w:r w:rsidRPr="00A52517" w:rsidDel="00EB1EDB">
        <w:rPr>
          <w:rFonts w:eastAsia="Times New Roman" w:cs="Times New Roman"/>
          <w:szCs w:val="24"/>
          <w:lang w:val="en-US" w:eastAsia="en-GB"/>
        </w:rPr>
        <w:t xml:space="preserve"> </w:t>
      </w:r>
    </w:p>
    <w:p w14:paraId="797692DD" w14:textId="77777777" w:rsidR="00DB72E2" w:rsidRPr="00A52517" w:rsidRDefault="00DB72E2" w:rsidP="00DB72E2">
      <w:pPr>
        <w:spacing w:after="200" w:line="276" w:lineRule="auto"/>
        <w:ind w:left="1134" w:hanging="567"/>
        <w:rPr>
          <w:rFonts w:eastAsia="Times New Roman" w:cs="Times New Roman"/>
          <w:szCs w:val="24"/>
          <w:lang w:val="en-US" w:eastAsia="en-GB"/>
        </w:rPr>
      </w:pPr>
      <w:r w:rsidRPr="00A52517">
        <w:rPr>
          <w:rFonts w:eastAsia="Times New Roman" w:cs="Times New Roman"/>
          <w:szCs w:val="24"/>
          <w:lang w:val="en-US" w:eastAsia="en-GB"/>
        </w:rPr>
        <w:t>(d)</w:t>
      </w:r>
      <w:r w:rsidRPr="00A52517">
        <w:rPr>
          <w:rFonts w:eastAsia="Times New Roman" w:cs="Times New Roman"/>
          <w:szCs w:val="24"/>
          <w:lang w:val="en-US" w:eastAsia="en-GB"/>
        </w:rPr>
        <w:tab/>
        <w:t>optimising the timing of transmission outages under the outage plan on the national electricity transmission system;</w:t>
      </w:r>
    </w:p>
    <w:p w14:paraId="54ED21D1" w14:textId="77777777" w:rsidR="00DB72E2" w:rsidRDefault="00DB72E2" w:rsidP="00DB72E2">
      <w:pPr>
        <w:spacing w:after="200" w:line="276" w:lineRule="auto"/>
        <w:ind w:left="1134" w:hanging="567"/>
        <w:rPr>
          <w:rFonts w:eastAsia="Times New Roman" w:cs="Times New Roman"/>
          <w:szCs w:val="24"/>
          <w:lang w:val="en-US" w:eastAsia="en-GB"/>
        </w:rPr>
      </w:pPr>
      <w:r w:rsidRPr="00A52517">
        <w:rPr>
          <w:rFonts w:eastAsia="Times New Roman" w:cs="Times New Roman"/>
          <w:szCs w:val="24"/>
          <w:lang w:val="en-US" w:eastAsia="en-GB"/>
        </w:rPr>
        <w:t>(e)</w:t>
      </w:r>
      <w:r w:rsidRPr="00A52517">
        <w:rPr>
          <w:rFonts w:eastAsia="Times New Roman" w:cs="Times New Roman"/>
          <w:szCs w:val="24"/>
          <w:lang w:val="en-US" w:eastAsia="en-GB"/>
        </w:rPr>
        <w:tab/>
      </w:r>
      <w:r w:rsidRPr="00CA64FC">
        <w:rPr>
          <w:rFonts w:eastAsia="Times New Roman" w:cs="Times New Roman"/>
          <w:szCs w:val="24"/>
          <w:lang w:eastAsia="en-GB"/>
        </w:rPr>
        <w:t>publishing easily accessible information which the licensee holds to generate value for consumers and stakeholders, including but not limited to ensuring information services are designed to meet the needs of the service users</w:t>
      </w:r>
      <w:r>
        <w:rPr>
          <w:rFonts w:eastAsia="Times New Roman" w:cs="Times New Roman"/>
          <w:szCs w:val="24"/>
          <w:lang w:val="en-US" w:eastAsia="en-GB"/>
        </w:rPr>
        <w:t>;</w:t>
      </w:r>
    </w:p>
    <w:p w14:paraId="283740BE" w14:textId="77777777" w:rsidR="00DB72E2" w:rsidRDefault="00DB72E2" w:rsidP="00DB72E2">
      <w:pPr>
        <w:spacing w:after="200" w:line="276" w:lineRule="auto"/>
        <w:ind w:left="1134" w:hanging="567"/>
        <w:rPr>
          <w:lang w:val="en-US" w:eastAsia="en-GB"/>
        </w:rPr>
      </w:pPr>
      <w:r>
        <w:rPr>
          <w:rFonts w:eastAsia="Times New Roman" w:cs="Times New Roman"/>
          <w:szCs w:val="24"/>
          <w:lang w:val="en-US" w:eastAsia="en-GB"/>
        </w:rPr>
        <w:t xml:space="preserve">(f)     </w:t>
      </w:r>
      <w:r w:rsidRPr="00CA64FC">
        <w:rPr>
          <w:rFonts w:eastAsia="Times New Roman" w:cs="Times New Roman"/>
          <w:szCs w:val="24"/>
          <w:lang w:eastAsia="en-GB"/>
        </w:rPr>
        <w:t>publishing accurate forecasts of the long term development of the gas and electricity system and its needs under different scenarios</w:t>
      </w:r>
      <w:r>
        <w:rPr>
          <w:rFonts w:eastAsia="Times New Roman" w:cs="Times New Roman"/>
          <w:szCs w:val="24"/>
          <w:lang w:eastAsia="en-GB"/>
        </w:rPr>
        <w:t>;</w:t>
      </w:r>
    </w:p>
    <w:p w14:paraId="6ABB8F7D" w14:textId="77777777" w:rsidR="00DB72E2" w:rsidRPr="00A52517" w:rsidRDefault="00DB72E2" w:rsidP="00DB72E2">
      <w:pPr>
        <w:spacing w:after="200" w:line="276" w:lineRule="auto"/>
        <w:ind w:left="1134" w:hanging="567"/>
        <w:rPr>
          <w:rFonts w:eastAsia="Times New Roman" w:cs="Times New Roman"/>
          <w:szCs w:val="24"/>
          <w:lang w:val="en-US" w:eastAsia="en-GB"/>
        </w:rPr>
      </w:pPr>
      <w:r w:rsidRPr="00A52517">
        <w:rPr>
          <w:rFonts w:eastAsia="Times New Roman" w:cs="Times New Roman"/>
          <w:szCs w:val="24"/>
          <w:lang w:val="en-US" w:eastAsia="en-GB"/>
        </w:rPr>
        <w:t>(</w:t>
      </w:r>
      <w:r>
        <w:rPr>
          <w:rFonts w:eastAsia="Times New Roman" w:cs="Times New Roman"/>
          <w:szCs w:val="24"/>
          <w:lang w:val="en-US" w:eastAsia="en-GB"/>
        </w:rPr>
        <w:t>g</w:t>
      </w:r>
      <w:r w:rsidRPr="00A52517">
        <w:rPr>
          <w:rFonts w:eastAsia="Times New Roman" w:cs="Times New Roman"/>
          <w:szCs w:val="24"/>
          <w:lang w:val="en-US" w:eastAsia="en-GB"/>
        </w:rPr>
        <w:t>)</w:t>
      </w:r>
      <w:r w:rsidRPr="00A52517">
        <w:rPr>
          <w:rFonts w:eastAsia="Times New Roman" w:cs="Times New Roman"/>
          <w:szCs w:val="24"/>
          <w:lang w:val="en-US" w:eastAsia="en-GB"/>
        </w:rPr>
        <w:tab/>
        <w:t xml:space="preserve">producing and publishing accurate and unbiased forecasts of: </w:t>
      </w:r>
    </w:p>
    <w:p w14:paraId="387C9FC7" w14:textId="77777777" w:rsidR="00DB72E2" w:rsidRPr="00A52517" w:rsidRDefault="00DB72E2" w:rsidP="00DB72E2">
      <w:pPr>
        <w:spacing w:after="200" w:line="276" w:lineRule="auto"/>
        <w:ind w:left="1701" w:hanging="567"/>
        <w:rPr>
          <w:rFonts w:eastAsia="Times New Roman" w:cs="Times New Roman"/>
          <w:szCs w:val="24"/>
          <w:lang w:val="en-US" w:eastAsia="en-GB"/>
        </w:rPr>
      </w:pPr>
      <w:r w:rsidRPr="00A52517">
        <w:rPr>
          <w:rFonts w:eastAsia="Times New Roman" w:cs="Times New Roman"/>
          <w:szCs w:val="24"/>
          <w:lang w:val="en-US" w:eastAsia="en-GB"/>
        </w:rPr>
        <w:t>(i)</w:t>
      </w:r>
      <w:r w:rsidRPr="00A52517">
        <w:rPr>
          <w:rFonts w:eastAsia="Times New Roman" w:cs="Times New Roman"/>
          <w:szCs w:val="24"/>
          <w:lang w:val="en-US" w:eastAsia="en-GB"/>
        </w:rPr>
        <w:tab/>
        <w:t xml:space="preserve">indicated margin; </w:t>
      </w:r>
    </w:p>
    <w:p w14:paraId="200A6851" w14:textId="77777777" w:rsidR="00DB72E2" w:rsidRPr="00A52517" w:rsidRDefault="00DB72E2" w:rsidP="00DB72E2">
      <w:pPr>
        <w:spacing w:after="200" w:line="276" w:lineRule="auto"/>
        <w:ind w:left="1701" w:hanging="567"/>
        <w:rPr>
          <w:rFonts w:eastAsia="Times New Roman" w:cs="Times New Roman"/>
          <w:szCs w:val="24"/>
          <w:lang w:val="en-US" w:eastAsia="en-GB"/>
        </w:rPr>
      </w:pPr>
      <w:r w:rsidRPr="00A52517">
        <w:rPr>
          <w:rFonts w:eastAsia="Times New Roman" w:cs="Times New Roman"/>
          <w:szCs w:val="24"/>
          <w:lang w:val="en-US" w:eastAsia="en-GB"/>
        </w:rPr>
        <w:t>(ii)</w:t>
      </w:r>
      <w:r w:rsidRPr="00A52517">
        <w:rPr>
          <w:rFonts w:eastAsia="Times New Roman" w:cs="Times New Roman"/>
          <w:szCs w:val="24"/>
          <w:lang w:val="en-US" w:eastAsia="en-GB"/>
        </w:rPr>
        <w:tab/>
        <w:t>demand;</w:t>
      </w:r>
    </w:p>
    <w:p w14:paraId="4A50A8CB" w14:textId="77777777" w:rsidR="00DB72E2" w:rsidRPr="00280415" w:rsidRDefault="00DB72E2" w:rsidP="005857B0">
      <w:pPr>
        <w:pStyle w:val="ListParagraph"/>
        <w:numPr>
          <w:ilvl w:val="0"/>
          <w:numId w:val="27"/>
        </w:numPr>
        <w:spacing w:after="200" w:line="480" w:lineRule="auto"/>
        <w:contextualSpacing/>
        <w:rPr>
          <w:rFonts w:eastAsia="Times New Roman" w:cs="Times New Roman"/>
          <w:szCs w:val="24"/>
          <w:lang w:val="en-US" w:eastAsia="en-GB"/>
        </w:rPr>
      </w:pPr>
      <w:r>
        <w:rPr>
          <w:rFonts w:eastAsia="Times New Roman" w:cs="Times New Roman"/>
          <w:szCs w:val="24"/>
          <w:lang w:val="en-US" w:eastAsia="en-GB"/>
        </w:rPr>
        <w:t xml:space="preserve">   </w:t>
      </w:r>
      <w:r w:rsidRPr="00280415">
        <w:rPr>
          <w:rFonts w:eastAsia="Times New Roman" w:cs="Times New Roman"/>
          <w:szCs w:val="24"/>
          <w:lang w:val="en-US" w:eastAsia="en-GB"/>
        </w:rPr>
        <w:t>wind generation output;</w:t>
      </w:r>
    </w:p>
    <w:p w14:paraId="13684486" w14:textId="77777777" w:rsidR="00DB72E2" w:rsidRPr="00280415" w:rsidRDefault="00DB72E2" w:rsidP="005857B0">
      <w:pPr>
        <w:pStyle w:val="ListParagraph"/>
        <w:numPr>
          <w:ilvl w:val="0"/>
          <w:numId w:val="27"/>
        </w:numPr>
        <w:spacing w:after="200" w:line="480" w:lineRule="auto"/>
        <w:contextualSpacing/>
        <w:rPr>
          <w:rFonts w:eastAsia="Times New Roman" w:cs="Times New Roman"/>
          <w:szCs w:val="24"/>
          <w:lang w:val="en-US" w:eastAsia="en-GB"/>
        </w:rPr>
      </w:pPr>
      <w:r>
        <w:rPr>
          <w:rFonts w:eastAsia="Times New Roman" w:cs="Times New Roman"/>
          <w:szCs w:val="24"/>
          <w:lang w:val="en-US" w:eastAsia="en-GB"/>
        </w:rPr>
        <w:t xml:space="preserve">   </w:t>
      </w:r>
      <w:r w:rsidRPr="00280415">
        <w:rPr>
          <w:rFonts w:eastAsia="Times New Roman" w:cs="Times New Roman"/>
          <w:szCs w:val="24"/>
          <w:lang w:val="en-US" w:eastAsia="en-GB"/>
        </w:rPr>
        <w:t>solar</w:t>
      </w:r>
      <w:r>
        <w:rPr>
          <w:rFonts w:eastAsia="Times New Roman" w:cs="Times New Roman"/>
          <w:szCs w:val="24"/>
          <w:lang w:val="en-US" w:eastAsia="en-GB"/>
        </w:rPr>
        <w:t xml:space="preserve"> generation output</w:t>
      </w:r>
      <w:r w:rsidRPr="00280415">
        <w:rPr>
          <w:rFonts w:eastAsia="Times New Roman" w:cs="Times New Roman"/>
          <w:szCs w:val="24"/>
          <w:lang w:val="en-US" w:eastAsia="en-GB"/>
        </w:rPr>
        <w:t>;</w:t>
      </w:r>
    </w:p>
    <w:p w14:paraId="221974D1" w14:textId="77777777" w:rsidR="00DB72E2" w:rsidRPr="00280415" w:rsidRDefault="00DB72E2" w:rsidP="005857B0">
      <w:pPr>
        <w:pStyle w:val="ListParagraph"/>
        <w:numPr>
          <w:ilvl w:val="0"/>
          <w:numId w:val="27"/>
        </w:numPr>
        <w:spacing w:after="200" w:line="360" w:lineRule="auto"/>
        <w:contextualSpacing/>
        <w:rPr>
          <w:rFonts w:eastAsia="Times New Roman" w:cs="Times New Roman"/>
          <w:szCs w:val="24"/>
          <w:lang w:val="en-US" w:eastAsia="en-GB"/>
        </w:rPr>
      </w:pPr>
      <w:r w:rsidRPr="00280415">
        <w:rPr>
          <w:rFonts w:eastAsia="Times New Roman" w:cs="Times New Roman"/>
          <w:szCs w:val="24"/>
          <w:lang w:val="en-US" w:eastAsia="en-GB"/>
        </w:rPr>
        <w:t xml:space="preserve"> </w:t>
      </w:r>
      <w:r>
        <w:rPr>
          <w:rFonts w:eastAsia="Times New Roman" w:cs="Times New Roman"/>
          <w:szCs w:val="24"/>
          <w:lang w:val="en-US" w:eastAsia="en-GB"/>
        </w:rPr>
        <w:t xml:space="preserve">  carbon intensity; </w:t>
      </w:r>
      <w:r w:rsidRPr="00280415">
        <w:rPr>
          <w:rFonts w:eastAsia="Times New Roman" w:cs="Times New Roman"/>
          <w:szCs w:val="24"/>
          <w:lang w:val="en-US" w:eastAsia="en-GB"/>
        </w:rPr>
        <w:t xml:space="preserve">and </w:t>
      </w:r>
    </w:p>
    <w:p w14:paraId="45A328E1" w14:textId="77777777" w:rsidR="00DB72E2" w:rsidRDefault="00DB72E2" w:rsidP="00DB72E2">
      <w:pPr>
        <w:spacing w:after="200" w:line="276" w:lineRule="auto"/>
        <w:ind w:left="1701" w:hanging="567"/>
        <w:rPr>
          <w:rFonts w:cs="Times New Roman"/>
          <w:szCs w:val="24"/>
          <w:lang w:val="en-US" w:eastAsia="en-GB"/>
        </w:rPr>
      </w:pPr>
      <w:r w:rsidRPr="00A52517">
        <w:rPr>
          <w:rFonts w:eastAsia="Times New Roman" w:cs="Times New Roman"/>
          <w:szCs w:val="24"/>
          <w:lang w:val="en-US" w:eastAsia="en-GB"/>
        </w:rPr>
        <w:t>(iv)</w:t>
      </w:r>
      <w:r w:rsidRPr="00A52517">
        <w:rPr>
          <w:rFonts w:eastAsia="Times New Roman" w:cs="Times New Roman"/>
          <w:szCs w:val="24"/>
          <w:lang w:val="en-US" w:eastAsia="en-GB"/>
        </w:rPr>
        <w:tab/>
        <w:t>balancing costs;</w:t>
      </w:r>
    </w:p>
    <w:p w14:paraId="1F6406FF" w14:textId="77777777" w:rsidR="00DB72E2" w:rsidRPr="00FD025E" w:rsidRDefault="00DB72E2" w:rsidP="00DB72E2">
      <w:pPr>
        <w:spacing w:after="200" w:line="276" w:lineRule="auto"/>
        <w:ind w:left="1134" w:hanging="425"/>
        <w:rPr>
          <w:rFonts w:eastAsia="Times New Roman" w:cs="Times New Roman"/>
          <w:szCs w:val="24"/>
          <w:lang w:val="en-US" w:eastAsia="en-GB"/>
        </w:rPr>
      </w:pPr>
      <w:r w:rsidRPr="00762C65">
        <w:rPr>
          <w:rFonts w:eastAsia="Times New Roman" w:cs="Times New Roman"/>
          <w:szCs w:val="24"/>
          <w:lang w:val="en-US" w:eastAsia="en-GB"/>
        </w:rPr>
        <w:t>(</w:t>
      </w:r>
      <w:r>
        <w:rPr>
          <w:rFonts w:eastAsia="Times New Roman" w:cs="Times New Roman"/>
          <w:szCs w:val="24"/>
          <w:lang w:val="en-US" w:eastAsia="en-GB"/>
        </w:rPr>
        <w:t>h</w:t>
      </w:r>
      <w:r w:rsidRPr="00762C65">
        <w:rPr>
          <w:rFonts w:eastAsia="Times New Roman" w:cs="Times New Roman"/>
          <w:szCs w:val="24"/>
          <w:lang w:val="en-US" w:eastAsia="en-GB"/>
        </w:rPr>
        <w:t>)</w:t>
      </w:r>
      <w:r w:rsidRPr="00762C65">
        <w:rPr>
          <w:rFonts w:eastAsia="Times New Roman" w:cs="Times New Roman"/>
          <w:szCs w:val="24"/>
          <w:lang w:val="en-US" w:eastAsia="en-GB"/>
        </w:rPr>
        <w:tab/>
      </w:r>
      <w:r w:rsidRPr="0074604F">
        <w:rPr>
          <w:rFonts w:eastAsia="Times New Roman" w:cs="Times New Roman"/>
          <w:szCs w:val="24"/>
          <w:lang w:val="en-US" w:eastAsia="en-GB"/>
        </w:rPr>
        <w:t xml:space="preserve">procuring balancing services to ensure operational security subject to the           following: </w:t>
      </w:r>
    </w:p>
    <w:p w14:paraId="5B6D3482" w14:textId="77777777" w:rsidR="00DB72E2" w:rsidRDefault="00DB72E2" w:rsidP="00DB72E2">
      <w:pPr>
        <w:spacing w:after="200" w:line="276" w:lineRule="auto"/>
        <w:ind w:left="1559" w:hanging="425"/>
        <w:rPr>
          <w:rFonts w:eastAsia="Times New Roman" w:cs="Times New Roman"/>
          <w:szCs w:val="24"/>
          <w:lang w:val="en-US" w:eastAsia="en-GB"/>
        </w:rPr>
      </w:pPr>
      <w:r w:rsidRPr="0074604F" w:rsidDel="0074604F">
        <w:rPr>
          <w:rFonts w:cs="Times New Roman"/>
          <w:szCs w:val="24"/>
          <w:lang w:val="en-US" w:eastAsia="en-GB"/>
        </w:rPr>
        <w:t xml:space="preserve"> </w:t>
      </w:r>
      <w:r w:rsidRPr="00762C65">
        <w:rPr>
          <w:rFonts w:eastAsia="Times New Roman" w:cs="Times New Roman"/>
          <w:szCs w:val="24"/>
          <w:lang w:val="en-US" w:eastAsia="en-GB"/>
        </w:rPr>
        <w:t>(</w:t>
      </w:r>
      <w:r>
        <w:rPr>
          <w:rFonts w:eastAsia="Times New Roman" w:cs="Times New Roman"/>
          <w:szCs w:val="24"/>
          <w:lang w:val="en-US" w:eastAsia="en-GB"/>
        </w:rPr>
        <w:t>i</w:t>
      </w:r>
      <w:r w:rsidRPr="00762C65">
        <w:rPr>
          <w:rFonts w:eastAsia="Times New Roman" w:cs="Times New Roman"/>
          <w:szCs w:val="24"/>
          <w:lang w:val="en-US" w:eastAsia="en-GB"/>
        </w:rPr>
        <w:t>)</w:t>
      </w:r>
      <w:r w:rsidRPr="00762C65">
        <w:rPr>
          <w:rFonts w:eastAsia="Times New Roman" w:cs="Times New Roman"/>
          <w:szCs w:val="24"/>
          <w:lang w:val="en-US" w:eastAsia="en-GB"/>
        </w:rPr>
        <w:tab/>
        <w:t xml:space="preserve">ensuring the procurement of balancing services </w:t>
      </w:r>
      <w:r>
        <w:rPr>
          <w:rFonts w:eastAsia="Times New Roman" w:cs="Times New Roman"/>
          <w:szCs w:val="24"/>
          <w:lang w:val="en-US" w:eastAsia="en-GB"/>
        </w:rPr>
        <w:t>is subject to transparent, non-discriminatory and market-based procedures;</w:t>
      </w:r>
    </w:p>
    <w:p w14:paraId="07845132" w14:textId="77777777" w:rsidR="00DB72E2" w:rsidRDefault="00DB72E2" w:rsidP="00DB72E2">
      <w:pPr>
        <w:spacing w:after="200" w:line="276" w:lineRule="auto"/>
        <w:ind w:left="1134"/>
        <w:rPr>
          <w:rFonts w:eastAsia="Times New Roman" w:cs="Times New Roman"/>
          <w:szCs w:val="24"/>
          <w:lang w:val="en-US" w:eastAsia="en-GB"/>
        </w:rPr>
      </w:pPr>
      <w:r w:rsidRPr="00A52517">
        <w:rPr>
          <w:rFonts w:eastAsia="Times New Roman" w:cs="Times New Roman"/>
          <w:szCs w:val="24"/>
          <w:lang w:val="en-US" w:eastAsia="en-GB"/>
        </w:rPr>
        <w:t xml:space="preserve">and in doing so, the licensee </w:t>
      </w:r>
      <w:r>
        <w:rPr>
          <w:rFonts w:eastAsia="Times New Roman" w:cs="Times New Roman"/>
          <w:szCs w:val="24"/>
          <w:lang w:val="en-US" w:eastAsia="en-GB"/>
        </w:rPr>
        <w:t>must</w:t>
      </w:r>
      <w:r w:rsidRPr="00A52517">
        <w:rPr>
          <w:rFonts w:eastAsia="Times New Roman" w:cs="Times New Roman"/>
          <w:szCs w:val="24"/>
          <w:lang w:val="en-US" w:eastAsia="en-GB"/>
        </w:rPr>
        <w:t>:</w:t>
      </w:r>
    </w:p>
    <w:p w14:paraId="7A2BA934" w14:textId="77777777" w:rsidR="00DB72E2" w:rsidRDefault="00DB72E2" w:rsidP="005857B0">
      <w:pPr>
        <w:pStyle w:val="ListParagraph"/>
        <w:numPr>
          <w:ilvl w:val="0"/>
          <w:numId w:val="28"/>
        </w:numPr>
        <w:spacing w:after="200" w:line="276" w:lineRule="auto"/>
        <w:contextualSpacing/>
        <w:rPr>
          <w:rFonts w:eastAsia="Times New Roman" w:cs="Times New Roman"/>
          <w:szCs w:val="24"/>
          <w:lang w:val="en-US" w:eastAsia="en-GB"/>
        </w:rPr>
      </w:pPr>
      <w:r>
        <w:rPr>
          <w:rFonts w:eastAsia="Times New Roman" w:cs="Times New Roman"/>
          <w:szCs w:val="24"/>
          <w:lang w:val="en-US" w:eastAsia="en-GB"/>
        </w:rPr>
        <w:t xml:space="preserve">publish </w:t>
      </w:r>
      <w:r w:rsidRPr="00871E5F">
        <w:rPr>
          <w:rFonts w:eastAsia="Times New Roman" w:cs="Times New Roman"/>
          <w:szCs w:val="24"/>
          <w:lang w:val="en-US" w:eastAsia="en-GB"/>
        </w:rPr>
        <w:t>total costs and volumes of each bal</w:t>
      </w:r>
      <w:r>
        <w:rPr>
          <w:rFonts w:eastAsia="Times New Roman" w:cs="Times New Roman"/>
          <w:szCs w:val="24"/>
          <w:lang w:val="en-US" w:eastAsia="en-GB"/>
        </w:rPr>
        <w:t>ancing service represented in a consistent form across an</w:t>
      </w:r>
      <w:r w:rsidRPr="00871E5F">
        <w:rPr>
          <w:rFonts w:eastAsia="Times New Roman" w:cs="Times New Roman"/>
          <w:szCs w:val="24"/>
          <w:lang w:val="en-US" w:eastAsia="en-GB"/>
        </w:rPr>
        <w:t xml:space="preserve"> appropriate time </w:t>
      </w:r>
      <w:r>
        <w:rPr>
          <w:rFonts w:eastAsia="Times New Roman" w:cs="Times New Roman"/>
          <w:szCs w:val="24"/>
          <w:lang w:val="en-US" w:eastAsia="en-GB"/>
        </w:rPr>
        <w:t>segmentation;</w:t>
      </w:r>
    </w:p>
    <w:p w14:paraId="78071903" w14:textId="77777777" w:rsidR="00DB72E2" w:rsidRPr="00030CD5" w:rsidRDefault="00DB72E2" w:rsidP="00DB72E2">
      <w:pPr>
        <w:pStyle w:val="ListParagraph"/>
        <w:spacing w:after="200" w:line="276" w:lineRule="auto"/>
        <w:ind w:left="1494"/>
        <w:rPr>
          <w:rFonts w:eastAsia="Times New Roman" w:cs="Times New Roman"/>
          <w:szCs w:val="24"/>
          <w:lang w:val="en-US" w:eastAsia="en-GB"/>
        </w:rPr>
      </w:pPr>
    </w:p>
    <w:p w14:paraId="4357824C" w14:textId="77777777" w:rsidR="00DB72E2" w:rsidRDefault="00DB72E2" w:rsidP="005857B0">
      <w:pPr>
        <w:pStyle w:val="ListParagraph"/>
        <w:numPr>
          <w:ilvl w:val="0"/>
          <w:numId w:val="28"/>
        </w:numPr>
        <w:spacing w:after="200" w:line="276" w:lineRule="auto"/>
        <w:contextualSpacing/>
        <w:rPr>
          <w:rFonts w:eastAsia="Times New Roman" w:cs="Times New Roman"/>
          <w:szCs w:val="24"/>
          <w:lang w:val="en-US" w:eastAsia="en-GB"/>
        </w:rPr>
      </w:pPr>
      <w:r>
        <w:rPr>
          <w:rFonts w:eastAsia="Times New Roman" w:cs="Times New Roman"/>
          <w:szCs w:val="24"/>
          <w:lang w:val="en-US" w:eastAsia="en-GB"/>
        </w:rPr>
        <w:t>publish price, volumes and end dates for all contracts held with balancing service providers for each service, where appropriate in an anonymised or aggregated format; and</w:t>
      </w:r>
    </w:p>
    <w:p w14:paraId="0F2E8158" w14:textId="77777777" w:rsidR="00DB72E2" w:rsidRDefault="00DB72E2" w:rsidP="00DB72E2">
      <w:pPr>
        <w:pStyle w:val="ListParagraph"/>
        <w:spacing w:after="200" w:line="276" w:lineRule="auto"/>
        <w:ind w:left="1494"/>
        <w:rPr>
          <w:rFonts w:eastAsia="Times New Roman" w:cs="Times New Roman"/>
          <w:szCs w:val="24"/>
          <w:lang w:val="en-US" w:eastAsia="en-GB"/>
        </w:rPr>
      </w:pPr>
    </w:p>
    <w:p w14:paraId="0624B762" w14:textId="77777777" w:rsidR="00DB72E2" w:rsidRPr="00030CD5" w:rsidRDefault="00DB72E2" w:rsidP="005857B0">
      <w:pPr>
        <w:pStyle w:val="ListParagraph"/>
        <w:numPr>
          <w:ilvl w:val="0"/>
          <w:numId w:val="28"/>
        </w:numPr>
        <w:spacing w:after="200" w:line="276" w:lineRule="auto"/>
        <w:contextualSpacing/>
        <w:rPr>
          <w:lang w:val="en-US" w:eastAsia="en-GB"/>
        </w:rPr>
      </w:pPr>
      <w:r>
        <w:rPr>
          <w:rFonts w:eastAsia="Times New Roman" w:cs="Times New Roman"/>
          <w:szCs w:val="24"/>
          <w:lang w:val="en-US" w:eastAsia="en-GB"/>
        </w:rPr>
        <w:t xml:space="preserve"> signal as far in advance as reasonably possible the forecasts volumes of all services the licensee will need to procure to operate the system</w:t>
      </w:r>
    </w:p>
    <w:p w14:paraId="499BD6BC" w14:textId="77777777" w:rsidR="00DB72E2" w:rsidRPr="0074604F" w:rsidRDefault="00DB72E2" w:rsidP="00DB72E2">
      <w:pPr>
        <w:spacing w:after="200" w:line="276" w:lineRule="auto"/>
        <w:ind w:left="1134" w:hanging="425"/>
        <w:rPr>
          <w:rFonts w:eastAsia="Times New Roman" w:cs="Times New Roman"/>
          <w:szCs w:val="24"/>
          <w:lang w:val="en-US" w:eastAsia="en-GB"/>
        </w:rPr>
      </w:pPr>
      <w:r w:rsidRPr="00762C65">
        <w:rPr>
          <w:rFonts w:eastAsia="Times New Roman" w:cs="Times New Roman"/>
          <w:szCs w:val="24"/>
          <w:lang w:val="en-US" w:eastAsia="en-GB"/>
        </w:rPr>
        <w:t>(</w:t>
      </w:r>
      <w:r>
        <w:rPr>
          <w:rFonts w:eastAsia="Times New Roman" w:cs="Times New Roman"/>
          <w:szCs w:val="24"/>
          <w:lang w:val="en-US" w:eastAsia="en-GB"/>
        </w:rPr>
        <w:t>i</w:t>
      </w:r>
      <w:r w:rsidRPr="00762C65">
        <w:rPr>
          <w:rFonts w:eastAsia="Times New Roman" w:cs="Times New Roman"/>
          <w:szCs w:val="24"/>
          <w:lang w:val="en-US" w:eastAsia="en-GB"/>
        </w:rPr>
        <w:t>)</w:t>
      </w:r>
      <w:r w:rsidRPr="00762C65">
        <w:rPr>
          <w:rFonts w:eastAsia="Times New Roman" w:cs="Times New Roman"/>
          <w:szCs w:val="24"/>
          <w:lang w:val="en-US" w:eastAsia="en-GB"/>
        </w:rPr>
        <w:tab/>
      </w:r>
      <w:r>
        <w:rPr>
          <w:rFonts w:eastAsia="Times New Roman" w:cs="Times New Roman"/>
          <w:szCs w:val="24"/>
          <w:lang w:val="en-US" w:eastAsia="en-GB"/>
        </w:rPr>
        <w:t>e</w:t>
      </w:r>
      <w:r w:rsidRPr="0074604F">
        <w:rPr>
          <w:rFonts w:eastAsia="Times New Roman" w:cs="Times New Roman"/>
          <w:szCs w:val="24"/>
          <w:lang w:val="en-US" w:eastAsia="en-GB"/>
        </w:rPr>
        <w:t xml:space="preserve">nsuring the effective and non-discriminatory participation of all qualified market participants in the provision of balancing services, including not unduly restricting new and existing service providers from competing </w:t>
      </w:r>
      <w:r>
        <w:rPr>
          <w:rFonts w:eastAsia="Times New Roman" w:cs="Times New Roman"/>
          <w:szCs w:val="24"/>
          <w:lang w:val="en-US" w:eastAsia="en-GB"/>
        </w:rPr>
        <w:t>for</w:t>
      </w:r>
      <w:r w:rsidRPr="0074604F">
        <w:rPr>
          <w:rFonts w:eastAsia="Times New Roman" w:cs="Times New Roman"/>
          <w:szCs w:val="24"/>
          <w:lang w:val="en-US" w:eastAsia="en-GB"/>
        </w:rPr>
        <w:t xml:space="preserve"> the provision of such services, and in doing so, the licensee shall:</w:t>
      </w:r>
    </w:p>
    <w:p w14:paraId="7A89C39C" w14:textId="77777777" w:rsidR="00DB72E2" w:rsidRPr="0074604F" w:rsidRDefault="00DB72E2" w:rsidP="00DB72E2">
      <w:pPr>
        <w:spacing w:after="200" w:line="276" w:lineRule="auto"/>
        <w:ind w:left="1559" w:hanging="425"/>
        <w:rPr>
          <w:rFonts w:eastAsia="Times New Roman" w:cs="Times New Roman"/>
          <w:szCs w:val="24"/>
          <w:lang w:val="en-US" w:eastAsia="en-GB"/>
        </w:rPr>
      </w:pPr>
      <w:r w:rsidRPr="0074604F">
        <w:rPr>
          <w:rFonts w:eastAsia="Times New Roman" w:cs="Times New Roman"/>
          <w:szCs w:val="24"/>
          <w:lang w:val="en-US" w:eastAsia="en-GB"/>
        </w:rPr>
        <w:t>(i)</w:t>
      </w:r>
      <w:r w:rsidRPr="0074604F">
        <w:rPr>
          <w:rFonts w:eastAsia="Times New Roman" w:cs="Times New Roman"/>
          <w:szCs w:val="24"/>
          <w:lang w:val="en-US" w:eastAsia="en-GB"/>
        </w:rPr>
        <w:tab/>
        <w:t>in close cooperation with all market participants, establish technical requirements for participation in those markets; and</w:t>
      </w:r>
    </w:p>
    <w:p w14:paraId="1222254C" w14:textId="77777777" w:rsidR="00DB72E2" w:rsidRDefault="00DB72E2" w:rsidP="00DB72E2">
      <w:pPr>
        <w:spacing w:after="200" w:line="276" w:lineRule="auto"/>
        <w:ind w:left="1559" w:hanging="425"/>
        <w:rPr>
          <w:rFonts w:eastAsia="Times New Roman" w:cs="Times New Roman"/>
          <w:szCs w:val="24"/>
          <w:lang w:val="en-US" w:eastAsia="en-GB"/>
        </w:rPr>
      </w:pPr>
      <w:r w:rsidRPr="0074604F">
        <w:rPr>
          <w:rFonts w:eastAsia="Times New Roman" w:cs="Times New Roman"/>
          <w:szCs w:val="24"/>
          <w:lang w:val="en-US" w:eastAsia="en-GB"/>
        </w:rPr>
        <w:t>(ii)</w:t>
      </w:r>
      <w:r w:rsidRPr="0074604F">
        <w:rPr>
          <w:rFonts w:eastAsia="Times New Roman" w:cs="Times New Roman"/>
          <w:szCs w:val="24"/>
          <w:lang w:val="en-US" w:eastAsia="en-GB"/>
        </w:rPr>
        <w:tab/>
        <w:t xml:space="preserve">subject to approval by the Authority and consultation with the Distribution </w:t>
      </w:r>
      <w:r>
        <w:rPr>
          <w:rFonts w:eastAsia="Times New Roman" w:cs="Times New Roman"/>
          <w:szCs w:val="24"/>
          <w:lang w:val="en-US" w:eastAsia="en-GB"/>
        </w:rPr>
        <w:t>Network</w:t>
      </w:r>
      <w:r w:rsidRPr="0074604F">
        <w:rPr>
          <w:rFonts w:eastAsia="Times New Roman" w:cs="Times New Roman"/>
          <w:szCs w:val="24"/>
          <w:lang w:val="en-US" w:eastAsia="en-GB"/>
        </w:rPr>
        <w:t xml:space="preserve"> Operator and relevant system users, establish the specifications for the non-frequency balancing services procured and, where appropriate, standardised market products for such services at least at national level,</w:t>
      </w:r>
    </w:p>
    <w:p w14:paraId="42FD7E32" w14:textId="77777777" w:rsidR="00DB72E2" w:rsidRPr="00762C65" w:rsidRDefault="00DB72E2" w:rsidP="00DB72E2">
      <w:pPr>
        <w:spacing w:after="200" w:line="276" w:lineRule="auto"/>
        <w:ind w:left="1134" w:hanging="425"/>
        <w:rPr>
          <w:rFonts w:eastAsia="Times New Roman" w:cs="Times New Roman"/>
          <w:szCs w:val="24"/>
          <w:lang w:val="en-US" w:eastAsia="en-GB"/>
        </w:rPr>
      </w:pPr>
      <w:r>
        <w:rPr>
          <w:rFonts w:eastAsia="Times New Roman" w:cs="Times New Roman"/>
          <w:szCs w:val="24"/>
          <w:lang w:val="en-US" w:eastAsia="en-GB"/>
        </w:rPr>
        <w:t xml:space="preserve">(j)   </w:t>
      </w:r>
      <w:r w:rsidRPr="0074604F">
        <w:rPr>
          <w:rFonts w:eastAsia="Times New Roman" w:cs="Times New Roman"/>
          <w:szCs w:val="24"/>
          <w:lang w:val="en-US" w:eastAsia="en-GB"/>
        </w:rPr>
        <w:t>monitoring balancing services markets for potential breaches of the grid code, investigating where necessary and raising concerns to Ofgem where appropriate</w:t>
      </w:r>
      <w:r>
        <w:rPr>
          <w:rFonts w:eastAsia="Times New Roman" w:cs="Times New Roman"/>
          <w:szCs w:val="24"/>
          <w:lang w:val="en-US" w:eastAsia="en-GB"/>
        </w:rPr>
        <w:t>;</w:t>
      </w:r>
      <w:r w:rsidRPr="0074604F" w:rsidDel="00AC5B30">
        <w:rPr>
          <w:rFonts w:eastAsia="Times New Roman" w:cs="Times New Roman"/>
          <w:szCs w:val="24"/>
          <w:lang w:val="en-US" w:eastAsia="en-GB"/>
        </w:rPr>
        <w:t xml:space="preserve"> </w:t>
      </w:r>
    </w:p>
    <w:p w14:paraId="11DF16BD" w14:textId="77777777" w:rsidR="00DB72E2" w:rsidRPr="00A52517" w:rsidRDefault="00DB72E2" w:rsidP="00DB72E2">
      <w:pPr>
        <w:spacing w:after="200" w:line="276" w:lineRule="auto"/>
        <w:ind w:left="1134" w:hanging="425"/>
        <w:rPr>
          <w:rFonts w:eastAsia="Times New Roman" w:cs="Times New Roman"/>
          <w:szCs w:val="24"/>
          <w:lang w:val="en-US" w:eastAsia="en-GB"/>
        </w:rPr>
      </w:pPr>
      <w:r w:rsidRPr="00762C65">
        <w:rPr>
          <w:rFonts w:eastAsia="Times New Roman" w:cs="Times New Roman"/>
          <w:szCs w:val="24"/>
          <w:lang w:val="en-US" w:eastAsia="en-GB"/>
        </w:rPr>
        <w:t>(</w:t>
      </w:r>
      <w:r>
        <w:rPr>
          <w:rFonts w:eastAsia="Times New Roman" w:cs="Times New Roman"/>
          <w:szCs w:val="24"/>
          <w:lang w:val="en-US" w:eastAsia="en-GB"/>
        </w:rPr>
        <w:t>k</w:t>
      </w:r>
      <w:r w:rsidRPr="00762C65">
        <w:rPr>
          <w:rFonts w:eastAsia="Times New Roman" w:cs="Times New Roman"/>
          <w:szCs w:val="24"/>
          <w:lang w:val="en-US" w:eastAsia="en-GB"/>
        </w:rPr>
        <w:t>)</w:t>
      </w:r>
      <w:r w:rsidRPr="00762C65">
        <w:rPr>
          <w:rFonts w:eastAsia="Times New Roman" w:cs="Times New Roman"/>
          <w:szCs w:val="24"/>
          <w:lang w:val="en-US" w:eastAsia="en-GB"/>
        </w:rPr>
        <w:tab/>
        <w:t>anticipating future national electricity transmission system requirements by using and developing competitive approaches to procuring balancing services wherever this is in the best interests of current and future electricity consumers in Great Britain;</w:t>
      </w:r>
    </w:p>
    <w:p w14:paraId="36780A95" w14:textId="77777777" w:rsidR="00DB72E2" w:rsidRDefault="00DB72E2" w:rsidP="00DB72E2">
      <w:pPr>
        <w:spacing w:after="200" w:line="276" w:lineRule="auto"/>
        <w:ind w:left="1134" w:hanging="425"/>
        <w:rPr>
          <w:rFonts w:eastAsia="Times New Roman" w:cs="Times New Roman"/>
          <w:szCs w:val="24"/>
          <w:lang w:val="en-US" w:eastAsia="en-GB"/>
        </w:rPr>
      </w:pPr>
      <w:r w:rsidRPr="00A52517">
        <w:rPr>
          <w:rFonts w:eastAsia="Times New Roman" w:cs="Times New Roman"/>
          <w:szCs w:val="24"/>
          <w:lang w:val="en-US" w:eastAsia="en-GB"/>
        </w:rPr>
        <w:t>(</w:t>
      </w:r>
      <w:r>
        <w:rPr>
          <w:rFonts w:eastAsia="Times New Roman" w:cs="Times New Roman"/>
          <w:szCs w:val="24"/>
          <w:lang w:val="en-US" w:eastAsia="en-GB"/>
        </w:rPr>
        <w:t>l</w:t>
      </w:r>
      <w:r w:rsidRPr="00A52517">
        <w:rPr>
          <w:rFonts w:eastAsia="Times New Roman" w:cs="Times New Roman"/>
          <w:szCs w:val="24"/>
          <w:lang w:val="en-US" w:eastAsia="en-GB"/>
        </w:rPr>
        <w:t>)</w:t>
      </w:r>
      <w:r w:rsidRPr="00A52517">
        <w:rPr>
          <w:rFonts w:eastAsia="Times New Roman" w:cs="Times New Roman"/>
          <w:szCs w:val="24"/>
          <w:lang w:val="en-US" w:eastAsia="en-GB"/>
        </w:rPr>
        <w:tab/>
      </w:r>
      <w:r w:rsidRPr="00762C65">
        <w:rPr>
          <w:rFonts w:eastAsia="Times New Roman" w:cs="Times New Roman"/>
          <w:szCs w:val="24"/>
          <w:lang w:val="en-US" w:eastAsia="en-GB"/>
        </w:rPr>
        <w:t>facilitating a</w:t>
      </w:r>
      <w:r>
        <w:rPr>
          <w:rFonts w:eastAsia="Times New Roman" w:cs="Times New Roman"/>
          <w:szCs w:val="24"/>
          <w:lang w:val="en-US" w:eastAsia="en-GB"/>
        </w:rPr>
        <w:t>n economic and efficient</w:t>
      </w:r>
      <w:r w:rsidRPr="00762C65">
        <w:rPr>
          <w:rFonts w:eastAsia="Times New Roman" w:cs="Times New Roman"/>
          <w:szCs w:val="24"/>
          <w:lang w:val="en-US" w:eastAsia="en-GB"/>
        </w:rPr>
        <w:t xml:space="preserve"> transition to a zero carbon energy system;</w:t>
      </w:r>
    </w:p>
    <w:p w14:paraId="363AB944" w14:textId="77777777" w:rsidR="00DB72E2" w:rsidRPr="00762C65" w:rsidRDefault="00DB72E2" w:rsidP="00DB72E2">
      <w:pPr>
        <w:spacing w:after="200" w:line="276" w:lineRule="auto"/>
        <w:ind w:left="1134" w:hanging="425"/>
        <w:rPr>
          <w:rFonts w:eastAsia="Times New Roman" w:cs="Times New Roman"/>
          <w:szCs w:val="24"/>
          <w:lang w:val="en-US" w:eastAsia="en-GB"/>
        </w:rPr>
      </w:pPr>
      <w:r>
        <w:rPr>
          <w:rFonts w:eastAsia="Times New Roman" w:cs="Times New Roman"/>
          <w:szCs w:val="24"/>
          <w:lang w:val="en-US" w:eastAsia="en-GB"/>
        </w:rPr>
        <w:t xml:space="preserve">(m)  </w:t>
      </w:r>
      <w:r w:rsidRPr="00CA64FC">
        <w:rPr>
          <w:rFonts w:eastAsia="Times New Roman" w:cs="Times New Roman"/>
          <w:szCs w:val="24"/>
          <w:lang w:eastAsia="en-GB"/>
        </w:rPr>
        <w:t xml:space="preserve">providing accurate and timely guidance to all industry parties on the relevant rules for the </w:t>
      </w:r>
      <w:r>
        <w:rPr>
          <w:rFonts w:eastAsia="Times New Roman" w:cs="Times New Roman"/>
          <w:szCs w:val="24"/>
          <w:lang w:eastAsia="en-GB"/>
        </w:rPr>
        <w:t>Contracts for Difference (</w:t>
      </w:r>
      <w:r w:rsidRPr="00CA64FC">
        <w:rPr>
          <w:rFonts w:eastAsia="Times New Roman" w:cs="Times New Roman"/>
          <w:szCs w:val="24"/>
          <w:lang w:eastAsia="en-GB"/>
        </w:rPr>
        <w:t>CfD</w:t>
      </w:r>
      <w:r>
        <w:rPr>
          <w:rFonts w:eastAsia="Times New Roman" w:cs="Times New Roman"/>
          <w:szCs w:val="24"/>
          <w:lang w:eastAsia="en-GB"/>
        </w:rPr>
        <w:t>) and</w:t>
      </w:r>
      <w:r w:rsidRPr="00CA64FC">
        <w:rPr>
          <w:rFonts w:eastAsia="Times New Roman" w:cs="Times New Roman"/>
          <w:szCs w:val="24"/>
          <w:lang w:eastAsia="en-GB"/>
        </w:rPr>
        <w:t xml:space="preserve"> C</w:t>
      </w:r>
      <w:r>
        <w:rPr>
          <w:rFonts w:eastAsia="Times New Roman" w:cs="Times New Roman"/>
          <w:szCs w:val="24"/>
          <w:lang w:eastAsia="en-GB"/>
        </w:rPr>
        <w:t xml:space="preserve">apacity </w:t>
      </w:r>
      <w:r w:rsidRPr="00CA64FC">
        <w:rPr>
          <w:rFonts w:eastAsia="Times New Roman" w:cs="Times New Roman"/>
          <w:szCs w:val="24"/>
          <w:lang w:eastAsia="en-GB"/>
        </w:rPr>
        <w:t>M</w:t>
      </w:r>
      <w:r>
        <w:rPr>
          <w:rFonts w:eastAsia="Times New Roman" w:cs="Times New Roman"/>
          <w:szCs w:val="24"/>
          <w:lang w:eastAsia="en-GB"/>
        </w:rPr>
        <w:t>arket (CM)</w:t>
      </w:r>
      <w:r w:rsidRPr="00CA64FC">
        <w:rPr>
          <w:rFonts w:eastAsia="Times New Roman" w:cs="Times New Roman"/>
          <w:szCs w:val="24"/>
          <w:lang w:eastAsia="en-GB"/>
        </w:rPr>
        <w:t xml:space="preserve"> prequalification and auction processes</w:t>
      </w:r>
      <w:r>
        <w:rPr>
          <w:rFonts w:eastAsia="Times New Roman" w:cs="Times New Roman"/>
          <w:szCs w:val="24"/>
          <w:lang w:eastAsia="en-GB"/>
        </w:rPr>
        <w:t>;</w:t>
      </w:r>
      <w:r>
        <w:rPr>
          <w:rFonts w:eastAsia="Times New Roman" w:cs="Times New Roman"/>
          <w:szCs w:val="24"/>
          <w:lang w:val="en-US" w:eastAsia="en-GB"/>
        </w:rPr>
        <w:t xml:space="preserve"> </w:t>
      </w:r>
    </w:p>
    <w:p w14:paraId="05E235F5" w14:textId="77777777" w:rsidR="00DB72E2" w:rsidRDefault="00DB72E2" w:rsidP="00DB72E2">
      <w:pPr>
        <w:spacing w:after="200" w:line="276" w:lineRule="auto"/>
        <w:ind w:left="1134" w:hanging="425"/>
        <w:rPr>
          <w:rFonts w:eastAsia="Times New Roman" w:cs="Times New Roman"/>
          <w:szCs w:val="24"/>
          <w:lang w:val="en-US" w:eastAsia="en-GB"/>
        </w:rPr>
      </w:pPr>
      <w:r w:rsidRPr="00762C65">
        <w:rPr>
          <w:rFonts w:eastAsia="Times New Roman" w:cs="Times New Roman"/>
          <w:szCs w:val="24"/>
          <w:lang w:val="en-US" w:eastAsia="en-GB"/>
        </w:rPr>
        <w:t>(</w:t>
      </w:r>
      <w:r>
        <w:rPr>
          <w:rFonts w:eastAsia="Times New Roman" w:cs="Times New Roman"/>
          <w:szCs w:val="24"/>
          <w:lang w:val="en-US" w:eastAsia="en-GB"/>
        </w:rPr>
        <w:t>n</w:t>
      </w:r>
      <w:r w:rsidRPr="00762C65">
        <w:rPr>
          <w:rFonts w:eastAsia="Times New Roman" w:cs="Times New Roman"/>
          <w:szCs w:val="24"/>
          <w:lang w:val="en-US" w:eastAsia="en-GB"/>
        </w:rPr>
        <w:t>)  co</w:t>
      </w:r>
      <w:r>
        <w:rPr>
          <w:rFonts w:eastAsia="Times New Roman" w:cs="Times New Roman"/>
          <w:szCs w:val="24"/>
          <w:lang w:val="en-US" w:eastAsia="en-GB"/>
        </w:rPr>
        <w:t>-</w:t>
      </w:r>
      <w:r w:rsidRPr="00762C65">
        <w:rPr>
          <w:rFonts w:eastAsia="Times New Roman" w:cs="Times New Roman"/>
          <w:szCs w:val="24"/>
          <w:lang w:val="en-US" w:eastAsia="en-GB"/>
        </w:rPr>
        <w:t xml:space="preserve">ordinating and cooperating with transmission owners and </w:t>
      </w:r>
      <w:r>
        <w:rPr>
          <w:rFonts w:eastAsia="Times New Roman" w:cs="Times New Roman"/>
          <w:szCs w:val="24"/>
          <w:lang w:val="en-US" w:eastAsia="en-GB"/>
        </w:rPr>
        <w:t>distribution network operators</w:t>
      </w:r>
      <w:r w:rsidRPr="00762C65">
        <w:rPr>
          <w:rFonts w:eastAsia="Times New Roman" w:cs="Times New Roman"/>
          <w:szCs w:val="24"/>
          <w:lang w:val="en-US" w:eastAsia="en-GB"/>
        </w:rPr>
        <w:t xml:space="preserve"> </w:t>
      </w:r>
      <w:r w:rsidRPr="005F4C57">
        <w:rPr>
          <w:rFonts w:eastAsia="Times New Roman" w:cs="Times New Roman"/>
          <w:szCs w:val="24"/>
          <w:lang w:val="en-US" w:eastAsia="en-GB"/>
        </w:rPr>
        <w:t>to identify actions and processes that advance the efficient an</w:t>
      </w:r>
      <w:r>
        <w:rPr>
          <w:rFonts w:eastAsia="Times New Roman" w:cs="Times New Roman"/>
          <w:szCs w:val="24"/>
          <w:lang w:val="en-US" w:eastAsia="en-GB"/>
        </w:rPr>
        <w:t xml:space="preserve">d economic operation of the </w:t>
      </w:r>
      <w:r w:rsidRPr="005F4C57">
        <w:rPr>
          <w:rFonts w:eastAsia="Times New Roman" w:cs="Times New Roman"/>
          <w:szCs w:val="24"/>
          <w:lang w:val="en-US" w:eastAsia="en-GB"/>
        </w:rPr>
        <w:t>networks</w:t>
      </w:r>
      <w:r w:rsidRPr="00762C65">
        <w:rPr>
          <w:rFonts w:eastAsia="Times New Roman" w:cs="Times New Roman"/>
          <w:szCs w:val="24"/>
          <w:lang w:val="en-US" w:eastAsia="en-GB"/>
        </w:rPr>
        <w:t>;</w:t>
      </w:r>
    </w:p>
    <w:p w14:paraId="523C99B9" w14:textId="77777777" w:rsidR="00DB72E2" w:rsidRDefault="00DB72E2" w:rsidP="00DB72E2">
      <w:pPr>
        <w:spacing w:after="200" w:line="276" w:lineRule="auto"/>
        <w:ind w:left="1134" w:hanging="425"/>
        <w:rPr>
          <w:rFonts w:eastAsia="Times New Roman" w:cs="Times New Roman"/>
          <w:szCs w:val="24"/>
          <w:lang w:val="en-US" w:eastAsia="en-GB"/>
        </w:rPr>
      </w:pPr>
      <w:r>
        <w:rPr>
          <w:rFonts w:eastAsia="Times New Roman" w:cs="Times New Roman"/>
          <w:szCs w:val="24"/>
          <w:lang w:val="en-US" w:eastAsia="en-GB"/>
        </w:rPr>
        <w:t xml:space="preserve">(o)  using all best endeavours to </w:t>
      </w:r>
      <w:r w:rsidRPr="0079502C">
        <w:rPr>
          <w:rFonts w:eastAsia="Times New Roman" w:cs="Times New Roman"/>
          <w:szCs w:val="24"/>
          <w:lang w:val="en-US" w:eastAsia="en-GB"/>
        </w:rPr>
        <w:t>implement</w:t>
      </w:r>
      <w:r w:rsidRPr="00892342">
        <w:rPr>
          <w:rFonts w:eastAsia="Times New Roman" w:cs="Times New Roman"/>
          <w:szCs w:val="24"/>
          <w:lang w:val="en-US" w:eastAsia="en-GB"/>
        </w:rPr>
        <w:t xml:space="preserve"> actions</w:t>
      </w:r>
      <w:r w:rsidRPr="000A66A6">
        <w:rPr>
          <w:rFonts w:eastAsia="Times New Roman" w:cs="Times New Roman"/>
          <w:szCs w:val="24"/>
          <w:lang w:val="en-US" w:eastAsia="en-GB"/>
        </w:rPr>
        <w:t xml:space="preserve"> and processes identified and proposed through its activities under </w:t>
      </w:r>
      <w:r>
        <w:rPr>
          <w:rFonts w:eastAsia="Times New Roman" w:cs="Times New Roman"/>
          <w:szCs w:val="24"/>
          <w:lang w:val="en-US" w:eastAsia="en-GB"/>
        </w:rPr>
        <w:t xml:space="preserve">paragraph XX.4 (n) of this condition that </w:t>
      </w:r>
      <w:r w:rsidRPr="000A66A6">
        <w:rPr>
          <w:rFonts w:eastAsia="Times New Roman" w:cs="Times New Roman"/>
          <w:szCs w:val="24"/>
          <w:lang w:val="en-US" w:eastAsia="en-GB"/>
        </w:rPr>
        <w:t>are in the interest of the efficient a</w:t>
      </w:r>
      <w:r>
        <w:rPr>
          <w:rFonts w:eastAsia="Times New Roman" w:cs="Times New Roman"/>
          <w:szCs w:val="24"/>
          <w:lang w:val="en-US" w:eastAsia="en-GB"/>
        </w:rPr>
        <w:t>nd economic operation of the total s</w:t>
      </w:r>
      <w:r w:rsidRPr="000A66A6">
        <w:rPr>
          <w:rFonts w:eastAsia="Times New Roman" w:cs="Times New Roman"/>
          <w:szCs w:val="24"/>
          <w:lang w:val="en-US" w:eastAsia="en-GB"/>
        </w:rPr>
        <w:t>ystem</w:t>
      </w:r>
      <w:r>
        <w:rPr>
          <w:rFonts w:eastAsia="Times New Roman" w:cs="Times New Roman"/>
          <w:szCs w:val="24"/>
          <w:lang w:val="en-US" w:eastAsia="en-GB"/>
        </w:rPr>
        <w:t>;</w:t>
      </w:r>
    </w:p>
    <w:p w14:paraId="79E21E01" w14:textId="77777777" w:rsidR="00DB72E2" w:rsidRDefault="00DB72E2" w:rsidP="00DB72E2">
      <w:pPr>
        <w:spacing w:after="200" w:line="276" w:lineRule="auto"/>
        <w:ind w:left="1134" w:hanging="425"/>
        <w:rPr>
          <w:rFonts w:eastAsia="Times New Roman" w:cs="Times New Roman"/>
          <w:szCs w:val="24"/>
          <w:lang w:val="en-US" w:eastAsia="en-GB"/>
        </w:rPr>
      </w:pPr>
      <w:r>
        <w:rPr>
          <w:rFonts w:eastAsia="Times New Roman" w:cs="Times New Roman"/>
          <w:szCs w:val="24"/>
          <w:lang w:val="en-US" w:eastAsia="en-GB"/>
        </w:rPr>
        <w:t>(p) e</w:t>
      </w:r>
      <w:r w:rsidRPr="00AC5B30">
        <w:rPr>
          <w:rFonts w:eastAsia="Times New Roman" w:cs="Times New Roman"/>
          <w:szCs w:val="24"/>
          <w:lang w:val="en-US" w:eastAsia="en-GB"/>
        </w:rPr>
        <w:t xml:space="preserve">xchanging all necessary information and co-ordinating with </w:t>
      </w:r>
      <w:r w:rsidRPr="00317F47">
        <w:rPr>
          <w:rFonts w:eastAsia="Times New Roman" w:cs="Times New Roman"/>
          <w:szCs w:val="24"/>
          <w:lang w:val="en-US" w:eastAsia="en-GB"/>
        </w:rPr>
        <w:t xml:space="preserve">the Distribution  </w:t>
      </w:r>
      <w:r w:rsidRPr="0063172C">
        <w:rPr>
          <w:rFonts w:eastAsia="Times New Roman" w:cs="Times New Roman"/>
          <w:szCs w:val="24"/>
          <w:lang w:val="en-US" w:eastAsia="en-GB"/>
        </w:rPr>
        <w:t>Network</w:t>
      </w:r>
      <w:r w:rsidRPr="00317F47">
        <w:rPr>
          <w:rFonts w:eastAsia="Times New Roman" w:cs="Times New Roman"/>
          <w:szCs w:val="24"/>
          <w:lang w:val="en-US" w:eastAsia="en-GB"/>
        </w:rPr>
        <w:t xml:space="preserve">  Operator</w:t>
      </w:r>
      <w:r w:rsidRPr="00AC5B30">
        <w:rPr>
          <w:rFonts w:eastAsia="Times New Roman" w:cs="Times New Roman"/>
          <w:szCs w:val="24"/>
          <w:lang w:val="en-US" w:eastAsia="en-GB"/>
        </w:rPr>
        <w:t xml:space="preserve"> in so far as is necessary to ensure the optimal utilisation of resources, to ensure the </w:t>
      </w:r>
      <w:r>
        <w:rPr>
          <w:rFonts w:eastAsia="Times New Roman" w:cs="Times New Roman"/>
          <w:szCs w:val="24"/>
          <w:lang w:val="en-US" w:eastAsia="en-GB"/>
        </w:rPr>
        <w:t>economic and efficient operation</w:t>
      </w:r>
      <w:r w:rsidRPr="00AC5B30">
        <w:rPr>
          <w:rFonts w:eastAsia="Times New Roman" w:cs="Times New Roman"/>
          <w:szCs w:val="24"/>
          <w:lang w:val="en-US" w:eastAsia="en-GB"/>
        </w:rPr>
        <w:t xml:space="preserve"> of the system and to facilitate market development</w:t>
      </w:r>
      <w:r>
        <w:rPr>
          <w:rFonts w:eastAsia="Times New Roman" w:cs="Times New Roman"/>
          <w:szCs w:val="24"/>
          <w:lang w:val="en-US" w:eastAsia="en-GB"/>
        </w:rPr>
        <w:t>;</w:t>
      </w:r>
    </w:p>
    <w:p w14:paraId="72A5F75C" w14:textId="77777777" w:rsidR="00DB72E2" w:rsidRDefault="00DB72E2" w:rsidP="00DB72E2">
      <w:pPr>
        <w:spacing w:after="200" w:line="276" w:lineRule="auto"/>
        <w:ind w:left="1134" w:hanging="425"/>
        <w:rPr>
          <w:rFonts w:eastAsia="Times New Roman" w:cs="Times New Roman"/>
          <w:szCs w:val="24"/>
          <w:lang w:val="en-US" w:eastAsia="en-GB"/>
        </w:rPr>
      </w:pPr>
      <w:r>
        <w:rPr>
          <w:rFonts w:eastAsia="Times New Roman" w:cs="Times New Roman"/>
          <w:szCs w:val="24"/>
          <w:lang w:val="en-US" w:eastAsia="en-GB"/>
        </w:rPr>
        <w:t xml:space="preserve">(q) </w:t>
      </w:r>
      <w:r>
        <w:rPr>
          <w:rFonts w:eastAsia="Times New Roman" w:cs="Times New Roman"/>
          <w:szCs w:val="24"/>
          <w:lang w:val="en-US" w:eastAsia="en-GB"/>
        </w:rPr>
        <w:tab/>
        <w:t>proposing and supporting code arrangements that promote competition in a timely manner and in line with the strategic direction across all changes required;</w:t>
      </w:r>
    </w:p>
    <w:p w14:paraId="640F6CF2" w14:textId="77777777" w:rsidR="00DB72E2" w:rsidRPr="00762C65" w:rsidRDefault="00DB72E2" w:rsidP="00DB72E2">
      <w:pPr>
        <w:spacing w:after="200" w:line="276" w:lineRule="auto"/>
        <w:ind w:left="1134" w:hanging="425"/>
        <w:rPr>
          <w:rFonts w:eastAsia="Times New Roman" w:cs="Times New Roman"/>
          <w:szCs w:val="24"/>
          <w:lang w:val="en-US" w:eastAsia="en-GB"/>
        </w:rPr>
      </w:pPr>
      <w:r>
        <w:rPr>
          <w:rFonts w:eastAsia="Times New Roman" w:cs="Times New Roman"/>
          <w:szCs w:val="24"/>
          <w:lang w:val="en-US" w:eastAsia="en-GB"/>
        </w:rPr>
        <w:t xml:space="preserve">(r)  </w:t>
      </w:r>
      <w:r>
        <w:rPr>
          <w:rFonts w:eastAsia="Times New Roman" w:cs="Times New Roman"/>
          <w:szCs w:val="24"/>
          <w:lang w:eastAsia="en-GB"/>
        </w:rPr>
        <w:t>d</w:t>
      </w:r>
      <w:r w:rsidRPr="00CA64FC">
        <w:rPr>
          <w:rFonts w:eastAsia="Times New Roman" w:cs="Times New Roman"/>
          <w:szCs w:val="24"/>
          <w:lang w:eastAsia="en-GB"/>
        </w:rPr>
        <w:t>eveloping, managing and maintenance of the process for the methodolo</w:t>
      </w:r>
      <w:r>
        <w:rPr>
          <w:rFonts w:eastAsia="Times New Roman" w:cs="Times New Roman"/>
          <w:szCs w:val="24"/>
          <w:lang w:eastAsia="en-GB"/>
        </w:rPr>
        <w:t>gies for use of system charging;</w:t>
      </w:r>
      <w:r w:rsidRPr="00CA64FC">
        <w:rPr>
          <w:rFonts w:eastAsia="Times New Roman" w:cs="Times New Roman"/>
          <w:szCs w:val="24"/>
          <w:lang w:eastAsia="en-GB"/>
        </w:rPr>
        <w:t xml:space="preserve"> </w:t>
      </w:r>
    </w:p>
    <w:p w14:paraId="3ED368BD" w14:textId="77777777" w:rsidR="00DB72E2" w:rsidRPr="00762C65" w:rsidRDefault="00DB72E2" w:rsidP="00DB72E2">
      <w:pPr>
        <w:spacing w:after="200" w:line="276" w:lineRule="auto"/>
        <w:ind w:left="1134" w:hanging="425"/>
        <w:rPr>
          <w:rFonts w:eastAsia="Times New Roman" w:cs="Times New Roman"/>
          <w:szCs w:val="24"/>
          <w:lang w:val="en-US" w:eastAsia="en-GB"/>
        </w:rPr>
      </w:pPr>
      <w:r w:rsidRPr="00762C65">
        <w:rPr>
          <w:rFonts w:eastAsia="Times New Roman" w:cs="Times New Roman"/>
          <w:szCs w:val="24"/>
          <w:lang w:val="en-US" w:eastAsia="en-GB"/>
        </w:rPr>
        <w:t>(</w:t>
      </w:r>
      <w:r>
        <w:rPr>
          <w:rFonts w:eastAsia="Times New Roman" w:cs="Times New Roman"/>
          <w:szCs w:val="24"/>
          <w:lang w:val="en-US" w:eastAsia="en-GB"/>
        </w:rPr>
        <w:t>s</w:t>
      </w:r>
      <w:r w:rsidRPr="00762C65">
        <w:rPr>
          <w:rFonts w:eastAsia="Times New Roman" w:cs="Times New Roman"/>
          <w:szCs w:val="24"/>
          <w:lang w:val="en-US" w:eastAsia="en-GB"/>
        </w:rPr>
        <w:t xml:space="preserve">) </w:t>
      </w:r>
      <w:r>
        <w:rPr>
          <w:rFonts w:eastAsia="Times New Roman" w:cs="Times New Roman"/>
          <w:szCs w:val="24"/>
          <w:lang w:val="en-US" w:eastAsia="en-GB"/>
        </w:rPr>
        <w:tab/>
      </w:r>
      <w:r w:rsidRPr="00762C65">
        <w:rPr>
          <w:rFonts w:eastAsia="Times New Roman" w:cs="Times New Roman"/>
          <w:szCs w:val="24"/>
          <w:lang w:val="en-US" w:eastAsia="en-GB"/>
        </w:rPr>
        <w:t>managing connection applications for access to the national electricity transmission network</w:t>
      </w:r>
      <w:r>
        <w:rPr>
          <w:rFonts w:eastAsia="Times New Roman" w:cs="Times New Roman"/>
          <w:szCs w:val="24"/>
          <w:lang w:val="en-US" w:eastAsia="en-GB"/>
        </w:rPr>
        <w:t xml:space="preserve"> in a fair, consistent and timely manner</w:t>
      </w:r>
      <w:r w:rsidRPr="00762C65">
        <w:rPr>
          <w:rFonts w:eastAsia="Times New Roman" w:cs="Times New Roman"/>
          <w:szCs w:val="24"/>
          <w:lang w:val="en-US" w:eastAsia="en-GB"/>
        </w:rPr>
        <w:t xml:space="preserve">; and </w:t>
      </w:r>
    </w:p>
    <w:p w14:paraId="4F65F8EB" w14:textId="77777777" w:rsidR="00DB72E2" w:rsidRDefault="00DB72E2" w:rsidP="00DB72E2">
      <w:pPr>
        <w:spacing w:after="200" w:line="276" w:lineRule="auto"/>
        <w:ind w:left="1134" w:hanging="425"/>
      </w:pPr>
      <w:r w:rsidRPr="00762C65">
        <w:rPr>
          <w:rFonts w:eastAsia="Times New Roman" w:cs="Times New Roman"/>
          <w:szCs w:val="24"/>
          <w:lang w:val="en-US" w:eastAsia="en-GB"/>
        </w:rPr>
        <w:t>(</w:t>
      </w:r>
      <w:r>
        <w:rPr>
          <w:rFonts w:eastAsia="Times New Roman" w:cs="Times New Roman"/>
          <w:szCs w:val="24"/>
          <w:lang w:val="en-US" w:eastAsia="en-GB"/>
        </w:rPr>
        <w:t>t</w:t>
      </w:r>
      <w:r w:rsidRPr="00762C65">
        <w:rPr>
          <w:rFonts w:eastAsia="Times New Roman" w:cs="Times New Roman"/>
          <w:szCs w:val="24"/>
          <w:lang w:val="en-US" w:eastAsia="en-GB"/>
        </w:rPr>
        <w:t xml:space="preserve">) </w:t>
      </w:r>
      <w:r>
        <w:rPr>
          <w:rFonts w:eastAsia="Times New Roman" w:cs="Times New Roman"/>
          <w:szCs w:val="24"/>
          <w:lang w:val="en-US" w:eastAsia="en-GB"/>
        </w:rPr>
        <w:t xml:space="preserve"> </w:t>
      </w:r>
      <w:r>
        <w:rPr>
          <w:rFonts w:eastAsia="Times New Roman" w:cs="Times New Roman"/>
          <w:szCs w:val="24"/>
          <w:lang w:val="en-US" w:eastAsia="en-GB"/>
        </w:rPr>
        <w:tab/>
      </w:r>
      <w:r w:rsidRPr="00762C65">
        <w:rPr>
          <w:rFonts w:eastAsia="Times New Roman" w:cs="Times New Roman"/>
          <w:szCs w:val="24"/>
          <w:lang w:val="en-US" w:eastAsia="en-GB"/>
        </w:rPr>
        <w:t>ensuring coordination</w:t>
      </w:r>
      <w:r>
        <w:rPr>
          <w:rFonts w:eastAsia="Times New Roman" w:cs="Times New Roman"/>
          <w:szCs w:val="24"/>
          <w:lang w:val="en-US" w:eastAsia="en-GB"/>
        </w:rPr>
        <w:t xml:space="preserve"> with other network operators and interested parties and identifying and delivering the most efficient network planning and development of solutions to meet </w:t>
      </w:r>
      <w:r w:rsidRPr="00762C65">
        <w:rPr>
          <w:rFonts w:eastAsia="Times New Roman" w:cs="Times New Roman"/>
          <w:szCs w:val="24"/>
          <w:lang w:val="en-US" w:eastAsia="en-GB"/>
        </w:rPr>
        <w:t>future transmission network needs.</w:t>
      </w:r>
      <w:r>
        <w:rPr>
          <w:rFonts w:eastAsia="Times New Roman" w:cs="Times New Roman"/>
          <w:szCs w:val="24"/>
          <w:lang w:val="en-US" w:eastAsia="en-GB"/>
        </w:rPr>
        <w:t xml:space="preserve"> These solutions should include, but are not limited to</w:t>
      </w:r>
      <w:r w:rsidRPr="00CA64FC">
        <w:rPr>
          <w:rFonts w:eastAsia="Times New Roman" w:cs="Times New Roman"/>
          <w:szCs w:val="24"/>
          <w:lang w:val="en-US" w:eastAsia="en-GB"/>
        </w:rPr>
        <w:t>, solutions that cost-effectively alleviate the need to upgrade or replace electricity network capacity</w:t>
      </w:r>
    </w:p>
    <w:p w14:paraId="160B3C8B" w14:textId="77777777" w:rsidR="00DB72E2" w:rsidRPr="00FD025E" w:rsidRDefault="00DB72E2" w:rsidP="00DB72E2">
      <w:pPr>
        <w:pStyle w:val="Sub-heading"/>
        <w:rPr>
          <w:rFonts w:ascii="Times New Roman" w:hAnsi="Times New Roman" w:cs="Times New Roman"/>
          <w:i/>
        </w:rPr>
      </w:pPr>
    </w:p>
    <w:p w14:paraId="481E6CEC" w14:textId="77777777" w:rsidR="00DB72E2" w:rsidRDefault="00DB72E2" w:rsidP="00DB72E2">
      <w:pPr>
        <w:pStyle w:val="Sub-heading"/>
        <w:rPr>
          <w:rFonts w:ascii="Times New Roman" w:hAnsi="Times New Roman" w:cs="Times New Roman"/>
          <w:i/>
        </w:rPr>
      </w:pPr>
      <w:bookmarkStart w:id="892" w:name="_Toc52354404"/>
      <w:r w:rsidRPr="00961A8C">
        <w:rPr>
          <w:rFonts w:ascii="Times New Roman" w:hAnsi="Times New Roman" w:cs="Times New Roman"/>
          <w:i/>
        </w:rPr>
        <w:t>Part B: Roles</w:t>
      </w:r>
      <w:r>
        <w:rPr>
          <w:rFonts w:ascii="Times New Roman" w:hAnsi="Times New Roman" w:cs="Times New Roman"/>
          <w:i/>
        </w:rPr>
        <w:t xml:space="preserve"> </w:t>
      </w:r>
      <w:r w:rsidRPr="00961A8C">
        <w:rPr>
          <w:rFonts w:ascii="Times New Roman" w:hAnsi="Times New Roman" w:cs="Times New Roman"/>
          <w:i/>
        </w:rPr>
        <w:t>Guidance</w:t>
      </w:r>
      <w:bookmarkEnd w:id="892"/>
      <w:r w:rsidRPr="00961A8C">
        <w:rPr>
          <w:rFonts w:ascii="Times New Roman" w:hAnsi="Times New Roman" w:cs="Times New Roman"/>
          <w:i/>
        </w:rPr>
        <w:t xml:space="preserve"> </w:t>
      </w:r>
    </w:p>
    <w:p w14:paraId="52457E10" w14:textId="77777777" w:rsidR="00DB72E2" w:rsidRDefault="00DB72E2" w:rsidP="00DB72E2">
      <w:pPr>
        <w:pStyle w:val="MainParagraph"/>
        <w:numPr>
          <w:ilvl w:val="0"/>
          <w:numId w:val="0"/>
        </w:numPr>
      </w:pPr>
    </w:p>
    <w:p w14:paraId="4F020DF8" w14:textId="77777777" w:rsidR="00DB72E2" w:rsidRPr="00F80846" w:rsidRDefault="00DB72E2" w:rsidP="00DB72E2">
      <w:pPr>
        <w:pStyle w:val="MainParagraph"/>
        <w:ind w:left="360"/>
      </w:pPr>
      <w:r w:rsidRPr="00F80846">
        <w:t>The function of the Roles Guidance is to provide further explanation of the ESO’s roles and the associated behaviours, which underpin the ESO’s regulatory framework.</w:t>
      </w:r>
    </w:p>
    <w:p w14:paraId="1CDEBAFD" w14:textId="77777777" w:rsidR="00DB72E2" w:rsidRPr="00F80846" w:rsidRDefault="00DB72E2" w:rsidP="00DB72E2">
      <w:pPr>
        <w:pStyle w:val="MainParagraph"/>
        <w:ind w:left="360"/>
      </w:pPr>
      <w:r w:rsidRPr="00F80846">
        <w:t>The Authority will issue and amend the Roles Guidance by direction.</w:t>
      </w:r>
    </w:p>
    <w:p w14:paraId="27B831DC" w14:textId="77777777" w:rsidR="00DB72E2" w:rsidRPr="00F80846" w:rsidRDefault="00DB72E2" w:rsidP="00DB72E2">
      <w:pPr>
        <w:pStyle w:val="MainParagraph"/>
        <w:ind w:left="360"/>
      </w:pPr>
      <w:r w:rsidRPr="00F80846">
        <w:t>The Authority will publish the Roles Guidance on the Authority's Website.</w:t>
      </w:r>
    </w:p>
    <w:p w14:paraId="605D965E" w14:textId="77777777" w:rsidR="00DB72E2" w:rsidRPr="00F80846" w:rsidRDefault="00DB72E2" w:rsidP="00DB72E2">
      <w:pPr>
        <w:pStyle w:val="MainParagraph"/>
        <w:ind w:left="360"/>
      </w:pPr>
      <w:r w:rsidRPr="00F80846">
        <w:t xml:space="preserve">Before </w:t>
      </w:r>
      <w:r>
        <w:t>issuing new or amending</w:t>
      </w:r>
      <w:r w:rsidRPr="00F80846">
        <w:t xml:space="preserve"> the Roles Guidance, the Authority will publish on its website:</w:t>
      </w:r>
    </w:p>
    <w:p w14:paraId="015E7F00" w14:textId="77777777" w:rsidR="00DB72E2" w:rsidRPr="00F80846" w:rsidRDefault="00DB72E2" w:rsidP="005857B0">
      <w:pPr>
        <w:pStyle w:val="ListLevel1"/>
        <w:numPr>
          <w:ilvl w:val="0"/>
          <w:numId w:val="25"/>
        </w:numPr>
      </w:pPr>
      <w:r w:rsidRPr="00F80846">
        <w:t>the text of the amended Roles Guidance;</w:t>
      </w:r>
    </w:p>
    <w:p w14:paraId="213AD73A" w14:textId="77777777" w:rsidR="00DB72E2" w:rsidRPr="00F80846" w:rsidRDefault="00DB72E2" w:rsidP="005857B0">
      <w:pPr>
        <w:pStyle w:val="ListLevel1"/>
        <w:numPr>
          <w:ilvl w:val="0"/>
          <w:numId w:val="25"/>
        </w:numPr>
      </w:pPr>
      <w:r w:rsidRPr="00F80846">
        <w:t>the date the Authority intends the amended Roles Guidance to come into effect;</w:t>
      </w:r>
    </w:p>
    <w:p w14:paraId="695F96B3" w14:textId="77777777" w:rsidR="00DB72E2" w:rsidRPr="00F80846" w:rsidRDefault="00DB72E2" w:rsidP="005857B0">
      <w:pPr>
        <w:pStyle w:val="ListLevel1"/>
        <w:numPr>
          <w:ilvl w:val="0"/>
          <w:numId w:val="25"/>
        </w:numPr>
      </w:pPr>
      <w:r w:rsidRPr="00F80846">
        <w:t>the reasons for the amendments to the Roles Guidance; and</w:t>
      </w:r>
    </w:p>
    <w:p w14:paraId="13253313" w14:textId="77777777" w:rsidR="00DB72E2" w:rsidRPr="00F80846" w:rsidRDefault="00DB72E2" w:rsidP="005857B0">
      <w:pPr>
        <w:pStyle w:val="ListLevel1"/>
        <w:numPr>
          <w:ilvl w:val="0"/>
          <w:numId w:val="25"/>
        </w:numPr>
      </w:pPr>
      <w:r w:rsidRPr="00F80846">
        <w:t>the time within which representations may be made on the amendments to the Roles Guidance which may not be less than 28 days.</w:t>
      </w:r>
    </w:p>
    <w:p w14:paraId="15251A33" w14:textId="77777777" w:rsidR="00DB72E2" w:rsidRDefault="00DB72E2" w:rsidP="00DB72E2">
      <w:pPr>
        <w:pStyle w:val="ListLevel1"/>
        <w:ind w:left="0" w:firstLine="0"/>
      </w:pPr>
    </w:p>
    <w:p w14:paraId="4B6AD624" w14:textId="049E1C50" w:rsidR="00DB72E2" w:rsidRDefault="00DB72E2" w:rsidP="00DB72E2">
      <w:pPr>
        <w:pStyle w:val="Sub-heading"/>
        <w:rPr>
          <w:rFonts w:ascii="Times New Roman" w:hAnsi="Times New Roman" w:cs="Times New Roman"/>
          <w:i/>
        </w:rPr>
      </w:pPr>
      <w:bookmarkStart w:id="893" w:name="_Toc52354405"/>
      <w:r>
        <w:rPr>
          <w:rFonts w:ascii="Times New Roman" w:hAnsi="Times New Roman" w:cs="Times New Roman"/>
          <w:i/>
        </w:rPr>
        <w:t xml:space="preserve">Part C: </w:t>
      </w:r>
      <w:r w:rsidR="00CD2CE7">
        <w:rPr>
          <w:rFonts w:ascii="Times New Roman" w:hAnsi="Times New Roman" w:cs="Times New Roman"/>
          <w:i/>
        </w:rPr>
        <w:t>Derogation</w:t>
      </w:r>
      <w:bookmarkEnd w:id="893"/>
      <w:r w:rsidRPr="00961A8C">
        <w:rPr>
          <w:rFonts w:ascii="Times New Roman" w:hAnsi="Times New Roman" w:cs="Times New Roman"/>
          <w:i/>
        </w:rPr>
        <w:t xml:space="preserve"> </w:t>
      </w:r>
    </w:p>
    <w:p w14:paraId="5CA60515" w14:textId="77777777" w:rsidR="00DB72E2" w:rsidRDefault="00DB72E2" w:rsidP="00DB72E2">
      <w:pPr>
        <w:pStyle w:val="MainParagraph"/>
        <w:ind w:left="360"/>
      </w:pPr>
      <w:r>
        <w:t>The Authority may, at its own discretion, or on application by a licensee, grant a derogation from the licensee’s obligation to procure non-frequency balancing services using market-based procedures (as required under paragraph XX.4 (i)) where the Authority has determined that compliance with the market-based provision is economically not efficient.</w:t>
      </w:r>
    </w:p>
    <w:p w14:paraId="681DE6F2" w14:textId="77777777" w:rsidR="00DB72E2" w:rsidRPr="00F80846" w:rsidRDefault="00DB72E2" w:rsidP="00DB72E2">
      <w:pPr>
        <w:pStyle w:val="ListLevel1"/>
        <w:ind w:left="0" w:firstLine="0"/>
      </w:pPr>
    </w:p>
    <w:p w14:paraId="5E31B677" w14:textId="77777777" w:rsidR="00DB72E2" w:rsidRPr="00F80846" w:rsidRDefault="00DB72E2" w:rsidP="00DB72E2">
      <w:pPr>
        <w:spacing w:after="80" w:line="276" w:lineRule="auto"/>
        <w:ind w:left="-142"/>
        <w:outlineLvl w:val="1"/>
        <w:rPr>
          <w:rFonts w:cs="Times New Roman"/>
          <w:b/>
          <w:i/>
          <w:szCs w:val="24"/>
        </w:rPr>
      </w:pPr>
      <w:r w:rsidRPr="00F80846">
        <w:rPr>
          <w:rFonts w:cs="Times New Roman"/>
          <w:b/>
          <w:i/>
          <w:szCs w:val="24"/>
        </w:rPr>
        <w:t xml:space="preserve">Part </w:t>
      </w:r>
      <w:r>
        <w:rPr>
          <w:rFonts w:cs="Times New Roman"/>
          <w:b/>
          <w:i/>
          <w:szCs w:val="24"/>
        </w:rPr>
        <w:t>D</w:t>
      </w:r>
      <w:r w:rsidRPr="00F80846">
        <w:rPr>
          <w:rFonts w:cs="Times New Roman"/>
          <w:b/>
          <w:i/>
          <w:szCs w:val="24"/>
        </w:rPr>
        <w:t>: Defined terms</w:t>
      </w:r>
    </w:p>
    <w:p w14:paraId="3431EA4B" w14:textId="77777777" w:rsidR="00DB72E2" w:rsidRPr="00F80846" w:rsidRDefault="00DB72E2" w:rsidP="00DB72E2">
      <w:pPr>
        <w:pStyle w:val="MainParagraph"/>
        <w:numPr>
          <w:ilvl w:val="0"/>
          <w:numId w:val="0"/>
        </w:numPr>
      </w:pPr>
    </w:p>
    <w:p w14:paraId="79F60AC5" w14:textId="77777777" w:rsidR="00DB72E2" w:rsidRPr="00762C65" w:rsidRDefault="00DB72E2" w:rsidP="00DB72E2">
      <w:pPr>
        <w:pStyle w:val="MainParagraph"/>
        <w:ind w:left="360"/>
      </w:pPr>
      <w:r w:rsidRPr="00762C65">
        <w:t>In this condition:</w:t>
      </w:r>
    </w:p>
    <w:tbl>
      <w:tblPr>
        <w:tblStyle w:val="TableGrid1"/>
        <w:tblW w:w="0" w:type="auto"/>
        <w:tblInd w:w="720" w:type="dxa"/>
        <w:tblLook w:val="04A0" w:firstRow="1" w:lastRow="0" w:firstColumn="1" w:lastColumn="0" w:noHBand="0" w:noVBand="1"/>
      </w:tblPr>
      <w:tblGrid>
        <w:gridCol w:w="2677"/>
        <w:gridCol w:w="5619"/>
      </w:tblGrid>
      <w:tr w:rsidR="00DB72E2" w:rsidRPr="00762C65" w14:paraId="705F3DF0" w14:textId="77777777" w:rsidTr="000F5B5E">
        <w:tc>
          <w:tcPr>
            <w:tcW w:w="2677" w:type="dxa"/>
          </w:tcPr>
          <w:p w14:paraId="6F082B5D" w14:textId="77777777" w:rsidR="00DB72E2" w:rsidRPr="00762C65" w:rsidRDefault="00DB72E2" w:rsidP="000F5B5E">
            <w:pPr>
              <w:spacing w:after="240" w:line="276" w:lineRule="auto"/>
              <w:outlineLvl w:val="0"/>
              <w:rPr>
                <w:rFonts w:cs="Times New Roman"/>
              </w:rPr>
            </w:pPr>
            <w:r w:rsidRPr="00762C65">
              <w:rPr>
                <w:rFonts w:cs="Times New Roman"/>
              </w:rPr>
              <w:t>“active power”</w:t>
            </w:r>
          </w:p>
        </w:tc>
        <w:tc>
          <w:tcPr>
            <w:tcW w:w="5619" w:type="dxa"/>
          </w:tcPr>
          <w:p w14:paraId="27747C1B" w14:textId="77777777" w:rsidR="00DB72E2" w:rsidRPr="00762C65" w:rsidRDefault="00DB72E2" w:rsidP="000F5B5E">
            <w:pPr>
              <w:autoSpaceDE w:val="0"/>
              <w:autoSpaceDN w:val="0"/>
              <w:adjustRightInd w:val="0"/>
              <w:rPr>
                <w:rFonts w:cs="Times New Roman"/>
              </w:rPr>
            </w:pPr>
            <w:r>
              <w:rPr>
                <w:rFonts w:cs="Times New Roman"/>
              </w:rPr>
              <w:t>has</w:t>
            </w:r>
            <w:r w:rsidRPr="00762C65">
              <w:rPr>
                <w:rFonts w:cs="Times New Roman"/>
              </w:rPr>
              <w:t xml:space="preserve"> the same meaning as that given to that term in the Grid Code;</w:t>
            </w:r>
          </w:p>
          <w:p w14:paraId="3AC9F23F" w14:textId="77777777" w:rsidR="00DB72E2" w:rsidRPr="00762C65" w:rsidRDefault="00DB72E2" w:rsidP="000F5B5E">
            <w:pPr>
              <w:autoSpaceDE w:val="0"/>
              <w:autoSpaceDN w:val="0"/>
              <w:adjustRightInd w:val="0"/>
              <w:rPr>
                <w:rFonts w:cs="Times New Roman"/>
              </w:rPr>
            </w:pPr>
          </w:p>
        </w:tc>
      </w:tr>
      <w:tr w:rsidR="00DB72E2" w:rsidRPr="00762C65" w14:paraId="2E1314D4" w14:textId="77777777" w:rsidTr="000F5B5E">
        <w:tc>
          <w:tcPr>
            <w:tcW w:w="2677" w:type="dxa"/>
          </w:tcPr>
          <w:p w14:paraId="10D82557" w14:textId="77777777" w:rsidR="00DB72E2" w:rsidRPr="00762C65" w:rsidRDefault="00DB72E2" w:rsidP="000F5B5E">
            <w:pPr>
              <w:spacing w:after="240" w:line="276" w:lineRule="auto"/>
              <w:outlineLvl w:val="0"/>
              <w:rPr>
                <w:rFonts w:cs="Times New Roman"/>
              </w:rPr>
            </w:pPr>
            <w:r w:rsidRPr="00762C65">
              <w:rPr>
                <w:rFonts w:cs="Times New Roman"/>
              </w:rPr>
              <w:t>“balancing costs”</w:t>
            </w:r>
          </w:p>
        </w:tc>
        <w:tc>
          <w:tcPr>
            <w:tcW w:w="5619" w:type="dxa"/>
          </w:tcPr>
          <w:p w14:paraId="4F1D258A" w14:textId="77777777" w:rsidR="00DB72E2" w:rsidRPr="00762C65" w:rsidRDefault="00DB72E2" w:rsidP="000F5B5E">
            <w:pPr>
              <w:autoSpaceDE w:val="0"/>
              <w:autoSpaceDN w:val="0"/>
              <w:adjustRightInd w:val="0"/>
              <w:rPr>
                <w:rFonts w:cs="Times New Roman"/>
              </w:rPr>
            </w:pPr>
            <w:r w:rsidRPr="00762C65">
              <w:rPr>
                <w:rFonts w:cs="Times New Roman"/>
              </w:rPr>
              <w:t>means the costs incurred by the licensee to balance the national electricity transmission system;</w:t>
            </w:r>
          </w:p>
          <w:p w14:paraId="2C35FC0C" w14:textId="77777777" w:rsidR="00DB72E2" w:rsidRPr="00762C65" w:rsidRDefault="00DB72E2" w:rsidP="000F5B5E">
            <w:pPr>
              <w:autoSpaceDE w:val="0"/>
              <w:autoSpaceDN w:val="0"/>
              <w:adjustRightInd w:val="0"/>
              <w:rPr>
                <w:rFonts w:cs="Times New Roman"/>
              </w:rPr>
            </w:pPr>
          </w:p>
        </w:tc>
      </w:tr>
      <w:tr w:rsidR="00DB72E2" w:rsidRPr="00762C65" w14:paraId="78C906AF" w14:textId="77777777" w:rsidTr="000F5B5E">
        <w:tc>
          <w:tcPr>
            <w:tcW w:w="2677" w:type="dxa"/>
          </w:tcPr>
          <w:p w14:paraId="2D12D2E5" w14:textId="77777777" w:rsidR="00DB72E2" w:rsidRDefault="00DB72E2" w:rsidP="000F5B5E">
            <w:pPr>
              <w:spacing w:after="240" w:line="276" w:lineRule="auto"/>
              <w:outlineLvl w:val="0"/>
              <w:rPr>
                <w:rFonts w:eastAsia="Times New Roman" w:cs="Times New Roman"/>
                <w:lang w:val="en-US" w:eastAsia="en-GB"/>
              </w:rPr>
            </w:pPr>
            <w:r>
              <w:rPr>
                <w:rFonts w:eastAsia="Times New Roman" w:cs="Times New Roman"/>
                <w:lang w:val="en-US" w:eastAsia="en-GB"/>
              </w:rPr>
              <w:t>“carbon intensity”</w:t>
            </w:r>
          </w:p>
        </w:tc>
        <w:tc>
          <w:tcPr>
            <w:tcW w:w="5619" w:type="dxa"/>
          </w:tcPr>
          <w:p w14:paraId="463178C7" w14:textId="77777777" w:rsidR="00DB72E2" w:rsidRDefault="00DB72E2" w:rsidP="000F5B5E">
            <w:pPr>
              <w:autoSpaceDE w:val="0"/>
              <w:autoSpaceDN w:val="0"/>
              <w:adjustRightInd w:val="0"/>
              <w:rPr>
                <w:rFonts w:eastAsia="Times New Roman" w:cs="Times New Roman"/>
                <w:color w:val="000000"/>
                <w:lang w:eastAsia="en-GB"/>
              </w:rPr>
            </w:pPr>
            <w:r>
              <w:rPr>
                <w:rFonts w:eastAsia="Times New Roman" w:cs="Times New Roman"/>
                <w:color w:val="000000"/>
                <w:lang w:eastAsia="en-GB"/>
              </w:rPr>
              <w:t xml:space="preserve">means how </w:t>
            </w:r>
            <w:r w:rsidRPr="00280415">
              <w:rPr>
                <w:rFonts w:eastAsia="Times New Roman" w:cs="Times New Roman"/>
                <w:color w:val="000000"/>
                <w:lang w:eastAsia="en-GB"/>
              </w:rPr>
              <w:t>much CO</w:t>
            </w:r>
            <w:r w:rsidRPr="00FD025E">
              <w:rPr>
                <w:rFonts w:eastAsia="Times New Roman" w:cs="Times New Roman"/>
                <w:color w:val="000000"/>
                <w:vertAlign w:val="subscript"/>
                <w:lang w:eastAsia="en-GB"/>
              </w:rPr>
              <w:t>2</w:t>
            </w:r>
            <w:r w:rsidRPr="00280415">
              <w:rPr>
                <w:rFonts w:eastAsia="Times New Roman" w:cs="Times New Roman"/>
                <w:color w:val="000000"/>
                <w:lang w:eastAsia="en-GB"/>
              </w:rPr>
              <w:t xml:space="preserve"> emissions are produced per kilowatt hour</w:t>
            </w:r>
            <w:r>
              <w:rPr>
                <w:rFonts w:eastAsia="Times New Roman" w:cs="Times New Roman"/>
                <w:color w:val="000000"/>
                <w:lang w:eastAsia="en-GB"/>
              </w:rPr>
              <w:t xml:space="preserve"> (KWh)</w:t>
            </w:r>
            <w:r w:rsidRPr="00280415">
              <w:rPr>
                <w:rFonts w:eastAsia="Times New Roman" w:cs="Times New Roman"/>
                <w:color w:val="000000"/>
                <w:lang w:eastAsia="en-GB"/>
              </w:rPr>
              <w:t xml:space="preserve"> of electricity consumed</w:t>
            </w:r>
            <w:r>
              <w:rPr>
                <w:rFonts w:eastAsia="Times New Roman" w:cs="Times New Roman"/>
                <w:color w:val="000000"/>
                <w:lang w:eastAsia="en-GB"/>
              </w:rPr>
              <w:t>;</w:t>
            </w:r>
          </w:p>
          <w:p w14:paraId="72F33F1C" w14:textId="77777777" w:rsidR="00DB72E2" w:rsidRPr="004266DD" w:rsidRDefault="00DB72E2" w:rsidP="000F5B5E">
            <w:pPr>
              <w:autoSpaceDE w:val="0"/>
              <w:autoSpaceDN w:val="0"/>
              <w:adjustRightInd w:val="0"/>
              <w:rPr>
                <w:rFonts w:eastAsia="Times New Roman" w:cs="Times New Roman"/>
                <w:color w:val="000000"/>
                <w:lang w:eastAsia="en-GB"/>
              </w:rPr>
            </w:pPr>
          </w:p>
        </w:tc>
      </w:tr>
      <w:tr w:rsidR="00DB72E2" w:rsidRPr="00762C65" w14:paraId="50C9887E" w14:textId="77777777" w:rsidTr="000F5B5E">
        <w:tc>
          <w:tcPr>
            <w:tcW w:w="2677" w:type="dxa"/>
          </w:tcPr>
          <w:p w14:paraId="53126EF8" w14:textId="77777777" w:rsidR="00DB72E2" w:rsidRDefault="00DB72E2" w:rsidP="000F5B5E">
            <w:pPr>
              <w:spacing w:after="240" w:line="276" w:lineRule="auto"/>
              <w:outlineLvl w:val="0"/>
              <w:rPr>
                <w:rFonts w:eastAsia="Times New Roman" w:cs="Times New Roman"/>
                <w:lang w:val="en-US" w:eastAsia="en-GB"/>
              </w:rPr>
            </w:pPr>
            <w:r>
              <w:rPr>
                <w:rFonts w:eastAsia="Times New Roman" w:cs="Times New Roman"/>
                <w:lang w:val="en-US" w:eastAsia="en-GB"/>
              </w:rPr>
              <w:t>“code arrangements”</w:t>
            </w:r>
          </w:p>
        </w:tc>
        <w:tc>
          <w:tcPr>
            <w:tcW w:w="5619" w:type="dxa"/>
          </w:tcPr>
          <w:p w14:paraId="053802A1" w14:textId="77777777" w:rsidR="00DB72E2" w:rsidRPr="004266DD" w:rsidRDefault="00DB72E2" w:rsidP="000F5B5E">
            <w:pPr>
              <w:autoSpaceDE w:val="0"/>
              <w:autoSpaceDN w:val="0"/>
              <w:adjustRightInd w:val="0"/>
              <w:rPr>
                <w:rFonts w:eastAsia="Times New Roman" w:cs="Times New Roman"/>
                <w:color w:val="000000"/>
                <w:lang w:eastAsia="en-GB"/>
              </w:rPr>
            </w:pPr>
            <w:r>
              <w:rPr>
                <w:rFonts w:eastAsia="Times New Roman" w:cs="Times New Roman"/>
                <w:color w:val="000000"/>
                <w:lang w:eastAsia="en-GB"/>
              </w:rPr>
              <w:t>means the networks codes the licensee is party to;</w:t>
            </w:r>
          </w:p>
        </w:tc>
      </w:tr>
      <w:tr w:rsidR="00DB72E2" w:rsidRPr="00762C65" w14:paraId="06D81AA0" w14:textId="77777777" w:rsidTr="000F5B5E">
        <w:tc>
          <w:tcPr>
            <w:tcW w:w="2677" w:type="dxa"/>
          </w:tcPr>
          <w:p w14:paraId="5E8637D7" w14:textId="77777777" w:rsidR="00DB72E2" w:rsidRDefault="00DB72E2" w:rsidP="000F5B5E">
            <w:pPr>
              <w:spacing w:after="240" w:line="276" w:lineRule="auto"/>
              <w:outlineLvl w:val="0"/>
              <w:rPr>
                <w:rFonts w:eastAsia="Times New Roman" w:cs="Times New Roman"/>
                <w:lang w:val="en-US" w:eastAsia="en-GB"/>
              </w:rPr>
            </w:pPr>
            <w:r>
              <w:rPr>
                <w:rFonts w:eastAsia="Times New Roman" w:cs="Times New Roman"/>
                <w:lang w:val="en-US" w:eastAsia="en-GB"/>
              </w:rPr>
              <w:t>“</w:t>
            </w:r>
            <w:r>
              <w:t xml:space="preserve"> </w:t>
            </w:r>
            <w:r w:rsidRPr="00532766">
              <w:rPr>
                <w:rFonts w:eastAsia="Times New Roman" w:cs="Times New Roman"/>
                <w:lang w:val="en-US" w:eastAsia="en-GB"/>
              </w:rPr>
              <w:t>Capacity Market (“CM”)</w:t>
            </w:r>
            <w:r>
              <w:rPr>
                <w:rFonts w:eastAsia="Times New Roman" w:cs="Times New Roman"/>
                <w:lang w:val="en-US" w:eastAsia="en-GB"/>
              </w:rPr>
              <w:t>”</w:t>
            </w:r>
          </w:p>
        </w:tc>
        <w:tc>
          <w:tcPr>
            <w:tcW w:w="5619" w:type="dxa"/>
          </w:tcPr>
          <w:p w14:paraId="5E192CCA" w14:textId="77777777" w:rsidR="00DB72E2" w:rsidRPr="004266DD" w:rsidRDefault="00DB72E2" w:rsidP="000F5B5E">
            <w:pPr>
              <w:autoSpaceDE w:val="0"/>
              <w:autoSpaceDN w:val="0"/>
              <w:adjustRightInd w:val="0"/>
              <w:rPr>
                <w:rFonts w:eastAsia="Times New Roman" w:cs="Times New Roman"/>
                <w:color w:val="000000"/>
                <w:lang w:eastAsia="en-GB"/>
              </w:rPr>
            </w:pPr>
            <w:r w:rsidRPr="00532766">
              <w:rPr>
                <w:rFonts w:eastAsia="Times New Roman" w:cs="Times New Roman"/>
                <w:color w:val="000000"/>
                <w:lang w:eastAsia="en-GB"/>
              </w:rPr>
              <w:t>means the scheme established by the Electricity Capacity Regulations 2014 (as amended) and the Capacity Market Rules (as amended) to which the licensee is the nominated delivery body;</w:t>
            </w:r>
          </w:p>
        </w:tc>
      </w:tr>
      <w:tr w:rsidR="00DB72E2" w:rsidRPr="00762C65" w14:paraId="4F42CA17" w14:textId="77777777" w:rsidTr="000F5B5E">
        <w:tc>
          <w:tcPr>
            <w:tcW w:w="2677" w:type="dxa"/>
          </w:tcPr>
          <w:p w14:paraId="2B822C6A" w14:textId="77777777" w:rsidR="00DB72E2" w:rsidRDefault="00DB72E2" w:rsidP="000F5B5E">
            <w:pPr>
              <w:spacing w:after="240" w:line="276" w:lineRule="auto"/>
              <w:outlineLvl w:val="0"/>
              <w:rPr>
                <w:rFonts w:eastAsia="Times New Roman" w:cs="Times New Roman"/>
                <w:lang w:val="en-US" w:eastAsia="en-GB"/>
              </w:rPr>
            </w:pPr>
            <w:r>
              <w:rPr>
                <w:rFonts w:eastAsia="Times New Roman" w:cs="Times New Roman"/>
                <w:lang w:val="en-US" w:eastAsia="en-GB"/>
              </w:rPr>
              <w:t>“contracts for difference (“CfD”)”</w:t>
            </w:r>
          </w:p>
        </w:tc>
        <w:tc>
          <w:tcPr>
            <w:tcW w:w="5619" w:type="dxa"/>
          </w:tcPr>
          <w:p w14:paraId="3BEEB281" w14:textId="77777777" w:rsidR="00DB72E2" w:rsidRPr="004266DD" w:rsidRDefault="00DB72E2" w:rsidP="000F5B5E">
            <w:pPr>
              <w:autoSpaceDE w:val="0"/>
              <w:autoSpaceDN w:val="0"/>
              <w:adjustRightInd w:val="0"/>
              <w:rPr>
                <w:rFonts w:eastAsia="Times New Roman" w:cs="Times New Roman"/>
                <w:color w:val="000000"/>
                <w:lang w:eastAsia="en-GB"/>
              </w:rPr>
            </w:pPr>
            <w:r w:rsidRPr="00532766">
              <w:rPr>
                <w:rFonts w:eastAsia="Times New Roman" w:cs="Times New Roman"/>
                <w:color w:val="000000"/>
                <w:lang w:eastAsia="en-GB"/>
              </w:rPr>
              <w:t>means a Contract for Difference under Chapter 2 of Part 2 of the Energy Act 2013 (as amended) to which the licensee is the nominated delivery body;</w:t>
            </w:r>
          </w:p>
        </w:tc>
      </w:tr>
      <w:tr w:rsidR="00DB72E2" w:rsidRPr="00762C65" w14:paraId="7F1398B1" w14:textId="77777777" w:rsidTr="000F5B5E">
        <w:tc>
          <w:tcPr>
            <w:tcW w:w="2677" w:type="dxa"/>
          </w:tcPr>
          <w:p w14:paraId="504FBC48" w14:textId="77777777" w:rsidR="00DB72E2" w:rsidRPr="00762C65" w:rsidRDefault="00DB72E2" w:rsidP="000F5B5E">
            <w:pPr>
              <w:spacing w:after="240" w:line="276" w:lineRule="auto"/>
              <w:outlineLvl w:val="0"/>
              <w:rPr>
                <w:rFonts w:cs="Times New Roman"/>
              </w:rPr>
            </w:pPr>
            <w:r>
              <w:rPr>
                <w:rFonts w:eastAsia="Times New Roman" w:cs="Times New Roman"/>
                <w:lang w:val="en-US" w:eastAsia="en-GB"/>
              </w:rPr>
              <w:t>“d</w:t>
            </w:r>
            <w:r w:rsidRPr="004266DD">
              <w:rPr>
                <w:rFonts w:eastAsia="Times New Roman" w:cs="Times New Roman"/>
                <w:lang w:val="en-US" w:eastAsia="en-GB"/>
              </w:rPr>
              <w:t>emand</w:t>
            </w:r>
            <w:r>
              <w:rPr>
                <w:rFonts w:eastAsia="Times New Roman" w:cs="Times New Roman"/>
                <w:lang w:val="en-US" w:eastAsia="en-GB"/>
              </w:rPr>
              <w:t>”</w:t>
            </w:r>
          </w:p>
        </w:tc>
        <w:tc>
          <w:tcPr>
            <w:tcW w:w="5619" w:type="dxa"/>
          </w:tcPr>
          <w:p w14:paraId="1DF6ED86" w14:textId="77777777" w:rsidR="00DB72E2" w:rsidRPr="004266DD" w:rsidRDefault="00DB72E2" w:rsidP="000F5B5E">
            <w:pPr>
              <w:autoSpaceDE w:val="0"/>
              <w:autoSpaceDN w:val="0"/>
              <w:adjustRightInd w:val="0"/>
              <w:rPr>
                <w:rFonts w:eastAsia="Times New Roman" w:cs="Times New Roman"/>
                <w:color w:val="000000"/>
                <w:lang w:eastAsia="en-GB"/>
              </w:rPr>
            </w:pPr>
            <w:r w:rsidRPr="004266DD">
              <w:rPr>
                <w:rFonts w:eastAsia="Times New Roman" w:cs="Times New Roman"/>
                <w:color w:val="000000"/>
                <w:lang w:eastAsia="en-GB"/>
              </w:rPr>
              <w:t>means taking, or being able to take, megawatts (MW) of electricity (active power) from the total system</w:t>
            </w:r>
            <w:r>
              <w:rPr>
                <w:rFonts w:eastAsia="Times New Roman" w:cs="Times New Roman"/>
                <w:color w:val="000000"/>
                <w:lang w:eastAsia="en-GB"/>
              </w:rPr>
              <w:t>;</w:t>
            </w:r>
          </w:p>
          <w:p w14:paraId="2502FF94" w14:textId="77777777" w:rsidR="00DB72E2" w:rsidRPr="00762C65" w:rsidRDefault="00DB72E2" w:rsidP="000F5B5E">
            <w:pPr>
              <w:autoSpaceDE w:val="0"/>
              <w:autoSpaceDN w:val="0"/>
              <w:adjustRightInd w:val="0"/>
              <w:rPr>
                <w:rFonts w:cs="Times New Roman"/>
              </w:rPr>
            </w:pPr>
          </w:p>
        </w:tc>
      </w:tr>
      <w:tr w:rsidR="00DB72E2" w:rsidRPr="00762C65" w14:paraId="7C5DA809" w14:textId="77777777" w:rsidTr="000F5B5E">
        <w:tc>
          <w:tcPr>
            <w:tcW w:w="2677" w:type="dxa"/>
          </w:tcPr>
          <w:p w14:paraId="2DD5CCE4" w14:textId="77777777" w:rsidR="00DB72E2" w:rsidRPr="00762C65" w:rsidRDefault="00DB72E2" w:rsidP="000F5B5E">
            <w:pPr>
              <w:spacing w:after="240" w:line="276" w:lineRule="auto"/>
              <w:outlineLvl w:val="0"/>
              <w:rPr>
                <w:rFonts w:cs="Times New Roman"/>
              </w:rPr>
            </w:pPr>
            <w:r>
              <w:rPr>
                <w:rFonts w:cs="Times New Roman"/>
              </w:rPr>
              <w:t>“flexible services”</w:t>
            </w:r>
          </w:p>
        </w:tc>
        <w:tc>
          <w:tcPr>
            <w:tcW w:w="5619" w:type="dxa"/>
          </w:tcPr>
          <w:p w14:paraId="7E2213C7" w14:textId="617B459F" w:rsidR="00DB72E2" w:rsidRPr="00762C65" w:rsidRDefault="00DB72E2" w:rsidP="00CD0817">
            <w:pPr>
              <w:autoSpaceDE w:val="0"/>
              <w:autoSpaceDN w:val="0"/>
              <w:adjustRightInd w:val="0"/>
              <w:rPr>
                <w:rFonts w:cs="Times New Roman"/>
              </w:rPr>
            </w:pPr>
            <w:r>
              <w:rPr>
                <w:rFonts w:cs="Times New Roman"/>
              </w:rPr>
              <w:t>means [</w:t>
            </w:r>
            <w:r w:rsidR="00CD0817">
              <w:rPr>
                <w:rFonts w:cs="Times New Roman"/>
              </w:rPr>
              <w:t>TBD</w:t>
            </w:r>
            <w:r>
              <w:rPr>
                <w:rFonts w:cs="Times New Roman"/>
              </w:rPr>
              <w:t>];</w:t>
            </w:r>
          </w:p>
        </w:tc>
      </w:tr>
      <w:tr w:rsidR="00DB72E2" w:rsidRPr="00762C65" w14:paraId="2255DDB4" w14:textId="77777777" w:rsidTr="000F5B5E">
        <w:tc>
          <w:tcPr>
            <w:tcW w:w="2677" w:type="dxa"/>
          </w:tcPr>
          <w:p w14:paraId="30044D18" w14:textId="77777777" w:rsidR="00DB72E2" w:rsidRPr="00762C65" w:rsidRDefault="00DB72E2" w:rsidP="000F5B5E">
            <w:pPr>
              <w:spacing w:after="240" w:line="276" w:lineRule="auto"/>
              <w:outlineLvl w:val="0"/>
              <w:rPr>
                <w:rFonts w:cs="Times New Roman"/>
              </w:rPr>
            </w:pPr>
            <w:r w:rsidRPr="00762C65">
              <w:rPr>
                <w:rFonts w:cs="Times New Roman"/>
              </w:rPr>
              <w:t>“indicated margin”</w:t>
            </w:r>
          </w:p>
        </w:tc>
        <w:tc>
          <w:tcPr>
            <w:tcW w:w="5619" w:type="dxa"/>
          </w:tcPr>
          <w:p w14:paraId="300E53E2" w14:textId="77777777" w:rsidR="00DB72E2" w:rsidRPr="00762C65" w:rsidRDefault="00DB72E2" w:rsidP="000F5B5E">
            <w:pPr>
              <w:autoSpaceDE w:val="0"/>
              <w:autoSpaceDN w:val="0"/>
              <w:adjustRightInd w:val="0"/>
              <w:rPr>
                <w:rFonts w:cs="Times New Roman"/>
              </w:rPr>
            </w:pPr>
            <w:r>
              <w:rPr>
                <w:rFonts w:cs="Times New Roman"/>
              </w:rPr>
              <w:t>has</w:t>
            </w:r>
            <w:r w:rsidRPr="00762C65">
              <w:rPr>
                <w:rFonts w:cs="Times New Roman"/>
              </w:rPr>
              <w:t xml:space="preserve"> the same meaning as that given to that term in the Grid Code</w:t>
            </w:r>
            <w:r>
              <w:rPr>
                <w:rFonts w:cs="Times New Roman"/>
              </w:rPr>
              <w:t>;</w:t>
            </w:r>
          </w:p>
          <w:p w14:paraId="30B4C77D" w14:textId="77777777" w:rsidR="00DB72E2" w:rsidRPr="00762C65" w:rsidRDefault="00DB72E2" w:rsidP="000F5B5E">
            <w:pPr>
              <w:autoSpaceDE w:val="0"/>
              <w:autoSpaceDN w:val="0"/>
              <w:adjustRightInd w:val="0"/>
              <w:rPr>
                <w:rFonts w:cs="Times New Roman"/>
              </w:rPr>
            </w:pPr>
          </w:p>
        </w:tc>
      </w:tr>
      <w:tr w:rsidR="00DB72E2" w:rsidRPr="00762C65" w14:paraId="7DA9F5F4" w14:textId="77777777" w:rsidTr="000F5B5E">
        <w:tc>
          <w:tcPr>
            <w:tcW w:w="2677" w:type="dxa"/>
          </w:tcPr>
          <w:p w14:paraId="53270D51" w14:textId="77777777" w:rsidR="00DB72E2" w:rsidRDefault="00DB72E2" w:rsidP="000F5B5E">
            <w:pPr>
              <w:spacing w:after="240" w:line="276" w:lineRule="auto"/>
              <w:outlineLvl w:val="0"/>
              <w:rPr>
                <w:rFonts w:cs="Times New Roman"/>
              </w:rPr>
            </w:pPr>
            <w:r>
              <w:rPr>
                <w:rFonts w:cs="Times New Roman"/>
              </w:rPr>
              <w:t>‘interested parties’</w:t>
            </w:r>
          </w:p>
        </w:tc>
        <w:tc>
          <w:tcPr>
            <w:tcW w:w="5619" w:type="dxa"/>
          </w:tcPr>
          <w:p w14:paraId="1C36CED8" w14:textId="77777777" w:rsidR="00DB72E2" w:rsidRDefault="00DB72E2" w:rsidP="000F5B5E">
            <w:pPr>
              <w:autoSpaceDE w:val="0"/>
              <w:autoSpaceDN w:val="0"/>
              <w:adjustRightInd w:val="0"/>
              <w:rPr>
                <w:rFonts w:cs="Times New Roman"/>
              </w:rPr>
            </w:pPr>
            <w:r>
              <w:rPr>
                <w:rFonts w:cs="Times New Roman"/>
              </w:rPr>
              <w:t>as defined under SLC C27;</w:t>
            </w:r>
          </w:p>
        </w:tc>
      </w:tr>
      <w:tr w:rsidR="00DB72E2" w:rsidRPr="00762C65" w14:paraId="74EB4930" w14:textId="77777777" w:rsidTr="000F5B5E">
        <w:tc>
          <w:tcPr>
            <w:tcW w:w="2677" w:type="dxa"/>
          </w:tcPr>
          <w:p w14:paraId="7C4D8866" w14:textId="77777777" w:rsidR="00DB72E2" w:rsidRDefault="00DB72E2" w:rsidP="000F5B5E">
            <w:pPr>
              <w:spacing w:after="240" w:line="276" w:lineRule="auto"/>
              <w:outlineLvl w:val="0"/>
              <w:rPr>
                <w:rFonts w:cs="Times New Roman"/>
              </w:rPr>
            </w:pPr>
            <w:r>
              <w:rPr>
                <w:rFonts w:cs="Times New Roman"/>
              </w:rPr>
              <w:t>‘national level’</w:t>
            </w:r>
          </w:p>
        </w:tc>
        <w:tc>
          <w:tcPr>
            <w:tcW w:w="5619" w:type="dxa"/>
          </w:tcPr>
          <w:p w14:paraId="4576AD83" w14:textId="3DFB5111" w:rsidR="00DB72E2" w:rsidRDefault="00DB72E2" w:rsidP="00CD0817">
            <w:pPr>
              <w:autoSpaceDE w:val="0"/>
              <w:autoSpaceDN w:val="0"/>
              <w:adjustRightInd w:val="0"/>
              <w:rPr>
                <w:rFonts w:cs="Times New Roman"/>
              </w:rPr>
            </w:pPr>
            <w:r>
              <w:rPr>
                <w:rFonts w:cs="Times New Roman"/>
              </w:rPr>
              <w:t>[</w:t>
            </w:r>
            <w:r w:rsidR="00CD0817">
              <w:rPr>
                <w:rFonts w:cs="Times New Roman"/>
              </w:rPr>
              <w:t>TBD</w:t>
            </w:r>
            <w:r>
              <w:rPr>
                <w:rFonts w:cs="Times New Roman"/>
              </w:rPr>
              <w:t>];</w:t>
            </w:r>
          </w:p>
        </w:tc>
      </w:tr>
      <w:tr w:rsidR="00DB72E2" w:rsidRPr="00762C65" w14:paraId="48AED356" w14:textId="77777777" w:rsidTr="000F5B5E">
        <w:tc>
          <w:tcPr>
            <w:tcW w:w="2677" w:type="dxa"/>
          </w:tcPr>
          <w:p w14:paraId="0163A509" w14:textId="77777777" w:rsidR="00DB72E2" w:rsidRDefault="00DB72E2" w:rsidP="000F5B5E">
            <w:pPr>
              <w:spacing w:after="240" w:line="276" w:lineRule="auto"/>
              <w:outlineLvl w:val="0"/>
              <w:rPr>
                <w:rFonts w:cs="Times New Roman"/>
              </w:rPr>
            </w:pPr>
            <w:r>
              <w:rPr>
                <w:rFonts w:cs="Times New Roman"/>
              </w:rPr>
              <w:t>‘relevant system users’</w:t>
            </w:r>
          </w:p>
        </w:tc>
        <w:tc>
          <w:tcPr>
            <w:tcW w:w="5619" w:type="dxa"/>
          </w:tcPr>
          <w:p w14:paraId="66BF01A4" w14:textId="4591D5F9" w:rsidR="00DB72E2" w:rsidRDefault="00DB72E2" w:rsidP="00CD0817">
            <w:pPr>
              <w:autoSpaceDE w:val="0"/>
              <w:autoSpaceDN w:val="0"/>
              <w:adjustRightInd w:val="0"/>
              <w:rPr>
                <w:rFonts w:cs="Times New Roman"/>
              </w:rPr>
            </w:pPr>
            <w:r>
              <w:rPr>
                <w:rFonts w:cs="Times New Roman"/>
              </w:rPr>
              <w:t>[</w:t>
            </w:r>
            <w:r w:rsidR="00CD0817">
              <w:rPr>
                <w:rFonts w:cs="Times New Roman"/>
              </w:rPr>
              <w:t>TBD</w:t>
            </w:r>
            <w:r>
              <w:rPr>
                <w:rFonts w:cs="Times New Roman"/>
              </w:rPr>
              <w:t>];</w:t>
            </w:r>
          </w:p>
        </w:tc>
      </w:tr>
      <w:tr w:rsidR="00DB72E2" w:rsidRPr="00762C65" w14:paraId="62BB88DB" w14:textId="77777777" w:rsidTr="000F5B5E">
        <w:tc>
          <w:tcPr>
            <w:tcW w:w="2677" w:type="dxa"/>
          </w:tcPr>
          <w:p w14:paraId="75EE589D" w14:textId="77777777" w:rsidR="00DB72E2" w:rsidRPr="00762C65" w:rsidRDefault="00DB72E2" w:rsidP="000F5B5E">
            <w:pPr>
              <w:spacing w:after="240" w:line="276" w:lineRule="auto"/>
              <w:outlineLvl w:val="0"/>
              <w:rPr>
                <w:rFonts w:cs="Times New Roman"/>
              </w:rPr>
            </w:pPr>
            <w:r>
              <w:rPr>
                <w:rFonts w:cs="Times New Roman"/>
              </w:rPr>
              <w:t>“solar generation output”</w:t>
            </w:r>
          </w:p>
        </w:tc>
        <w:tc>
          <w:tcPr>
            <w:tcW w:w="5619" w:type="dxa"/>
          </w:tcPr>
          <w:p w14:paraId="53CA7F16" w14:textId="77777777" w:rsidR="00DB72E2" w:rsidRDefault="00DB72E2" w:rsidP="000F5B5E">
            <w:pPr>
              <w:autoSpaceDE w:val="0"/>
              <w:autoSpaceDN w:val="0"/>
              <w:adjustRightInd w:val="0"/>
              <w:rPr>
                <w:rFonts w:cs="Times New Roman"/>
              </w:rPr>
            </w:pPr>
            <w:r>
              <w:rPr>
                <w:rFonts w:cs="Times New Roman"/>
              </w:rPr>
              <w:t xml:space="preserve">means </w:t>
            </w:r>
            <w:r w:rsidRPr="00762C65">
              <w:rPr>
                <w:rFonts w:cs="Times New Roman"/>
              </w:rPr>
              <w:t>the active p</w:t>
            </w:r>
            <w:r>
              <w:rPr>
                <w:rFonts w:cs="Times New Roman"/>
              </w:rPr>
              <w:t>ower output in MW from each solar generator</w:t>
            </w:r>
            <w:r w:rsidRPr="00762C65">
              <w:rPr>
                <w:rFonts w:cs="Times New Roman"/>
              </w:rPr>
              <w:t xml:space="preserve"> in respect of which operational metering is installed (excluding that relating to wind generators accepted as bids and offers in the balancing mechanism)</w:t>
            </w:r>
            <w:r>
              <w:rPr>
                <w:rFonts w:cs="Times New Roman"/>
              </w:rPr>
              <w:t>;</w:t>
            </w:r>
          </w:p>
          <w:p w14:paraId="1A7A592B" w14:textId="77777777" w:rsidR="00DB72E2" w:rsidRPr="00762C65" w:rsidRDefault="00DB72E2" w:rsidP="000F5B5E">
            <w:pPr>
              <w:autoSpaceDE w:val="0"/>
              <w:autoSpaceDN w:val="0"/>
              <w:adjustRightInd w:val="0"/>
              <w:rPr>
                <w:rFonts w:cs="Times New Roman"/>
              </w:rPr>
            </w:pPr>
          </w:p>
        </w:tc>
      </w:tr>
      <w:tr w:rsidR="00DB72E2" w:rsidRPr="00762C65" w14:paraId="7F45D6B7" w14:textId="77777777" w:rsidTr="000F5B5E">
        <w:tc>
          <w:tcPr>
            <w:tcW w:w="2677" w:type="dxa"/>
          </w:tcPr>
          <w:p w14:paraId="4F7E2947" w14:textId="77777777" w:rsidR="00DB72E2" w:rsidRPr="00762C65" w:rsidRDefault="00DB72E2" w:rsidP="000F5B5E">
            <w:pPr>
              <w:spacing w:after="240" w:line="276" w:lineRule="auto"/>
              <w:outlineLvl w:val="0"/>
              <w:rPr>
                <w:rFonts w:cs="Times New Roman"/>
              </w:rPr>
            </w:pPr>
            <w:r w:rsidRPr="00762C65">
              <w:rPr>
                <w:rFonts w:cs="Times New Roman"/>
              </w:rPr>
              <w:t>“wind generation output”</w:t>
            </w:r>
          </w:p>
        </w:tc>
        <w:tc>
          <w:tcPr>
            <w:tcW w:w="5619" w:type="dxa"/>
          </w:tcPr>
          <w:p w14:paraId="36025BF7" w14:textId="77777777" w:rsidR="00DB72E2" w:rsidRPr="00762C65" w:rsidRDefault="00DB72E2" w:rsidP="000F5B5E">
            <w:pPr>
              <w:autoSpaceDE w:val="0"/>
              <w:autoSpaceDN w:val="0"/>
              <w:adjustRightInd w:val="0"/>
              <w:rPr>
                <w:rFonts w:cs="Times New Roman"/>
              </w:rPr>
            </w:pPr>
            <w:r w:rsidRPr="00762C65">
              <w:rPr>
                <w:rFonts w:cs="Times New Roman"/>
              </w:rPr>
              <w:t>means the active power output in MW from each wind</w:t>
            </w:r>
          </w:p>
          <w:p w14:paraId="138EDE09" w14:textId="77777777" w:rsidR="00DB72E2" w:rsidRPr="00762C65" w:rsidRDefault="00DB72E2" w:rsidP="000F5B5E">
            <w:pPr>
              <w:autoSpaceDE w:val="0"/>
              <w:autoSpaceDN w:val="0"/>
              <w:adjustRightInd w:val="0"/>
              <w:rPr>
                <w:rFonts w:cs="Times New Roman"/>
              </w:rPr>
            </w:pPr>
            <w:r w:rsidRPr="00762C65">
              <w:rPr>
                <w:rFonts w:cs="Times New Roman"/>
              </w:rPr>
              <w:t>generator in respect of which operational metering is installed (excluding that relating to wind generators accepted as bids and offers in the balancing mechanism)</w:t>
            </w:r>
            <w:r>
              <w:rPr>
                <w:rFonts w:cs="Times New Roman"/>
              </w:rPr>
              <w:t>; [and]</w:t>
            </w:r>
          </w:p>
          <w:p w14:paraId="6AE8C7CC" w14:textId="77777777" w:rsidR="00DB72E2" w:rsidRPr="00762C65" w:rsidRDefault="00DB72E2" w:rsidP="000F5B5E">
            <w:pPr>
              <w:autoSpaceDE w:val="0"/>
              <w:autoSpaceDN w:val="0"/>
              <w:adjustRightInd w:val="0"/>
              <w:rPr>
                <w:rFonts w:cs="Times New Roman"/>
              </w:rPr>
            </w:pPr>
          </w:p>
        </w:tc>
      </w:tr>
      <w:tr w:rsidR="00DB72E2" w:rsidRPr="00762C65" w14:paraId="5C6EC614" w14:textId="77777777" w:rsidTr="000F5B5E">
        <w:tc>
          <w:tcPr>
            <w:tcW w:w="2677" w:type="dxa"/>
          </w:tcPr>
          <w:p w14:paraId="354B2331" w14:textId="77777777" w:rsidR="00DB72E2" w:rsidRPr="00762C65" w:rsidRDefault="00DB72E2" w:rsidP="000F5B5E">
            <w:pPr>
              <w:spacing w:after="240" w:line="276" w:lineRule="auto"/>
              <w:outlineLvl w:val="0"/>
              <w:rPr>
                <w:rFonts w:cs="Times New Roman"/>
              </w:rPr>
            </w:pPr>
            <w:r w:rsidRPr="00762C65">
              <w:rPr>
                <w:rFonts w:cs="Times New Roman"/>
              </w:rPr>
              <w:t>“zero carbon energy system”</w:t>
            </w:r>
          </w:p>
        </w:tc>
        <w:tc>
          <w:tcPr>
            <w:tcW w:w="5619" w:type="dxa"/>
          </w:tcPr>
          <w:p w14:paraId="1E91DA42" w14:textId="77777777" w:rsidR="00DB72E2" w:rsidRPr="00CF1B66" w:rsidRDefault="00DB72E2" w:rsidP="000F5B5E">
            <w:pPr>
              <w:spacing w:after="240" w:line="276" w:lineRule="auto"/>
              <w:outlineLvl w:val="0"/>
            </w:pPr>
            <w:r>
              <w:t xml:space="preserve">means </w:t>
            </w:r>
            <w:r w:rsidRPr="008558BD">
              <w:t>a zero carbon power system that supports the net zero carbon target as set out in the Climate Change Act 2008</w:t>
            </w:r>
            <w:r>
              <w:t>.</w:t>
            </w:r>
          </w:p>
        </w:tc>
      </w:tr>
    </w:tbl>
    <w:p w14:paraId="681C4232" w14:textId="77777777" w:rsidR="00DB72E2" w:rsidRPr="00DB72E2" w:rsidRDefault="00DB72E2" w:rsidP="00DB72E2">
      <w:pPr>
        <w:pStyle w:val="NumberedNormal"/>
        <w:numPr>
          <w:ilvl w:val="0"/>
          <w:numId w:val="0"/>
        </w:numPr>
        <w:ind w:left="879" w:hanging="879"/>
      </w:pPr>
    </w:p>
    <w:p w14:paraId="5E548320" w14:textId="457783CC" w:rsidR="00724E18" w:rsidRDefault="00724E18" w:rsidP="00724E18">
      <w:pPr>
        <w:pStyle w:val="Heading1"/>
        <w:numPr>
          <w:ilvl w:val="0"/>
          <w:numId w:val="0"/>
        </w:numPr>
      </w:pPr>
      <w:bookmarkStart w:id="894" w:name="_Toc52354406"/>
      <w:r>
        <w:t>Part D: TRANSMISSON OWNER STANDARD CONDITIONS</w:t>
      </w:r>
      <w:bookmarkEnd w:id="894"/>
    </w:p>
    <w:p w14:paraId="290799A8" w14:textId="4F72C332" w:rsidR="00724E18" w:rsidRPr="007D74A4" w:rsidRDefault="00724E18" w:rsidP="00724E18">
      <w:pPr>
        <w:pStyle w:val="Heading2"/>
        <w:numPr>
          <w:ilvl w:val="0"/>
          <w:numId w:val="0"/>
        </w:numPr>
      </w:pPr>
      <w:bookmarkStart w:id="895" w:name="_Toc52354407"/>
      <w:r>
        <w:t>Condition D1</w:t>
      </w:r>
      <w:r w:rsidRPr="00A402FB">
        <w:t>:</w:t>
      </w:r>
      <w:r>
        <w:t xml:space="preserve"> Interpretation of Section D</w:t>
      </w:r>
      <w:bookmarkEnd w:id="895"/>
    </w:p>
    <w:p w14:paraId="239E8C5D" w14:textId="117553DE" w:rsidR="00724E18" w:rsidRDefault="00724E18" w:rsidP="00724E18">
      <w:pPr>
        <w:pStyle w:val="Heading2"/>
        <w:numPr>
          <w:ilvl w:val="0"/>
          <w:numId w:val="0"/>
        </w:numPr>
      </w:pPr>
      <w:bookmarkStart w:id="896" w:name="_Toc52354408"/>
      <w:r>
        <w:t>Condition D2</w:t>
      </w:r>
      <w:r w:rsidRPr="00A402FB">
        <w:t>:</w:t>
      </w:r>
      <w:bookmarkEnd w:id="896"/>
      <w:r>
        <w:t xml:space="preserve"> </w:t>
      </w:r>
    </w:p>
    <w:p w14:paraId="147B8675" w14:textId="73C53139" w:rsidR="00724E18" w:rsidRDefault="00724E18" w:rsidP="00724E18">
      <w:pPr>
        <w:pStyle w:val="Heading2"/>
        <w:numPr>
          <w:ilvl w:val="0"/>
          <w:numId w:val="0"/>
        </w:numPr>
      </w:pPr>
      <w:bookmarkStart w:id="897" w:name="_Toc52354409"/>
      <w:r>
        <w:t>Condition D3</w:t>
      </w:r>
      <w:r w:rsidRPr="00A402FB">
        <w:t>:</w:t>
      </w:r>
      <w:bookmarkEnd w:id="897"/>
      <w:r>
        <w:t xml:space="preserve"> </w:t>
      </w:r>
    </w:p>
    <w:p w14:paraId="61E1F298" w14:textId="6071CE97" w:rsidR="00724E18" w:rsidRDefault="00724E18" w:rsidP="00724E18">
      <w:pPr>
        <w:pStyle w:val="Heading2"/>
        <w:numPr>
          <w:ilvl w:val="0"/>
          <w:numId w:val="0"/>
        </w:numPr>
      </w:pPr>
      <w:bookmarkStart w:id="898" w:name="_Toc52354410"/>
      <w:r>
        <w:t>Condition D4</w:t>
      </w:r>
      <w:r w:rsidRPr="00A402FB">
        <w:t>:</w:t>
      </w:r>
      <w:bookmarkEnd w:id="898"/>
      <w:r>
        <w:t xml:space="preserve"> </w:t>
      </w:r>
    </w:p>
    <w:p w14:paraId="3424A4FC" w14:textId="2ADF86F0" w:rsidR="00724E18" w:rsidRDefault="00724E18" w:rsidP="00724E18">
      <w:pPr>
        <w:pStyle w:val="Heading2"/>
        <w:numPr>
          <w:ilvl w:val="0"/>
          <w:numId w:val="0"/>
        </w:numPr>
      </w:pPr>
      <w:bookmarkStart w:id="899" w:name="_Toc52354411"/>
      <w:r>
        <w:t>Condition D5</w:t>
      </w:r>
      <w:r w:rsidRPr="00A402FB">
        <w:t>:</w:t>
      </w:r>
      <w:bookmarkEnd w:id="899"/>
      <w:r>
        <w:t xml:space="preserve"> </w:t>
      </w:r>
    </w:p>
    <w:p w14:paraId="7CDA235F" w14:textId="00A7CCD0" w:rsidR="00724E18" w:rsidRDefault="00724E18" w:rsidP="00724E18">
      <w:pPr>
        <w:pStyle w:val="Heading2"/>
        <w:numPr>
          <w:ilvl w:val="0"/>
          <w:numId w:val="0"/>
        </w:numPr>
      </w:pPr>
      <w:bookmarkStart w:id="900" w:name="_Toc52354412"/>
      <w:r>
        <w:t>Condition D6</w:t>
      </w:r>
      <w:r w:rsidRPr="00A402FB">
        <w:t>:</w:t>
      </w:r>
      <w:bookmarkEnd w:id="900"/>
      <w:r>
        <w:t xml:space="preserve"> </w:t>
      </w:r>
    </w:p>
    <w:p w14:paraId="578BECD2" w14:textId="05EBB254" w:rsidR="00724E18" w:rsidRDefault="00724E18" w:rsidP="00724E18">
      <w:pPr>
        <w:pStyle w:val="Heading2"/>
        <w:numPr>
          <w:ilvl w:val="0"/>
          <w:numId w:val="0"/>
        </w:numPr>
      </w:pPr>
      <w:bookmarkStart w:id="901" w:name="_Toc52354413"/>
      <w:r>
        <w:t>Condition D7</w:t>
      </w:r>
      <w:r w:rsidRPr="00A402FB">
        <w:t>:</w:t>
      </w:r>
      <w:bookmarkEnd w:id="901"/>
      <w:r>
        <w:t xml:space="preserve"> </w:t>
      </w:r>
    </w:p>
    <w:p w14:paraId="2E091120" w14:textId="3C67E7A9" w:rsidR="00724E18" w:rsidRDefault="00724E18" w:rsidP="00724E18">
      <w:pPr>
        <w:pStyle w:val="Heading2"/>
        <w:numPr>
          <w:ilvl w:val="0"/>
          <w:numId w:val="0"/>
        </w:numPr>
      </w:pPr>
      <w:bookmarkStart w:id="902" w:name="_Toc52354414"/>
      <w:r>
        <w:t>Condition D8</w:t>
      </w:r>
      <w:r w:rsidRPr="00A402FB">
        <w:t>:</w:t>
      </w:r>
      <w:bookmarkEnd w:id="902"/>
      <w:r>
        <w:t xml:space="preserve"> </w:t>
      </w:r>
    </w:p>
    <w:p w14:paraId="2CE2D47D" w14:textId="6840D6DF" w:rsidR="00724E18" w:rsidRDefault="00724E18" w:rsidP="00724E18">
      <w:pPr>
        <w:pStyle w:val="Heading2"/>
        <w:numPr>
          <w:ilvl w:val="0"/>
          <w:numId w:val="0"/>
        </w:numPr>
      </w:pPr>
      <w:bookmarkStart w:id="903" w:name="_Toc52354415"/>
      <w:r>
        <w:t>Condition D9</w:t>
      </w:r>
      <w:r w:rsidRPr="00A402FB">
        <w:t>:</w:t>
      </w:r>
      <w:bookmarkEnd w:id="903"/>
      <w:r>
        <w:t xml:space="preserve"> </w:t>
      </w:r>
    </w:p>
    <w:p w14:paraId="14FE8D6A" w14:textId="0C0BB86C" w:rsidR="00724E18" w:rsidRDefault="00724E18" w:rsidP="00724E18">
      <w:pPr>
        <w:pStyle w:val="Heading2"/>
        <w:numPr>
          <w:ilvl w:val="0"/>
          <w:numId w:val="0"/>
        </w:numPr>
      </w:pPr>
      <w:bookmarkStart w:id="904" w:name="_Toc52354416"/>
      <w:r>
        <w:t>Condition D10</w:t>
      </w:r>
      <w:r w:rsidRPr="00A402FB">
        <w:t>:</w:t>
      </w:r>
      <w:bookmarkEnd w:id="904"/>
      <w:r>
        <w:t xml:space="preserve"> </w:t>
      </w:r>
    </w:p>
    <w:p w14:paraId="0483D25C" w14:textId="3CA66C85" w:rsidR="00724E18" w:rsidRDefault="00724E18" w:rsidP="00724E18">
      <w:pPr>
        <w:pStyle w:val="Heading2"/>
        <w:numPr>
          <w:ilvl w:val="0"/>
          <w:numId w:val="0"/>
        </w:numPr>
      </w:pPr>
      <w:bookmarkStart w:id="905" w:name="_Toc52354417"/>
      <w:r>
        <w:t>Condition D11</w:t>
      </w:r>
      <w:r w:rsidRPr="00A402FB">
        <w:t>:</w:t>
      </w:r>
      <w:bookmarkEnd w:id="905"/>
      <w:r>
        <w:t xml:space="preserve"> </w:t>
      </w:r>
    </w:p>
    <w:p w14:paraId="5029C566" w14:textId="25FB8EFC" w:rsidR="00724E18" w:rsidRDefault="00724E18" w:rsidP="00724E18">
      <w:pPr>
        <w:pStyle w:val="Heading2"/>
        <w:numPr>
          <w:ilvl w:val="0"/>
          <w:numId w:val="0"/>
        </w:numPr>
      </w:pPr>
      <w:bookmarkStart w:id="906" w:name="_Toc52354418"/>
      <w:r>
        <w:t>Condition D12</w:t>
      </w:r>
      <w:r w:rsidRPr="00A402FB">
        <w:t>:</w:t>
      </w:r>
      <w:bookmarkEnd w:id="906"/>
      <w:r>
        <w:t xml:space="preserve"> </w:t>
      </w:r>
    </w:p>
    <w:p w14:paraId="6D86B9D0" w14:textId="7C80F250" w:rsidR="00724E18" w:rsidRDefault="00724E18" w:rsidP="00724E18">
      <w:pPr>
        <w:pStyle w:val="Heading2"/>
        <w:numPr>
          <w:ilvl w:val="0"/>
          <w:numId w:val="0"/>
        </w:numPr>
      </w:pPr>
      <w:bookmarkStart w:id="907" w:name="_Toc52354419"/>
      <w:r>
        <w:t>Condition D13</w:t>
      </w:r>
      <w:r w:rsidRPr="00A402FB">
        <w:t>:</w:t>
      </w:r>
      <w:bookmarkEnd w:id="907"/>
      <w:r>
        <w:t xml:space="preserve"> </w:t>
      </w:r>
    </w:p>
    <w:p w14:paraId="64933FA5" w14:textId="0CFB1F9F" w:rsidR="00724E18" w:rsidRDefault="00724E18" w:rsidP="00724E18">
      <w:pPr>
        <w:pStyle w:val="Heading2"/>
        <w:numPr>
          <w:ilvl w:val="0"/>
          <w:numId w:val="0"/>
        </w:numPr>
      </w:pPr>
      <w:bookmarkStart w:id="908" w:name="_Toc52354420"/>
      <w:r>
        <w:t>Condition D14</w:t>
      </w:r>
      <w:r w:rsidRPr="00A402FB">
        <w:t>:</w:t>
      </w:r>
      <w:bookmarkEnd w:id="908"/>
      <w:r>
        <w:t xml:space="preserve"> </w:t>
      </w:r>
    </w:p>
    <w:p w14:paraId="7FFD8A1C" w14:textId="1D37C752" w:rsidR="00724E18" w:rsidRDefault="00724E18" w:rsidP="00724E18">
      <w:pPr>
        <w:pStyle w:val="Heading2"/>
        <w:numPr>
          <w:ilvl w:val="0"/>
          <w:numId w:val="0"/>
        </w:numPr>
      </w:pPr>
      <w:bookmarkStart w:id="909" w:name="_Toc52354421"/>
      <w:r>
        <w:t>Condition D15</w:t>
      </w:r>
      <w:r w:rsidRPr="00A402FB">
        <w:t>:</w:t>
      </w:r>
      <w:bookmarkEnd w:id="909"/>
      <w:r>
        <w:t xml:space="preserve"> </w:t>
      </w:r>
    </w:p>
    <w:p w14:paraId="3CA846F6" w14:textId="635C0343" w:rsidR="00724E18" w:rsidRDefault="00724E18" w:rsidP="00724E18">
      <w:pPr>
        <w:pStyle w:val="Heading2"/>
        <w:numPr>
          <w:ilvl w:val="0"/>
          <w:numId w:val="0"/>
        </w:numPr>
      </w:pPr>
      <w:bookmarkStart w:id="910" w:name="_Toc52354422"/>
      <w:r>
        <w:t>Condition D16</w:t>
      </w:r>
      <w:r w:rsidRPr="00A402FB">
        <w:t>:</w:t>
      </w:r>
      <w:bookmarkEnd w:id="910"/>
      <w:r>
        <w:t xml:space="preserve"> </w:t>
      </w:r>
    </w:p>
    <w:p w14:paraId="54AA368A" w14:textId="569CD64F" w:rsidR="00724E18" w:rsidRDefault="00724E18" w:rsidP="00724E18">
      <w:pPr>
        <w:pStyle w:val="Heading1"/>
        <w:numPr>
          <w:ilvl w:val="0"/>
          <w:numId w:val="0"/>
        </w:numPr>
      </w:pPr>
      <w:bookmarkStart w:id="911" w:name="_Toc52354423"/>
      <w:r>
        <w:t>Part E: OFFSHORE TRANMISSION OWNER STANDARD CONDITIONS</w:t>
      </w:r>
      <w:bookmarkEnd w:id="911"/>
    </w:p>
    <w:p w14:paraId="1E2C94CA" w14:textId="4B6BBFB2" w:rsidR="00724E18" w:rsidRPr="007D74A4" w:rsidRDefault="00724E18" w:rsidP="00724E18">
      <w:pPr>
        <w:pStyle w:val="Heading2"/>
        <w:numPr>
          <w:ilvl w:val="0"/>
          <w:numId w:val="0"/>
        </w:numPr>
      </w:pPr>
      <w:bookmarkStart w:id="912" w:name="_Toc52354424"/>
      <w:r>
        <w:t>Condition E1</w:t>
      </w:r>
      <w:r w:rsidRPr="00A402FB">
        <w:t>:</w:t>
      </w:r>
      <w:r>
        <w:t xml:space="preserve"> Interpretation of Section C</w:t>
      </w:r>
      <w:bookmarkEnd w:id="912"/>
    </w:p>
    <w:p w14:paraId="2F54D67C" w14:textId="22E59B73" w:rsidR="00724E18" w:rsidRDefault="00724E18" w:rsidP="00724E18">
      <w:pPr>
        <w:pStyle w:val="Heading2"/>
        <w:numPr>
          <w:ilvl w:val="0"/>
          <w:numId w:val="0"/>
        </w:numPr>
      </w:pPr>
      <w:bookmarkStart w:id="913" w:name="_Toc52354425"/>
      <w:r>
        <w:t>Condition E2</w:t>
      </w:r>
      <w:r w:rsidRPr="00A402FB">
        <w:t>:</w:t>
      </w:r>
      <w:bookmarkEnd w:id="913"/>
      <w:r>
        <w:t xml:space="preserve"> </w:t>
      </w:r>
    </w:p>
    <w:p w14:paraId="64B5295D" w14:textId="4264EE49" w:rsidR="00724E18" w:rsidRDefault="00724E18" w:rsidP="00724E18">
      <w:pPr>
        <w:pStyle w:val="Heading2"/>
        <w:numPr>
          <w:ilvl w:val="0"/>
          <w:numId w:val="0"/>
        </w:numPr>
      </w:pPr>
      <w:bookmarkStart w:id="914" w:name="_Toc52354426"/>
      <w:r>
        <w:t>Condition E3</w:t>
      </w:r>
      <w:r w:rsidRPr="00A402FB">
        <w:t>:</w:t>
      </w:r>
      <w:bookmarkEnd w:id="914"/>
      <w:r>
        <w:t xml:space="preserve"> </w:t>
      </w:r>
    </w:p>
    <w:p w14:paraId="1500B838" w14:textId="014354DE" w:rsidR="00724E18" w:rsidRDefault="00724E18" w:rsidP="00724E18">
      <w:pPr>
        <w:pStyle w:val="Heading2"/>
        <w:numPr>
          <w:ilvl w:val="0"/>
          <w:numId w:val="0"/>
        </w:numPr>
      </w:pPr>
      <w:bookmarkStart w:id="915" w:name="_Toc52354427"/>
      <w:r>
        <w:t>Condition E4</w:t>
      </w:r>
      <w:r w:rsidRPr="00A402FB">
        <w:t>:</w:t>
      </w:r>
      <w:bookmarkEnd w:id="915"/>
      <w:r>
        <w:t xml:space="preserve"> </w:t>
      </w:r>
    </w:p>
    <w:p w14:paraId="57A7F13E" w14:textId="217E6B34" w:rsidR="00724E18" w:rsidRDefault="00724E18" w:rsidP="00724E18">
      <w:pPr>
        <w:pStyle w:val="Heading2"/>
        <w:numPr>
          <w:ilvl w:val="0"/>
          <w:numId w:val="0"/>
        </w:numPr>
      </w:pPr>
      <w:bookmarkStart w:id="916" w:name="_Toc52354428"/>
      <w:r>
        <w:t>Condition E5</w:t>
      </w:r>
      <w:r w:rsidRPr="00A402FB">
        <w:t>:</w:t>
      </w:r>
      <w:bookmarkEnd w:id="916"/>
      <w:r>
        <w:t xml:space="preserve"> </w:t>
      </w:r>
    </w:p>
    <w:p w14:paraId="60DEBA81" w14:textId="7E397EC3" w:rsidR="00724E18" w:rsidRDefault="00724E18" w:rsidP="00724E18">
      <w:pPr>
        <w:pStyle w:val="Heading2"/>
        <w:numPr>
          <w:ilvl w:val="0"/>
          <w:numId w:val="0"/>
        </w:numPr>
      </w:pPr>
      <w:bookmarkStart w:id="917" w:name="_Toc52354429"/>
      <w:r>
        <w:t>Condition E6</w:t>
      </w:r>
      <w:r w:rsidRPr="00A402FB">
        <w:t>:</w:t>
      </w:r>
      <w:bookmarkEnd w:id="917"/>
      <w:r>
        <w:t xml:space="preserve"> </w:t>
      </w:r>
    </w:p>
    <w:p w14:paraId="5BA5BEAE" w14:textId="69B87EAC" w:rsidR="00724E18" w:rsidRDefault="00724E18" w:rsidP="00724E18">
      <w:pPr>
        <w:pStyle w:val="Heading2"/>
        <w:numPr>
          <w:ilvl w:val="0"/>
          <w:numId w:val="0"/>
        </w:numPr>
      </w:pPr>
      <w:bookmarkStart w:id="918" w:name="_Toc52354430"/>
      <w:r>
        <w:t>Condition E7</w:t>
      </w:r>
      <w:r w:rsidRPr="00A402FB">
        <w:t>:</w:t>
      </w:r>
      <w:bookmarkEnd w:id="918"/>
      <w:r>
        <w:t xml:space="preserve"> </w:t>
      </w:r>
    </w:p>
    <w:p w14:paraId="0090EE8F" w14:textId="755E0DEF" w:rsidR="00724E18" w:rsidRDefault="00724E18" w:rsidP="00724E18">
      <w:pPr>
        <w:pStyle w:val="Heading2"/>
        <w:numPr>
          <w:ilvl w:val="0"/>
          <w:numId w:val="0"/>
        </w:numPr>
      </w:pPr>
      <w:bookmarkStart w:id="919" w:name="_Toc52354431"/>
      <w:r>
        <w:t>Condition E8</w:t>
      </w:r>
      <w:r w:rsidRPr="00A402FB">
        <w:t>:</w:t>
      </w:r>
      <w:bookmarkEnd w:id="919"/>
      <w:r>
        <w:t xml:space="preserve"> </w:t>
      </w:r>
    </w:p>
    <w:p w14:paraId="531C9327" w14:textId="5730546A" w:rsidR="00724E18" w:rsidRDefault="00724E18" w:rsidP="00724E18">
      <w:pPr>
        <w:pStyle w:val="Heading2"/>
        <w:numPr>
          <w:ilvl w:val="0"/>
          <w:numId w:val="0"/>
        </w:numPr>
      </w:pPr>
      <w:bookmarkStart w:id="920" w:name="_Toc52354432"/>
      <w:r>
        <w:t>Condition E9</w:t>
      </w:r>
      <w:r w:rsidRPr="00A402FB">
        <w:t>:</w:t>
      </w:r>
      <w:bookmarkEnd w:id="920"/>
      <w:r>
        <w:t xml:space="preserve"> </w:t>
      </w:r>
    </w:p>
    <w:p w14:paraId="0A4629A5" w14:textId="1B4AFC26" w:rsidR="00724E18" w:rsidRDefault="00724E18" w:rsidP="00724E18">
      <w:pPr>
        <w:pStyle w:val="Heading2"/>
        <w:numPr>
          <w:ilvl w:val="0"/>
          <w:numId w:val="0"/>
        </w:numPr>
      </w:pPr>
      <w:bookmarkStart w:id="921" w:name="_Toc52354433"/>
      <w:r>
        <w:t>Condition E10</w:t>
      </w:r>
      <w:r w:rsidRPr="00A402FB">
        <w:t>:</w:t>
      </w:r>
      <w:bookmarkEnd w:id="921"/>
      <w:r>
        <w:t xml:space="preserve"> </w:t>
      </w:r>
    </w:p>
    <w:p w14:paraId="40B86227" w14:textId="55F94DE3" w:rsidR="00724E18" w:rsidRDefault="00724E18" w:rsidP="00724E18">
      <w:pPr>
        <w:pStyle w:val="Heading2"/>
        <w:numPr>
          <w:ilvl w:val="0"/>
          <w:numId w:val="0"/>
        </w:numPr>
      </w:pPr>
      <w:bookmarkStart w:id="922" w:name="_Toc52354434"/>
      <w:r>
        <w:t>Condition E11</w:t>
      </w:r>
      <w:r w:rsidRPr="00A402FB">
        <w:t>:</w:t>
      </w:r>
      <w:bookmarkEnd w:id="922"/>
      <w:r>
        <w:t xml:space="preserve"> </w:t>
      </w:r>
    </w:p>
    <w:p w14:paraId="7C9A4962" w14:textId="7578E94D" w:rsidR="00724E18" w:rsidRDefault="00724E18" w:rsidP="00724E18">
      <w:pPr>
        <w:pStyle w:val="Heading2"/>
        <w:numPr>
          <w:ilvl w:val="0"/>
          <w:numId w:val="0"/>
        </w:numPr>
      </w:pPr>
      <w:bookmarkStart w:id="923" w:name="_Toc52354435"/>
      <w:r>
        <w:t>Condition E12</w:t>
      </w:r>
      <w:r w:rsidRPr="00A402FB">
        <w:t>:</w:t>
      </w:r>
      <w:bookmarkEnd w:id="923"/>
      <w:r>
        <w:t xml:space="preserve"> </w:t>
      </w:r>
    </w:p>
    <w:p w14:paraId="45FE1EED" w14:textId="15399FDA" w:rsidR="00724E18" w:rsidRDefault="00724E18" w:rsidP="00724E18">
      <w:pPr>
        <w:pStyle w:val="Heading2"/>
        <w:numPr>
          <w:ilvl w:val="0"/>
          <w:numId w:val="0"/>
        </w:numPr>
      </w:pPr>
      <w:bookmarkStart w:id="924" w:name="_Toc52354436"/>
      <w:r>
        <w:t>Condition E13</w:t>
      </w:r>
      <w:r w:rsidRPr="00A402FB">
        <w:t>:</w:t>
      </w:r>
      <w:bookmarkEnd w:id="924"/>
      <w:r>
        <w:t xml:space="preserve"> </w:t>
      </w:r>
    </w:p>
    <w:p w14:paraId="40F53A59" w14:textId="446C22CC" w:rsidR="00724E18" w:rsidRDefault="00724E18" w:rsidP="00724E18">
      <w:pPr>
        <w:pStyle w:val="Heading2"/>
        <w:numPr>
          <w:ilvl w:val="0"/>
          <w:numId w:val="0"/>
        </w:numPr>
      </w:pPr>
      <w:bookmarkStart w:id="925" w:name="_Toc52354437"/>
      <w:r>
        <w:t>Condition E14</w:t>
      </w:r>
      <w:r w:rsidRPr="00A402FB">
        <w:t>:</w:t>
      </w:r>
      <w:bookmarkEnd w:id="925"/>
      <w:r>
        <w:t xml:space="preserve"> </w:t>
      </w:r>
    </w:p>
    <w:p w14:paraId="1ACC306A" w14:textId="31FA1400" w:rsidR="00724E18" w:rsidRDefault="00724E18" w:rsidP="00724E18">
      <w:pPr>
        <w:pStyle w:val="Heading2"/>
        <w:numPr>
          <w:ilvl w:val="0"/>
          <w:numId w:val="0"/>
        </w:numPr>
      </w:pPr>
      <w:bookmarkStart w:id="926" w:name="_Toc52354438"/>
      <w:r>
        <w:t>Condition E15</w:t>
      </w:r>
      <w:r w:rsidRPr="00A402FB">
        <w:t>:</w:t>
      </w:r>
      <w:bookmarkEnd w:id="926"/>
      <w:r>
        <w:t xml:space="preserve"> </w:t>
      </w:r>
    </w:p>
    <w:p w14:paraId="266A224F" w14:textId="081D5647" w:rsidR="00724E18" w:rsidRDefault="00724E18" w:rsidP="00724E18">
      <w:pPr>
        <w:pStyle w:val="Heading2"/>
        <w:numPr>
          <w:ilvl w:val="0"/>
          <w:numId w:val="0"/>
        </w:numPr>
      </w:pPr>
      <w:bookmarkStart w:id="927" w:name="_Toc52354439"/>
      <w:r>
        <w:t>Condition E16</w:t>
      </w:r>
      <w:r w:rsidRPr="00A402FB">
        <w:t>:</w:t>
      </w:r>
      <w:bookmarkEnd w:id="927"/>
      <w:r>
        <w:t xml:space="preserve"> </w:t>
      </w:r>
    </w:p>
    <w:p w14:paraId="50B2F555" w14:textId="14427EFB" w:rsidR="00724E18" w:rsidRDefault="00724E18" w:rsidP="00724E18">
      <w:pPr>
        <w:pStyle w:val="Heading2"/>
        <w:numPr>
          <w:ilvl w:val="0"/>
          <w:numId w:val="0"/>
        </w:numPr>
      </w:pPr>
      <w:bookmarkStart w:id="928" w:name="_Toc52354440"/>
      <w:r>
        <w:t>Condition E17</w:t>
      </w:r>
      <w:r w:rsidRPr="00A402FB">
        <w:t>:</w:t>
      </w:r>
      <w:bookmarkEnd w:id="928"/>
      <w:r>
        <w:t xml:space="preserve"> </w:t>
      </w:r>
    </w:p>
    <w:p w14:paraId="7C7AA667" w14:textId="4D6A3D21" w:rsidR="00724E18" w:rsidRDefault="00724E18" w:rsidP="00724E18">
      <w:pPr>
        <w:pStyle w:val="Heading2"/>
        <w:numPr>
          <w:ilvl w:val="0"/>
          <w:numId w:val="0"/>
        </w:numPr>
      </w:pPr>
      <w:bookmarkStart w:id="929" w:name="_Toc52354441"/>
      <w:r>
        <w:t>Condition E18</w:t>
      </w:r>
      <w:r w:rsidRPr="00A402FB">
        <w:t>:</w:t>
      </w:r>
      <w:bookmarkEnd w:id="929"/>
      <w:r>
        <w:t xml:space="preserve"> </w:t>
      </w:r>
    </w:p>
    <w:p w14:paraId="084EA62C" w14:textId="5A593AFD" w:rsidR="00724E18" w:rsidRDefault="00724E18" w:rsidP="00724E18">
      <w:pPr>
        <w:pStyle w:val="Heading2"/>
        <w:numPr>
          <w:ilvl w:val="0"/>
          <w:numId w:val="0"/>
        </w:numPr>
      </w:pPr>
      <w:bookmarkStart w:id="930" w:name="_Toc52354442"/>
      <w:r>
        <w:t>Condition E19</w:t>
      </w:r>
      <w:r w:rsidRPr="00A402FB">
        <w:t>:</w:t>
      </w:r>
      <w:bookmarkEnd w:id="930"/>
      <w:r>
        <w:t xml:space="preserve"> </w:t>
      </w:r>
    </w:p>
    <w:p w14:paraId="4C499710" w14:textId="08D9E9DF" w:rsidR="00724E18" w:rsidRDefault="00724E18" w:rsidP="00724E18">
      <w:pPr>
        <w:pStyle w:val="Heading2"/>
        <w:numPr>
          <w:ilvl w:val="0"/>
          <w:numId w:val="0"/>
        </w:numPr>
      </w:pPr>
      <w:bookmarkStart w:id="931" w:name="_Toc52354443"/>
      <w:r>
        <w:t>Condition E20</w:t>
      </w:r>
      <w:r w:rsidRPr="00A402FB">
        <w:t>:</w:t>
      </w:r>
      <w:bookmarkEnd w:id="931"/>
      <w:r>
        <w:t xml:space="preserve"> </w:t>
      </w:r>
    </w:p>
    <w:p w14:paraId="3E3519AE" w14:textId="74819425" w:rsidR="00724E18" w:rsidRDefault="00724E18" w:rsidP="00724E18">
      <w:pPr>
        <w:pStyle w:val="Heading2"/>
        <w:numPr>
          <w:ilvl w:val="0"/>
          <w:numId w:val="0"/>
        </w:numPr>
      </w:pPr>
      <w:bookmarkStart w:id="932" w:name="_Toc52354444"/>
      <w:r>
        <w:t>Condition E21</w:t>
      </w:r>
      <w:r w:rsidRPr="00A402FB">
        <w:t>:</w:t>
      </w:r>
      <w:bookmarkEnd w:id="932"/>
      <w:r>
        <w:t xml:space="preserve"> </w:t>
      </w:r>
    </w:p>
    <w:p w14:paraId="1626EC06" w14:textId="379C90C4" w:rsidR="00724E18" w:rsidRDefault="00724E18" w:rsidP="00724E18">
      <w:pPr>
        <w:pStyle w:val="Heading2"/>
        <w:numPr>
          <w:ilvl w:val="0"/>
          <w:numId w:val="0"/>
        </w:numPr>
      </w:pPr>
      <w:bookmarkStart w:id="933" w:name="_Toc52354445"/>
      <w:r>
        <w:t>Condition E22</w:t>
      </w:r>
      <w:r w:rsidRPr="00A402FB">
        <w:t>:</w:t>
      </w:r>
      <w:bookmarkEnd w:id="933"/>
      <w:r>
        <w:t xml:space="preserve"> </w:t>
      </w:r>
    </w:p>
    <w:p w14:paraId="6E39646A" w14:textId="645A5CD1" w:rsidR="00724E18" w:rsidRPr="007D74A4" w:rsidRDefault="00724E18" w:rsidP="00724E18">
      <w:pPr>
        <w:pStyle w:val="Heading2"/>
        <w:numPr>
          <w:ilvl w:val="0"/>
          <w:numId w:val="0"/>
        </w:numPr>
      </w:pPr>
      <w:bookmarkStart w:id="934" w:name="_Toc52354446"/>
      <w:r>
        <w:t>Condition E23</w:t>
      </w:r>
      <w:r w:rsidRPr="00A402FB">
        <w:t>:</w:t>
      </w:r>
      <w:bookmarkEnd w:id="934"/>
      <w:r>
        <w:t xml:space="preserve"> </w:t>
      </w:r>
    </w:p>
    <w:p w14:paraId="768038C0" w14:textId="2FA0536F" w:rsidR="00724E18" w:rsidRPr="007D74A4" w:rsidRDefault="00724E18" w:rsidP="00724E18">
      <w:pPr>
        <w:pStyle w:val="Heading2"/>
        <w:numPr>
          <w:ilvl w:val="0"/>
          <w:numId w:val="0"/>
        </w:numPr>
      </w:pPr>
      <w:bookmarkStart w:id="935" w:name="_Toc52354447"/>
      <w:r>
        <w:t>Condition E24</w:t>
      </w:r>
      <w:r w:rsidRPr="00A402FB">
        <w:t>:</w:t>
      </w:r>
      <w:bookmarkEnd w:id="935"/>
      <w:r>
        <w:t xml:space="preserve"> </w:t>
      </w:r>
    </w:p>
    <w:p w14:paraId="150810E4" w14:textId="77777777" w:rsidR="00724E18" w:rsidRPr="00724E18" w:rsidRDefault="00724E18" w:rsidP="00724E18">
      <w:pPr>
        <w:pStyle w:val="Heading2"/>
        <w:numPr>
          <w:ilvl w:val="0"/>
          <w:numId w:val="0"/>
        </w:numPr>
        <w:ind w:left="357" w:hanging="357"/>
      </w:pPr>
    </w:p>
    <w:p w14:paraId="3DC19DD7" w14:textId="77777777" w:rsidR="007D74A4" w:rsidRPr="007D74A4" w:rsidRDefault="007D74A4" w:rsidP="007D74A4">
      <w:pPr>
        <w:pStyle w:val="NumberedNormal"/>
        <w:numPr>
          <w:ilvl w:val="0"/>
          <w:numId w:val="0"/>
        </w:numPr>
        <w:ind w:left="879" w:hanging="879"/>
      </w:pPr>
    </w:p>
    <w:bookmarkEnd w:id="3"/>
    <w:bookmarkEnd w:id="4"/>
    <w:bookmarkEnd w:id="5"/>
    <w:bookmarkEnd w:id="6"/>
    <w:bookmarkEnd w:id="7"/>
    <w:bookmarkEnd w:id="8"/>
    <w:p w14:paraId="270A2B9D" w14:textId="77777777" w:rsidR="006718B6" w:rsidRPr="006718B6" w:rsidRDefault="006718B6" w:rsidP="006718B6">
      <w:pPr>
        <w:pStyle w:val="NumberedNormal"/>
        <w:numPr>
          <w:ilvl w:val="0"/>
          <w:numId w:val="0"/>
        </w:numPr>
        <w:ind w:left="879"/>
      </w:pPr>
    </w:p>
    <w:sectPr w:rsidR="006718B6" w:rsidRPr="006718B6" w:rsidSect="008B4E6F">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998CB6" w14:textId="77777777" w:rsidR="001D22B2" w:rsidRDefault="001D22B2" w:rsidP="006B6BC9">
      <w:pPr>
        <w:spacing w:after="0" w:line="240" w:lineRule="auto"/>
      </w:pPr>
      <w:r>
        <w:separator/>
      </w:r>
    </w:p>
  </w:endnote>
  <w:endnote w:type="continuationSeparator" w:id="0">
    <w:p w14:paraId="3D2FAD55" w14:textId="77777777" w:rsidR="001D22B2" w:rsidRDefault="001D22B2" w:rsidP="006B6BC9">
      <w:pPr>
        <w:spacing w:after="0" w:line="240" w:lineRule="auto"/>
      </w:pPr>
      <w:r>
        <w:continuationSeparator/>
      </w:r>
    </w:p>
  </w:endnote>
  <w:endnote w:type="continuationNotice" w:id="1">
    <w:p w14:paraId="0C649F9C" w14:textId="77777777" w:rsidR="001D22B2" w:rsidRDefault="001D22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Yu Gothic"/>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CG Omega">
    <w:altName w:val="Segoe UI"/>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A0EAD9" w14:textId="77777777" w:rsidR="00670A20" w:rsidRDefault="00670A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1148D" w14:textId="77777777" w:rsidR="00670A20" w:rsidRDefault="00670A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620722" w14:textId="77777777" w:rsidR="00670A20" w:rsidRDefault="00670A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B6E4EF" w14:textId="77777777" w:rsidR="001D22B2" w:rsidRDefault="001D22B2" w:rsidP="006B6BC9">
      <w:pPr>
        <w:spacing w:after="0" w:line="240" w:lineRule="auto"/>
      </w:pPr>
      <w:r>
        <w:separator/>
      </w:r>
    </w:p>
  </w:footnote>
  <w:footnote w:type="continuationSeparator" w:id="0">
    <w:p w14:paraId="59EF0918" w14:textId="77777777" w:rsidR="001D22B2" w:rsidRDefault="001D22B2" w:rsidP="006B6BC9">
      <w:pPr>
        <w:spacing w:after="0" w:line="240" w:lineRule="auto"/>
      </w:pPr>
      <w:r>
        <w:continuationSeparator/>
      </w:r>
    </w:p>
  </w:footnote>
  <w:footnote w:type="continuationNotice" w:id="1">
    <w:p w14:paraId="32150FB0" w14:textId="77777777" w:rsidR="001D22B2" w:rsidRDefault="001D22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2F8E98" w14:textId="77777777" w:rsidR="00670A20" w:rsidRDefault="00670A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F4B9B1" w14:textId="7B033CC1" w:rsidR="001D22B2" w:rsidRPr="0062223B" w:rsidRDefault="00941D94" w:rsidP="0062223B">
    <w:pPr>
      <w:pStyle w:val="Header"/>
      <w:pBdr>
        <w:bottom w:val="none" w:sz="0" w:space="0" w:color="auto"/>
      </w:pBdr>
    </w:pPr>
    <w:customXmlInsRangeStart w:id="936" w:author="Kirstin Nazareth" w:date="2020-09-30T13:48:00Z"/>
    <w:sdt>
      <w:sdtPr>
        <w:rPr>
          <w:highlight w:val="yellow"/>
        </w:rPr>
        <w:id w:val="-875999429"/>
        <w:docPartObj>
          <w:docPartGallery w:val="Watermarks"/>
          <w:docPartUnique/>
        </w:docPartObj>
      </w:sdtPr>
      <w:sdtContent>
        <w:customXmlInsRangeEnd w:id="936"/>
        <w:ins w:id="937" w:author="Kirstin Nazareth" w:date="2020-09-30T13:48:00Z">
          <w:r>
            <w:rPr>
              <w:noProof/>
              <w:highlight w:val="yellow"/>
              <w:lang w:val="en-US"/>
            </w:rPr>
            <w:pict w14:anchorId="052762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938" w:author="Kirstin Nazareth" w:date="2020-09-30T13:48:00Z"/>
      </w:sdtContent>
    </w:sdt>
    <w:customXmlInsRangeEnd w:id="938"/>
    <w:r w:rsidR="001D22B2" w:rsidRPr="003D7112">
      <w:rPr>
        <w:highlight w:val="yellow"/>
      </w:rPr>
      <w:t>DRAFT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1C1024" w14:textId="77777777" w:rsidR="00670A20" w:rsidRDefault="00670A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72B5B"/>
    <w:multiLevelType w:val="multilevel"/>
    <w:tmpl w:val="0809001F"/>
    <w:name w:val="Numbered Paragraphs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9C6631"/>
    <w:multiLevelType w:val="hybridMultilevel"/>
    <w:tmpl w:val="B9DE1A5A"/>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 w15:restartNumberingAfterBreak="0">
    <w:nsid w:val="036323A6"/>
    <w:multiLevelType w:val="multilevel"/>
    <w:tmpl w:val="1C44D1BE"/>
    <w:name w:val="Appendix Heading"/>
    <w:lvl w:ilvl="0">
      <w:start w:val="1"/>
      <w:numFmt w:val="decimal"/>
      <w:lvlText w:val="Appendix %1"/>
      <w:lvlJc w:val="left"/>
      <w:pPr>
        <w:ind w:left="0" w:firstLine="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 w15:restartNumberingAfterBreak="0">
    <w:nsid w:val="07A31848"/>
    <w:multiLevelType w:val="hybridMultilevel"/>
    <w:tmpl w:val="23225AD2"/>
    <w:lvl w:ilvl="0" w:tplc="91BEA448">
      <w:start w:val="1"/>
      <w:numFmt w:val="lowerLetter"/>
      <w:lvlText w:val="(%1)"/>
      <w:lvlJc w:val="left"/>
      <w:pPr>
        <w:tabs>
          <w:tab w:val="num" w:pos="1440"/>
        </w:tabs>
        <w:ind w:left="1440" w:hanging="360"/>
      </w:pPr>
      <w:rPr>
        <w:rFonts w:hint="default"/>
      </w:rPr>
    </w:lvl>
    <w:lvl w:ilvl="1" w:tplc="4A040B6C">
      <w:start w:val="1"/>
      <w:numFmt w:val="bullet"/>
      <w:lvlText w:val=""/>
      <w:lvlJc w:val="left"/>
      <w:pPr>
        <w:tabs>
          <w:tab w:val="num" w:pos="1440"/>
        </w:tabs>
        <w:ind w:left="1440" w:hanging="360"/>
      </w:pPr>
      <w:rPr>
        <w:rFonts w:ascii="Symbol" w:hAnsi="Symbol"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9D722D4"/>
    <w:multiLevelType w:val="multilevel"/>
    <w:tmpl w:val="2722A5B0"/>
    <w:styleLink w:val="Bullets"/>
    <w:lvl w:ilvl="0">
      <w:start w:val="1"/>
      <w:numFmt w:val="bullet"/>
      <w:lvlText w:val=""/>
      <w:lvlJc w:val="left"/>
      <w:pPr>
        <w:tabs>
          <w:tab w:val="num" w:pos="726"/>
        </w:tabs>
        <w:ind w:left="1077" w:hanging="357"/>
      </w:pPr>
      <w:rPr>
        <w:rFonts w:ascii="Symbol" w:hAnsi="Symbol" w:hint="default"/>
      </w:rPr>
    </w:lvl>
    <w:lvl w:ilvl="1">
      <w:start w:val="1"/>
      <w:numFmt w:val="none"/>
      <w:lvlText w:val="○"/>
      <w:lvlJc w:val="left"/>
      <w:pPr>
        <w:tabs>
          <w:tab w:val="num" w:pos="1077"/>
        </w:tabs>
        <w:ind w:left="1435" w:hanging="358"/>
      </w:pPr>
      <w:rPr>
        <w:rFonts w:hint="default"/>
      </w:rPr>
    </w:lvl>
    <w:lvl w:ilvl="2">
      <w:start w:val="1"/>
      <w:numFmt w:val="bullet"/>
      <w:lvlText w:val="▪"/>
      <w:lvlJc w:val="left"/>
      <w:pPr>
        <w:tabs>
          <w:tab w:val="num" w:pos="1435"/>
        </w:tabs>
        <w:ind w:left="1792" w:hanging="357"/>
      </w:pPr>
      <w:rPr>
        <w:rFonts w:ascii="Verdana" w:hAnsi="Verdana"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5" w15:restartNumberingAfterBreak="0">
    <w:nsid w:val="0A9815EE"/>
    <w:multiLevelType w:val="hybridMultilevel"/>
    <w:tmpl w:val="DEE48D3E"/>
    <w:lvl w:ilvl="0" w:tplc="08090001">
      <w:start w:val="1"/>
      <w:numFmt w:val="lowerLetter"/>
      <w:lvlText w:val="(%1)"/>
      <w:lvlJc w:val="left"/>
      <w:pPr>
        <w:ind w:left="1440" w:hanging="720"/>
      </w:pPr>
      <w:rPr>
        <w:rFonts w:hint="default"/>
      </w:rPr>
    </w:lvl>
    <w:lvl w:ilvl="1" w:tplc="08090003" w:tentative="1">
      <w:start w:val="1"/>
      <w:numFmt w:val="lowerLetter"/>
      <w:lvlText w:val="%2."/>
      <w:lvlJc w:val="left"/>
      <w:pPr>
        <w:ind w:left="1800" w:hanging="360"/>
      </w:pPr>
    </w:lvl>
    <w:lvl w:ilvl="2" w:tplc="08090005" w:tentative="1">
      <w:start w:val="1"/>
      <w:numFmt w:val="lowerRoman"/>
      <w:lvlText w:val="%3."/>
      <w:lvlJc w:val="right"/>
      <w:pPr>
        <w:ind w:left="2520" w:hanging="180"/>
      </w:pPr>
    </w:lvl>
    <w:lvl w:ilvl="3" w:tplc="08090001" w:tentative="1">
      <w:start w:val="1"/>
      <w:numFmt w:val="decimal"/>
      <w:lvlText w:val="%4."/>
      <w:lvlJc w:val="left"/>
      <w:pPr>
        <w:ind w:left="3240" w:hanging="360"/>
      </w:pPr>
    </w:lvl>
    <w:lvl w:ilvl="4" w:tplc="08090003" w:tentative="1">
      <w:start w:val="1"/>
      <w:numFmt w:val="lowerLetter"/>
      <w:lvlText w:val="%5."/>
      <w:lvlJc w:val="left"/>
      <w:pPr>
        <w:ind w:left="3960" w:hanging="360"/>
      </w:pPr>
    </w:lvl>
    <w:lvl w:ilvl="5" w:tplc="08090005" w:tentative="1">
      <w:start w:val="1"/>
      <w:numFmt w:val="lowerRoman"/>
      <w:lvlText w:val="%6."/>
      <w:lvlJc w:val="right"/>
      <w:pPr>
        <w:ind w:left="4680" w:hanging="180"/>
      </w:pPr>
    </w:lvl>
    <w:lvl w:ilvl="6" w:tplc="08090001" w:tentative="1">
      <w:start w:val="1"/>
      <w:numFmt w:val="decimal"/>
      <w:lvlText w:val="%7."/>
      <w:lvlJc w:val="left"/>
      <w:pPr>
        <w:ind w:left="5400" w:hanging="360"/>
      </w:pPr>
    </w:lvl>
    <w:lvl w:ilvl="7" w:tplc="08090003" w:tentative="1">
      <w:start w:val="1"/>
      <w:numFmt w:val="lowerLetter"/>
      <w:lvlText w:val="%8."/>
      <w:lvlJc w:val="left"/>
      <w:pPr>
        <w:ind w:left="6120" w:hanging="360"/>
      </w:pPr>
    </w:lvl>
    <w:lvl w:ilvl="8" w:tplc="08090005" w:tentative="1">
      <w:start w:val="1"/>
      <w:numFmt w:val="lowerRoman"/>
      <w:lvlText w:val="%9."/>
      <w:lvlJc w:val="right"/>
      <w:pPr>
        <w:ind w:left="6840" w:hanging="180"/>
      </w:pPr>
    </w:lvl>
  </w:abstractNum>
  <w:abstractNum w:abstractNumId="6" w15:restartNumberingAfterBreak="0">
    <w:nsid w:val="0CCC0FFA"/>
    <w:multiLevelType w:val="hybridMultilevel"/>
    <w:tmpl w:val="9EF6EF9E"/>
    <w:lvl w:ilvl="0" w:tplc="3C32B758">
      <w:start w:val="1"/>
      <w:numFmt w:val="lowerLetter"/>
      <w:lvlText w:val="(%1)"/>
      <w:lvlJc w:val="left"/>
      <w:pPr>
        <w:ind w:left="927" w:hanging="360"/>
      </w:pPr>
      <w:rPr>
        <w:rFonts w:hint="default"/>
        <w:u w:val="none"/>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7" w15:restartNumberingAfterBreak="0">
    <w:nsid w:val="10C91F27"/>
    <w:multiLevelType w:val="multilevel"/>
    <w:tmpl w:val="82602756"/>
    <w:lvl w:ilvl="0">
      <w:start w:val="8"/>
      <w:numFmt w:val="decimal"/>
      <w:lvlText w:val="%1."/>
      <w:lvlJc w:val="left"/>
      <w:pPr>
        <w:ind w:left="567" w:hanging="567"/>
      </w:pPr>
      <w:rPr>
        <w:rFonts w:hint="default"/>
        <w:b w:val="0"/>
      </w:rPr>
    </w:lvl>
    <w:lvl w:ilvl="1">
      <w:start w:val="1"/>
      <w:numFmt w:val="lowerLetter"/>
      <w:lvlText w:val="(%2)"/>
      <w:lvlJc w:val="left"/>
      <w:pPr>
        <w:ind w:left="1134" w:hanging="567"/>
      </w:pPr>
      <w:rPr>
        <w:rFonts w:hint="default"/>
        <w:b w:val="0"/>
        <w:i w:val="0"/>
      </w:rPr>
    </w:lvl>
    <w:lvl w:ilvl="2">
      <w:start w:val="1"/>
      <w:numFmt w:val="lowerRoman"/>
      <w:lvlText w:val="(%3)"/>
      <w:lvlJc w:val="left"/>
      <w:pPr>
        <w:ind w:left="1701" w:hanging="567"/>
      </w:pPr>
      <w:rPr>
        <w:rFonts w:hint="default"/>
      </w:rPr>
    </w:lvl>
    <w:lvl w:ilvl="3">
      <w:start w:val="1"/>
      <w:numFmt w:val="none"/>
      <w:lvlText w:val="%4."/>
      <w:lvlJc w:val="left"/>
      <w:pPr>
        <w:ind w:left="2268" w:hanging="567"/>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lowerLetter"/>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130012DB"/>
    <w:multiLevelType w:val="hybridMultilevel"/>
    <w:tmpl w:val="F2B24D9A"/>
    <w:lvl w:ilvl="0" w:tplc="08090017">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 w15:restartNumberingAfterBreak="0">
    <w:nsid w:val="14355840"/>
    <w:multiLevelType w:val="multilevel"/>
    <w:tmpl w:val="FB3CB492"/>
    <w:lvl w:ilvl="0">
      <w:start w:val="1"/>
      <w:numFmt w:val="decimal"/>
      <w:lvlText w:val="%1."/>
      <w:lvlJc w:val="left"/>
      <w:pPr>
        <w:ind w:left="567" w:hanging="567"/>
      </w:pPr>
      <w:rPr>
        <w:rFonts w:hint="default"/>
        <w:b w:val="0"/>
      </w:rPr>
    </w:lvl>
    <w:lvl w:ilvl="1">
      <w:start w:val="1"/>
      <w:numFmt w:val="lowerLetter"/>
      <w:lvlText w:val="(%2)"/>
      <w:lvlJc w:val="left"/>
      <w:pPr>
        <w:ind w:left="1134" w:hanging="567"/>
      </w:pPr>
      <w:rPr>
        <w:rFonts w:hint="default"/>
        <w:b w:val="0"/>
        <w:i w:val="0"/>
      </w:rPr>
    </w:lvl>
    <w:lvl w:ilvl="2">
      <w:start w:val="1"/>
      <w:numFmt w:val="lowerRoman"/>
      <w:lvlText w:val="(%3)"/>
      <w:lvlJc w:val="left"/>
      <w:pPr>
        <w:ind w:left="1701" w:hanging="567"/>
      </w:pPr>
      <w:rPr>
        <w:rFonts w:hint="default"/>
      </w:rPr>
    </w:lvl>
    <w:lvl w:ilvl="3">
      <w:start w:val="1"/>
      <w:numFmt w:val="none"/>
      <w:lvlText w:val="%4."/>
      <w:lvlJc w:val="left"/>
      <w:pPr>
        <w:ind w:left="2268" w:hanging="567"/>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4954B16"/>
    <w:multiLevelType w:val="multilevel"/>
    <w:tmpl w:val="782EEDFC"/>
    <w:lvl w:ilvl="0">
      <w:start w:val="1"/>
      <w:numFmt w:val="decimal"/>
      <w:lvlText w:val="%1."/>
      <w:lvlJc w:val="left"/>
      <w:pPr>
        <w:ind w:left="567" w:hanging="567"/>
      </w:pPr>
      <w:rPr>
        <w:rFonts w:hint="default"/>
      </w:rPr>
    </w:lvl>
    <w:lvl w:ilvl="1">
      <w:start w:val="1"/>
      <w:numFmt w:val="none"/>
      <w:lvlText w:val="(c)"/>
      <w:lvlJc w:val="left"/>
      <w:pPr>
        <w:ind w:left="1134" w:hanging="567"/>
      </w:pPr>
      <w:rPr>
        <w:rFonts w:hint="default"/>
        <w:b w:val="0"/>
        <w:i w:val="0"/>
      </w:rPr>
    </w:lvl>
    <w:lvl w:ilvl="2">
      <w:start w:val="1"/>
      <w:numFmt w:val="lowerRoman"/>
      <w:lvlText w:val="(%3)"/>
      <w:lvlJc w:val="left"/>
      <w:pPr>
        <w:ind w:left="1701" w:hanging="567"/>
      </w:pPr>
      <w:rPr>
        <w:rFonts w:hint="default"/>
      </w:rPr>
    </w:lvl>
    <w:lvl w:ilvl="3">
      <w:start w:val="1"/>
      <w:numFmt w:val="none"/>
      <w:lvlText w:val="%4."/>
      <w:lvlJc w:val="left"/>
      <w:pPr>
        <w:ind w:left="2268" w:hanging="567"/>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4EC5C78"/>
    <w:multiLevelType w:val="hybridMultilevel"/>
    <w:tmpl w:val="5254E1EA"/>
    <w:lvl w:ilvl="0" w:tplc="EAAC68F2">
      <w:start w:val="1"/>
      <w:numFmt w:val="lowerLetter"/>
      <w:lvlText w:val="(%1)"/>
      <w:lvlJc w:val="left"/>
      <w:pPr>
        <w:ind w:left="720" w:hanging="360"/>
      </w:pPr>
      <w:rPr>
        <w:rFonts w:hint="default"/>
      </w:rPr>
    </w:lvl>
    <w:lvl w:ilvl="1" w:tplc="E9E0B870">
      <w:start w:val="1"/>
      <w:numFmt w:val="lowerLetter"/>
      <w:lvlText w:val="(%2)"/>
      <w:lvlJc w:val="left"/>
      <w:pPr>
        <w:ind w:left="1440" w:hanging="360"/>
      </w:pPr>
      <w:rPr>
        <w:rFonts w:hint="default"/>
        <w:u w:val="none"/>
      </w:rPr>
    </w:lvl>
    <w:lvl w:ilvl="2" w:tplc="6464A758">
      <w:start w:val="1"/>
      <w:numFmt w:val="lowerRoman"/>
      <w:lvlText w:val="%3."/>
      <w:lvlJc w:val="right"/>
      <w:pPr>
        <w:ind w:left="2160" w:hanging="180"/>
      </w:pPr>
      <w:rPr>
        <w:u w:val="none"/>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5A46984"/>
    <w:multiLevelType w:val="multilevel"/>
    <w:tmpl w:val="9744AE00"/>
    <w:lvl w:ilvl="0">
      <w:start w:val="1"/>
      <w:numFmt w:val="decimal"/>
      <w:lvlText w:val="%1."/>
      <w:lvlJc w:val="left"/>
      <w:pPr>
        <w:ind w:left="567" w:hanging="567"/>
      </w:pPr>
      <w:rPr>
        <w:rFonts w:hint="default"/>
      </w:rPr>
    </w:lvl>
    <w:lvl w:ilvl="1">
      <w:start w:val="1"/>
      <w:numFmt w:val="none"/>
      <w:lvlText w:val="(a)"/>
      <w:lvlJc w:val="left"/>
      <w:pPr>
        <w:ind w:left="1134" w:hanging="567"/>
      </w:pPr>
      <w:rPr>
        <w:rFonts w:hint="default"/>
        <w:b w:val="0"/>
        <w:i w:val="0"/>
      </w:rPr>
    </w:lvl>
    <w:lvl w:ilvl="2">
      <w:start w:val="1"/>
      <w:numFmt w:val="lowerRoman"/>
      <w:lvlText w:val="(%3)"/>
      <w:lvlJc w:val="left"/>
      <w:pPr>
        <w:ind w:left="1701" w:hanging="567"/>
      </w:pPr>
      <w:rPr>
        <w:rFonts w:hint="default"/>
      </w:rPr>
    </w:lvl>
    <w:lvl w:ilvl="3">
      <w:start w:val="1"/>
      <w:numFmt w:val="none"/>
      <w:lvlText w:val="%4."/>
      <w:lvlJc w:val="left"/>
      <w:pPr>
        <w:ind w:left="2268" w:hanging="567"/>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7292D2B"/>
    <w:multiLevelType w:val="hybridMultilevel"/>
    <w:tmpl w:val="AE46411C"/>
    <w:lvl w:ilvl="0" w:tplc="981C17A0">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7640D9"/>
    <w:multiLevelType w:val="multilevel"/>
    <w:tmpl w:val="5C5A86B6"/>
    <w:lvl w:ilvl="0">
      <w:start w:val="1"/>
      <w:numFmt w:val="decimal"/>
      <w:lvlText w:val="%1."/>
      <w:lvlJc w:val="left"/>
      <w:pPr>
        <w:ind w:left="567" w:hanging="567"/>
      </w:pPr>
      <w:rPr>
        <w:rFonts w:hint="default"/>
      </w:rPr>
    </w:lvl>
    <w:lvl w:ilvl="1">
      <w:start w:val="1"/>
      <w:numFmt w:val="none"/>
      <w:lvlText w:val="(f)"/>
      <w:lvlJc w:val="left"/>
      <w:pPr>
        <w:ind w:left="1134" w:hanging="567"/>
      </w:pPr>
      <w:rPr>
        <w:rFonts w:hint="default"/>
        <w:b w:val="0"/>
        <w:i w:val="0"/>
      </w:rPr>
    </w:lvl>
    <w:lvl w:ilvl="2">
      <w:start w:val="1"/>
      <w:numFmt w:val="lowerRoman"/>
      <w:lvlText w:val="(%3)"/>
      <w:lvlJc w:val="left"/>
      <w:pPr>
        <w:ind w:left="1701" w:hanging="567"/>
      </w:pPr>
      <w:rPr>
        <w:rFonts w:hint="default"/>
      </w:rPr>
    </w:lvl>
    <w:lvl w:ilvl="3">
      <w:start w:val="1"/>
      <w:numFmt w:val="none"/>
      <w:lvlText w:val="%4."/>
      <w:lvlJc w:val="left"/>
      <w:pPr>
        <w:ind w:left="2268" w:hanging="567"/>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8971A17"/>
    <w:multiLevelType w:val="hybridMultilevel"/>
    <w:tmpl w:val="DEE48D3E"/>
    <w:lvl w:ilvl="0" w:tplc="08090001">
      <w:start w:val="1"/>
      <w:numFmt w:val="lowerLetter"/>
      <w:lvlText w:val="(%1)"/>
      <w:lvlJc w:val="left"/>
      <w:pPr>
        <w:ind w:left="1440" w:hanging="720"/>
      </w:pPr>
      <w:rPr>
        <w:rFonts w:hint="default"/>
      </w:rPr>
    </w:lvl>
    <w:lvl w:ilvl="1" w:tplc="08090003" w:tentative="1">
      <w:start w:val="1"/>
      <w:numFmt w:val="lowerLetter"/>
      <w:lvlText w:val="%2."/>
      <w:lvlJc w:val="left"/>
      <w:pPr>
        <w:ind w:left="1800" w:hanging="360"/>
      </w:pPr>
    </w:lvl>
    <w:lvl w:ilvl="2" w:tplc="08090005" w:tentative="1">
      <w:start w:val="1"/>
      <w:numFmt w:val="lowerRoman"/>
      <w:lvlText w:val="%3."/>
      <w:lvlJc w:val="right"/>
      <w:pPr>
        <w:ind w:left="2520" w:hanging="180"/>
      </w:pPr>
    </w:lvl>
    <w:lvl w:ilvl="3" w:tplc="08090001" w:tentative="1">
      <w:start w:val="1"/>
      <w:numFmt w:val="decimal"/>
      <w:lvlText w:val="%4."/>
      <w:lvlJc w:val="left"/>
      <w:pPr>
        <w:ind w:left="3240" w:hanging="360"/>
      </w:pPr>
    </w:lvl>
    <w:lvl w:ilvl="4" w:tplc="08090003" w:tentative="1">
      <w:start w:val="1"/>
      <w:numFmt w:val="lowerLetter"/>
      <w:lvlText w:val="%5."/>
      <w:lvlJc w:val="left"/>
      <w:pPr>
        <w:ind w:left="3960" w:hanging="360"/>
      </w:pPr>
    </w:lvl>
    <w:lvl w:ilvl="5" w:tplc="08090005" w:tentative="1">
      <w:start w:val="1"/>
      <w:numFmt w:val="lowerRoman"/>
      <w:lvlText w:val="%6."/>
      <w:lvlJc w:val="right"/>
      <w:pPr>
        <w:ind w:left="4680" w:hanging="180"/>
      </w:pPr>
    </w:lvl>
    <w:lvl w:ilvl="6" w:tplc="08090001" w:tentative="1">
      <w:start w:val="1"/>
      <w:numFmt w:val="decimal"/>
      <w:lvlText w:val="%7."/>
      <w:lvlJc w:val="left"/>
      <w:pPr>
        <w:ind w:left="5400" w:hanging="360"/>
      </w:pPr>
    </w:lvl>
    <w:lvl w:ilvl="7" w:tplc="08090003" w:tentative="1">
      <w:start w:val="1"/>
      <w:numFmt w:val="lowerLetter"/>
      <w:lvlText w:val="%8."/>
      <w:lvlJc w:val="left"/>
      <w:pPr>
        <w:ind w:left="6120" w:hanging="360"/>
      </w:pPr>
    </w:lvl>
    <w:lvl w:ilvl="8" w:tplc="08090005" w:tentative="1">
      <w:start w:val="1"/>
      <w:numFmt w:val="lowerRoman"/>
      <w:lvlText w:val="%9."/>
      <w:lvlJc w:val="right"/>
      <w:pPr>
        <w:ind w:left="6840" w:hanging="180"/>
      </w:pPr>
    </w:lvl>
  </w:abstractNum>
  <w:abstractNum w:abstractNumId="16" w15:restartNumberingAfterBreak="0">
    <w:nsid w:val="19FA3419"/>
    <w:multiLevelType w:val="multilevel"/>
    <w:tmpl w:val="ECBA1EFA"/>
    <w:styleLink w:val="LicenceNumbering"/>
    <w:lvl w:ilvl="0">
      <w:start w:val="1"/>
      <w:numFmt w:val="decimal"/>
      <w:pStyle w:val="Heading1"/>
      <w:suff w:val="space"/>
      <w:lvlText w:val="Chapter %1:"/>
      <w:lvlJc w:val="left"/>
      <w:pPr>
        <w:ind w:left="360" w:hanging="360"/>
      </w:pPr>
      <w:rPr>
        <w:rFonts w:hint="default"/>
      </w:rPr>
    </w:lvl>
    <w:lvl w:ilvl="1">
      <w:start w:val="1"/>
      <w:numFmt w:val="decimal"/>
      <w:pStyle w:val="Heading2"/>
      <w:suff w:val="space"/>
      <w:lvlText w:val="Special Condition %1.%2"/>
      <w:lvlJc w:val="left"/>
      <w:pPr>
        <w:ind w:left="357" w:hanging="357"/>
      </w:pPr>
      <w:rPr>
        <w:rFonts w:hint="default"/>
      </w:rPr>
    </w:lvl>
    <w:lvl w:ilvl="2">
      <w:start w:val="1"/>
      <w:numFmt w:val="decimal"/>
      <w:pStyle w:val="NumberedNormal"/>
      <w:lvlText w:val="%1.%2.%3"/>
      <w:lvlJc w:val="left"/>
      <w:pPr>
        <w:ind w:left="879" w:hanging="879"/>
      </w:pPr>
      <w:rPr>
        <w:rFonts w:hint="default"/>
      </w:rPr>
    </w:lvl>
    <w:lvl w:ilvl="3">
      <w:start w:val="1"/>
      <w:numFmt w:val="lowerLetter"/>
      <w:pStyle w:val="ListNormal"/>
      <w:lvlText w:val="(%4)"/>
      <w:lvlJc w:val="left"/>
      <w:pPr>
        <w:tabs>
          <w:tab w:val="num" w:pos="879"/>
        </w:tabs>
        <w:ind w:left="1236" w:hanging="357"/>
      </w:pPr>
      <w:rPr>
        <w:rFonts w:hint="default"/>
      </w:rPr>
    </w:lvl>
    <w:lvl w:ilvl="4">
      <w:start w:val="1"/>
      <w:numFmt w:val="lowerRoman"/>
      <w:lvlText w:val="(%5)"/>
      <w:lvlJc w:val="left"/>
      <w:pPr>
        <w:ind w:left="1593" w:hanging="357"/>
      </w:pPr>
      <w:rPr>
        <w:rFonts w:hint="default"/>
      </w:rPr>
    </w:lvl>
    <w:lvl w:ilvl="5">
      <w:start w:val="1"/>
      <w:numFmt w:val="upperLetter"/>
      <w:lvlRestart w:val="2"/>
      <w:pStyle w:val="Heading3"/>
      <w:suff w:val="space"/>
      <w:lvlText w:val="Part %6:"/>
      <w:lvlJc w:val="left"/>
      <w:pPr>
        <w:ind w:left="357" w:hanging="357"/>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BC1043E"/>
    <w:multiLevelType w:val="multilevel"/>
    <w:tmpl w:val="569AEB86"/>
    <w:lvl w:ilvl="0">
      <w:start w:val="1"/>
      <w:numFmt w:val="decimal"/>
      <w:lvlText w:val="%1."/>
      <w:lvlJc w:val="left"/>
      <w:pPr>
        <w:ind w:left="567" w:hanging="567"/>
      </w:pPr>
      <w:rPr>
        <w:rFonts w:hint="default"/>
        <w:b w:val="0"/>
      </w:rPr>
    </w:lvl>
    <w:lvl w:ilvl="1">
      <w:start w:val="1"/>
      <w:numFmt w:val="lowerLetter"/>
      <w:lvlText w:val="(%2)"/>
      <w:lvlJc w:val="left"/>
      <w:pPr>
        <w:ind w:left="1134" w:hanging="567"/>
      </w:pPr>
      <w:rPr>
        <w:rFonts w:hint="default"/>
        <w:b w:val="0"/>
        <w:i w:val="0"/>
      </w:rPr>
    </w:lvl>
    <w:lvl w:ilvl="2">
      <w:start w:val="1"/>
      <w:numFmt w:val="lowerRoman"/>
      <w:lvlText w:val="(%3)"/>
      <w:lvlJc w:val="left"/>
      <w:pPr>
        <w:ind w:left="1701" w:hanging="567"/>
      </w:pPr>
      <w:rPr>
        <w:rFonts w:hint="default"/>
      </w:rPr>
    </w:lvl>
    <w:lvl w:ilvl="3">
      <w:start w:val="1"/>
      <w:numFmt w:val="none"/>
      <w:lvlText w:val="%4."/>
      <w:lvlJc w:val="left"/>
      <w:pPr>
        <w:ind w:left="2268" w:hanging="567"/>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C5649BB"/>
    <w:multiLevelType w:val="hybridMultilevel"/>
    <w:tmpl w:val="C23C26BE"/>
    <w:lvl w:ilvl="0" w:tplc="F2426780">
      <w:start w:val="1"/>
      <w:numFmt w:val="lowerRoman"/>
      <w:lvlText w:val="(%1)"/>
      <w:lvlJc w:val="left"/>
      <w:pPr>
        <w:ind w:left="2284" w:hanging="720"/>
      </w:pPr>
      <w:rPr>
        <w:rFonts w:hint="default"/>
        <w:b w:val="0"/>
      </w:rPr>
    </w:lvl>
    <w:lvl w:ilvl="1" w:tplc="32729BC0">
      <w:start w:val="1"/>
      <w:numFmt w:val="lowerLetter"/>
      <w:lvlText w:val="%2."/>
      <w:lvlJc w:val="left"/>
      <w:pPr>
        <w:ind w:left="2644" w:hanging="360"/>
      </w:pPr>
    </w:lvl>
    <w:lvl w:ilvl="2" w:tplc="BAD8A8C8" w:tentative="1">
      <w:start w:val="1"/>
      <w:numFmt w:val="lowerRoman"/>
      <w:lvlText w:val="%3."/>
      <w:lvlJc w:val="right"/>
      <w:pPr>
        <w:ind w:left="3364" w:hanging="180"/>
      </w:pPr>
    </w:lvl>
    <w:lvl w:ilvl="3" w:tplc="99C6F180" w:tentative="1">
      <w:start w:val="1"/>
      <w:numFmt w:val="decimal"/>
      <w:lvlText w:val="%4."/>
      <w:lvlJc w:val="left"/>
      <w:pPr>
        <w:ind w:left="4084" w:hanging="360"/>
      </w:pPr>
    </w:lvl>
    <w:lvl w:ilvl="4" w:tplc="45764E18" w:tentative="1">
      <w:start w:val="1"/>
      <w:numFmt w:val="lowerLetter"/>
      <w:lvlText w:val="%5."/>
      <w:lvlJc w:val="left"/>
      <w:pPr>
        <w:ind w:left="4804" w:hanging="360"/>
      </w:pPr>
    </w:lvl>
    <w:lvl w:ilvl="5" w:tplc="75223568" w:tentative="1">
      <w:start w:val="1"/>
      <w:numFmt w:val="lowerRoman"/>
      <w:lvlText w:val="%6."/>
      <w:lvlJc w:val="right"/>
      <w:pPr>
        <w:ind w:left="5524" w:hanging="180"/>
      </w:pPr>
    </w:lvl>
    <w:lvl w:ilvl="6" w:tplc="305CC20E" w:tentative="1">
      <w:start w:val="1"/>
      <w:numFmt w:val="decimal"/>
      <w:lvlText w:val="%7."/>
      <w:lvlJc w:val="left"/>
      <w:pPr>
        <w:ind w:left="6244" w:hanging="360"/>
      </w:pPr>
    </w:lvl>
    <w:lvl w:ilvl="7" w:tplc="20605E56" w:tentative="1">
      <w:start w:val="1"/>
      <w:numFmt w:val="lowerLetter"/>
      <w:lvlText w:val="%8."/>
      <w:lvlJc w:val="left"/>
      <w:pPr>
        <w:ind w:left="6964" w:hanging="360"/>
      </w:pPr>
    </w:lvl>
    <w:lvl w:ilvl="8" w:tplc="68BEC1AE" w:tentative="1">
      <w:start w:val="1"/>
      <w:numFmt w:val="lowerRoman"/>
      <w:lvlText w:val="%9."/>
      <w:lvlJc w:val="right"/>
      <w:pPr>
        <w:ind w:left="7684" w:hanging="180"/>
      </w:pPr>
    </w:lvl>
  </w:abstractNum>
  <w:abstractNum w:abstractNumId="19" w15:restartNumberingAfterBreak="0">
    <w:nsid w:val="1ED16F2F"/>
    <w:multiLevelType w:val="multilevel"/>
    <w:tmpl w:val="7CD0A8C0"/>
    <w:name w:val="Heading Level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1101F63"/>
    <w:multiLevelType w:val="multilevel"/>
    <w:tmpl w:val="FB3CB492"/>
    <w:lvl w:ilvl="0">
      <w:start w:val="1"/>
      <w:numFmt w:val="decimal"/>
      <w:lvlText w:val="%1."/>
      <w:lvlJc w:val="left"/>
      <w:pPr>
        <w:ind w:left="567" w:hanging="567"/>
      </w:pPr>
      <w:rPr>
        <w:rFonts w:hint="default"/>
        <w:b w:val="0"/>
      </w:rPr>
    </w:lvl>
    <w:lvl w:ilvl="1">
      <w:start w:val="1"/>
      <w:numFmt w:val="lowerLetter"/>
      <w:lvlText w:val="(%2)"/>
      <w:lvlJc w:val="left"/>
      <w:pPr>
        <w:ind w:left="1134" w:hanging="567"/>
      </w:pPr>
      <w:rPr>
        <w:rFonts w:hint="default"/>
        <w:b w:val="0"/>
        <w:i w:val="0"/>
      </w:rPr>
    </w:lvl>
    <w:lvl w:ilvl="2">
      <w:start w:val="1"/>
      <w:numFmt w:val="lowerRoman"/>
      <w:lvlText w:val="(%3)"/>
      <w:lvlJc w:val="left"/>
      <w:pPr>
        <w:ind w:left="1701" w:hanging="567"/>
      </w:pPr>
      <w:rPr>
        <w:rFonts w:hint="default"/>
      </w:rPr>
    </w:lvl>
    <w:lvl w:ilvl="3">
      <w:start w:val="1"/>
      <w:numFmt w:val="none"/>
      <w:lvlText w:val="%4."/>
      <w:lvlJc w:val="left"/>
      <w:pPr>
        <w:ind w:left="2268" w:hanging="567"/>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B0E67C6"/>
    <w:multiLevelType w:val="multilevel"/>
    <w:tmpl w:val="FB3CB492"/>
    <w:lvl w:ilvl="0">
      <w:start w:val="1"/>
      <w:numFmt w:val="decimal"/>
      <w:lvlText w:val="%1."/>
      <w:lvlJc w:val="left"/>
      <w:pPr>
        <w:ind w:left="567" w:hanging="567"/>
      </w:pPr>
      <w:rPr>
        <w:rFonts w:hint="default"/>
        <w:b w:val="0"/>
      </w:rPr>
    </w:lvl>
    <w:lvl w:ilvl="1">
      <w:start w:val="1"/>
      <w:numFmt w:val="lowerLetter"/>
      <w:lvlText w:val="(%2)"/>
      <w:lvlJc w:val="left"/>
      <w:pPr>
        <w:ind w:left="1134" w:hanging="567"/>
      </w:pPr>
      <w:rPr>
        <w:rFonts w:hint="default"/>
        <w:b w:val="0"/>
        <w:i w:val="0"/>
      </w:rPr>
    </w:lvl>
    <w:lvl w:ilvl="2">
      <w:start w:val="1"/>
      <w:numFmt w:val="lowerRoman"/>
      <w:lvlText w:val="(%3)"/>
      <w:lvlJc w:val="left"/>
      <w:pPr>
        <w:ind w:left="1701" w:hanging="567"/>
      </w:pPr>
      <w:rPr>
        <w:rFonts w:hint="default"/>
      </w:rPr>
    </w:lvl>
    <w:lvl w:ilvl="3">
      <w:start w:val="1"/>
      <w:numFmt w:val="none"/>
      <w:lvlText w:val="%4."/>
      <w:lvlJc w:val="left"/>
      <w:pPr>
        <w:ind w:left="2268" w:hanging="567"/>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2B14688E"/>
    <w:multiLevelType w:val="multilevel"/>
    <w:tmpl w:val="74DA4210"/>
    <w:styleLink w:val="AppendixNumbering"/>
    <w:lvl w:ilvl="0">
      <w:start w:val="1"/>
      <w:numFmt w:val="decimal"/>
      <w:pStyle w:val="AppendixHeading"/>
      <w:suff w:val="space"/>
      <w:lvlText w:val="Appendix %1"/>
      <w:lvlJc w:val="left"/>
      <w:pPr>
        <w:ind w:left="360" w:hanging="360"/>
      </w:pPr>
      <w:rPr>
        <w:rFonts w:hint="default"/>
      </w:rPr>
    </w:lvl>
    <w:lvl w:ilvl="1">
      <w:start w:val="1"/>
      <w:numFmt w:val="decimal"/>
      <w:pStyle w:val="AppendixText"/>
      <w:lvlText w:val="A%1.%2"/>
      <w:lvlJc w:val="left"/>
      <w:pPr>
        <w:tabs>
          <w:tab w:val="num" w:pos="1701"/>
        </w:tabs>
        <w:ind w:left="879" w:hanging="879"/>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B482EB6"/>
    <w:multiLevelType w:val="multilevel"/>
    <w:tmpl w:val="FB3CB492"/>
    <w:lvl w:ilvl="0">
      <w:start w:val="1"/>
      <w:numFmt w:val="decimal"/>
      <w:lvlText w:val="%1."/>
      <w:lvlJc w:val="left"/>
      <w:pPr>
        <w:ind w:left="567" w:hanging="567"/>
      </w:pPr>
      <w:rPr>
        <w:rFonts w:hint="default"/>
      </w:rPr>
    </w:lvl>
    <w:lvl w:ilvl="1">
      <w:start w:val="1"/>
      <w:numFmt w:val="lowerLetter"/>
      <w:lvlText w:val="(%2)"/>
      <w:lvlJc w:val="left"/>
      <w:pPr>
        <w:ind w:left="1134" w:hanging="567"/>
      </w:pPr>
      <w:rPr>
        <w:rFonts w:hint="default"/>
        <w:b w:val="0"/>
        <w:i w:val="0"/>
      </w:rPr>
    </w:lvl>
    <w:lvl w:ilvl="2">
      <w:start w:val="1"/>
      <w:numFmt w:val="lowerRoman"/>
      <w:lvlText w:val="(%3)"/>
      <w:lvlJc w:val="left"/>
      <w:pPr>
        <w:ind w:left="1701" w:hanging="567"/>
      </w:pPr>
      <w:rPr>
        <w:rFonts w:hint="default"/>
      </w:rPr>
    </w:lvl>
    <w:lvl w:ilvl="3">
      <w:start w:val="1"/>
      <w:numFmt w:val="none"/>
      <w:lvlText w:val="%4."/>
      <w:lvlJc w:val="left"/>
      <w:pPr>
        <w:ind w:left="2268" w:hanging="567"/>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30C110BD"/>
    <w:multiLevelType w:val="multilevel"/>
    <w:tmpl w:val="FB3CB492"/>
    <w:lvl w:ilvl="0">
      <w:start w:val="1"/>
      <w:numFmt w:val="decimal"/>
      <w:lvlText w:val="%1."/>
      <w:lvlJc w:val="left"/>
      <w:pPr>
        <w:ind w:left="567" w:hanging="567"/>
      </w:pPr>
      <w:rPr>
        <w:rFonts w:hint="default"/>
        <w:b w:val="0"/>
      </w:rPr>
    </w:lvl>
    <w:lvl w:ilvl="1">
      <w:start w:val="1"/>
      <w:numFmt w:val="lowerLetter"/>
      <w:lvlText w:val="(%2)"/>
      <w:lvlJc w:val="left"/>
      <w:pPr>
        <w:ind w:left="1134" w:hanging="567"/>
      </w:pPr>
      <w:rPr>
        <w:rFonts w:hint="default"/>
        <w:b w:val="0"/>
        <w:i w:val="0"/>
      </w:rPr>
    </w:lvl>
    <w:lvl w:ilvl="2">
      <w:start w:val="1"/>
      <w:numFmt w:val="lowerRoman"/>
      <w:lvlText w:val="(%3)"/>
      <w:lvlJc w:val="left"/>
      <w:pPr>
        <w:ind w:left="1701" w:hanging="567"/>
      </w:pPr>
      <w:rPr>
        <w:rFonts w:hint="default"/>
      </w:rPr>
    </w:lvl>
    <w:lvl w:ilvl="3">
      <w:start w:val="1"/>
      <w:numFmt w:val="none"/>
      <w:lvlText w:val="%4."/>
      <w:lvlJc w:val="left"/>
      <w:pPr>
        <w:ind w:left="2268" w:hanging="567"/>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30CE1606"/>
    <w:multiLevelType w:val="multilevel"/>
    <w:tmpl w:val="0809001D"/>
    <w:name w:val="Numbered Paragraphs3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12A5C57"/>
    <w:multiLevelType w:val="multilevel"/>
    <w:tmpl w:val="5A7004BA"/>
    <w:lvl w:ilvl="0">
      <w:start w:val="8"/>
      <w:numFmt w:val="decimal"/>
      <w:lvlText w:val="%1."/>
      <w:lvlJc w:val="left"/>
      <w:pPr>
        <w:ind w:left="567" w:hanging="567"/>
      </w:pPr>
      <w:rPr>
        <w:rFonts w:hint="default"/>
        <w:b w:val="0"/>
      </w:rPr>
    </w:lvl>
    <w:lvl w:ilvl="1">
      <w:start w:val="1"/>
      <w:numFmt w:val="lowerLetter"/>
      <w:lvlText w:val="(%2)"/>
      <w:lvlJc w:val="left"/>
      <w:pPr>
        <w:ind w:left="1134" w:hanging="567"/>
      </w:pPr>
      <w:rPr>
        <w:rFonts w:hint="default"/>
        <w:b w:val="0"/>
        <w:i w:val="0"/>
        <w:u w:val="none"/>
      </w:rPr>
    </w:lvl>
    <w:lvl w:ilvl="2">
      <w:start w:val="1"/>
      <w:numFmt w:val="lowerRoman"/>
      <w:lvlText w:val="(%3)"/>
      <w:lvlJc w:val="left"/>
      <w:pPr>
        <w:ind w:left="1701" w:hanging="567"/>
      </w:pPr>
      <w:rPr>
        <w:rFonts w:hint="default"/>
      </w:rPr>
    </w:lvl>
    <w:lvl w:ilvl="3">
      <w:start w:val="1"/>
      <w:numFmt w:val="none"/>
      <w:lvlText w:val="%4."/>
      <w:lvlJc w:val="left"/>
      <w:pPr>
        <w:ind w:left="2268" w:hanging="567"/>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32FD6197"/>
    <w:multiLevelType w:val="hybridMultilevel"/>
    <w:tmpl w:val="4F7CD4DC"/>
    <w:name w:val="Numbered Paragraphs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39D5511"/>
    <w:multiLevelType w:val="multilevel"/>
    <w:tmpl w:val="15B40640"/>
    <w:lvl w:ilvl="0">
      <w:start w:val="1"/>
      <w:numFmt w:val="decimal"/>
      <w:lvlText w:val="%1."/>
      <w:lvlJc w:val="left"/>
      <w:pPr>
        <w:ind w:left="567" w:hanging="567"/>
      </w:pPr>
      <w:rPr>
        <w:rFonts w:hint="default"/>
      </w:rPr>
    </w:lvl>
    <w:lvl w:ilvl="1">
      <w:start w:val="1"/>
      <w:numFmt w:val="none"/>
      <w:lvlText w:val="(e)"/>
      <w:lvlJc w:val="left"/>
      <w:pPr>
        <w:ind w:left="1134" w:hanging="567"/>
      </w:pPr>
      <w:rPr>
        <w:rFonts w:hint="default"/>
        <w:b w:val="0"/>
        <w:i w:val="0"/>
      </w:rPr>
    </w:lvl>
    <w:lvl w:ilvl="2">
      <w:start w:val="1"/>
      <w:numFmt w:val="lowerRoman"/>
      <w:lvlText w:val="(%3)"/>
      <w:lvlJc w:val="left"/>
      <w:pPr>
        <w:ind w:left="1701" w:hanging="567"/>
      </w:pPr>
      <w:rPr>
        <w:rFonts w:hint="default"/>
      </w:rPr>
    </w:lvl>
    <w:lvl w:ilvl="3">
      <w:start w:val="1"/>
      <w:numFmt w:val="none"/>
      <w:lvlText w:val="%4."/>
      <w:lvlJc w:val="left"/>
      <w:pPr>
        <w:ind w:left="2268" w:hanging="567"/>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9" w15:restartNumberingAfterBreak="0">
    <w:nsid w:val="363F5063"/>
    <w:multiLevelType w:val="multilevel"/>
    <w:tmpl w:val="33BC1182"/>
    <w:lvl w:ilvl="0">
      <w:start w:val="1"/>
      <w:numFmt w:val="decimal"/>
      <w:pStyle w:val="roman3"/>
      <w:lvlText w:val="%1."/>
      <w:legacy w:legacy="1" w:legacySpace="120" w:legacyIndent="720"/>
      <w:lvlJc w:val="left"/>
      <w:pPr>
        <w:ind w:left="720" w:hanging="720"/>
      </w:pPr>
    </w:lvl>
    <w:lvl w:ilvl="1">
      <w:start w:val="1"/>
      <w:numFmt w:val="lowerLetter"/>
      <w:lvlText w:val="(%2)"/>
      <w:legacy w:legacy="1" w:legacySpace="120" w:legacyIndent="720"/>
      <w:lvlJc w:val="left"/>
      <w:pPr>
        <w:ind w:left="1440" w:hanging="720"/>
      </w:pPr>
    </w:lvl>
    <w:lvl w:ilvl="2">
      <w:start w:val="1"/>
      <w:numFmt w:val="lowerRoman"/>
      <w:lvlText w:val="(%3)"/>
      <w:legacy w:legacy="1" w:legacySpace="120" w:legacyIndent="720"/>
      <w:lvlJc w:val="left"/>
      <w:pPr>
        <w:ind w:left="2160" w:hanging="720"/>
      </w:pPr>
    </w:lvl>
    <w:lvl w:ilvl="3">
      <w:start w:val="1"/>
      <w:numFmt w:val="decimal"/>
      <w:lvlText w:val="(%4)"/>
      <w:legacy w:legacy="1" w:legacySpace="120" w:legacyIndent="360"/>
      <w:lvlJc w:val="left"/>
      <w:pPr>
        <w:ind w:left="2520" w:hanging="360"/>
      </w:pPr>
    </w:lvl>
    <w:lvl w:ilvl="4">
      <w:start w:val="1"/>
      <w:numFmt w:val="lowerLetter"/>
      <w:lvlText w:val="(%5)"/>
      <w:legacy w:legacy="1" w:legacySpace="120" w:legacyIndent="360"/>
      <w:lvlJc w:val="left"/>
      <w:pPr>
        <w:ind w:left="2880" w:hanging="360"/>
      </w:pPr>
    </w:lvl>
    <w:lvl w:ilvl="5">
      <w:start w:val="1"/>
      <w:numFmt w:val="lowerRoman"/>
      <w:lvlText w:val="(%6)"/>
      <w:legacy w:legacy="1" w:legacySpace="120" w:legacyIndent="360"/>
      <w:lvlJc w:val="left"/>
      <w:pPr>
        <w:ind w:left="3240" w:hanging="360"/>
      </w:pPr>
    </w:lvl>
    <w:lvl w:ilvl="6">
      <w:start w:val="1"/>
      <w:numFmt w:val="decimal"/>
      <w:lvlText w:val="%7."/>
      <w:legacy w:legacy="1" w:legacySpace="120" w:legacyIndent="360"/>
      <w:lvlJc w:val="left"/>
      <w:pPr>
        <w:ind w:left="3600" w:hanging="360"/>
      </w:pPr>
    </w:lvl>
    <w:lvl w:ilvl="7">
      <w:start w:val="1"/>
      <w:numFmt w:val="lowerLetter"/>
      <w:lvlText w:val="%8."/>
      <w:legacy w:legacy="1" w:legacySpace="120" w:legacyIndent="360"/>
      <w:lvlJc w:val="left"/>
      <w:pPr>
        <w:ind w:left="3960" w:hanging="360"/>
      </w:pPr>
    </w:lvl>
    <w:lvl w:ilvl="8">
      <w:start w:val="1"/>
      <w:numFmt w:val="lowerRoman"/>
      <w:lvlText w:val="%9."/>
      <w:legacy w:legacy="1" w:legacySpace="120" w:legacyIndent="360"/>
      <w:lvlJc w:val="left"/>
      <w:pPr>
        <w:ind w:left="4320" w:hanging="360"/>
      </w:pPr>
    </w:lvl>
  </w:abstractNum>
  <w:abstractNum w:abstractNumId="30" w15:restartNumberingAfterBreak="0">
    <w:nsid w:val="36C3151A"/>
    <w:multiLevelType w:val="multilevel"/>
    <w:tmpl w:val="08090023"/>
    <w:name w:val="Numbered Paragraphs322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15:restartNumberingAfterBreak="0">
    <w:nsid w:val="36FC24BC"/>
    <w:multiLevelType w:val="hybridMultilevel"/>
    <w:tmpl w:val="0DF6F67E"/>
    <w:lvl w:ilvl="0" w:tplc="E55EEDEA">
      <w:start w:val="1"/>
      <w:numFmt w:val="lowerRoman"/>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2" w15:restartNumberingAfterBreak="0">
    <w:nsid w:val="374E726E"/>
    <w:multiLevelType w:val="hybridMultilevel"/>
    <w:tmpl w:val="9F7A8864"/>
    <w:lvl w:ilvl="0" w:tplc="27B263C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3D4C49A4"/>
    <w:multiLevelType w:val="hybridMultilevel"/>
    <w:tmpl w:val="816ED63C"/>
    <w:lvl w:ilvl="0" w:tplc="3F5053D8">
      <w:start w:val="1"/>
      <w:numFmt w:val="decimal"/>
      <w:pStyle w:val="MainParagraph"/>
      <w:lvlText w:val="XX.%1"/>
      <w:lvlJc w:val="right"/>
      <w:pPr>
        <w:ind w:left="720" w:hanging="360"/>
      </w:pPr>
      <w:rPr>
        <w:rFonts w:ascii="Times New Roman" w:hAnsi="Times New Roman" w:hint="default"/>
        <w:sz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DA40DBB"/>
    <w:multiLevelType w:val="hybridMultilevel"/>
    <w:tmpl w:val="B9DE1A5A"/>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5" w15:restartNumberingAfterBreak="0">
    <w:nsid w:val="3EDE03E8"/>
    <w:multiLevelType w:val="multilevel"/>
    <w:tmpl w:val="D458EAB8"/>
    <w:lvl w:ilvl="0">
      <w:start w:val="1"/>
      <w:numFmt w:val="lowerLetter"/>
      <w:lvlText w:val="(%1)"/>
      <w:lvlJc w:val="left"/>
      <w:pPr>
        <w:tabs>
          <w:tab w:val="num" w:pos="1440"/>
        </w:tabs>
        <w:ind w:left="1440" w:hanging="720"/>
      </w:pPr>
      <w:rPr>
        <w:rFonts w:ascii="Times New Roman" w:hAnsi="Times New Roman" w:hint="default"/>
        <w:sz w:val="24"/>
      </w:rPr>
    </w:lvl>
    <w:lvl w:ilvl="1">
      <w:start w:val="1"/>
      <w:numFmt w:val="lowerLetter"/>
      <w:lvlText w:val="(%2)"/>
      <w:lvlJc w:val="left"/>
      <w:pPr>
        <w:tabs>
          <w:tab w:val="num" w:pos="2160"/>
        </w:tabs>
        <w:ind w:left="2160" w:hanging="72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6" w15:restartNumberingAfterBreak="0">
    <w:nsid w:val="41EC2EAC"/>
    <w:multiLevelType w:val="hybridMultilevel"/>
    <w:tmpl w:val="3CDAD2D0"/>
    <w:lvl w:ilvl="0" w:tplc="1D78D6F0">
      <w:start w:val="1"/>
      <w:numFmt w:val="decimal"/>
      <w:pStyle w:val="Appendix3paratext"/>
      <w:lvlText w:val="A3.%1"/>
      <w:lvlJc w:val="right"/>
      <w:pPr>
        <w:ind w:left="720" w:hanging="360"/>
      </w:pPr>
      <w:rPr>
        <w:rFonts w:ascii="Times New Roman" w:hAnsi="Times New Roman"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25F70D2"/>
    <w:multiLevelType w:val="hybridMultilevel"/>
    <w:tmpl w:val="F5544726"/>
    <w:lvl w:ilvl="0" w:tplc="CF2EA618">
      <w:start w:val="1"/>
      <w:numFmt w:val="lowerLetter"/>
      <w:lvlText w:val="(%1)"/>
      <w:lvlJc w:val="left"/>
      <w:pPr>
        <w:ind w:left="23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35853AA"/>
    <w:multiLevelType w:val="multilevel"/>
    <w:tmpl w:val="26E0D906"/>
    <w:styleLink w:val="LettersList"/>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none"/>
      <w:lvlText w:val="%3"/>
      <w:lvlJc w:val="right"/>
      <w:pPr>
        <w:ind w:left="2160" w:hanging="180"/>
      </w:pPr>
      <w:rPr>
        <w:rFonts w:hint="default"/>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
      <w:lvlJc w:val="right"/>
      <w:pPr>
        <w:ind w:left="6480" w:hanging="180"/>
      </w:pPr>
      <w:rPr>
        <w:rFonts w:hint="default"/>
      </w:rPr>
    </w:lvl>
  </w:abstractNum>
  <w:abstractNum w:abstractNumId="39" w15:restartNumberingAfterBreak="0">
    <w:nsid w:val="43C35E97"/>
    <w:multiLevelType w:val="multilevel"/>
    <w:tmpl w:val="3BDA9D88"/>
    <w:lvl w:ilvl="0">
      <w:start w:val="1"/>
      <w:numFmt w:val="decimal"/>
      <w:lvlText w:val="%1."/>
      <w:lvlJc w:val="left"/>
      <w:pPr>
        <w:ind w:left="567" w:hanging="567"/>
      </w:pPr>
      <w:rPr>
        <w:rFonts w:hint="default"/>
      </w:rPr>
    </w:lvl>
    <w:lvl w:ilvl="1">
      <w:start w:val="1"/>
      <w:numFmt w:val="none"/>
      <w:lvlText w:val="(b)"/>
      <w:lvlJc w:val="left"/>
      <w:pPr>
        <w:ind w:left="1134" w:hanging="567"/>
      </w:pPr>
      <w:rPr>
        <w:rFonts w:hint="default"/>
        <w:b w:val="0"/>
        <w:i w:val="0"/>
      </w:rPr>
    </w:lvl>
    <w:lvl w:ilvl="2">
      <w:start w:val="1"/>
      <w:numFmt w:val="lowerRoman"/>
      <w:lvlText w:val="(%3)"/>
      <w:lvlJc w:val="left"/>
      <w:pPr>
        <w:ind w:left="1701" w:hanging="567"/>
      </w:pPr>
      <w:rPr>
        <w:rFonts w:hint="default"/>
      </w:rPr>
    </w:lvl>
    <w:lvl w:ilvl="3">
      <w:start w:val="1"/>
      <w:numFmt w:val="none"/>
      <w:lvlText w:val="%4."/>
      <w:lvlJc w:val="left"/>
      <w:pPr>
        <w:ind w:left="2268" w:hanging="567"/>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46DB046F"/>
    <w:multiLevelType w:val="multilevel"/>
    <w:tmpl w:val="C118455A"/>
    <w:lvl w:ilvl="0">
      <w:start w:val="1"/>
      <w:numFmt w:val="decimal"/>
      <w:lvlText w:val="%1."/>
      <w:lvlJc w:val="left"/>
      <w:pPr>
        <w:ind w:left="567" w:hanging="567"/>
      </w:pPr>
      <w:rPr>
        <w:rFonts w:hint="default"/>
      </w:rPr>
    </w:lvl>
    <w:lvl w:ilvl="1">
      <w:start w:val="1"/>
      <w:numFmt w:val="lowerLetter"/>
      <w:lvlText w:val="(%2)"/>
      <w:lvlJc w:val="left"/>
      <w:pPr>
        <w:ind w:left="1134" w:hanging="567"/>
      </w:pPr>
      <w:rPr>
        <w:rFonts w:hint="default"/>
        <w:b w:val="0"/>
        <w:i w:val="0"/>
      </w:rPr>
    </w:lvl>
    <w:lvl w:ilvl="2">
      <w:start w:val="1"/>
      <w:numFmt w:val="lowerRoman"/>
      <w:lvlText w:val="(%3)"/>
      <w:lvlJc w:val="left"/>
      <w:pPr>
        <w:ind w:left="1701" w:hanging="567"/>
      </w:pPr>
      <w:rPr>
        <w:rFonts w:hint="default"/>
      </w:rPr>
    </w:lvl>
    <w:lvl w:ilvl="3">
      <w:start w:val="1"/>
      <w:numFmt w:val="none"/>
      <w:lvlText w:val="%4."/>
      <w:lvlJc w:val="left"/>
      <w:pPr>
        <w:ind w:left="2268" w:hanging="567"/>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4C4D6029"/>
    <w:multiLevelType w:val="multilevel"/>
    <w:tmpl w:val="0BF6160E"/>
    <w:styleLink w:val="1ai"/>
    <w:lvl w:ilvl="0">
      <w:start w:val="1"/>
      <w:numFmt w:val="decimal"/>
      <w:lvlText w:val="%1)"/>
      <w:lvlJc w:val="left"/>
      <w:pPr>
        <w:ind w:left="624" w:hanging="62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4ECC26E5"/>
    <w:multiLevelType w:val="multilevel"/>
    <w:tmpl w:val="FB3CB492"/>
    <w:lvl w:ilvl="0">
      <w:start w:val="1"/>
      <w:numFmt w:val="decimal"/>
      <w:lvlText w:val="%1."/>
      <w:lvlJc w:val="left"/>
      <w:pPr>
        <w:ind w:left="567" w:hanging="567"/>
      </w:pPr>
      <w:rPr>
        <w:rFonts w:hint="default"/>
        <w:b w:val="0"/>
      </w:rPr>
    </w:lvl>
    <w:lvl w:ilvl="1">
      <w:start w:val="1"/>
      <w:numFmt w:val="lowerLetter"/>
      <w:lvlText w:val="(%2)"/>
      <w:lvlJc w:val="left"/>
      <w:pPr>
        <w:ind w:left="1134" w:hanging="567"/>
      </w:pPr>
      <w:rPr>
        <w:rFonts w:hint="default"/>
        <w:b w:val="0"/>
        <w:i w:val="0"/>
      </w:rPr>
    </w:lvl>
    <w:lvl w:ilvl="2">
      <w:start w:val="1"/>
      <w:numFmt w:val="lowerRoman"/>
      <w:lvlText w:val="(%3)"/>
      <w:lvlJc w:val="left"/>
      <w:pPr>
        <w:ind w:left="1701" w:hanging="567"/>
      </w:pPr>
      <w:rPr>
        <w:rFonts w:hint="default"/>
      </w:rPr>
    </w:lvl>
    <w:lvl w:ilvl="3">
      <w:start w:val="1"/>
      <w:numFmt w:val="none"/>
      <w:lvlText w:val="%4."/>
      <w:lvlJc w:val="left"/>
      <w:pPr>
        <w:ind w:left="2268" w:hanging="567"/>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505F20C6"/>
    <w:multiLevelType w:val="multilevel"/>
    <w:tmpl w:val="0809001F"/>
    <w:name w:val="Numbered Paragraphs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70B11DD"/>
    <w:multiLevelType w:val="multilevel"/>
    <w:tmpl w:val="A370979C"/>
    <w:name w:val="Appendix Levels"/>
    <w:lvl w:ilvl="0">
      <w:start w:val="1"/>
      <w:numFmt w:val="none"/>
      <w:suff w:val="space"/>
      <w:lvlText w:val=""/>
      <w:lvlJc w:val="left"/>
      <w:pPr>
        <w:ind w:left="360" w:hanging="360"/>
      </w:pPr>
      <w:rPr>
        <w:rFonts w:hint="default"/>
      </w:rPr>
    </w:lvl>
    <w:lvl w:ilvl="1">
      <w:start w:val="1"/>
      <w:numFmt w:val="decimal"/>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5866016E"/>
    <w:multiLevelType w:val="hybridMultilevel"/>
    <w:tmpl w:val="DEE48D3E"/>
    <w:lvl w:ilvl="0" w:tplc="08090001">
      <w:start w:val="1"/>
      <w:numFmt w:val="lowerLetter"/>
      <w:lvlText w:val="(%1)"/>
      <w:lvlJc w:val="left"/>
      <w:pPr>
        <w:ind w:left="1440" w:hanging="720"/>
      </w:pPr>
      <w:rPr>
        <w:rFonts w:hint="default"/>
      </w:rPr>
    </w:lvl>
    <w:lvl w:ilvl="1" w:tplc="08090003" w:tentative="1">
      <w:start w:val="1"/>
      <w:numFmt w:val="lowerLetter"/>
      <w:lvlText w:val="%2."/>
      <w:lvlJc w:val="left"/>
      <w:pPr>
        <w:ind w:left="1800" w:hanging="360"/>
      </w:pPr>
    </w:lvl>
    <w:lvl w:ilvl="2" w:tplc="08090005" w:tentative="1">
      <w:start w:val="1"/>
      <w:numFmt w:val="lowerRoman"/>
      <w:lvlText w:val="%3."/>
      <w:lvlJc w:val="right"/>
      <w:pPr>
        <w:ind w:left="2520" w:hanging="180"/>
      </w:pPr>
    </w:lvl>
    <w:lvl w:ilvl="3" w:tplc="08090001" w:tentative="1">
      <w:start w:val="1"/>
      <w:numFmt w:val="decimal"/>
      <w:lvlText w:val="%4."/>
      <w:lvlJc w:val="left"/>
      <w:pPr>
        <w:ind w:left="3240" w:hanging="360"/>
      </w:pPr>
    </w:lvl>
    <w:lvl w:ilvl="4" w:tplc="08090003" w:tentative="1">
      <w:start w:val="1"/>
      <w:numFmt w:val="lowerLetter"/>
      <w:lvlText w:val="%5."/>
      <w:lvlJc w:val="left"/>
      <w:pPr>
        <w:ind w:left="3960" w:hanging="360"/>
      </w:pPr>
    </w:lvl>
    <w:lvl w:ilvl="5" w:tplc="08090005" w:tentative="1">
      <w:start w:val="1"/>
      <w:numFmt w:val="lowerRoman"/>
      <w:lvlText w:val="%6."/>
      <w:lvlJc w:val="right"/>
      <w:pPr>
        <w:ind w:left="4680" w:hanging="180"/>
      </w:pPr>
    </w:lvl>
    <w:lvl w:ilvl="6" w:tplc="08090001" w:tentative="1">
      <w:start w:val="1"/>
      <w:numFmt w:val="decimal"/>
      <w:lvlText w:val="%7."/>
      <w:lvlJc w:val="left"/>
      <w:pPr>
        <w:ind w:left="5400" w:hanging="360"/>
      </w:pPr>
    </w:lvl>
    <w:lvl w:ilvl="7" w:tplc="08090003" w:tentative="1">
      <w:start w:val="1"/>
      <w:numFmt w:val="lowerLetter"/>
      <w:lvlText w:val="%8."/>
      <w:lvlJc w:val="left"/>
      <w:pPr>
        <w:ind w:left="6120" w:hanging="360"/>
      </w:pPr>
    </w:lvl>
    <w:lvl w:ilvl="8" w:tplc="08090005" w:tentative="1">
      <w:start w:val="1"/>
      <w:numFmt w:val="lowerRoman"/>
      <w:lvlText w:val="%9."/>
      <w:lvlJc w:val="right"/>
      <w:pPr>
        <w:ind w:left="6840" w:hanging="180"/>
      </w:pPr>
    </w:lvl>
  </w:abstractNum>
  <w:abstractNum w:abstractNumId="46" w15:restartNumberingAfterBreak="0">
    <w:nsid w:val="58E10608"/>
    <w:multiLevelType w:val="singleLevel"/>
    <w:tmpl w:val="81B222B4"/>
    <w:lvl w:ilvl="0">
      <w:start w:val="1"/>
      <w:numFmt w:val="lowerLetter"/>
      <w:pStyle w:val="alpha1"/>
      <w:lvlText w:val="(%1)"/>
      <w:lvlJc w:val="left"/>
      <w:pPr>
        <w:tabs>
          <w:tab w:val="num" w:pos="567"/>
        </w:tabs>
        <w:ind w:left="567" w:hanging="567"/>
      </w:pPr>
    </w:lvl>
  </w:abstractNum>
  <w:abstractNum w:abstractNumId="47" w15:restartNumberingAfterBreak="0">
    <w:nsid w:val="5981671E"/>
    <w:multiLevelType w:val="multilevel"/>
    <w:tmpl w:val="B02C01FE"/>
    <w:lvl w:ilvl="0">
      <w:start w:val="1"/>
      <w:numFmt w:val="decimal"/>
      <w:lvlText w:val="%1."/>
      <w:lvlJc w:val="left"/>
      <w:pPr>
        <w:ind w:left="567" w:hanging="567"/>
      </w:pPr>
      <w:rPr>
        <w:rFonts w:hint="default"/>
        <w:b w:val="0"/>
      </w:rPr>
    </w:lvl>
    <w:lvl w:ilvl="1">
      <w:start w:val="1"/>
      <w:numFmt w:val="lowerLetter"/>
      <w:lvlText w:val="(%2)"/>
      <w:lvlJc w:val="left"/>
      <w:pPr>
        <w:ind w:left="1134" w:hanging="567"/>
      </w:pPr>
      <w:rPr>
        <w:rFonts w:hint="default"/>
        <w:b w:val="0"/>
        <w:i w:val="0"/>
      </w:rPr>
    </w:lvl>
    <w:lvl w:ilvl="2">
      <w:start w:val="1"/>
      <w:numFmt w:val="lowerRoman"/>
      <w:lvlText w:val="(%3)"/>
      <w:lvlJc w:val="left"/>
      <w:pPr>
        <w:ind w:left="1701" w:hanging="567"/>
      </w:pPr>
      <w:rPr>
        <w:rFonts w:hint="default"/>
      </w:rPr>
    </w:lvl>
    <w:lvl w:ilvl="3">
      <w:start w:val="1"/>
      <w:numFmt w:val="none"/>
      <w:lvlText w:val="%4."/>
      <w:lvlJc w:val="left"/>
      <w:pPr>
        <w:ind w:left="2268" w:hanging="567"/>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8" w15:restartNumberingAfterBreak="0">
    <w:nsid w:val="5A774A30"/>
    <w:multiLevelType w:val="hybridMultilevel"/>
    <w:tmpl w:val="B9DE1A5A"/>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9" w15:restartNumberingAfterBreak="0">
    <w:nsid w:val="5BEA75B6"/>
    <w:multiLevelType w:val="hybridMultilevel"/>
    <w:tmpl w:val="57D8720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0" w15:restartNumberingAfterBreak="0">
    <w:nsid w:val="5C8B0220"/>
    <w:multiLevelType w:val="multilevel"/>
    <w:tmpl w:val="FB3CB492"/>
    <w:lvl w:ilvl="0">
      <w:start w:val="1"/>
      <w:numFmt w:val="decimal"/>
      <w:lvlText w:val="%1."/>
      <w:lvlJc w:val="left"/>
      <w:pPr>
        <w:ind w:left="567" w:hanging="567"/>
      </w:pPr>
      <w:rPr>
        <w:rFonts w:hint="default"/>
        <w:b w:val="0"/>
      </w:rPr>
    </w:lvl>
    <w:lvl w:ilvl="1">
      <w:start w:val="1"/>
      <w:numFmt w:val="lowerLetter"/>
      <w:lvlText w:val="(%2)"/>
      <w:lvlJc w:val="left"/>
      <w:pPr>
        <w:ind w:left="1134" w:hanging="567"/>
      </w:pPr>
      <w:rPr>
        <w:rFonts w:hint="default"/>
        <w:b w:val="0"/>
        <w:i w:val="0"/>
      </w:rPr>
    </w:lvl>
    <w:lvl w:ilvl="2">
      <w:start w:val="1"/>
      <w:numFmt w:val="lowerRoman"/>
      <w:lvlText w:val="(%3)"/>
      <w:lvlJc w:val="left"/>
      <w:pPr>
        <w:ind w:left="1701" w:hanging="567"/>
      </w:pPr>
      <w:rPr>
        <w:rFonts w:hint="default"/>
      </w:rPr>
    </w:lvl>
    <w:lvl w:ilvl="3">
      <w:start w:val="1"/>
      <w:numFmt w:val="none"/>
      <w:lvlText w:val="%4."/>
      <w:lvlJc w:val="left"/>
      <w:pPr>
        <w:ind w:left="2268" w:hanging="567"/>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1" w15:restartNumberingAfterBreak="0">
    <w:nsid w:val="5C9B6242"/>
    <w:multiLevelType w:val="hybridMultilevel"/>
    <w:tmpl w:val="4E22CB16"/>
    <w:lvl w:ilvl="0" w:tplc="452ADC82">
      <w:start w:val="1"/>
      <w:numFmt w:val="lowerLetter"/>
      <w:pStyle w:val="LCAlphaList"/>
      <w:lvlText w:val="(%1)"/>
      <w:lvlJc w:val="left"/>
      <w:pPr>
        <w:ind w:left="1080" w:hanging="360"/>
      </w:pPr>
      <w:rPr>
        <w:rFonts w:cs="Times New Roman"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2" w15:restartNumberingAfterBreak="0">
    <w:nsid w:val="5CCB3475"/>
    <w:multiLevelType w:val="multilevel"/>
    <w:tmpl w:val="0809001D"/>
    <w:name w:val="Numbered Paragraph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5DCA5C95"/>
    <w:multiLevelType w:val="multilevel"/>
    <w:tmpl w:val="FB3CB492"/>
    <w:lvl w:ilvl="0">
      <w:start w:val="1"/>
      <w:numFmt w:val="decimal"/>
      <w:lvlText w:val="%1."/>
      <w:lvlJc w:val="left"/>
      <w:pPr>
        <w:ind w:left="567" w:hanging="567"/>
      </w:pPr>
      <w:rPr>
        <w:rFonts w:hint="default"/>
        <w:b w:val="0"/>
      </w:rPr>
    </w:lvl>
    <w:lvl w:ilvl="1">
      <w:start w:val="1"/>
      <w:numFmt w:val="lowerLetter"/>
      <w:lvlText w:val="(%2)"/>
      <w:lvlJc w:val="left"/>
      <w:pPr>
        <w:ind w:left="1134" w:hanging="567"/>
      </w:pPr>
      <w:rPr>
        <w:rFonts w:hint="default"/>
        <w:b w:val="0"/>
        <w:i w:val="0"/>
      </w:rPr>
    </w:lvl>
    <w:lvl w:ilvl="2">
      <w:start w:val="1"/>
      <w:numFmt w:val="lowerRoman"/>
      <w:lvlText w:val="(%3)"/>
      <w:lvlJc w:val="left"/>
      <w:pPr>
        <w:ind w:left="1701" w:hanging="567"/>
      </w:pPr>
      <w:rPr>
        <w:rFonts w:hint="default"/>
      </w:rPr>
    </w:lvl>
    <w:lvl w:ilvl="3">
      <w:start w:val="1"/>
      <w:numFmt w:val="none"/>
      <w:lvlText w:val="%4."/>
      <w:lvlJc w:val="left"/>
      <w:pPr>
        <w:ind w:left="2268" w:hanging="567"/>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4" w15:restartNumberingAfterBreak="0">
    <w:nsid w:val="5E2E5646"/>
    <w:multiLevelType w:val="multilevel"/>
    <w:tmpl w:val="0809001F"/>
    <w:name w:val="Numbered Paragraphs3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60277B70"/>
    <w:multiLevelType w:val="multilevel"/>
    <w:tmpl w:val="FB3CB492"/>
    <w:lvl w:ilvl="0">
      <w:start w:val="1"/>
      <w:numFmt w:val="decimal"/>
      <w:lvlText w:val="%1."/>
      <w:lvlJc w:val="left"/>
      <w:pPr>
        <w:ind w:left="567" w:hanging="567"/>
      </w:pPr>
      <w:rPr>
        <w:rFonts w:hint="default"/>
        <w:b w:val="0"/>
      </w:rPr>
    </w:lvl>
    <w:lvl w:ilvl="1">
      <w:start w:val="1"/>
      <w:numFmt w:val="lowerLetter"/>
      <w:lvlText w:val="(%2)"/>
      <w:lvlJc w:val="left"/>
      <w:pPr>
        <w:ind w:left="1134" w:hanging="567"/>
      </w:pPr>
      <w:rPr>
        <w:rFonts w:hint="default"/>
        <w:b w:val="0"/>
        <w:i w:val="0"/>
      </w:rPr>
    </w:lvl>
    <w:lvl w:ilvl="2">
      <w:start w:val="1"/>
      <w:numFmt w:val="lowerRoman"/>
      <w:lvlText w:val="(%3)"/>
      <w:lvlJc w:val="left"/>
      <w:pPr>
        <w:ind w:left="1701" w:hanging="567"/>
      </w:pPr>
      <w:rPr>
        <w:rFonts w:hint="default"/>
      </w:rPr>
    </w:lvl>
    <w:lvl w:ilvl="3">
      <w:start w:val="1"/>
      <w:numFmt w:val="none"/>
      <w:lvlText w:val="%4."/>
      <w:lvlJc w:val="left"/>
      <w:pPr>
        <w:ind w:left="2268" w:hanging="567"/>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6" w15:restartNumberingAfterBreak="0">
    <w:nsid w:val="64A720D1"/>
    <w:multiLevelType w:val="hybridMultilevel"/>
    <w:tmpl w:val="DC8EE530"/>
    <w:lvl w:ilvl="0" w:tplc="E55EEDEA">
      <w:start w:val="1"/>
      <w:numFmt w:val="low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7" w15:restartNumberingAfterBreak="0">
    <w:nsid w:val="6657628C"/>
    <w:multiLevelType w:val="hybridMultilevel"/>
    <w:tmpl w:val="0D40C630"/>
    <w:lvl w:ilvl="0" w:tplc="8382A0D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8" w15:restartNumberingAfterBreak="0">
    <w:nsid w:val="67266099"/>
    <w:multiLevelType w:val="multilevel"/>
    <w:tmpl w:val="FB3CB492"/>
    <w:lvl w:ilvl="0">
      <w:start w:val="1"/>
      <w:numFmt w:val="decimal"/>
      <w:lvlText w:val="%1."/>
      <w:lvlJc w:val="left"/>
      <w:pPr>
        <w:ind w:left="567" w:hanging="567"/>
      </w:pPr>
      <w:rPr>
        <w:rFonts w:hint="default"/>
        <w:b w:val="0"/>
      </w:rPr>
    </w:lvl>
    <w:lvl w:ilvl="1">
      <w:start w:val="1"/>
      <w:numFmt w:val="lowerLetter"/>
      <w:lvlText w:val="(%2)"/>
      <w:lvlJc w:val="left"/>
      <w:pPr>
        <w:ind w:left="1134" w:hanging="567"/>
      </w:pPr>
      <w:rPr>
        <w:rFonts w:hint="default"/>
        <w:b w:val="0"/>
        <w:i w:val="0"/>
      </w:rPr>
    </w:lvl>
    <w:lvl w:ilvl="2">
      <w:start w:val="1"/>
      <w:numFmt w:val="lowerRoman"/>
      <w:lvlText w:val="(%3)"/>
      <w:lvlJc w:val="left"/>
      <w:pPr>
        <w:ind w:left="1701" w:hanging="567"/>
      </w:pPr>
      <w:rPr>
        <w:rFonts w:hint="default"/>
      </w:rPr>
    </w:lvl>
    <w:lvl w:ilvl="3">
      <w:start w:val="1"/>
      <w:numFmt w:val="none"/>
      <w:lvlText w:val="%4."/>
      <w:lvlJc w:val="left"/>
      <w:pPr>
        <w:ind w:left="2268" w:hanging="567"/>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9" w15:restartNumberingAfterBreak="0">
    <w:nsid w:val="67992790"/>
    <w:multiLevelType w:val="hybridMultilevel"/>
    <w:tmpl w:val="DEE48D3E"/>
    <w:lvl w:ilvl="0" w:tplc="08090001">
      <w:start w:val="1"/>
      <w:numFmt w:val="lowerLetter"/>
      <w:lvlText w:val="(%1)"/>
      <w:lvlJc w:val="left"/>
      <w:pPr>
        <w:ind w:left="1440" w:hanging="720"/>
      </w:pPr>
      <w:rPr>
        <w:rFonts w:hint="default"/>
      </w:rPr>
    </w:lvl>
    <w:lvl w:ilvl="1" w:tplc="08090003">
      <w:start w:val="1"/>
      <w:numFmt w:val="lowerLetter"/>
      <w:lvlText w:val="%2."/>
      <w:lvlJc w:val="left"/>
      <w:pPr>
        <w:ind w:left="1800" w:hanging="360"/>
      </w:pPr>
    </w:lvl>
    <w:lvl w:ilvl="2" w:tplc="08090005" w:tentative="1">
      <w:start w:val="1"/>
      <w:numFmt w:val="lowerRoman"/>
      <w:lvlText w:val="%3."/>
      <w:lvlJc w:val="right"/>
      <w:pPr>
        <w:ind w:left="2520" w:hanging="180"/>
      </w:pPr>
    </w:lvl>
    <w:lvl w:ilvl="3" w:tplc="08090001" w:tentative="1">
      <w:start w:val="1"/>
      <w:numFmt w:val="decimal"/>
      <w:lvlText w:val="%4."/>
      <w:lvlJc w:val="left"/>
      <w:pPr>
        <w:ind w:left="3240" w:hanging="360"/>
      </w:pPr>
    </w:lvl>
    <w:lvl w:ilvl="4" w:tplc="08090003" w:tentative="1">
      <w:start w:val="1"/>
      <w:numFmt w:val="lowerLetter"/>
      <w:lvlText w:val="%5."/>
      <w:lvlJc w:val="left"/>
      <w:pPr>
        <w:ind w:left="3960" w:hanging="360"/>
      </w:pPr>
    </w:lvl>
    <w:lvl w:ilvl="5" w:tplc="08090005" w:tentative="1">
      <w:start w:val="1"/>
      <w:numFmt w:val="lowerRoman"/>
      <w:lvlText w:val="%6."/>
      <w:lvlJc w:val="right"/>
      <w:pPr>
        <w:ind w:left="4680" w:hanging="180"/>
      </w:pPr>
    </w:lvl>
    <w:lvl w:ilvl="6" w:tplc="08090001" w:tentative="1">
      <w:start w:val="1"/>
      <w:numFmt w:val="decimal"/>
      <w:lvlText w:val="%7."/>
      <w:lvlJc w:val="left"/>
      <w:pPr>
        <w:ind w:left="5400" w:hanging="360"/>
      </w:pPr>
    </w:lvl>
    <w:lvl w:ilvl="7" w:tplc="08090003" w:tentative="1">
      <w:start w:val="1"/>
      <w:numFmt w:val="lowerLetter"/>
      <w:lvlText w:val="%8."/>
      <w:lvlJc w:val="left"/>
      <w:pPr>
        <w:ind w:left="6120" w:hanging="360"/>
      </w:pPr>
    </w:lvl>
    <w:lvl w:ilvl="8" w:tplc="08090005" w:tentative="1">
      <w:start w:val="1"/>
      <w:numFmt w:val="lowerRoman"/>
      <w:lvlText w:val="%9."/>
      <w:lvlJc w:val="right"/>
      <w:pPr>
        <w:ind w:left="6840" w:hanging="180"/>
      </w:pPr>
    </w:lvl>
  </w:abstractNum>
  <w:abstractNum w:abstractNumId="60" w15:restartNumberingAfterBreak="0">
    <w:nsid w:val="708447AA"/>
    <w:multiLevelType w:val="multilevel"/>
    <w:tmpl w:val="0809001D"/>
    <w:name w:val="Numbered Paragraphs3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70E675E5"/>
    <w:multiLevelType w:val="multilevel"/>
    <w:tmpl w:val="0809001D"/>
    <w:name w:val="Numbered Paragraphs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73445173"/>
    <w:multiLevelType w:val="hybridMultilevel"/>
    <w:tmpl w:val="48A44E3C"/>
    <w:lvl w:ilvl="0" w:tplc="F37207C4">
      <w:start w:val="1"/>
      <w:numFmt w:val="lowerRoman"/>
      <w:lvlText w:val="(%1)"/>
      <w:lvlJc w:val="left"/>
      <w:pPr>
        <w:tabs>
          <w:tab w:val="num" w:pos="911"/>
        </w:tabs>
        <w:ind w:left="911" w:hanging="180"/>
      </w:pPr>
      <w:rPr>
        <w:rFonts w:hint="default"/>
      </w:rPr>
    </w:lvl>
    <w:lvl w:ilvl="1" w:tplc="4C8290EA">
      <w:start w:val="1"/>
      <w:numFmt w:val="bullet"/>
      <w:lvlText w:val=""/>
      <w:lvlJc w:val="left"/>
      <w:pPr>
        <w:tabs>
          <w:tab w:val="num" w:pos="1440"/>
        </w:tabs>
        <w:ind w:left="1440" w:hanging="360"/>
      </w:pPr>
      <w:rPr>
        <w:rFonts w:ascii="Symbol" w:hAnsi="Symbol" w:hint="default"/>
      </w:rPr>
    </w:lvl>
    <w:lvl w:ilvl="2" w:tplc="DCFC5EE4">
      <w:start w:val="1"/>
      <w:numFmt w:val="lowerRoman"/>
      <w:lvlText w:val="%3."/>
      <w:lvlJc w:val="right"/>
      <w:pPr>
        <w:tabs>
          <w:tab w:val="num" w:pos="2160"/>
        </w:tabs>
        <w:ind w:left="2160" w:hanging="180"/>
      </w:pPr>
    </w:lvl>
    <w:lvl w:ilvl="3" w:tplc="704EC230">
      <w:start w:val="1"/>
      <w:numFmt w:val="lowerRoman"/>
      <w:lvlText w:val="(%4)"/>
      <w:lvlJc w:val="left"/>
      <w:pPr>
        <w:tabs>
          <w:tab w:val="num" w:pos="2880"/>
        </w:tabs>
        <w:ind w:left="2880" w:hanging="360"/>
      </w:pPr>
      <w:rPr>
        <w:rFonts w:ascii="Verdana" w:hAnsi="Verdana" w:hint="default"/>
      </w:rPr>
    </w:lvl>
    <w:lvl w:ilvl="4" w:tplc="ECCE44F6" w:tentative="1">
      <w:start w:val="1"/>
      <w:numFmt w:val="lowerLetter"/>
      <w:lvlText w:val="%5."/>
      <w:lvlJc w:val="left"/>
      <w:pPr>
        <w:tabs>
          <w:tab w:val="num" w:pos="3600"/>
        </w:tabs>
        <w:ind w:left="3600" w:hanging="360"/>
      </w:pPr>
    </w:lvl>
    <w:lvl w:ilvl="5" w:tplc="F4D2AF4C" w:tentative="1">
      <w:start w:val="1"/>
      <w:numFmt w:val="lowerRoman"/>
      <w:lvlText w:val="%6."/>
      <w:lvlJc w:val="right"/>
      <w:pPr>
        <w:tabs>
          <w:tab w:val="num" w:pos="4320"/>
        </w:tabs>
        <w:ind w:left="4320" w:hanging="180"/>
      </w:pPr>
    </w:lvl>
    <w:lvl w:ilvl="6" w:tplc="A8FC6D8C" w:tentative="1">
      <w:start w:val="1"/>
      <w:numFmt w:val="decimal"/>
      <w:lvlText w:val="%7."/>
      <w:lvlJc w:val="left"/>
      <w:pPr>
        <w:tabs>
          <w:tab w:val="num" w:pos="5040"/>
        </w:tabs>
        <w:ind w:left="5040" w:hanging="360"/>
      </w:pPr>
    </w:lvl>
    <w:lvl w:ilvl="7" w:tplc="05A84174" w:tentative="1">
      <w:start w:val="1"/>
      <w:numFmt w:val="lowerLetter"/>
      <w:lvlText w:val="%8."/>
      <w:lvlJc w:val="left"/>
      <w:pPr>
        <w:tabs>
          <w:tab w:val="num" w:pos="5760"/>
        </w:tabs>
        <w:ind w:left="5760" w:hanging="360"/>
      </w:pPr>
    </w:lvl>
    <w:lvl w:ilvl="8" w:tplc="6D780FD0" w:tentative="1">
      <w:start w:val="1"/>
      <w:numFmt w:val="lowerRoman"/>
      <w:lvlText w:val="%9."/>
      <w:lvlJc w:val="right"/>
      <w:pPr>
        <w:tabs>
          <w:tab w:val="num" w:pos="6480"/>
        </w:tabs>
        <w:ind w:left="6480" w:hanging="180"/>
      </w:pPr>
    </w:lvl>
  </w:abstractNum>
  <w:abstractNum w:abstractNumId="63" w15:restartNumberingAfterBreak="0">
    <w:nsid w:val="7631149F"/>
    <w:multiLevelType w:val="hybridMultilevel"/>
    <w:tmpl w:val="7ABCF7BE"/>
    <w:lvl w:ilvl="0" w:tplc="D0CA928C">
      <w:start w:val="1"/>
      <w:numFmt w:val="decimal"/>
      <w:lvlText w:val="%1."/>
      <w:lvlJc w:val="left"/>
      <w:pPr>
        <w:ind w:left="928"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4" w15:restartNumberingAfterBreak="0">
    <w:nsid w:val="77B65A07"/>
    <w:multiLevelType w:val="hybridMultilevel"/>
    <w:tmpl w:val="B9DE1A5A"/>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5" w15:restartNumberingAfterBreak="0">
    <w:nsid w:val="78146A88"/>
    <w:multiLevelType w:val="hybridMultilevel"/>
    <w:tmpl w:val="49E2EC78"/>
    <w:lvl w:ilvl="0" w:tplc="0809000F">
      <w:start w:val="1"/>
      <w:numFmt w:val="lowerRoman"/>
      <w:pStyle w:val="aNumbered1Special"/>
      <w:lvlText w:val="(%1)"/>
      <w:lvlJc w:val="left"/>
      <w:pPr>
        <w:tabs>
          <w:tab w:val="num" w:pos="1965"/>
        </w:tabs>
        <w:ind w:left="1965" w:hanging="885"/>
      </w:pPr>
      <w:rPr>
        <w:rFonts w:hint="default"/>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66" w15:restartNumberingAfterBreak="0">
    <w:nsid w:val="7984198D"/>
    <w:multiLevelType w:val="hybridMultilevel"/>
    <w:tmpl w:val="7ABCF7BE"/>
    <w:lvl w:ilvl="0" w:tplc="D0CA928C">
      <w:start w:val="1"/>
      <w:numFmt w:val="decimal"/>
      <w:lvlText w:val="%1."/>
      <w:lvlJc w:val="left"/>
      <w:pPr>
        <w:ind w:left="928"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7" w15:restartNumberingAfterBreak="0">
    <w:nsid w:val="7C243DEB"/>
    <w:multiLevelType w:val="multilevel"/>
    <w:tmpl w:val="0809001F"/>
    <w:name w:val="Numbered Paragraphs3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7E8338CB"/>
    <w:multiLevelType w:val="multilevel"/>
    <w:tmpl w:val="97D2CD86"/>
    <w:lvl w:ilvl="0">
      <w:start w:val="1"/>
      <w:numFmt w:val="lowerLetter"/>
      <w:lvlText w:val="(%1)"/>
      <w:lvlJc w:val="left"/>
      <w:pPr>
        <w:tabs>
          <w:tab w:val="num" w:pos="1440"/>
        </w:tabs>
        <w:ind w:left="1440" w:hanging="720"/>
      </w:pPr>
      <w:rPr>
        <w:rFonts w:ascii="Times New Roman" w:hAnsi="Times New Roman" w:hint="default"/>
        <w:sz w:val="24"/>
      </w:rPr>
    </w:lvl>
    <w:lvl w:ilvl="1">
      <w:start w:val="1"/>
      <w:numFmt w:val="lowerRoman"/>
      <w:pStyle w:val="Listlevel2"/>
      <w:lvlText w:val="(%2)"/>
      <w:lvlJc w:val="left"/>
      <w:pPr>
        <w:tabs>
          <w:tab w:val="num" w:pos="2160"/>
        </w:tabs>
        <w:ind w:left="2160" w:hanging="720"/>
      </w:pPr>
      <w:rPr>
        <w:rFonts w:ascii="Times New Roman" w:hAnsi="Times New Roman" w:hint="default"/>
        <w:sz w:val="24"/>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6"/>
  </w:num>
  <w:num w:numId="2">
    <w:abstractNumId w:val="41"/>
  </w:num>
  <w:num w:numId="3">
    <w:abstractNumId w:val="22"/>
  </w:num>
  <w:num w:numId="4">
    <w:abstractNumId w:val="4"/>
  </w:num>
  <w:num w:numId="5">
    <w:abstractNumId w:val="38"/>
  </w:num>
  <w:num w:numId="6">
    <w:abstractNumId w:val="16"/>
    <w:lvlOverride w:ilvl="0">
      <w:lvl w:ilvl="0">
        <w:start w:val="1"/>
        <w:numFmt w:val="decimal"/>
        <w:pStyle w:val="Heading1"/>
        <w:suff w:val="space"/>
        <w:lvlText w:val="Chapter %1:"/>
        <w:lvlJc w:val="left"/>
        <w:pPr>
          <w:ind w:left="360" w:hanging="360"/>
        </w:pPr>
        <w:rPr>
          <w:rFonts w:hint="default"/>
        </w:rPr>
      </w:lvl>
    </w:lvlOverride>
    <w:lvlOverride w:ilvl="1">
      <w:lvl w:ilvl="1">
        <w:start w:val="1"/>
        <w:numFmt w:val="decimal"/>
        <w:pStyle w:val="Heading2"/>
        <w:suff w:val="space"/>
        <w:lvlText w:val="Special Condition %1.%2"/>
        <w:lvlJc w:val="left"/>
        <w:pPr>
          <w:ind w:left="357" w:hanging="357"/>
        </w:pPr>
        <w:rPr>
          <w:rFonts w:hint="default"/>
        </w:rPr>
      </w:lvl>
    </w:lvlOverride>
    <w:lvlOverride w:ilvl="2">
      <w:lvl w:ilvl="2">
        <w:start w:val="1"/>
        <w:numFmt w:val="decimal"/>
        <w:pStyle w:val="NumberedNormal"/>
        <w:lvlText w:val="%1.%2.%3"/>
        <w:lvlJc w:val="left"/>
        <w:pPr>
          <w:ind w:left="879" w:hanging="879"/>
        </w:pPr>
        <w:rPr>
          <w:rFonts w:hint="default"/>
        </w:rPr>
      </w:lvl>
    </w:lvlOverride>
    <w:lvlOverride w:ilvl="3">
      <w:lvl w:ilvl="3">
        <w:start w:val="1"/>
        <w:numFmt w:val="lowerLetter"/>
        <w:pStyle w:val="ListNormal"/>
        <w:lvlText w:val="(%4)"/>
        <w:lvlJc w:val="left"/>
        <w:pPr>
          <w:tabs>
            <w:tab w:val="num" w:pos="879"/>
          </w:tabs>
          <w:ind w:left="1236" w:hanging="357"/>
        </w:pPr>
        <w:rPr>
          <w:rFonts w:hint="default"/>
        </w:rPr>
      </w:lvl>
    </w:lvlOverride>
    <w:lvlOverride w:ilvl="4">
      <w:lvl w:ilvl="4">
        <w:start w:val="1"/>
        <w:numFmt w:val="lowerRoman"/>
        <w:lvlText w:val="(%5)"/>
        <w:lvlJc w:val="left"/>
        <w:pPr>
          <w:ind w:left="1593" w:hanging="357"/>
        </w:pPr>
        <w:rPr>
          <w:rFonts w:hint="default"/>
        </w:rPr>
      </w:lvl>
    </w:lvlOverride>
    <w:lvlOverride w:ilvl="5">
      <w:lvl w:ilvl="5">
        <w:start w:val="1"/>
        <w:numFmt w:val="upperLetter"/>
        <w:lvlRestart w:val="2"/>
        <w:pStyle w:val="Heading3"/>
        <w:suff w:val="space"/>
        <w:lvlText w:val="Part %6:"/>
        <w:lvlJc w:val="left"/>
        <w:pPr>
          <w:ind w:left="357" w:hanging="357"/>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68"/>
  </w:num>
  <w:num w:numId="8">
    <w:abstractNumId w:val="33"/>
  </w:num>
  <w:num w:numId="9">
    <w:abstractNumId w:val="36"/>
  </w:num>
  <w:num w:numId="10">
    <w:abstractNumId w:val="29"/>
    <w:lvlOverride w:ilvl="0">
      <w:lvl w:ilvl="0">
        <w:start w:val="1"/>
        <w:numFmt w:val="decimal"/>
        <w:pStyle w:val="roman3"/>
        <w:lvlText w:val="%1."/>
        <w:legacy w:legacy="1" w:legacySpace="120" w:legacyIndent="720"/>
        <w:lvlJc w:val="left"/>
        <w:pPr>
          <w:ind w:left="720" w:hanging="720"/>
        </w:pPr>
      </w:lvl>
    </w:lvlOverride>
    <w:lvlOverride w:ilvl="1">
      <w:lvl w:ilvl="1">
        <w:start w:val="1"/>
        <w:numFmt w:val="lowerLetter"/>
        <w:lvlText w:val="(%2)"/>
        <w:legacy w:legacy="1" w:legacySpace="120" w:legacyIndent="720"/>
        <w:lvlJc w:val="left"/>
        <w:pPr>
          <w:ind w:left="1440" w:hanging="720"/>
        </w:pPr>
      </w:lvl>
    </w:lvlOverride>
    <w:lvlOverride w:ilvl="2">
      <w:lvl w:ilvl="2">
        <w:start w:val="1"/>
        <w:numFmt w:val="lowerRoman"/>
        <w:lvlText w:val="(%3)"/>
        <w:legacy w:legacy="1" w:legacySpace="120" w:legacyIndent="720"/>
        <w:lvlJc w:val="left"/>
        <w:pPr>
          <w:ind w:left="2160" w:hanging="720"/>
        </w:pPr>
      </w:lvl>
    </w:lvlOverride>
    <w:lvlOverride w:ilvl="3">
      <w:lvl w:ilvl="3">
        <w:start w:val="1"/>
        <w:numFmt w:val="decimal"/>
        <w:lvlText w:val="(%4)"/>
        <w:legacy w:legacy="1" w:legacySpace="120" w:legacyIndent="360"/>
        <w:lvlJc w:val="left"/>
        <w:pPr>
          <w:ind w:left="2520" w:hanging="360"/>
        </w:pPr>
      </w:lvl>
    </w:lvlOverride>
    <w:lvlOverride w:ilvl="4">
      <w:lvl w:ilvl="4">
        <w:start w:val="1"/>
        <w:numFmt w:val="lowerLetter"/>
        <w:lvlText w:val="(%5)"/>
        <w:legacy w:legacy="1" w:legacySpace="120" w:legacyIndent="360"/>
        <w:lvlJc w:val="left"/>
        <w:pPr>
          <w:ind w:left="2880" w:hanging="360"/>
        </w:pPr>
      </w:lvl>
    </w:lvlOverride>
    <w:lvlOverride w:ilvl="5">
      <w:lvl w:ilvl="5">
        <w:start w:val="1"/>
        <w:numFmt w:val="lowerRoman"/>
        <w:lvlText w:val="(%6)"/>
        <w:legacy w:legacy="1" w:legacySpace="120" w:legacyIndent="360"/>
        <w:lvlJc w:val="left"/>
        <w:pPr>
          <w:ind w:left="3240" w:hanging="360"/>
        </w:pPr>
      </w:lvl>
    </w:lvlOverride>
    <w:lvlOverride w:ilvl="6">
      <w:lvl w:ilvl="6">
        <w:start w:val="1"/>
        <w:numFmt w:val="decimal"/>
        <w:lvlText w:val="%7."/>
        <w:legacy w:legacy="1" w:legacySpace="120" w:legacyIndent="360"/>
        <w:lvlJc w:val="left"/>
        <w:pPr>
          <w:ind w:left="3600" w:hanging="360"/>
        </w:pPr>
      </w:lvl>
    </w:lvlOverride>
    <w:lvlOverride w:ilvl="7">
      <w:lvl w:ilvl="7">
        <w:start w:val="1"/>
        <w:numFmt w:val="lowerLetter"/>
        <w:lvlText w:val="%8."/>
        <w:legacy w:legacy="1" w:legacySpace="120" w:legacyIndent="360"/>
        <w:lvlJc w:val="left"/>
        <w:pPr>
          <w:ind w:left="3960" w:hanging="360"/>
        </w:pPr>
      </w:lvl>
    </w:lvlOverride>
    <w:lvlOverride w:ilvl="8">
      <w:lvl w:ilvl="8">
        <w:start w:val="1"/>
        <w:numFmt w:val="lowerRoman"/>
        <w:lvlText w:val="%9."/>
        <w:legacy w:legacy="1" w:legacySpace="120" w:legacyIndent="360"/>
        <w:lvlJc w:val="left"/>
        <w:pPr>
          <w:ind w:left="4320" w:hanging="360"/>
        </w:pPr>
      </w:lvl>
    </w:lvlOverride>
  </w:num>
  <w:num w:numId="11">
    <w:abstractNumId w:val="46"/>
  </w:num>
  <w:num w:numId="12">
    <w:abstractNumId w:val="13"/>
  </w:num>
  <w:num w:numId="13">
    <w:abstractNumId w:val="18"/>
    <w:lvlOverride w:ilvl="0">
      <w:startOverride w:val="1"/>
    </w:lvlOverride>
  </w:num>
  <w:num w:numId="14">
    <w:abstractNumId w:val="66"/>
  </w:num>
  <w:num w:numId="15">
    <w:abstractNumId w:val="45"/>
  </w:num>
  <w:num w:numId="16">
    <w:abstractNumId w:val="15"/>
  </w:num>
  <w:num w:numId="17">
    <w:abstractNumId w:val="59"/>
  </w:num>
  <w:num w:numId="18">
    <w:abstractNumId w:val="5"/>
  </w:num>
  <w:num w:numId="19">
    <w:abstractNumId w:val="57"/>
  </w:num>
  <w:num w:numId="20">
    <w:abstractNumId w:val="47"/>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7"/>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0"/>
  </w:num>
  <w:num w:numId="23">
    <w:abstractNumId w:val="40"/>
  </w:num>
  <w:num w:numId="24">
    <w:abstractNumId w:val="20"/>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6"/>
  </w:num>
  <w:num w:numId="27">
    <w:abstractNumId w:val="31"/>
  </w:num>
  <w:num w:numId="28">
    <w:abstractNumId w:val="8"/>
  </w:num>
  <w:num w:numId="29">
    <w:abstractNumId w:val="63"/>
  </w:num>
  <w:num w:numId="30">
    <w:abstractNumId w:val="35"/>
  </w:num>
  <w:num w:numId="3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23"/>
  </w:num>
  <w:num w:numId="34">
    <w:abstractNumId w:val="65"/>
  </w:num>
  <w:num w:numId="35">
    <w:abstractNumId w:val="62"/>
  </w:num>
  <w:num w:numId="36">
    <w:abstractNumId w:val="24"/>
  </w:num>
  <w:num w:numId="37">
    <w:abstractNumId w:val="58"/>
  </w:num>
  <w:num w:numId="38">
    <w:abstractNumId w:val="21"/>
  </w:num>
  <w:num w:numId="39">
    <w:abstractNumId w:val="53"/>
  </w:num>
  <w:num w:numId="40">
    <w:abstractNumId w:val="12"/>
  </w:num>
  <w:num w:numId="41">
    <w:abstractNumId w:val="55"/>
  </w:num>
  <w:num w:numId="42">
    <w:abstractNumId w:val="11"/>
  </w:num>
  <w:num w:numId="43">
    <w:abstractNumId w:val="6"/>
  </w:num>
  <w:num w:numId="44">
    <w:abstractNumId w:val="26"/>
  </w:num>
  <w:num w:numId="45">
    <w:abstractNumId w:val="7"/>
  </w:num>
  <w:num w:numId="46">
    <w:abstractNumId w:val="14"/>
  </w:num>
  <w:num w:numId="47">
    <w:abstractNumId w:val="10"/>
  </w:num>
  <w:num w:numId="48">
    <w:abstractNumId w:val="28"/>
  </w:num>
  <w:num w:numId="49">
    <w:abstractNumId w:val="39"/>
  </w:num>
  <w:num w:numId="50">
    <w:abstractNumId w:val="32"/>
  </w:num>
  <w:num w:numId="51">
    <w:abstractNumId w:val="9"/>
  </w:num>
  <w:num w:numId="52">
    <w:abstractNumId w:val="37"/>
  </w:num>
  <w:num w:numId="53">
    <w:abstractNumId w:val="16"/>
    <w:lvlOverride w:ilvl="0">
      <w:lvl w:ilvl="0">
        <w:start w:val="1"/>
        <w:numFmt w:val="decimal"/>
        <w:pStyle w:val="Heading1"/>
        <w:suff w:val="space"/>
        <w:lvlText w:val="Chapter %1:"/>
        <w:lvlJc w:val="left"/>
        <w:pPr>
          <w:ind w:left="360" w:hanging="360"/>
        </w:pPr>
        <w:rPr>
          <w:rFonts w:hint="default"/>
        </w:rPr>
      </w:lvl>
    </w:lvlOverride>
    <w:lvlOverride w:ilvl="1">
      <w:lvl w:ilvl="1">
        <w:start w:val="1"/>
        <w:numFmt w:val="decimal"/>
        <w:pStyle w:val="Heading2"/>
        <w:suff w:val="space"/>
        <w:lvlText w:val="Special Condition %1.%2"/>
        <w:lvlJc w:val="left"/>
        <w:pPr>
          <w:ind w:left="0" w:firstLine="0"/>
        </w:pPr>
        <w:rPr>
          <w:rFonts w:hint="default"/>
        </w:rPr>
      </w:lvl>
    </w:lvlOverride>
    <w:lvlOverride w:ilvl="2">
      <w:lvl w:ilvl="2">
        <w:start w:val="1"/>
        <w:numFmt w:val="decimal"/>
        <w:pStyle w:val="NumberedNormal"/>
        <w:lvlText w:val="%1.%2.%3"/>
        <w:lvlJc w:val="left"/>
        <w:pPr>
          <w:ind w:left="879" w:hanging="879"/>
        </w:pPr>
        <w:rPr>
          <w:rFonts w:hint="default"/>
        </w:rPr>
      </w:lvl>
    </w:lvlOverride>
    <w:lvlOverride w:ilvl="3">
      <w:lvl w:ilvl="3">
        <w:start w:val="1"/>
        <w:numFmt w:val="lowerLetter"/>
        <w:pStyle w:val="ListNormal"/>
        <w:lvlText w:val="(%4)"/>
        <w:lvlJc w:val="left"/>
        <w:pPr>
          <w:tabs>
            <w:tab w:val="num" w:pos="879"/>
          </w:tabs>
          <w:ind w:left="1236" w:hanging="357"/>
        </w:pPr>
        <w:rPr>
          <w:rFonts w:hint="default"/>
        </w:rPr>
      </w:lvl>
    </w:lvlOverride>
    <w:lvlOverride w:ilvl="4">
      <w:lvl w:ilvl="4">
        <w:start w:val="1"/>
        <w:numFmt w:val="lowerRoman"/>
        <w:lvlText w:val="%5."/>
        <w:lvlJc w:val="left"/>
        <w:pPr>
          <w:ind w:left="1701" w:hanging="465"/>
        </w:pPr>
        <w:rPr>
          <w:rFonts w:hint="default"/>
        </w:rPr>
      </w:lvl>
    </w:lvlOverride>
    <w:lvlOverride w:ilvl="5">
      <w:lvl w:ilvl="5">
        <w:start w:val="1"/>
        <w:numFmt w:val="upperLetter"/>
        <w:lvlRestart w:val="2"/>
        <w:pStyle w:val="Heading3"/>
        <w:suff w:val="space"/>
        <w:lvlText w:val="Part %6:"/>
        <w:lvlJc w:val="left"/>
        <w:pPr>
          <w:ind w:left="0" w:firstLine="0"/>
        </w:pPr>
        <w:rPr>
          <w:rFonts w:hint="default"/>
        </w:rPr>
      </w:lvl>
    </w:lvlOverride>
    <w:lvlOverride w:ilvl="6">
      <w:lvl w:ilvl="6">
        <w:start w:val="1"/>
        <w:numFmt w:val="decimal"/>
        <w:lvlRestart w:val="2"/>
        <w:suff w:val="nothing"/>
        <w:lvlText w:val="Appendix %7"/>
        <w:lvlJc w:val="left"/>
        <w:pPr>
          <w:ind w:left="357" w:hanging="357"/>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4">
    <w:abstractNumId w:val="49"/>
  </w:num>
  <w:num w:numId="55">
    <w:abstractNumId w:val="51"/>
  </w:num>
  <w:num w:numId="56">
    <w:abstractNumId w:val="51"/>
    <w:lvlOverride w:ilvl="0">
      <w:startOverride w:val="1"/>
    </w:lvlOverride>
  </w:num>
  <w:num w:numId="57">
    <w:abstractNumId w:val="17"/>
  </w:num>
  <w:num w:numId="58">
    <w:abstractNumId w:val="34"/>
  </w:num>
  <w:num w:numId="59">
    <w:abstractNumId w:val="64"/>
  </w:num>
  <w:num w:numId="60">
    <w:abstractNumId w:val="42"/>
  </w:num>
  <w:num w:numId="61">
    <w:abstractNumId w:val="1"/>
  </w:num>
  <w:num w:numId="62">
    <w:abstractNumId w:val="4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ttachedTemplate r:id="rId1"/>
  <w:trackRevisions/>
  <w:styleLockTheme/>
  <w:styleLockQFSet/>
  <w:defaultTabStop w:val="720"/>
  <w:characterSpacingControl w:val="doNotCompress"/>
  <w:hdrShapeDefaults>
    <o:shapedefaults v:ext="edit" spidmax="4098"/>
    <o:shapelayout v:ext="edit">
      <o:idmap v:ext="edit" data="4"/>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AF2"/>
    <w:rsid w:val="000019C6"/>
    <w:rsid w:val="0000304F"/>
    <w:rsid w:val="00004331"/>
    <w:rsid w:val="0000491C"/>
    <w:rsid w:val="00005552"/>
    <w:rsid w:val="0000590F"/>
    <w:rsid w:val="00006132"/>
    <w:rsid w:val="00006A01"/>
    <w:rsid w:val="00006CD4"/>
    <w:rsid w:val="00007451"/>
    <w:rsid w:val="00014D88"/>
    <w:rsid w:val="00016676"/>
    <w:rsid w:val="00020AFE"/>
    <w:rsid w:val="00020BE1"/>
    <w:rsid w:val="000216DB"/>
    <w:rsid w:val="00022C11"/>
    <w:rsid w:val="00023573"/>
    <w:rsid w:val="0002374D"/>
    <w:rsid w:val="00023DF6"/>
    <w:rsid w:val="00027096"/>
    <w:rsid w:val="00027635"/>
    <w:rsid w:val="000277A1"/>
    <w:rsid w:val="00030087"/>
    <w:rsid w:val="0003167E"/>
    <w:rsid w:val="00032448"/>
    <w:rsid w:val="00032467"/>
    <w:rsid w:val="000327B4"/>
    <w:rsid w:val="00032B87"/>
    <w:rsid w:val="00032BA6"/>
    <w:rsid w:val="00033F9B"/>
    <w:rsid w:val="00035A13"/>
    <w:rsid w:val="00036EC7"/>
    <w:rsid w:val="000401B0"/>
    <w:rsid w:val="00040883"/>
    <w:rsid w:val="00040C35"/>
    <w:rsid w:val="00041527"/>
    <w:rsid w:val="000416D3"/>
    <w:rsid w:val="00041DF6"/>
    <w:rsid w:val="000421E8"/>
    <w:rsid w:val="000433F8"/>
    <w:rsid w:val="0004458A"/>
    <w:rsid w:val="000466E3"/>
    <w:rsid w:val="00047014"/>
    <w:rsid w:val="000513DD"/>
    <w:rsid w:val="0005244C"/>
    <w:rsid w:val="00052494"/>
    <w:rsid w:val="00052A11"/>
    <w:rsid w:val="00054ACA"/>
    <w:rsid w:val="00055852"/>
    <w:rsid w:val="000559B0"/>
    <w:rsid w:val="0005655A"/>
    <w:rsid w:val="000568F2"/>
    <w:rsid w:val="000575F7"/>
    <w:rsid w:val="00057E59"/>
    <w:rsid w:val="00060207"/>
    <w:rsid w:val="00060A32"/>
    <w:rsid w:val="000619E9"/>
    <w:rsid w:val="000630C4"/>
    <w:rsid w:val="00063127"/>
    <w:rsid w:val="0006701E"/>
    <w:rsid w:val="00067A0C"/>
    <w:rsid w:val="00070650"/>
    <w:rsid w:val="00070DE0"/>
    <w:rsid w:val="00071C0A"/>
    <w:rsid w:val="00074468"/>
    <w:rsid w:val="000775F4"/>
    <w:rsid w:val="0008184E"/>
    <w:rsid w:val="00081AA3"/>
    <w:rsid w:val="00083BC7"/>
    <w:rsid w:val="00083FC0"/>
    <w:rsid w:val="00084216"/>
    <w:rsid w:val="000845C7"/>
    <w:rsid w:val="00084B78"/>
    <w:rsid w:val="00084F38"/>
    <w:rsid w:val="00085115"/>
    <w:rsid w:val="000867B5"/>
    <w:rsid w:val="000872CE"/>
    <w:rsid w:val="000904E4"/>
    <w:rsid w:val="00090713"/>
    <w:rsid w:val="00090720"/>
    <w:rsid w:val="00090D85"/>
    <w:rsid w:val="00092D65"/>
    <w:rsid w:val="0009422E"/>
    <w:rsid w:val="00095133"/>
    <w:rsid w:val="00095457"/>
    <w:rsid w:val="00095C4B"/>
    <w:rsid w:val="000963C6"/>
    <w:rsid w:val="000966D0"/>
    <w:rsid w:val="0009677E"/>
    <w:rsid w:val="0009710E"/>
    <w:rsid w:val="000971DC"/>
    <w:rsid w:val="000972A7"/>
    <w:rsid w:val="000A02D3"/>
    <w:rsid w:val="000A1EB9"/>
    <w:rsid w:val="000A226C"/>
    <w:rsid w:val="000A26FA"/>
    <w:rsid w:val="000A28F9"/>
    <w:rsid w:val="000A502A"/>
    <w:rsid w:val="000A7229"/>
    <w:rsid w:val="000B227A"/>
    <w:rsid w:val="000B249D"/>
    <w:rsid w:val="000B25CB"/>
    <w:rsid w:val="000B36AC"/>
    <w:rsid w:val="000B3D53"/>
    <w:rsid w:val="000B3ECB"/>
    <w:rsid w:val="000B3FC1"/>
    <w:rsid w:val="000B43B0"/>
    <w:rsid w:val="000B563E"/>
    <w:rsid w:val="000B5D96"/>
    <w:rsid w:val="000B61B4"/>
    <w:rsid w:val="000B6314"/>
    <w:rsid w:val="000B776E"/>
    <w:rsid w:val="000B79C7"/>
    <w:rsid w:val="000C09FB"/>
    <w:rsid w:val="000C1ABF"/>
    <w:rsid w:val="000C2207"/>
    <w:rsid w:val="000C2DC2"/>
    <w:rsid w:val="000C4094"/>
    <w:rsid w:val="000C4CF3"/>
    <w:rsid w:val="000C5C6F"/>
    <w:rsid w:val="000C65D3"/>
    <w:rsid w:val="000D126F"/>
    <w:rsid w:val="000D1A91"/>
    <w:rsid w:val="000D2F22"/>
    <w:rsid w:val="000D2F23"/>
    <w:rsid w:val="000D5F8C"/>
    <w:rsid w:val="000D7FF4"/>
    <w:rsid w:val="000E072A"/>
    <w:rsid w:val="000E1605"/>
    <w:rsid w:val="000E1A90"/>
    <w:rsid w:val="000E4A1C"/>
    <w:rsid w:val="000E4B86"/>
    <w:rsid w:val="000E680A"/>
    <w:rsid w:val="000E781A"/>
    <w:rsid w:val="000F0AB6"/>
    <w:rsid w:val="000F1914"/>
    <w:rsid w:val="000F251C"/>
    <w:rsid w:val="000F333C"/>
    <w:rsid w:val="000F3CB3"/>
    <w:rsid w:val="000F5A06"/>
    <w:rsid w:val="000F5B5E"/>
    <w:rsid w:val="000F5D72"/>
    <w:rsid w:val="000F5F7C"/>
    <w:rsid w:val="000F6710"/>
    <w:rsid w:val="000F6889"/>
    <w:rsid w:val="000F79D2"/>
    <w:rsid w:val="00100617"/>
    <w:rsid w:val="00101A71"/>
    <w:rsid w:val="00101F40"/>
    <w:rsid w:val="0010264D"/>
    <w:rsid w:val="001032D4"/>
    <w:rsid w:val="001036BB"/>
    <w:rsid w:val="001038EB"/>
    <w:rsid w:val="00103F07"/>
    <w:rsid w:val="00104479"/>
    <w:rsid w:val="001052DD"/>
    <w:rsid w:val="00105851"/>
    <w:rsid w:val="001064C2"/>
    <w:rsid w:val="00107203"/>
    <w:rsid w:val="00107890"/>
    <w:rsid w:val="00107E2D"/>
    <w:rsid w:val="001118D3"/>
    <w:rsid w:val="001121CD"/>
    <w:rsid w:val="00112C5C"/>
    <w:rsid w:val="00114840"/>
    <w:rsid w:val="001148A9"/>
    <w:rsid w:val="00114E07"/>
    <w:rsid w:val="00116D78"/>
    <w:rsid w:val="001171C8"/>
    <w:rsid w:val="00120CA8"/>
    <w:rsid w:val="001220AD"/>
    <w:rsid w:val="00123350"/>
    <w:rsid w:val="00125275"/>
    <w:rsid w:val="00126374"/>
    <w:rsid w:val="0012763A"/>
    <w:rsid w:val="00130E8F"/>
    <w:rsid w:val="00130F14"/>
    <w:rsid w:val="0013243D"/>
    <w:rsid w:val="00132864"/>
    <w:rsid w:val="001332E8"/>
    <w:rsid w:val="00133B06"/>
    <w:rsid w:val="00135163"/>
    <w:rsid w:val="001356A4"/>
    <w:rsid w:val="00135990"/>
    <w:rsid w:val="00135A44"/>
    <w:rsid w:val="00136614"/>
    <w:rsid w:val="00136682"/>
    <w:rsid w:val="00137A83"/>
    <w:rsid w:val="0014058C"/>
    <w:rsid w:val="00140769"/>
    <w:rsid w:val="001419C7"/>
    <w:rsid w:val="00143577"/>
    <w:rsid w:val="00146411"/>
    <w:rsid w:val="001466FE"/>
    <w:rsid w:val="00146B90"/>
    <w:rsid w:val="001470A7"/>
    <w:rsid w:val="001478D9"/>
    <w:rsid w:val="00152660"/>
    <w:rsid w:val="00154370"/>
    <w:rsid w:val="001578A8"/>
    <w:rsid w:val="00160989"/>
    <w:rsid w:val="00160A85"/>
    <w:rsid w:val="00162062"/>
    <w:rsid w:val="00162284"/>
    <w:rsid w:val="001630A8"/>
    <w:rsid w:val="001644D6"/>
    <w:rsid w:val="00164F89"/>
    <w:rsid w:val="001652A2"/>
    <w:rsid w:val="001659E0"/>
    <w:rsid w:val="00166263"/>
    <w:rsid w:val="00166978"/>
    <w:rsid w:val="0016761D"/>
    <w:rsid w:val="00170775"/>
    <w:rsid w:val="00170855"/>
    <w:rsid w:val="00175886"/>
    <w:rsid w:val="0017679E"/>
    <w:rsid w:val="001767DD"/>
    <w:rsid w:val="00176DAF"/>
    <w:rsid w:val="00176E51"/>
    <w:rsid w:val="001772AD"/>
    <w:rsid w:val="00177DE5"/>
    <w:rsid w:val="00177DFD"/>
    <w:rsid w:val="00180146"/>
    <w:rsid w:val="00181037"/>
    <w:rsid w:val="00181165"/>
    <w:rsid w:val="00182DC3"/>
    <w:rsid w:val="00182EED"/>
    <w:rsid w:val="0018464E"/>
    <w:rsid w:val="00187D1C"/>
    <w:rsid w:val="00190611"/>
    <w:rsid w:val="00190EB2"/>
    <w:rsid w:val="00191E9E"/>
    <w:rsid w:val="00193DD8"/>
    <w:rsid w:val="0019480A"/>
    <w:rsid w:val="00194BB3"/>
    <w:rsid w:val="001A0446"/>
    <w:rsid w:val="001A2F72"/>
    <w:rsid w:val="001A36EC"/>
    <w:rsid w:val="001A3918"/>
    <w:rsid w:val="001A4430"/>
    <w:rsid w:val="001A5253"/>
    <w:rsid w:val="001A5790"/>
    <w:rsid w:val="001A6033"/>
    <w:rsid w:val="001A7160"/>
    <w:rsid w:val="001A7435"/>
    <w:rsid w:val="001A74F8"/>
    <w:rsid w:val="001B0068"/>
    <w:rsid w:val="001B2361"/>
    <w:rsid w:val="001B24BE"/>
    <w:rsid w:val="001B2DC3"/>
    <w:rsid w:val="001B38F2"/>
    <w:rsid w:val="001B5635"/>
    <w:rsid w:val="001B5944"/>
    <w:rsid w:val="001B7E7E"/>
    <w:rsid w:val="001C045F"/>
    <w:rsid w:val="001C1E91"/>
    <w:rsid w:val="001C284D"/>
    <w:rsid w:val="001C2ADA"/>
    <w:rsid w:val="001C31AE"/>
    <w:rsid w:val="001C3324"/>
    <w:rsid w:val="001C592A"/>
    <w:rsid w:val="001C68D2"/>
    <w:rsid w:val="001C7725"/>
    <w:rsid w:val="001D0345"/>
    <w:rsid w:val="001D0D0D"/>
    <w:rsid w:val="001D1794"/>
    <w:rsid w:val="001D22B2"/>
    <w:rsid w:val="001D22EE"/>
    <w:rsid w:val="001D36EE"/>
    <w:rsid w:val="001D4149"/>
    <w:rsid w:val="001D4BE2"/>
    <w:rsid w:val="001E19C5"/>
    <w:rsid w:val="001E1BC1"/>
    <w:rsid w:val="001E20AA"/>
    <w:rsid w:val="001E2D91"/>
    <w:rsid w:val="001E36CC"/>
    <w:rsid w:val="001E3CC7"/>
    <w:rsid w:val="001E3D23"/>
    <w:rsid w:val="001E45A5"/>
    <w:rsid w:val="001E6F0B"/>
    <w:rsid w:val="001E7989"/>
    <w:rsid w:val="001E7C29"/>
    <w:rsid w:val="001F0294"/>
    <w:rsid w:val="001F0398"/>
    <w:rsid w:val="001F060F"/>
    <w:rsid w:val="001F1819"/>
    <w:rsid w:val="001F2BAE"/>
    <w:rsid w:val="001F3F62"/>
    <w:rsid w:val="001F44D7"/>
    <w:rsid w:val="001F54AA"/>
    <w:rsid w:val="001F58B0"/>
    <w:rsid w:val="001F634D"/>
    <w:rsid w:val="001F6BA6"/>
    <w:rsid w:val="001F7285"/>
    <w:rsid w:val="001F7462"/>
    <w:rsid w:val="001F7C9F"/>
    <w:rsid w:val="00202272"/>
    <w:rsid w:val="00203858"/>
    <w:rsid w:val="0020408B"/>
    <w:rsid w:val="002054DF"/>
    <w:rsid w:val="00205671"/>
    <w:rsid w:val="002076BB"/>
    <w:rsid w:val="00207737"/>
    <w:rsid w:val="002078BE"/>
    <w:rsid w:val="002102DF"/>
    <w:rsid w:val="002107EA"/>
    <w:rsid w:val="002109B6"/>
    <w:rsid w:val="002117D5"/>
    <w:rsid w:val="00211DA6"/>
    <w:rsid w:val="00213CBA"/>
    <w:rsid w:val="002143ED"/>
    <w:rsid w:val="002143F0"/>
    <w:rsid w:val="002162D5"/>
    <w:rsid w:val="0021712E"/>
    <w:rsid w:val="00217DA9"/>
    <w:rsid w:val="0022136D"/>
    <w:rsid w:val="00221777"/>
    <w:rsid w:val="00221BA9"/>
    <w:rsid w:val="00221CF5"/>
    <w:rsid w:val="00221DFF"/>
    <w:rsid w:val="00222BE7"/>
    <w:rsid w:val="002230D4"/>
    <w:rsid w:val="0022381F"/>
    <w:rsid w:val="00224963"/>
    <w:rsid w:val="00225634"/>
    <w:rsid w:val="00225D1F"/>
    <w:rsid w:val="002276B6"/>
    <w:rsid w:val="002308A9"/>
    <w:rsid w:val="00231564"/>
    <w:rsid w:val="002323CD"/>
    <w:rsid w:val="002323E0"/>
    <w:rsid w:val="002325F1"/>
    <w:rsid w:val="002326D3"/>
    <w:rsid w:val="002372FB"/>
    <w:rsid w:val="00237484"/>
    <w:rsid w:val="00237E48"/>
    <w:rsid w:val="0024079D"/>
    <w:rsid w:val="00241F13"/>
    <w:rsid w:val="00242716"/>
    <w:rsid w:val="00251A76"/>
    <w:rsid w:val="002523CF"/>
    <w:rsid w:val="00252A84"/>
    <w:rsid w:val="0025336C"/>
    <w:rsid w:val="00255B3A"/>
    <w:rsid w:val="002571CC"/>
    <w:rsid w:val="0025749C"/>
    <w:rsid w:val="00257824"/>
    <w:rsid w:val="002578E0"/>
    <w:rsid w:val="00264671"/>
    <w:rsid w:val="00265730"/>
    <w:rsid w:val="00267320"/>
    <w:rsid w:val="00267DFD"/>
    <w:rsid w:val="002700DD"/>
    <w:rsid w:val="002702C2"/>
    <w:rsid w:val="00270345"/>
    <w:rsid w:val="00272090"/>
    <w:rsid w:val="002726D4"/>
    <w:rsid w:val="00273F53"/>
    <w:rsid w:val="00274195"/>
    <w:rsid w:val="00275453"/>
    <w:rsid w:val="00276747"/>
    <w:rsid w:val="00276C00"/>
    <w:rsid w:val="00277F87"/>
    <w:rsid w:val="00281962"/>
    <w:rsid w:val="00282788"/>
    <w:rsid w:val="002850AD"/>
    <w:rsid w:val="00290369"/>
    <w:rsid w:val="002905AC"/>
    <w:rsid w:val="002915E8"/>
    <w:rsid w:val="0029177B"/>
    <w:rsid w:val="00291891"/>
    <w:rsid w:val="002939F3"/>
    <w:rsid w:val="00295967"/>
    <w:rsid w:val="00297571"/>
    <w:rsid w:val="002A16E7"/>
    <w:rsid w:val="002A1741"/>
    <w:rsid w:val="002A1C79"/>
    <w:rsid w:val="002A2F5F"/>
    <w:rsid w:val="002A4A80"/>
    <w:rsid w:val="002A5B5E"/>
    <w:rsid w:val="002A5C22"/>
    <w:rsid w:val="002A6F13"/>
    <w:rsid w:val="002B0B14"/>
    <w:rsid w:val="002B0F9B"/>
    <w:rsid w:val="002B3950"/>
    <w:rsid w:val="002B4198"/>
    <w:rsid w:val="002B43E4"/>
    <w:rsid w:val="002B4663"/>
    <w:rsid w:val="002B5863"/>
    <w:rsid w:val="002B6C94"/>
    <w:rsid w:val="002B6CA6"/>
    <w:rsid w:val="002B7506"/>
    <w:rsid w:val="002B7B1B"/>
    <w:rsid w:val="002B7E5D"/>
    <w:rsid w:val="002C1A46"/>
    <w:rsid w:val="002C2698"/>
    <w:rsid w:val="002C3A71"/>
    <w:rsid w:val="002C3AA1"/>
    <w:rsid w:val="002C4614"/>
    <w:rsid w:val="002C49ED"/>
    <w:rsid w:val="002C4A00"/>
    <w:rsid w:val="002C4C91"/>
    <w:rsid w:val="002C5A9D"/>
    <w:rsid w:val="002D1742"/>
    <w:rsid w:val="002D22EB"/>
    <w:rsid w:val="002D337E"/>
    <w:rsid w:val="002D4245"/>
    <w:rsid w:val="002D49FC"/>
    <w:rsid w:val="002D4A8C"/>
    <w:rsid w:val="002D5314"/>
    <w:rsid w:val="002D618B"/>
    <w:rsid w:val="002D7B96"/>
    <w:rsid w:val="002E0F20"/>
    <w:rsid w:val="002E16C9"/>
    <w:rsid w:val="002E1707"/>
    <w:rsid w:val="002E2521"/>
    <w:rsid w:val="002E483D"/>
    <w:rsid w:val="002E5335"/>
    <w:rsid w:val="002E549D"/>
    <w:rsid w:val="002E5F43"/>
    <w:rsid w:val="002E6098"/>
    <w:rsid w:val="002E6974"/>
    <w:rsid w:val="002E7DE7"/>
    <w:rsid w:val="002F0042"/>
    <w:rsid w:val="002F02F6"/>
    <w:rsid w:val="002F2C18"/>
    <w:rsid w:val="002F3029"/>
    <w:rsid w:val="002F4A53"/>
    <w:rsid w:val="002F7993"/>
    <w:rsid w:val="0030062C"/>
    <w:rsid w:val="003009F9"/>
    <w:rsid w:val="0030181E"/>
    <w:rsid w:val="00301942"/>
    <w:rsid w:val="003027E3"/>
    <w:rsid w:val="003042BD"/>
    <w:rsid w:val="0030468C"/>
    <w:rsid w:val="00304F9B"/>
    <w:rsid w:val="00307141"/>
    <w:rsid w:val="00307B8E"/>
    <w:rsid w:val="00310149"/>
    <w:rsid w:val="00310E98"/>
    <w:rsid w:val="00311215"/>
    <w:rsid w:val="00311803"/>
    <w:rsid w:val="003126BC"/>
    <w:rsid w:val="00312F57"/>
    <w:rsid w:val="00313D50"/>
    <w:rsid w:val="0031495A"/>
    <w:rsid w:val="00314AB1"/>
    <w:rsid w:val="0031512F"/>
    <w:rsid w:val="003154EC"/>
    <w:rsid w:val="00315D25"/>
    <w:rsid w:val="00316AA6"/>
    <w:rsid w:val="0031766A"/>
    <w:rsid w:val="00317D90"/>
    <w:rsid w:val="003201C2"/>
    <w:rsid w:val="00320BC6"/>
    <w:rsid w:val="00321073"/>
    <w:rsid w:val="003225E3"/>
    <w:rsid w:val="00323912"/>
    <w:rsid w:val="00324B5C"/>
    <w:rsid w:val="00326A85"/>
    <w:rsid w:val="00327BD8"/>
    <w:rsid w:val="0033075D"/>
    <w:rsid w:val="00331E15"/>
    <w:rsid w:val="003326B3"/>
    <w:rsid w:val="0033380D"/>
    <w:rsid w:val="00333983"/>
    <w:rsid w:val="00334036"/>
    <w:rsid w:val="003344BF"/>
    <w:rsid w:val="00334538"/>
    <w:rsid w:val="00334631"/>
    <w:rsid w:val="00334B3D"/>
    <w:rsid w:val="00336D1A"/>
    <w:rsid w:val="003372A1"/>
    <w:rsid w:val="003403A2"/>
    <w:rsid w:val="00340B89"/>
    <w:rsid w:val="00340E66"/>
    <w:rsid w:val="00341467"/>
    <w:rsid w:val="003415F1"/>
    <w:rsid w:val="00341B04"/>
    <w:rsid w:val="00344196"/>
    <w:rsid w:val="00344286"/>
    <w:rsid w:val="003448D7"/>
    <w:rsid w:val="00347868"/>
    <w:rsid w:val="00350927"/>
    <w:rsid w:val="00350DDB"/>
    <w:rsid w:val="00351CCF"/>
    <w:rsid w:val="0035376B"/>
    <w:rsid w:val="0035536D"/>
    <w:rsid w:val="00357253"/>
    <w:rsid w:val="00357DAE"/>
    <w:rsid w:val="0036066F"/>
    <w:rsid w:val="00361987"/>
    <w:rsid w:val="00362A0A"/>
    <w:rsid w:val="00362C1D"/>
    <w:rsid w:val="003657D4"/>
    <w:rsid w:val="00366551"/>
    <w:rsid w:val="003670A5"/>
    <w:rsid w:val="00367172"/>
    <w:rsid w:val="00367BCB"/>
    <w:rsid w:val="003703EB"/>
    <w:rsid w:val="00370656"/>
    <w:rsid w:val="00370DD9"/>
    <w:rsid w:val="0037115D"/>
    <w:rsid w:val="003719E6"/>
    <w:rsid w:val="00373DCE"/>
    <w:rsid w:val="00373DD2"/>
    <w:rsid w:val="0037411C"/>
    <w:rsid w:val="003746CB"/>
    <w:rsid w:val="00375196"/>
    <w:rsid w:val="00376E4B"/>
    <w:rsid w:val="00377ED6"/>
    <w:rsid w:val="0038009D"/>
    <w:rsid w:val="00380904"/>
    <w:rsid w:val="00380CD4"/>
    <w:rsid w:val="00380DC7"/>
    <w:rsid w:val="00380F5C"/>
    <w:rsid w:val="0038117A"/>
    <w:rsid w:val="00381221"/>
    <w:rsid w:val="0038236E"/>
    <w:rsid w:val="00382AA4"/>
    <w:rsid w:val="00383514"/>
    <w:rsid w:val="003836CF"/>
    <w:rsid w:val="00384EC3"/>
    <w:rsid w:val="00385393"/>
    <w:rsid w:val="00385B47"/>
    <w:rsid w:val="00385B63"/>
    <w:rsid w:val="00386833"/>
    <w:rsid w:val="00386E3F"/>
    <w:rsid w:val="00387499"/>
    <w:rsid w:val="00387BBB"/>
    <w:rsid w:val="00390182"/>
    <w:rsid w:val="00390D10"/>
    <w:rsid w:val="00392901"/>
    <w:rsid w:val="00392CC5"/>
    <w:rsid w:val="003932D9"/>
    <w:rsid w:val="00393D2B"/>
    <w:rsid w:val="00394F0F"/>
    <w:rsid w:val="00396AAC"/>
    <w:rsid w:val="003979AC"/>
    <w:rsid w:val="00397E5D"/>
    <w:rsid w:val="003A09A0"/>
    <w:rsid w:val="003A1BF5"/>
    <w:rsid w:val="003A2FEC"/>
    <w:rsid w:val="003A34A2"/>
    <w:rsid w:val="003A362C"/>
    <w:rsid w:val="003A3799"/>
    <w:rsid w:val="003A3E6B"/>
    <w:rsid w:val="003A4B8E"/>
    <w:rsid w:val="003A4FC1"/>
    <w:rsid w:val="003A60A3"/>
    <w:rsid w:val="003A62A3"/>
    <w:rsid w:val="003A6357"/>
    <w:rsid w:val="003A75AE"/>
    <w:rsid w:val="003A7EC1"/>
    <w:rsid w:val="003B24D1"/>
    <w:rsid w:val="003B299A"/>
    <w:rsid w:val="003B5009"/>
    <w:rsid w:val="003B5AB1"/>
    <w:rsid w:val="003B6097"/>
    <w:rsid w:val="003B6F0F"/>
    <w:rsid w:val="003C099D"/>
    <w:rsid w:val="003C1015"/>
    <w:rsid w:val="003C1A6C"/>
    <w:rsid w:val="003C1FA0"/>
    <w:rsid w:val="003C2729"/>
    <w:rsid w:val="003C282C"/>
    <w:rsid w:val="003C3484"/>
    <w:rsid w:val="003C371A"/>
    <w:rsid w:val="003C4965"/>
    <w:rsid w:val="003C6730"/>
    <w:rsid w:val="003D00CB"/>
    <w:rsid w:val="003D3B8A"/>
    <w:rsid w:val="003D6072"/>
    <w:rsid w:val="003D6BB1"/>
    <w:rsid w:val="003D7112"/>
    <w:rsid w:val="003D72D9"/>
    <w:rsid w:val="003E3E27"/>
    <w:rsid w:val="003E419F"/>
    <w:rsid w:val="003E5CDF"/>
    <w:rsid w:val="003E639C"/>
    <w:rsid w:val="003E6B75"/>
    <w:rsid w:val="003F0A31"/>
    <w:rsid w:val="003F1484"/>
    <w:rsid w:val="003F16E7"/>
    <w:rsid w:val="003F2A20"/>
    <w:rsid w:val="003F2F75"/>
    <w:rsid w:val="003F475D"/>
    <w:rsid w:val="003F56F2"/>
    <w:rsid w:val="003F5BAB"/>
    <w:rsid w:val="003F7DA7"/>
    <w:rsid w:val="003F7DB0"/>
    <w:rsid w:val="00400258"/>
    <w:rsid w:val="00401077"/>
    <w:rsid w:val="00401205"/>
    <w:rsid w:val="00401858"/>
    <w:rsid w:val="00401B82"/>
    <w:rsid w:val="00402C75"/>
    <w:rsid w:val="00402FD8"/>
    <w:rsid w:val="0040364E"/>
    <w:rsid w:val="00403FB7"/>
    <w:rsid w:val="00403FD3"/>
    <w:rsid w:val="004044B4"/>
    <w:rsid w:val="00405A31"/>
    <w:rsid w:val="00405E99"/>
    <w:rsid w:val="00405F9E"/>
    <w:rsid w:val="004061D0"/>
    <w:rsid w:val="00407253"/>
    <w:rsid w:val="004076D0"/>
    <w:rsid w:val="00410477"/>
    <w:rsid w:val="00415FEF"/>
    <w:rsid w:val="00420C63"/>
    <w:rsid w:val="004218D5"/>
    <w:rsid w:val="00422F07"/>
    <w:rsid w:val="00425371"/>
    <w:rsid w:val="00426706"/>
    <w:rsid w:val="00430488"/>
    <w:rsid w:val="00432AAB"/>
    <w:rsid w:val="00434D20"/>
    <w:rsid w:val="0044177E"/>
    <w:rsid w:val="00442123"/>
    <w:rsid w:val="00442E7B"/>
    <w:rsid w:val="00444547"/>
    <w:rsid w:val="00445A68"/>
    <w:rsid w:val="00445B0B"/>
    <w:rsid w:val="00446CE5"/>
    <w:rsid w:val="0045182C"/>
    <w:rsid w:val="00451F14"/>
    <w:rsid w:val="00452083"/>
    <w:rsid w:val="004523C1"/>
    <w:rsid w:val="00452BF0"/>
    <w:rsid w:val="004531C7"/>
    <w:rsid w:val="00455453"/>
    <w:rsid w:val="0045676E"/>
    <w:rsid w:val="00456CA6"/>
    <w:rsid w:val="004601CA"/>
    <w:rsid w:val="00465DFF"/>
    <w:rsid w:val="0046611A"/>
    <w:rsid w:val="004661C7"/>
    <w:rsid w:val="0046679A"/>
    <w:rsid w:val="004672F0"/>
    <w:rsid w:val="00467B06"/>
    <w:rsid w:val="004712B9"/>
    <w:rsid w:val="004718BA"/>
    <w:rsid w:val="00472495"/>
    <w:rsid w:val="00472E36"/>
    <w:rsid w:val="0047328B"/>
    <w:rsid w:val="00476A9B"/>
    <w:rsid w:val="004770D7"/>
    <w:rsid w:val="0048103A"/>
    <w:rsid w:val="00481581"/>
    <w:rsid w:val="004817F8"/>
    <w:rsid w:val="00483AED"/>
    <w:rsid w:val="00486192"/>
    <w:rsid w:val="00487484"/>
    <w:rsid w:val="0049179D"/>
    <w:rsid w:val="00491819"/>
    <w:rsid w:val="00493917"/>
    <w:rsid w:val="004948FF"/>
    <w:rsid w:val="00494BE2"/>
    <w:rsid w:val="00494CF1"/>
    <w:rsid w:val="0049576C"/>
    <w:rsid w:val="0049607E"/>
    <w:rsid w:val="004A285F"/>
    <w:rsid w:val="004A3090"/>
    <w:rsid w:val="004A4B0A"/>
    <w:rsid w:val="004A4CA1"/>
    <w:rsid w:val="004A52DB"/>
    <w:rsid w:val="004A640F"/>
    <w:rsid w:val="004A65D1"/>
    <w:rsid w:val="004A76D8"/>
    <w:rsid w:val="004A7953"/>
    <w:rsid w:val="004A7DCB"/>
    <w:rsid w:val="004B1DB2"/>
    <w:rsid w:val="004B22E5"/>
    <w:rsid w:val="004B2E40"/>
    <w:rsid w:val="004B5C33"/>
    <w:rsid w:val="004B7767"/>
    <w:rsid w:val="004B7932"/>
    <w:rsid w:val="004C0946"/>
    <w:rsid w:val="004C1506"/>
    <w:rsid w:val="004C1A71"/>
    <w:rsid w:val="004C4874"/>
    <w:rsid w:val="004C6E48"/>
    <w:rsid w:val="004C7EC3"/>
    <w:rsid w:val="004D05CC"/>
    <w:rsid w:val="004D062A"/>
    <w:rsid w:val="004D17F4"/>
    <w:rsid w:val="004D1871"/>
    <w:rsid w:val="004D2AF2"/>
    <w:rsid w:val="004D69DC"/>
    <w:rsid w:val="004E0EE5"/>
    <w:rsid w:val="004E10E3"/>
    <w:rsid w:val="004E15A6"/>
    <w:rsid w:val="004E296A"/>
    <w:rsid w:val="004E37D0"/>
    <w:rsid w:val="004E456E"/>
    <w:rsid w:val="004E574A"/>
    <w:rsid w:val="004E7C60"/>
    <w:rsid w:val="004F1670"/>
    <w:rsid w:val="004F2900"/>
    <w:rsid w:val="004F2B1A"/>
    <w:rsid w:val="004F3676"/>
    <w:rsid w:val="004F6525"/>
    <w:rsid w:val="004F68A1"/>
    <w:rsid w:val="004F7678"/>
    <w:rsid w:val="004F784F"/>
    <w:rsid w:val="00500341"/>
    <w:rsid w:val="00500640"/>
    <w:rsid w:val="005011C8"/>
    <w:rsid w:val="00502CE2"/>
    <w:rsid w:val="005051DF"/>
    <w:rsid w:val="005065DA"/>
    <w:rsid w:val="00510F86"/>
    <w:rsid w:val="00511BBA"/>
    <w:rsid w:val="00512AC3"/>
    <w:rsid w:val="00513767"/>
    <w:rsid w:val="00513E77"/>
    <w:rsid w:val="005169E9"/>
    <w:rsid w:val="005173BA"/>
    <w:rsid w:val="00517873"/>
    <w:rsid w:val="00517C05"/>
    <w:rsid w:val="00521B86"/>
    <w:rsid w:val="00523675"/>
    <w:rsid w:val="0052397C"/>
    <w:rsid w:val="00525797"/>
    <w:rsid w:val="005262E2"/>
    <w:rsid w:val="00526E9A"/>
    <w:rsid w:val="0053051D"/>
    <w:rsid w:val="00531248"/>
    <w:rsid w:val="0053199D"/>
    <w:rsid w:val="00531E11"/>
    <w:rsid w:val="00532C20"/>
    <w:rsid w:val="00534CF2"/>
    <w:rsid w:val="005353F7"/>
    <w:rsid w:val="00536CEA"/>
    <w:rsid w:val="00537DC9"/>
    <w:rsid w:val="00540321"/>
    <w:rsid w:val="00541E0E"/>
    <w:rsid w:val="00544983"/>
    <w:rsid w:val="0054636D"/>
    <w:rsid w:val="0054691F"/>
    <w:rsid w:val="0055075B"/>
    <w:rsid w:val="0055277B"/>
    <w:rsid w:val="00553A2C"/>
    <w:rsid w:val="00553D5F"/>
    <w:rsid w:val="0055515A"/>
    <w:rsid w:val="00557E9F"/>
    <w:rsid w:val="00563B38"/>
    <w:rsid w:val="00563B5D"/>
    <w:rsid w:val="00563D0F"/>
    <w:rsid w:val="00564779"/>
    <w:rsid w:val="00565F71"/>
    <w:rsid w:val="005667D4"/>
    <w:rsid w:val="00566D76"/>
    <w:rsid w:val="00567D33"/>
    <w:rsid w:val="00567FC5"/>
    <w:rsid w:val="00570272"/>
    <w:rsid w:val="00571C7E"/>
    <w:rsid w:val="00572881"/>
    <w:rsid w:val="00573C52"/>
    <w:rsid w:val="00573CAE"/>
    <w:rsid w:val="005742A6"/>
    <w:rsid w:val="00574533"/>
    <w:rsid w:val="00574A18"/>
    <w:rsid w:val="00574C20"/>
    <w:rsid w:val="005753D3"/>
    <w:rsid w:val="005765C6"/>
    <w:rsid w:val="005773A3"/>
    <w:rsid w:val="00577C06"/>
    <w:rsid w:val="00580C71"/>
    <w:rsid w:val="0058259B"/>
    <w:rsid w:val="00583A7E"/>
    <w:rsid w:val="00585203"/>
    <w:rsid w:val="005857B0"/>
    <w:rsid w:val="00586003"/>
    <w:rsid w:val="00586778"/>
    <w:rsid w:val="00586DCC"/>
    <w:rsid w:val="00587767"/>
    <w:rsid w:val="00587933"/>
    <w:rsid w:val="00587A4C"/>
    <w:rsid w:val="005907E3"/>
    <w:rsid w:val="00590AA7"/>
    <w:rsid w:val="00595927"/>
    <w:rsid w:val="00595F95"/>
    <w:rsid w:val="00597074"/>
    <w:rsid w:val="005A05C9"/>
    <w:rsid w:val="005A1008"/>
    <w:rsid w:val="005A18A5"/>
    <w:rsid w:val="005A1ED8"/>
    <w:rsid w:val="005A3C98"/>
    <w:rsid w:val="005A4021"/>
    <w:rsid w:val="005A5E53"/>
    <w:rsid w:val="005A6BAB"/>
    <w:rsid w:val="005B10D9"/>
    <w:rsid w:val="005B1D29"/>
    <w:rsid w:val="005B33B0"/>
    <w:rsid w:val="005B5BC8"/>
    <w:rsid w:val="005B5C37"/>
    <w:rsid w:val="005B6A8C"/>
    <w:rsid w:val="005C015D"/>
    <w:rsid w:val="005C11C2"/>
    <w:rsid w:val="005C1BC4"/>
    <w:rsid w:val="005C3FDA"/>
    <w:rsid w:val="005C514F"/>
    <w:rsid w:val="005C59D5"/>
    <w:rsid w:val="005C68CB"/>
    <w:rsid w:val="005C69BD"/>
    <w:rsid w:val="005C6D17"/>
    <w:rsid w:val="005C754F"/>
    <w:rsid w:val="005C7F5E"/>
    <w:rsid w:val="005D006B"/>
    <w:rsid w:val="005D00AD"/>
    <w:rsid w:val="005D0C6A"/>
    <w:rsid w:val="005D0C9B"/>
    <w:rsid w:val="005D19E2"/>
    <w:rsid w:val="005D3C46"/>
    <w:rsid w:val="005D40D8"/>
    <w:rsid w:val="005D4B26"/>
    <w:rsid w:val="005D4D68"/>
    <w:rsid w:val="005D4FD3"/>
    <w:rsid w:val="005D73B2"/>
    <w:rsid w:val="005D79C3"/>
    <w:rsid w:val="005E0CB8"/>
    <w:rsid w:val="005E0E68"/>
    <w:rsid w:val="005E214B"/>
    <w:rsid w:val="005E22DA"/>
    <w:rsid w:val="005E2324"/>
    <w:rsid w:val="005E2494"/>
    <w:rsid w:val="005E2F52"/>
    <w:rsid w:val="005E40CD"/>
    <w:rsid w:val="005E5C38"/>
    <w:rsid w:val="005E71A6"/>
    <w:rsid w:val="005E720A"/>
    <w:rsid w:val="005F017B"/>
    <w:rsid w:val="005F0E34"/>
    <w:rsid w:val="005F32C5"/>
    <w:rsid w:val="005F3EE5"/>
    <w:rsid w:val="005F4133"/>
    <w:rsid w:val="005F48A8"/>
    <w:rsid w:val="005F62D9"/>
    <w:rsid w:val="005F6780"/>
    <w:rsid w:val="005F6AA2"/>
    <w:rsid w:val="005F792A"/>
    <w:rsid w:val="006008EC"/>
    <w:rsid w:val="006019AE"/>
    <w:rsid w:val="0060276C"/>
    <w:rsid w:val="00602902"/>
    <w:rsid w:val="00603E4F"/>
    <w:rsid w:val="006045EA"/>
    <w:rsid w:val="00604CE8"/>
    <w:rsid w:val="006058EE"/>
    <w:rsid w:val="00605E9A"/>
    <w:rsid w:val="00606186"/>
    <w:rsid w:val="00607895"/>
    <w:rsid w:val="00613051"/>
    <w:rsid w:val="006133FC"/>
    <w:rsid w:val="00613846"/>
    <w:rsid w:val="00616189"/>
    <w:rsid w:val="006166BF"/>
    <w:rsid w:val="00617969"/>
    <w:rsid w:val="006179D3"/>
    <w:rsid w:val="00617BB2"/>
    <w:rsid w:val="00621EF5"/>
    <w:rsid w:val="0062223B"/>
    <w:rsid w:val="00623443"/>
    <w:rsid w:val="00627CC4"/>
    <w:rsid w:val="00630465"/>
    <w:rsid w:val="006331D6"/>
    <w:rsid w:val="0063481A"/>
    <w:rsid w:val="006348D1"/>
    <w:rsid w:val="00634BA0"/>
    <w:rsid w:val="0063788E"/>
    <w:rsid w:val="006400E1"/>
    <w:rsid w:val="00641970"/>
    <w:rsid w:val="0064544B"/>
    <w:rsid w:val="00645547"/>
    <w:rsid w:val="00645AE7"/>
    <w:rsid w:val="00645EFB"/>
    <w:rsid w:val="00646B53"/>
    <w:rsid w:val="00646F6C"/>
    <w:rsid w:val="0064740F"/>
    <w:rsid w:val="006503A0"/>
    <w:rsid w:val="00650A85"/>
    <w:rsid w:val="00651E93"/>
    <w:rsid w:val="00652066"/>
    <w:rsid w:val="00652D06"/>
    <w:rsid w:val="00654306"/>
    <w:rsid w:val="00654540"/>
    <w:rsid w:val="00654A30"/>
    <w:rsid w:val="00654DBE"/>
    <w:rsid w:val="00655299"/>
    <w:rsid w:val="00662060"/>
    <w:rsid w:val="006672FE"/>
    <w:rsid w:val="00667837"/>
    <w:rsid w:val="00667CC5"/>
    <w:rsid w:val="00667D72"/>
    <w:rsid w:val="006702C9"/>
    <w:rsid w:val="006703A0"/>
    <w:rsid w:val="00670A20"/>
    <w:rsid w:val="00670E46"/>
    <w:rsid w:val="00670F24"/>
    <w:rsid w:val="006718B6"/>
    <w:rsid w:val="00672C5C"/>
    <w:rsid w:val="00672F31"/>
    <w:rsid w:val="006733B8"/>
    <w:rsid w:val="00673F79"/>
    <w:rsid w:val="0067676B"/>
    <w:rsid w:val="0068093C"/>
    <w:rsid w:val="00680B78"/>
    <w:rsid w:val="00681EA7"/>
    <w:rsid w:val="006821AB"/>
    <w:rsid w:val="00682AB2"/>
    <w:rsid w:val="006832CC"/>
    <w:rsid w:val="00685345"/>
    <w:rsid w:val="00686195"/>
    <w:rsid w:val="00686467"/>
    <w:rsid w:val="00687418"/>
    <w:rsid w:val="00687AF8"/>
    <w:rsid w:val="006913D0"/>
    <w:rsid w:val="0069167E"/>
    <w:rsid w:val="00692107"/>
    <w:rsid w:val="006933E1"/>
    <w:rsid w:val="00694427"/>
    <w:rsid w:val="0069455C"/>
    <w:rsid w:val="00694AE9"/>
    <w:rsid w:val="00695A63"/>
    <w:rsid w:val="00697D26"/>
    <w:rsid w:val="006A0383"/>
    <w:rsid w:val="006A0C61"/>
    <w:rsid w:val="006A10DD"/>
    <w:rsid w:val="006A2FC2"/>
    <w:rsid w:val="006B0B9C"/>
    <w:rsid w:val="006B0D90"/>
    <w:rsid w:val="006B0FCC"/>
    <w:rsid w:val="006B1AA6"/>
    <w:rsid w:val="006B45E3"/>
    <w:rsid w:val="006B5532"/>
    <w:rsid w:val="006B5A9D"/>
    <w:rsid w:val="006B602F"/>
    <w:rsid w:val="006B6986"/>
    <w:rsid w:val="006B6BC9"/>
    <w:rsid w:val="006C1739"/>
    <w:rsid w:val="006C173D"/>
    <w:rsid w:val="006C1D1C"/>
    <w:rsid w:val="006C1F8D"/>
    <w:rsid w:val="006C23DD"/>
    <w:rsid w:val="006C30B3"/>
    <w:rsid w:val="006C39A2"/>
    <w:rsid w:val="006C3BEE"/>
    <w:rsid w:val="006C53F3"/>
    <w:rsid w:val="006C686D"/>
    <w:rsid w:val="006C7DCC"/>
    <w:rsid w:val="006D01AE"/>
    <w:rsid w:val="006D0FAC"/>
    <w:rsid w:val="006D2B7D"/>
    <w:rsid w:val="006D2C0D"/>
    <w:rsid w:val="006D4DA5"/>
    <w:rsid w:val="006D533F"/>
    <w:rsid w:val="006D6A54"/>
    <w:rsid w:val="006E2B36"/>
    <w:rsid w:val="006E3789"/>
    <w:rsid w:val="006E3F7B"/>
    <w:rsid w:val="006E4500"/>
    <w:rsid w:val="006E4B1F"/>
    <w:rsid w:val="006E5227"/>
    <w:rsid w:val="006E5A89"/>
    <w:rsid w:val="006E75C8"/>
    <w:rsid w:val="006F436B"/>
    <w:rsid w:val="007013B5"/>
    <w:rsid w:val="0070157D"/>
    <w:rsid w:val="0070369E"/>
    <w:rsid w:val="0070538C"/>
    <w:rsid w:val="007058A3"/>
    <w:rsid w:val="00705EDE"/>
    <w:rsid w:val="007063F9"/>
    <w:rsid w:val="007069A7"/>
    <w:rsid w:val="00707CB6"/>
    <w:rsid w:val="00710411"/>
    <w:rsid w:val="00712145"/>
    <w:rsid w:val="007123F0"/>
    <w:rsid w:val="0071250C"/>
    <w:rsid w:val="007128F0"/>
    <w:rsid w:val="007137E4"/>
    <w:rsid w:val="0071385C"/>
    <w:rsid w:val="00714008"/>
    <w:rsid w:val="00715752"/>
    <w:rsid w:val="00715EF4"/>
    <w:rsid w:val="00716E38"/>
    <w:rsid w:val="007170F7"/>
    <w:rsid w:val="007172AC"/>
    <w:rsid w:val="007212B2"/>
    <w:rsid w:val="00724612"/>
    <w:rsid w:val="00724E18"/>
    <w:rsid w:val="00726C7B"/>
    <w:rsid w:val="00726EDD"/>
    <w:rsid w:val="00731E9F"/>
    <w:rsid w:val="007324CD"/>
    <w:rsid w:val="00733662"/>
    <w:rsid w:val="00735FD6"/>
    <w:rsid w:val="00736A7F"/>
    <w:rsid w:val="00737683"/>
    <w:rsid w:val="00737EA4"/>
    <w:rsid w:val="00741381"/>
    <w:rsid w:val="00742763"/>
    <w:rsid w:val="00742A8A"/>
    <w:rsid w:val="00743F47"/>
    <w:rsid w:val="00745D5A"/>
    <w:rsid w:val="007478C9"/>
    <w:rsid w:val="00747BF5"/>
    <w:rsid w:val="0075005D"/>
    <w:rsid w:val="007500EC"/>
    <w:rsid w:val="0075018A"/>
    <w:rsid w:val="00750649"/>
    <w:rsid w:val="00750741"/>
    <w:rsid w:val="00750EEC"/>
    <w:rsid w:val="007527E0"/>
    <w:rsid w:val="00753683"/>
    <w:rsid w:val="00754F81"/>
    <w:rsid w:val="00755548"/>
    <w:rsid w:val="00755582"/>
    <w:rsid w:val="00755E07"/>
    <w:rsid w:val="00756614"/>
    <w:rsid w:val="00760FF2"/>
    <w:rsid w:val="00761186"/>
    <w:rsid w:val="0076135D"/>
    <w:rsid w:val="00761CF4"/>
    <w:rsid w:val="00763D4E"/>
    <w:rsid w:val="00765157"/>
    <w:rsid w:val="00765D93"/>
    <w:rsid w:val="00765EA7"/>
    <w:rsid w:val="0076718D"/>
    <w:rsid w:val="00767810"/>
    <w:rsid w:val="007704EE"/>
    <w:rsid w:val="007706B5"/>
    <w:rsid w:val="00771539"/>
    <w:rsid w:val="00774EC4"/>
    <w:rsid w:val="00775168"/>
    <w:rsid w:val="00775AE9"/>
    <w:rsid w:val="007765E9"/>
    <w:rsid w:val="007772F7"/>
    <w:rsid w:val="0077798E"/>
    <w:rsid w:val="0078246C"/>
    <w:rsid w:val="0078301F"/>
    <w:rsid w:val="00783A81"/>
    <w:rsid w:val="00784380"/>
    <w:rsid w:val="00786899"/>
    <w:rsid w:val="00790529"/>
    <w:rsid w:val="007918C8"/>
    <w:rsid w:val="00791D39"/>
    <w:rsid w:val="00793E62"/>
    <w:rsid w:val="00793EF3"/>
    <w:rsid w:val="007946A2"/>
    <w:rsid w:val="00795010"/>
    <w:rsid w:val="00796FF8"/>
    <w:rsid w:val="00797272"/>
    <w:rsid w:val="007A0340"/>
    <w:rsid w:val="007A0C1E"/>
    <w:rsid w:val="007A2478"/>
    <w:rsid w:val="007A3156"/>
    <w:rsid w:val="007A58D1"/>
    <w:rsid w:val="007A60BB"/>
    <w:rsid w:val="007A7599"/>
    <w:rsid w:val="007A75F4"/>
    <w:rsid w:val="007A7F7B"/>
    <w:rsid w:val="007B0227"/>
    <w:rsid w:val="007B3908"/>
    <w:rsid w:val="007B3F11"/>
    <w:rsid w:val="007B461B"/>
    <w:rsid w:val="007B517F"/>
    <w:rsid w:val="007C15D2"/>
    <w:rsid w:val="007C287B"/>
    <w:rsid w:val="007C2A6E"/>
    <w:rsid w:val="007C2C4F"/>
    <w:rsid w:val="007C499B"/>
    <w:rsid w:val="007C4A0A"/>
    <w:rsid w:val="007C531E"/>
    <w:rsid w:val="007C6464"/>
    <w:rsid w:val="007C6F46"/>
    <w:rsid w:val="007C76E5"/>
    <w:rsid w:val="007D11F9"/>
    <w:rsid w:val="007D2CC8"/>
    <w:rsid w:val="007D2FC9"/>
    <w:rsid w:val="007D45E7"/>
    <w:rsid w:val="007D5A27"/>
    <w:rsid w:val="007D5B59"/>
    <w:rsid w:val="007D653E"/>
    <w:rsid w:val="007D68AC"/>
    <w:rsid w:val="007D74A4"/>
    <w:rsid w:val="007D78C6"/>
    <w:rsid w:val="007E030C"/>
    <w:rsid w:val="007E090F"/>
    <w:rsid w:val="007E3F56"/>
    <w:rsid w:val="007E44E1"/>
    <w:rsid w:val="007E44E7"/>
    <w:rsid w:val="007E54E3"/>
    <w:rsid w:val="007E5D54"/>
    <w:rsid w:val="007E6EAF"/>
    <w:rsid w:val="007F0B11"/>
    <w:rsid w:val="007F0C05"/>
    <w:rsid w:val="007F3333"/>
    <w:rsid w:val="007F3DF1"/>
    <w:rsid w:val="007F5513"/>
    <w:rsid w:val="007F6068"/>
    <w:rsid w:val="007F729E"/>
    <w:rsid w:val="007F76CE"/>
    <w:rsid w:val="00800394"/>
    <w:rsid w:val="008005D9"/>
    <w:rsid w:val="00801489"/>
    <w:rsid w:val="008015A4"/>
    <w:rsid w:val="008015DD"/>
    <w:rsid w:val="008019B3"/>
    <w:rsid w:val="00804545"/>
    <w:rsid w:val="008046E7"/>
    <w:rsid w:val="00804DEF"/>
    <w:rsid w:val="00804E0A"/>
    <w:rsid w:val="00806057"/>
    <w:rsid w:val="0080659F"/>
    <w:rsid w:val="008069FD"/>
    <w:rsid w:val="00806A3A"/>
    <w:rsid w:val="0080723B"/>
    <w:rsid w:val="008077D7"/>
    <w:rsid w:val="008078FA"/>
    <w:rsid w:val="0081030A"/>
    <w:rsid w:val="00810F87"/>
    <w:rsid w:val="008113B8"/>
    <w:rsid w:val="008116EF"/>
    <w:rsid w:val="0081357F"/>
    <w:rsid w:val="008135A4"/>
    <w:rsid w:val="0081497C"/>
    <w:rsid w:val="00814F50"/>
    <w:rsid w:val="00815207"/>
    <w:rsid w:val="0081552D"/>
    <w:rsid w:val="008164D4"/>
    <w:rsid w:val="00821641"/>
    <w:rsid w:val="0082227C"/>
    <w:rsid w:val="00822DC4"/>
    <w:rsid w:val="00823F0D"/>
    <w:rsid w:val="00825B91"/>
    <w:rsid w:val="00827BD6"/>
    <w:rsid w:val="0083171E"/>
    <w:rsid w:val="00832C10"/>
    <w:rsid w:val="0083312C"/>
    <w:rsid w:val="00835D80"/>
    <w:rsid w:val="0083689B"/>
    <w:rsid w:val="00840F12"/>
    <w:rsid w:val="00842DD8"/>
    <w:rsid w:val="00843928"/>
    <w:rsid w:val="00843EB3"/>
    <w:rsid w:val="008441F9"/>
    <w:rsid w:val="00844864"/>
    <w:rsid w:val="00844C73"/>
    <w:rsid w:val="00845434"/>
    <w:rsid w:val="0084698B"/>
    <w:rsid w:val="00846F80"/>
    <w:rsid w:val="0085322A"/>
    <w:rsid w:val="00853EE8"/>
    <w:rsid w:val="00854542"/>
    <w:rsid w:val="00855460"/>
    <w:rsid w:val="00860381"/>
    <w:rsid w:val="00860E49"/>
    <w:rsid w:val="008620B3"/>
    <w:rsid w:val="00862B2D"/>
    <w:rsid w:val="00864859"/>
    <w:rsid w:val="00866913"/>
    <w:rsid w:val="00866AE6"/>
    <w:rsid w:val="00866EC2"/>
    <w:rsid w:val="00866FC6"/>
    <w:rsid w:val="00866FE1"/>
    <w:rsid w:val="00867542"/>
    <w:rsid w:val="00867967"/>
    <w:rsid w:val="00871437"/>
    <w:rsid w:val="00873A9C"/>
    <w:rsid w:val="00874110"/>
    <w:rsid w:val="0087436D"/>
    <w:rsid w:val="008753C1"/>
    <w:rsid w:val="00876039"/>
    <w:rsid w:val="00882325"/>
    <w:rsid w:val="00883C6B"/>
    <w:rsid w:val="00884073"/>
    <w:rsid w:val="008850FC"/>
    <w:rsid w:val="00886515"/>
    <w:rsid w:val="00886977"/>
    <w:rsid w:val="00886FF1"/>
    <w:rsid w:val="00887DAF"/>
    <w:rsid w:val="00890291"/>
    <w:rsid w:val="00890D58"/>
    <w:rsid w:val="00890F0A"/>
    <w:rsid w:val="00890F41"/>
    <w:rsid w:val="00891ECF"/>
    <w:rsid w:val="00893C3E"/>
    <w:rsid w:val="00895FB1"/>
    <w:rsid w:val="00896CE7"/>
    <w:rsid w:val="008A05DA"/>
    <w:rsid w:val="008A2A3F"/>
    <w:rsid w:val="008A2C99"/>
    <w:rsid w:val="008A4899"/>
    <w:rsid w:val="008A6152"/>
    <w:rsid w:val="008A68D2"/>
    <w:rsid w:val="008B01CA"/>
    <w:rsid w:val="008B0BFA"/>
    <w:rsid w:val="008B0ED0"/>
    <w:rsid w:val="008B1570"/>
    <w:rsid w:val="008B262C"/>
    <w:rsid w:val="008B29BC"/>
    <w:rsid w:val="008B2A83"/>
    <w:rsid w:val="008B2AFB"/>
    <w:rsid w:val="008B4075"/>
    <w:rsid w:val="008B4E6F"/>
    <w:rsid w:val="008B6378"/>
    <w:rsid w:val="008B6E8D"/>
    <w:rsid w:val="008B6EAD"/>
    <w:rsid w:val="008B7CC9"/>
    <w:rsid w:val="008C3565"/>
    <w:rsid w:val="008C4870"/>
    <w:rsid w:val="008C4C29"/>
    <w:rsid w:val="008C501D"/>
    <w:rsid w:val="008C6889"/>
    <w:rsid w:val="008C6DB1"/>
    <w:rsid w:val="008C700E"/>
    <w:rsid w:val="008C701D"/>
    <w:rsid w:val="008D002A"/>
    <w:rsid w:val="008D04FE"/>
    <w:rsid w:val="008D0CE3"/>
    <w:rsid w:val="008D2D2A"/>
    <w:rsid w:val="008D2D39"/>
    <w:rsid w:val="008D351C"/>
    <w:rsid w:val="008D70E9"/>
    <w:rsid w:val="008D71CE"/>
    <w:rsid w:val="008D7FF8"/>
    <w:rsid w:val="008E068A"/>
    <w:rsid w:val="008E0CC5"/>
    <w:rsid w:val="008E1951"/>
    <w:rsid w:val="008E455C"/>
    <w:rsid w:val="008E47B6"/>
    <w:rsid w:val="008E48D1"/>
    <w:rsid w:val="008E5080"/>
    <w:rsid w:val="008E5623"/>
    <w:rsid w:val="008E582E"/>
    <w:rsid w:val="008E7156"/>
    <w:rsid w:val="008F1F17"/>
    <w:rsid w:val="008F24A2"/>
    <w:rsid w:val="008F3301"/>
    <w:rsid w:val="008F371F"/>
    <w:rsid w:val="008F392C"/>
    <w:rsid w:val="008F3BE0"/>
    <w:rsid w:val="008F4C13"/>
    <w:rsid w:val="008F6798"/>
    <w:rsid w:val="008F7837"/>
    <w:rsid w:val="008F7913"/>
    <w:rsid w:val="009021A6"/>
    <w:rsid w:val="00902930"/>
    <w:rsid w:val="00904793"/>
    <w:rsid w:val="00904CBF"/>
    <w:rsid w:val="00904E0D"/>
    <w:rsid w:val="0090517D"/>
    <w:rsid w:val="0090611D"/>
    <w:rsid w:val="009064D0"/>
    <w:rsid w:val="00906BAC"/>
    <w:rsid w:val="00906D44"/>
    <w:rsid w:val="00907181"/>
    <w:rsid w:val="009073C1"/>
    <w:rsid w:val="00907940"/>
    <w:rsid w:val="00910F2A"/>
    <w:rsid w:val="0091102F"/>
    <w:rsid w:val="0091225D"/>
    <w:rsid w:val="009122E4"/>
    <w:rsid w:val="00912C60"/>
    <w:rsid w:val="00913357"/>
    <w:rsid w:val="009133C1"/>
    <w:rsid w:val="009143E9"/>
    <w:rsid w:val="00914421"/>
    <w:rsid w:val="00915F74"/>
    <w:rsid w:val="00916F32"/>
    <w:rsid w:val="00917371"/>
    <w:rsid w:val="00917C80"/>
    <w:rsid w:val="00920A63"/>
    <w:rsid w:val="00921104"/>
    <w:rsid w:val="00921120"/>
    <w:rsid w:val="00921141"/>
    <w:rsid w:val="009218C0"/>
    <w:rsid w:val="00922FED"/>
    <w:rsid w:val="00923043"/>
    <w:rsid w:val="00923E5A"/>
    <w:rsid w:val="0092429C"/>
    <w:rsid w:val="00924F21"/>
    <w:rsid w:val="009251D2"/>
    <w:rsid w:val="00925374"/>
    <w:rsid w:val="009267EB"/>
    <w:rsid w:val="00926BAB"/>
    <w:rsid w:val="00926DCB"/>
    <w:rsid w:val="0092789F"/>
    <w:rsid w:val="00927C47"/>
    <w:rsid w:val="00930BC3"/>
    <w:rsid w:val="00931938"/>
    <w:rsid w:val="00932A97"/>
    <w:rsid w:val="00932C9D"/>
    <w:rsid w:val="009339B6"/>
    <w:rsid w:val="00934105"/>
    <w:rsid w:val="0093596E"/>
    <w:rsid w:val="00935D1D"/>
    <w:rsid w:val="0093738E"/>
    <w:rsid w:val="00937BE2"/>
    <w:rsid w:val="0094066A"/>
    <w:rsid w:val="00940AC4"/>
    <w:rsid w:val="00941BAC"/>
    <w:rsid w:val="00941D4C"/>
    <w:rsid w:val="00941D94"/>
    <w:rsid w:val="00943AEE"/>
    <w:rsid w:val="00943B25"/>
    <w:rsid w:val="00944662"/>
    <w:rsid w:val="0094483B"/>
    <w:rsid w:val="00946A9E"/>
    <w:rsid w:val="00946DAA"/>
    <w:rsid w:val="009506E5"/>
    <w:rsid w:val="00952594"/>
    <w:rsid w:val="00954C77"/>
    <w:rsid w:val="00955B4D"/>
    <w:rsid w:val="00955C98"/>
    <w:rsid w:val="009565C7"/>
    <w:rsid w:val="00956F5C"/>
    <w:rsid w:val="009570A2"/>
    <w:rsid w:val="00957E21"/>
    <w:rsid w:val="00957E34"/>
    <w:rsid w:val="009606C7"/>
    <w:rsid w:val="009607E4"/>
    <w:rsid w:val="00962DA6"/>
    <w:rsid w:val="0096407B"/>
    <w:rsid w:val="009643B5"/>
    <w:rsid w:val="009665D9"/>
    <w:rsid w:val="0096708C"/>
    <w:rsid w:val="009678ED"/>
    <w:rsid w:val="00972B68"/>
    <w:rsid w:val="00972E7A"/>
    <w:rsid w:val="009735D8"/>
    <w:rsid w:val="00973913"/>
    <w:rsid w:val="009749AA"/>
    <w:rsid w:val="00975108"/>
    <w:rsid w:val="00976E5A"/>
    <w:rsid w:val="009800BC"/>
    <w:rsid w:val="0098097D"/>
    <w:rsid w:val="00982CA5"/>
    <w:rsid w:val="009833E5"/>
    <w:rsid w:val="00983D1C"/>
    <w:rsid w:val="0098586B"/>
    <w:rsid w:val="00985FC2"/>
    <w:rsid w:val="009860EC"/>
    <w:rsid w:val="0098651D"/>
    <w:rsid w:val="009917FB"/>
    <w:rsid w:val="00991A2B"/>
    <w:rsid w:val="00994F1E"/>
    <w:rsid w:val="00995122"/>
    <w:rsid w:val="009957F6"/>
    <w:rsid w:val="009963BE"/>
    <w:rsid w:val="00997EB1"/>
    <w:rsid w:val="009A07E2"/>
    <w:rsid w:val="009A0E77"/>
    <w:rsid w:val="009A147F"/>
    <w:rsid w:val="009A2AF2"/>
    <w:rsid w:val="009A360C"/>
    <w:rsid w:val="009A37B7"/>
    <w:rsid w:val="009A3B71"/>
    <w:rsid w:val="009A3FB8"/>
    <w:rsid w:val="009A4B79"/>
    <w:rsid w:val="009A5C65"/>
    <w:rsid w:val="009A6941"/>
    <w:rsid w:val="009A6CD7"/>
    <w:rsid w:val="009A7836"/>
    <w:rsid w:val="009B03A3"/>
    <w:rsid w:val="009B0408"/>
    <w:rsid w:val="009B44B7"/>
    <w:rsid w:val="009B4B91"/>
    <w:rsid w:val="009B63C6"/>
    <w:rsid w:val="009C01FF"/>
    <w:rsid w:val="009C1D63"/>
    <w:rsid w:val="009C2591"/>
    <w:rsid w:val="009C26DA"/>
    <w:rsid w:val="009C2F9E"/>
    <w:rsid w:val="009C3B8B"/>
    <w:rsid w:val="009C3F5D"/>
    <w:rsid w:val="009C4908"/>
    <w:rsid w:val="009C4DB6"/>
    <w:rsid w:val="009C4E9D"/>
    <w:rsid w:val="009C5778"/>
    <w:rsid w:val="009C6717"/>
    <w:rsid w:val="009C7513"/>
    <w:rsid w:val="009D073B"/>
    <w:rsid w:val="009D44D3"/>
    <w:rsid w:val="009D5E3C"/>
    <w:rsid w:val="009D6AA8"/>
    <w:rsid w:val="009E03EB"/>
    <w:rsid w:val="009E12A8"/>
    <w:rsid w:val="009E1D15"/>
    <w:rsid w:val="009E201E"/>
    <w:rsid w:val="009E238C"/>
    <w:rsid w:val="009E3FB5"/>
    <w:rsid w:val="009E55C9"/>
    <w:rsid w:val="009E5684"/>
    <w:rsid w:val="009E5B77"/>
    <w:rsid w:val="009E7237"/>
    <w:rsid w:val="009E73F6"/>
    <w:rsid w:val="009F2393"/>
    <w:rsid w:val="009F3DB7"/>
    <w:rsid w:val="009F4727"/>
    <w:rsid w:val="009F5F24"/>
    <w:rsid w:val="009F6104"/>
    <w:rsid w:val="009F644D"/>
    <w:rsid w:val="009F7074"/>
    <w:rsid w:val="00A00DAF"/>
    <w:rsid w:val="00A0127A"/>
    <w:rsid w:val="00A022B8"/>
    <w:rsid w:val="00A03851"/>
    <w:rsid w:val="00A03F1D"/>
    <w:rsid w:val="00A04FC1"/>
    <w:rsid w:val="00A04FD3"/>
    <w:rsid w:val="00A054F6"/>
    <w:rsid w:val="00A05E89"/>
    <w:rsid w:val="00A069EA"/>
    <w:rsid w:val="00A101B0"/>
    <w:rsid w:val="00A105ED"/>
    <w:rsid w:val="00A11589"/>
    <w:rsid w:val="00A11F27"/>
    <w:rsid w:val="00A13073"/>
    <w:rsid w:val="00A134BC"/>
    <w:rsid w:val="00A13631"/>
    <w:rsid w:val="00A1458A"/>
    <w:rsid w:val="00A146F3"/>
    <w:rsid w:val="00A14AD5"/>
    <w:rsid w:val="00A14B9F"/>
    <w:rsid w:val="00A17B42"/>
    <w:rsid w:val="00A21160"/>
    <w:rsid w:val="00A21265"/>
    <w:rsid w:val="00A228A6"/>
    <w:rsid w:val="00A22CB0"/>
    <w:rsid w:val="00A235A6"/>
    <w:rsid w:val="00A23691"/>
    <w:rsid w:val="00A251DB"/>
    <w:rsid w:val="00A253FB"/>
    <w:rsid w:val="00A25BD0"/>
    <w:rsid w:val="00A27B67"/>
    <w:rsid w:val="00A319E4"/>
    <w:rsid w:val="00A319F9"/>
    <w:rsid w:val="00A31DE1"/>
    <w:rsid w:val="00A33F1C"/>
    <w:rsid w:val="00A350D1"/>
    <w:rsid w:val="00A35654"/>
    <w:rsid w:val="00A371D6"/>
    <w:rsid w:val="00A37D9B"/>
    <w:rsid w:val="00A37E6D"/>
    <w:rsid w:val="00A41E2F"/>
    <w:rsid w:val="00A41F13"/>
    <w:rsid w:val="00A42382"/>
    <w:rsid w:val="00A4248A"/>
    <w:rsid w:val="00A42CD3"/>
    <w:rsid w:val="00A43BD6"/>
    <w:rsid w:val="00A442C1"/>
    <w:rsid w:val="00A443D0"/>
    <w:rsid w:val="00A453DE"/>
    <w:rsid w:val="00A45501"/>
    <w:rsid w:val="00A45AB2"/>
    <w:rsid w:val="00A46B6C"/>
    <w:rsid w:val="00A47EF7"/>
    <w:rsid w:val="00A50503"/>
    <w:rsid w:val="00A519F0"/>
    <w:rsid w:val="00A51B5C"/>
    <w:rsid w:val="00A52087"/>
    <w:rsid w:val="00A524CA"/>
    <w:rsid w:val="00A52B6D"/>
    <w:rsid w:val="00A53204"/>
    <w:rsid w:val="00A54048"/>
    <w:rsid w:val="00A55D77"/>
    <w:rsid w:val="00A567DE"/>
    <w:rsid w:val="00A60DE0"/>
    <w:rsid w:val="00A61653"/>
    <w:rsid w:val="00A6253C"/>
    <w:rsid w:val="00A6334A"/>
    <w:rsid w:val="00A63556"/>
    <w:rsid w:val="00A638BE"/>
    <w:rsid w:val="00A63E5A"/>
    <w:rsid w:val="00A642FE"/>
    <w:rsid w:val="00A6499D"/>
    <w:rsid w:val="00A6522B"/>
    <w:rsid w:val="00A6665F"/>
    <w:rsid w:val="00A6710E"/>
    <w:rsid w:val="00A678A6"/>
    <w:rsid w:val="00A70002"/>
    <w:rsid w:val="00A70F8A"/>
    <w:rsid w:val="00A731CE"/>
    <w:rsid w:val="00A73A98"/>
    <w:rsid w:val="00A740D7"/>
    <w:rsid w:val="00A74C00"/>
    <w:rsid w:val="00A75C7D"/>
    <w:rsid w:val="00A76459"/>
    <w:rsid w:val="00A775B0"/>
    <w:rsid w:val="00A77B3D"/>
    <w:rsid w:val="00A82046"/>
    <w:rsid w:val="00A82D19"/>
    <w:rsid w:val="00A84C20"/>
    <w:rsid w:val="00A853C5"/>
    <w:rsid w:val="00A8597B"/>
    <w:rsid w:val="00A92E6E"/>
    <w:rsid w:val="00A938BF"/>
    <w:rsid w:val="00A93AB8"/>
    <w:rsid w:val="00AA0300"/>
    <w:rsid w:val="00AA29CD"/>
    <w:rsid w:val="00AA31D1"/>
    <w:rsid w:val="00AA3642"/>
    <w:rsid w:val="00AA4337"/>
    <w:rsid w:val="00AA4659"/>
    <w:rsid w:val="00AA60D5"/>
    <w:rsid w:val="00AA64CB"/>
    <w:rsid w:val="00AB00E9"/>
    <w:rsid w:val="00AB0951"/>
    <w:rsid w:val="00AB1530"/>
    <w:rsid w:val="00AB4DE0"/>
    <w:rsid w:val="00AB67CE"/>
    <w:rsid w:val="00AB7635"/>
    <w:rsid w:val="00AB7886"/>
    <w:rsid w:val="00AB7C7C"/>
    <w:rsid w:val="00AC178D"/>
    <w:rsid w:val="00AC2672"/>
    <w:rsid w:val="00AC2B9C"/>
    <w:rsid w:val="00AC3C5D"/>
    <w:rsid w:val="00AC51CF"/>
    <w:rsid w:val="00AC64D9"/>
    <w:rsid w:val="00AC7B9F"/>
    <w:rsid w:val="00AD0DDD"/>
    <w:rsid w:val="00AD125C"/>
    <w:rsid w:val="00AD35F5"/>
    <w:rsid w:val="00AD40FD"/>
    <w:rsid w:val="00AD48E6"/>
    <w:rsid w:val="00AD557A"/>
    <w:rsid w:val="00AD55BF"/>
    <w:rsid w:val="00AD56C9"/>
    <w:rsid w:val="00AD56EC"/>
    <w:rsid w:val="00AD59E1"/>
    <w:rsid w:val="00AD5C7C"/>
    <w:rsid w:val="00AD69A6"/>
    <w:rsid w:val="00AD6F4D"/>
    <w:rsid w:val="00AE0F88"/>
    <w:rsid w:val="00AE439F"/>
    <w:rsid w:val="00AE50A2"/>
    <w:rsid w:val="00AE5581"/>
    <w:rsid w:val="00AF0E73"/>
    <w:rsid w:val="00AF1408"/>
    <w:rsid w:val="00AF242B"/>
    <w:rsid w:val="00AF4D57"/>
    <w:rsid w:val="00AF546F"/>
    <w:rsid w:val="00AF65C8"/>
    <w:rsid w:val="00AF68CF"/>
    <w:rsid w:val="00AF68FE"/>
    <w:rsid w:val="00AF7313"/>
    <w:rsid w:val="00AF731D"/>
    <w:rsid w:val="00AF79E9"/>
    <w:rsid w:val="00AF7CDE"/>
    <w:rsid w:val="00B00DE9"/>
    <w:rsid w:val="00B017D5"/>
    <w:rsid w:val="00B047BF"/>
    <w:rsid w:val="00B04977"/>
    <w:rsid w:val="00B04D55"/>
    <w:rsid w:val="00B04D90"/>
    <w:rsid w:val="00B05659"/>
    <w:rsid w:val="00B07FC8"/>
    <w:rsid w:val="00B10531"/>
    <w:rsid w:val="00B10C18"/>
    <w:rsid w:val="00B119CC"/>
    <w:rsid w:val="00B12514"/>
    <w:rsid w:val="00B142F9"/>
    <w:rsid w:val="00B147C6"/>
    <w:rsid w:val="00B15D8C"/>
    <w:rsid w:val="00B160F7"/>
    <w:rsid w:val="00B17457"/>
    <w:rsid w:val="00B21447"/>
    <w:rsid w:val="00B21F0F"/>
    <w:rsid w:val="00B22DAD"/>
    <w:rsid w:val="00B30097"/>
    <w:rsid w:val="00B3051A"/>
    <w:rsid w:val="00B30601"/>
    <w:rsid w:val="00B31B5A"/>
    <w:rsid w:val="00B32559"/>
    <w:rsid w:val="00B337F3"/>
    <w:rsid w:val="00B3422B"/>
    <w:rsid w:val="00B351D3"/>
    <w:rsid w:val="00B35DBD"/>
    <w:rsid w:val="00B416D6"/>
    <w:rsid w:val="00B419F8"/>
    <w:rsid w:val="00B42353"/>
    <w:rsid w:val="00B42392"/>
    <w:rsid w:val="00B46931"/>
    <w:rsid w:val="00B46DB0"/>
    <w:rsid w:val="00B47484"/>
    <w:rsid w:val="00B4788F"/>
    <w:rsid w:val="00B5038A"/>
    <w:rsid w:val="00B5093F"/>
    <w:rsid w:val="00B50F9D"/>
    <w:rsid w:val="00B513EA"/>
    <w:rsid w:val="00B51EB3"/>
    <w:rsid w:val="00B524CC"/>
    <w:rsid w:val="00B52C06"/>
    <w:rsid w:val="00B531BD"/>
    <w:rsid w:val="00B53557"/>
    <w:rsid w:val="00B545A3"/>
    <w:rsid w:val="00B54FBE"/>
    <w:rsid w:val="00B55F42"/>
    <w:rsid w:val="00B568CD"/>
    <w:rsid w:val="00B61019"/>
    <w:rsid w:val="00B61D42"/>
    <w:rsid w:val="00B64435"/>
    <w:rsid w:val="00B65F1E"/>
    <w:rsid w:val="00B67F39"/>
    <w:rsid w:val="00B72271"/>
    <w:rsid w:val="00B72808"/>
    <w:rsid w:val="00B7344B"/>
    <w:rsid w:val="00B7586C"/>
    <w:rsid w:val="00B76193"/>
    <w:rsid w:val="00B763DE"/>
    <w:rsid w:val="00B808B8"/>
    <w:rsid w:val="00B80ADE"/>
    <w:rsid w:val="00B819CB"/>
    <w:rsid w:val="00B824B0"/>
    <w:rsid w:val="00B82C26"/>
    <w:rsid w:val="00B83FB8"/>
    <w:rsid w:val="00B84EB1"/>
    <w:rsid w:val="00B85283"/>
    <w:rsid w:val="00B853B3"/>
    <w:rsid w:val="00B85735"/>
    <w:rsid w:val="00B85A31"/>
    <w:rsid w:val="00B8729C"/>
    <w:rsid w:val="00B87465"/>
    <w:rsid w:val="00B90291"/>
    <w:rsid w:val="00B907B6"/>
    <w:rsid w:val="00B91B55"/>
    <w:rsid w:val="00B92373"/>
    <w:rsid w:val="00B94D80"/>
    <w:rsid w:val="00B94FE9"/>
    <w:rsid w:val="00B963A2"/>
    <w:rsid w:val="00B96EB8"/>
    <w:rsid w:val="00BA1B91"/>
    <w:rsid w:val="00BA2877"/>
    <w:rsid w:val="00BA2C05"/>
    <w:rsid w:val="00BA39F6"/>
    <w:rsid w:val="00BA6B9B"/>
    <w:rsid w:val="00BA7F07"/>
    <w:rsid w:val="00BB1324"/>
    <w:rsid w:val="00BB25E8"/>
    <w:rsid w:val="00BB2FF0"/>
    <w:rsid w:val="00BB4960"/>
    <w:rsid w:val="00BB5B62"/>
    <w:rsid w:val="00BB5E73"/>
    <w:rsid w:val="00BC0182"/>
    <w:rsid w:val="00BC09EA"/>
    <w:rsid w:val="00BC10CE"/>
    <w:rsid w:val="00BC1222"/>
    <w:rsid w:val="00BC13FF"/>
    <w:rsid w:val="00BC2B28"/>
    <w:rsid w:val="00BC3D24"/>
    <w:rsid w:val="00BC3F32"/>
    <w:rsid w:val="00BC4065"/>
    <w:rsid w:val="00BC4D03"/>
    <w:rsid w:val="00BC54B6"/>
    <w:rsid w:val="00BC62CC"/>
    <w:rsid w:val="00BC646F"/>
    <w:rsid w:val="00BC67B9"/>
    <w:rsid w:val="00BC69AD"/>
    <w:rsid w:val="00BC6FAB"/>
    <w:rsid w:val="00BC7A2B"/>
    <w:rsid w:val="00BC7C65"/>
    <w:rsid w:val="00BD02A4"/>
    <w:rsid w:val="00BD0E93"/>
    <w:rsid w:val="00BD246F"/>
    <w:rsid w:val="00BD2B68"/>
    <w:rsid w:val="00BD3940"/>
    <w:rsid w:val="00BD5283"/>
    <w:rsid w:val="00BD7FC7"/>
    <w:rsid w:val="00BE088D"/>
    <w:rsid w:val="00BE1229"/>
    <w:rsid w:val="00BE1FCF"/>
    <w:rsid w:val="00BE2F89"/>
    <w:rsid w:val="00BE3998"/>
    <w:rsid w:val="00BE459F"/>
    <w:rsid w:val="00BE470C"/>
    <w:rsid w:val="00BE51F7"/>
    <w:rsid w:val="00BE648C"/>
    <w:rsid w:val="00BE6A8A"/>
    <w:rsid w:val="00BE6CFD"/>
    <w:rsid w:val="00BF0A6B"/>
    <w:rsid w:val="00BF2015"/>
    <w:rsid w:val="00BF20C6"/>
    <w:rsid w:val="00BF302A"/>
    <w:rsid w:val="00BF4835"/>
    <w:rsid w:val="00BF5212"/>
    <w:rsid w:val="00BF60FC"/>
    <w:rsid w:val="00BF7609"/>
    <w:rsid w:val="00BF7778"/>
    <w:rsid w:val="00BF7E31"/>
    <w:rsid w:val="00C00905"/>
    <w:rsid w:val="00C01270"/>
    <w:rsid w:val="00C0220E"/>
    <w:rsid w:val="00C04D94"/>
    <w:rsid w:val="00C053E7"/>
    <w:rsid w:val="00C0591E"/>
    <w:rsid w:val="00C059CF"/>
    <w:rsid w:val="00C0634B"/>
    <w:rsid w:val="00C0726D"/>
    <w:rsid w:val="00C109D9"/>
    <w:rsid w:val="00C116FB"/>
    <w:rsid w:val="00C14A1B"/>
    <w:rsid w:val="00C14A95"/>
    <w:rsid w:val="00C14FCF"/>
    <w:rsid w:val="00C17D69"/>
    <w:rsid w:val="00C22268"/>
    <w:rsid w:val="00C22F77"/>
    <w:rsid w:val="00C23DD8"/>
    <w:rsid w:val="00C24B3D"/>
    <w:rsid w:val="00C24D6B"/>
    <w:rsid w:val="00C26403"/>
    <w:rsid w:val="00C275C5"/>
    <w:rsid w:val="00C27C56"/>
    <w:rsid w:val="00C30175"/>
    <w:rsid w:val="00C315BE"/>
    <w:rsid w:val="00C31FF5"/>
    <w:rsid w:val="00C33199"/>
    <w:rsid w:val="00C331A9"/>
    <w:rsid w:val="00C35DEC"/>
    <w:rsid w:val="00C36BF5"/>
    <w:rsid w:val="00C37E23"/>
    <w:rsid w:val="00C413EA"/>
    <w:rsid w:val="00C41CCB"/>
    <w:rsid w:val="00C43E90"/>
    <w:rsid w:val="00C43F0F"/>
    <w:rsid w:val="00C44BE7"/>
    <w:rsid w:val="00C45029"/>
    <w:rsid w:val="00C465C7"/>
    <w:rsid w:val="00C46D51"/>
    <w:rsid w:val="00C46EE1"/>
    <w:rsid w:val="00C471FC"/>
    <w:rsid w:val="00C52F9E"/>
    <w:rsid w:val="00C53854"/>
    <w:rsid w:val="00C53F67"/>
    <w:rsid w:val="00C547EF"/>
    <w:rsid w:val="00C54A5F"/>
    <w:rsid w:val="00C54BC6"/>
    <w:rsid w:val="00C55E77"/>
    <w:rsid w:val="00C568EF"/>
    <w:rsid w:val="00C56F5A"/>
    <w:rsid w:val="00C575D8"/>
    <w:rsid w:val="00C57FE8"/>
    <w:rsid w:val="00C60FCF"/>
    <w:rsid w:val="00C617C8"/>
    <w:rsid w:val="00C61B03"/>
    <w:rsid w:val="00C62540"/>
    <w:rsid w:val="00C63560"/>
    <w:rsid w:val="00C63EB1"/>
    <w:rsid w:val="00C672E2"/>
    <w:rsid w:val="00C70AB7"/>
    <w:rsid w:val="00C71827"/>
    <w:rsid w:val="00C71CE4"/>
    <w:rsid w:val="00C725B2"/>
    <w:rsid w:val="00C72E75"/>
    <w:rsid w:val="00C73302"/>
    <w:rsid w:val="00C73FD5"/>
    <w:rsid w:val="00C75D48"/>
    <w:rsid w:val="00C75DE8"/>
    <w:rsid w:val="00C7710E"/>
    <w:rsid w:val="00C80989"/>
    <w:rsid w:val="00C8163B"/>
    <w:rsid w:val="00C816DA"/>
    <w:rsid w:val="00C84D32"/>
    <w:rsid w:val="00C85017"/>
    <w:rsid w:val="00C862B2"/>
    <w:rsid w:val="00C8661E"/>
    <w:rsid w:val="00C903D7"/>
    <w:rsid w:val="00C90ECF"/>
    <w:rsid w:val="00C91536"/>
    <w:rsid w:val="00C916CD"/>
    <w:rsid w:val="00C91737"/>
    <w:rsid w:val="00C93A89"/>
    <w:rsid w:val="00C93B41"/>
    <w:rsid w:val="00C94A14"/>
    <w:rsid w:val="00C95DF0"/>
    <w:rsid w:val="00C97E3E"/>
    <w:rsid w:val="00CA0118"/>
    <w:rsid w:val="00CA0B94"/>
    <w:rsid w:val="00CA2656"/>
    <w:rsid w:val="00CA324D"/>
    <w:rsid w:val="00CA469D"/>
    <w:rsid w:val="00CA4BB0"/>
    <w:rsid w:val="00CA6518"/>
    <w:rsid w:val="00CA7B5C"/>
    <w:rsid w:val="00CB0148"/>
    <w:rsid w:val="00CB0609"/>
    <w:rsid w:val="00CB0785"/>
    <w:rsid w:val="00CB0F64"/>
    <w:rsid w:val="00CB141F"/>
    <w:rsid w:val="00CB2648"/>
    <w:rsid w:val="00CB34BE"/>
    <w:rsid w:val="00CB4407"/>
    <w:rsid w:val="00CB4AAF"/>
    <w:rsid w:val="00CB690C"/>
    <w:rsid w:val="00CB7C70"/>
    <w:rsid w:val="00CC0139"/>
    <w:rsid w:val="00CC01B8"/>
    <w:rsid w:val="00CC1A32"/>
    <w:rsid w:val="00CC3ABF"/>
    <w:rsid w:val="00CC3C09"/>
    <w:rsid w:val="00CC5570"/>
    <w:rsid w:val="00CC626D"/>
    <w:rsid w:val="00CC79F3"/>
    <w:rsid w:val="00CC7D3E"/>
    <w:rsid w:val="00CD0817"/>
    <w:rsid w:val="00CD0E2E"/>
    <w:rsid w:val="00CD12FA"/>
    <w:rsid w:val="00CD17E5"/>
    <w:rsid w:val="00CD1DCE"/>
    <w:rsid w:val="00CD2CE7"/>
    <w:rsid w:val="00CD49D9"/>
    <w:rsid w:val="00CD5218"/>
    <w:rsid w:val="00CD68D5"/>
    <w:rsid w:val="00CD759D"/>
    <w:rsid w:val="00CE0947"/>
    <w:rsid w:val="00CE2C0B"/>
    <w:rsid w:val="00CE3113"/>
    <w:rsid w:val="00CE3697"/>
    <w:rsid w:val="00CE38F8"/>
    <w:rsid w:val="00CE3B3C"/>
    <w:rsid w:val="00CE5E1E"/>
    <w:rsid w:val="00CE6749"/>
    <w:rsid w:val="00CE69D7"/>
    <w:rsid w:val="00CE7459"/>
    <w:rsid w:val="00CE7BB5"/>
    <w:rsid w:val="00CE7F68"/>
    <w:rsid w:val="00CF0BCC"/>
    <w:rsid w:val="00CF16EA"/>
    <w:rsid w:val="00CF1882"/>
    <w:rsid w:val="00CF261A"/>
    <w:rsid w:val="00CF27F2"/>
    <w:rsid w:val="00CF43AB"/>
    <w:rsid w:val="00CF498D"/>
    <w:rsid w:val="00CF51A3"/>
    <w:rsid w:val="00CF5388"/>
    <w:rsid w:val="00CF579B"/>
    <w:rsid w:val="00CF618F"/>
    <w:rsid w:val="00D00251"/>
    <w:rsid w:val="00D01649"/>
    <w:rsid w:val="00D02055"/>
    <w:rsid w:val="00D02655"/>
    <w:rsid w:val="00D02E4F"/>
    <w:rsid w:val="00D0443A"/>
    <w:rsid w:val="00D04A6F"/>
    <w:rsid w:val="00D04F63"/>
    <w:rsid w:val="00D0555E"/>
    <w:rsid w:val="00D05566"/>
    <w:rsid w:val="00D05A31"/>
    <w:rsid w:val="00D05D0D"/>
    <w:rsid w:val="00D10A3A"/>
    <w:rsid w:val="00D131DD"/>
    <w:rsid w:val="00D132DD"/>
    <w:rsid w:val="00D136FE"/>
    <w:rsid w:val="00D13F94"/>
    <w:rsid w:val="00D1529A"/>
    <w:rsid w:val="00D156CF"/>
    <w:rsid w:val="00D16774"/>
    <w:rsid w:val="00D174DA"/>
    <w:rsid w:val="00D2006C"/>
    <w:rsid w:val="00D20406"/>
    <w:rsid w:val="00D20F46"/>
    <w:rsid w:val="00D23A2B"/>
    <w:rsid w:val="00D23D8D"/>
    <w:rsid w:val="00D25834"/>
    <w:rsid w:val="00D25B43"/>
    <w:rsid w:val="00D26023"/>
    <w:rsid w:val="00D26046"/>
    <w:rsid w:val="00D2696E"/>
    <w:rsid w:val="00D30786"/>
    <w:rsid w:val="00D31D7A"/>
    <w:rsid w:val="00D32DB4"/>
    <w:rsid w:val="00D349EF"/>
    <w:rsid w:val="00D34AF4"/>
    <w:rsid w:val="00D354AE"/>
    <w:rsid w:val="00D36787"/>
    <w:rsid w:val="00D3701B"/>
    <w:rsid w:val="00D37D73"/>
    <w:rsid w:val="00D41DF8"/>
    <w:rsid w:val="00D41F62"/>
    <w:rsid w:val="00D42E40"/>
    <w:rsid w:val="00D44A31"/>
    <w:rsid w:val="00D44ABE"/>
    <w:rsid w:val="00D44B18"/>
    <w:rsid w:val="00D46A41"/>
    <w:rsid w:val="00D473CE"/>
    <w:rsid w:val="00D47923"/>
    <w:rsid w:val="00D5084A"/>
    <w:rsid w:val="00D512E1"/>
    <w:rsid w:val="00D52710"/>
    <w:rsid w:val="00D55040"/>
    <w:rsid w:val="00D55B6D"/>
    <w:rsid w:val="00D55D8C"/>
    <w:rsid w:val="00D6003E"/>
    <w:rsid w:val="00D61648"/>
    <w:rsid w:val="00D618C7"/>
    <w:rsid w:val="00D61AEC"/>
    <w:rsid w:val="00D63560"/>
    <w:rsid w:val="00D63AF1"/>
    <w:rsid w:val="00D63B3D"/>
    <w:rsid w:val="00D642BE"/>
    <w:rsid w:val="00D644CF"/>
    <w:rsid w:val="00D64EE6"/>
    <w:rsid w:val="00D65A03"/>
    <w:rsid w:val="00D66C41"/>
    <w:rsid w:val="00D72F40"/>
    <w:rsid w:val="00D741C5"/>
    <w:rsid w:val="00D74459"/>
    <w:rsid w:val="00D74D1C"/>
    <w:rsid w:val="00D74E41"/>
    <w:rsid w:val="00D766A8"/>
    <w:rsid w:val="00D7786D"/>
    <w:rsid w:val="00D807E2"/>
    <w:rsid w:val="00D8106D"/>
    <w:rsid w:val="00D831B1"/>
    <w:rsid w:val="00D84002"/>
    <w:rsid w:val="00D848C5"/>
    <w:rsid w:val="00D851D9"/>
    <w:rsid w:val="00D853FD"/>
    <w:rsid w:val="00D85A49"/>
    <w:rsid w:val="00D87A30"/>
    <w:rsid w:val="00D87C08"/>
    <w:rsid w:val="00D907E5"/>
    <w:rsid w:val="00D91387"/>
    <w:rsid w:val="00D9350D"/>
    <w:rsid w:val="00D95910"/>
    <w:rsid w:val="00DA0EB4"/>
    <w:rsid w:val="00DA1DFF"/>
    <w:rsid w:val="00DA2937"/>
    <w:rsid w:val="00DA3710"/>
    <w:rsid w:val="00DA4CCB"/>
    <w:rsid w:val="00DA578A"/>
    <w:rsid w:val="00DA5BD4"/>
    <w:rsid w:val="00DA5DFE"/>
    <w:rsid w:val="00DA628E"/>
    <w:rsid w:val="00DA7129"/>
    <w:rsid w:val="00DA71E9"/>
    <w:rsid w:val="00DA7B00"/>
    <w:rsid w:val="00DB0403"/>
    <w:rsid w:val="00DB187F"/>
    <w:rsid w:val="00DB207C"/>
    <w:rsid w:val="00DB3F47"/>
    <w:rsid w:val="00DB406C"/>
    <w:rsid w:val="00DB40EA"/>
    <w:rsid w:val="00DB42B2"/>
    <w:rsid w:val="00DB4FFF"/>
    <w:rsid w:val="00DB5A86"/>
    <w:rsid w:val="00DB62BD"/>
    <w:rsid w:val="00DB6A85"/>
    <w:rsid w:val="00DB72E2"/>
    <w:rsid w:val="00DB758F"/>
    <w:rsid w:val="00DC0339"/>
    <w:rsid w:val="00DC1653"/>
    <w:rsid w:val="00DC1C2C"/>
    <w:rsid w:val="00DC2366"/>
    <w:rsid w:val="00DC3FDD"/>
    <w:rsid w:val="00DC44C6"/>
    <w:rsid w:val="00DC5435"/>
    <w:rsid w:val="00DD0455"/>
    <w:rsid w:val="00DD0FFF"/>
    <w:rsid w:val="00DD1AFC"/>
    <w:rsid w:val="00DD1DB3"/>
    <w:rsid w:val="00DD1F12"/>
    <w:rsid w:val="00DD1FBE"/>
    <w:rsid w:val="00DD3C9A"/>
    <w:rsid w:val="00DD4CF6"/>
    <w:rsid w:val="00DD58CA"/>
    <w:rsid w:val="00DD6849"/>
    <w:rsid w:val="00DD694A"/>
    <w:rsid w:val="00DD7C5D"/>
    <w:rsid w:val="00DE0385"/>
    <w:rsid w:val="00DE17F2"/>
    <w:rsid w:val="00DE1B73"/>
    <w:rsid w:val="00DE2965"/>
    <w:rsid w:val="00DE314C"/>
    <w:rsid w:val="00DE338D"/>
    <w:rsid w:val="00DE3E60"/>
    <w:rsid w:val="00DE3FD8"/>
    <w:rsid w:val="00DE4038"/>
    <w:rsid w:val="00DE44A3"/>
    <w:rsid w:val="00DE63B4"/>
    <w:rsid w:val="00DE7605"/>
    <w:rsid w:val="00DE7906"/>
    <w:rsid w:val="00DE7B44"/>
    <w:rsid w:val="00DE7E8E"/>
    <w:rsid w:val="00DF002A"/>
    <w:rsid w:val="00DF04F2"/>
    <w:rsid w:val="00DF0BF0"/>
    <w:rsid w:val="00DF0F57"/>
    <w:rsid w:val="00DF113A"/>
    <w:rsid w:val="00DF14C2"/>
    <w:rsid w:val="00DF1707"/>
    <w:rsid w:val="00DF1832"/>
    <w:rsid w:val="00DF214F"/>
    <w:rsid w:val="00DF227E"/>
    <w:rsid w:val="00DF2493"/>
    <w:rsid w:val="00DF28FD"/>
    <w:rsid w:val="00DF3E85"/>
    <w:rsid w:val="00DF468B"/>
    <w:rsid w:val="00DF4870"/>
    <w:rsid w:val="00DF5441"/>
    <w:rsid w:val="00DF663E"/>
    <w:rsid w:val="00DF7D6D"/>
    <w:rsid w:val="00DF7EDB"/>
    <w:rsid w:val="00DF7FAA"/>
    <w:rsid w:val="00E00CFB"/>
    <w:rsid w:val="00E01CE2"/>
    <w:rsid w:val="00E023EF"/>
    <w:rsid w:val="00E02703"/>
    <w:rsid w:val="00E0353B"/>
    <w:rsid w:val="00E03E4D"/>
    <w:rsid w:val="00E05988"/>
    <w:rsid w:val="00E06EBE"/>
    <w:rsid w:val="00E10321"/>
    <w:rsid w:val="00E115E1"/>
    <w:rsid w:val="00E12938"/>
    <w:rsid w:val="00E12EB3"/>
    <w:rsid w:val="00E12F9B"/>
    <w:rsid w:val="00E1305B"/>
    <w:rsid w:val="00E13073"/>
    <w:rsid w:val="00E1330D"/>
    <w:rsid w:val="00E13A0F"/>
    <w:rsid w:val="00E13DDE"/>
    <w:rsid w:val="00E13F12"/>
    <w:rsid w:val="00E14ED2"/>
    <w:rsid w:val="00E16459"/>
    <w:rsid w:val="00E16462"/>
    <w:rsid w:val="00E16F2D"/>
    <w:rsid w:val="00E1725D"/>
    <w:rsid w:val="00E20F1B"/>
    <w:rsid w:val="00E21AEA"/>
    <w:rsid w:val="00E21D50"/>
    <w:rsid w:val="00E24561"/>
    <w:rsid w:val="00E247C2"/>
    <w:rsid w:val="00E24912"/>
    <w:rsid w:val="00E2505C"/>
    <w:rsid w:val="00E269F5"/>
    <w:rsid w:val="00E27AF0"/>
    <w:rsid w:val="00E27E82"/>
    <w:rsid w:val="00E30E68"/>
    <w:rsid w:val="00E30FA2"/>
    <w:rsid w:val="00E3319A"/>
    <w:rsid w:val="00E351BA"/>
    <w:rsid w:val="00E37197"/>
    <w:rsid w:val="00E3734D"/>
    <w:rsid w:val="00E37785"/>
    <w:rsid w:val="00E37A36"/>
    <w:rsid w:val="00E37B94"/>
    <w:rsid w:val="00E401CB"/>
    <w:rsid w:val="00E40EA9"/>
    <w:rsid w:val="00E43397"/>
    <w:rsid w:val="00E4368A"/>
    <w:rsid w:val="00E43D09"/>
    <w:rsid w:val="00E43E01"/>
    <w:rsid w:val="00E44500"/>
    <w:rsid w:val="00E4610B"/>
    <w:rsid w:val="00E469A0"/>
    <w:rsid w:val="00E46A8B"/>
    <w:rsid w:val="00E47541"/>
    <w:rsid w:val="00E475AE"/>
    <w:rsid w:val="00E475F3"/>
    <w:rsid w:val="00E478A9"/>
    <w:rsid w:val="00E479C6"/>
    <w:rsid w:val="00E50307"/>
    <w:rsid w:val="00E52994"/>
    <w:rsid w:val="00E54BB4"/>
    <w:rsid w:val="00E55BCF"/>
    <w:rsid w:val="00E55D72"/>
    <w:rsid w:val="00E55F06"/>
    <w:rsid w:val="00E56959"/>
    <w:rsid w:val="00E576F6"/>
    <w:rsid w:val="00E6225C"/>
    <w:rsid w:val="00E62383"/>
    <w:rsid w:val="00E626E1"/>
    <w:rsid w:val="00E63EFE"/>
    <w:rsid w:val="00E64595"/>
    <w:rsid w:val="00E65189"/>
    <w:rsid w:val="00E6610F"/>
    <w:rsid w:val="00E66322"/>
    <w:rsid w:val="00E71676"/>
    <w:rsid w:val="00E71684"/>
    <w:rsid w:val="00E71ABF"/>
    <w:rsid w:val="00E72067"/>
    <w:rsid w:val="00E7212B"/>
    <w:rsid w:val="00E7220A"/>
    <w:rsid w:val="00E72DA3"/>
    <w:rsid w:val="00E72DE7"/>
    <w:rsid w:val="00E7419C"/>
    <w:rsid w:val="00E74AA9"/>
    <w:rsid w:val="00E74F8E"/>
    <w:rsid w:val="00E75406"/>
    <w:rsid w:val="00E75481"/>
    <w:rsid w:val="00E75E29"/>
    <w:rsid w:val="00E7600A"/>
    <w:rsid w:val="00E76F57"/>
    <w:rsid w:val="00E77032"/>
    <w:rsid w:val="00E7767D"/>
    <w:rsid w:val="00E802EB"/>
    <w:rsid w:val="00E805B2"/>
    <w:rsid w:val="00E81D17"/>
    <w:rsid w:val="00E83462"/>
    <w:rsid w:val="00E83C40"/>
    <w:rsid w:val="00E841B9"/>
    <w:rsid w:val="00E8512B"/>
    <w:rsid w:val="00E85D57"/>
    <w:rsid w:val="00E918C2"/>
    <w:rsid w:val="00E91B15"/>
    <w:rsid w:val="00E9226B"/>
    <w:rsid w:val="00E92AAF"/>
    <w:rsid w:val="00E93408"/>
    <w:rsid w:val="00E93CDC"/>
    <w:rsid w:val="00E95C24"/>
    <w:rsid w:val="00E96F8C"/>
    <w:rsid w:val="00EA1287"/>
    <w:rsid w:val="00EA1D05"/>
    <w:rsid w:val="00EA22A8"/>
    <w:rsid w:val="00EA3390"/>
    <w:rsid w:val="00EA3DFD"/>
    <w:rsid w:val="00EA41C9"/>
    <w:rsid w:val="00EA48DF"/>
    <w:rsid w:val="00EA59BB"/>
    <w:rsid w:val="00EB02DE"/>
    <w:rsid w:val="00EB4473"/>
    <w:rsid w:val="00EB5677"/>
    <w:rsid w:val="00EB5C99"/>
    <w:rsid w:val="00EC03A4"/>
    <w:rsid w:val="00EC18DF"/>
    <w:rsid w:val="00EC295B"/>
    <w:rsid w:val="00EC328D"/>
    <w:rsid w:val="00EC375C"/>
    <w:rsid w:val="00EC445C"/>
    <w:rsid w:val="00EC4AB4"/>
    <w:rsid w:val="00EC6FEF"/>
    <w:rsid w:val="00EC750E"/>
    <w:rsid w:val="00ED0588"/>
    <w:rsid w:val="00ED1BC6"/>
    <w:rsid w:val="00ED1E17"/>
    <w:rsid w:val="00ED3342"/>
    <w:rsid w:val="00ED3673"/>
    <w:rsid w:val="00ED371B"/>
    <w:rsid w:val="00ED3B0C"/>
    <w:rsid w:val="00ED3DEB"/>
    <w:rsid w:val="00ED4885"/>
    <w:rsid w:val="00ED5575"/>
    <w:rsid w:val="00EE19C8"/>
    <w:rsid w:val="00EE20BF"/>
    <w:rsid w:val="00EE2A79"/>
    <w:rsid w:val="00EE3D7F"/>
    <w:rsid w:val="00EE495D"/>
    <w:rsid w:val="00EE5F56"/>
    <w:rsid w:val="00EE6391"/>
    <w:rsid w:val="00EE6935"/>
    <w:rsid w:val="00EF1434"/>
    <w:rsid w:val="00EF1D51"/>
    <w:rsid w:val="00EF1E33"/>
    <w:rsid w:val="00EF3DDB"/>
    <w:rsid w:val="00EF6A36"/>
    <w:rsid w:val="00F010E0"/>
    <w:rsid w:val="00F01529"/>
    <w:rsid w:val="00F017DC"/>
    <w:rsid w:val="00F01D89"/>
    <w:rsid w:val="00F02AA0"/>
    <w:rsid w:val="00F03AF1"/>
    <w:rsid w:val="00F03C8E"/>
    <w:rsid w:val="00F05491"/>
    <w:rsid w:val="00F05F68"/>
    <w:rsid w:val="00F06A6F"/>
    <w:rsid w:val="00F10D80"/>
    <w:rsid w:val="00F114B7"/>
    <w:rsid w:val="00F1226C"/>
    <w:rsid w:val="00F12A23"/>
    <w:rsid w:val="00F1382B"/>
    <w:rsid w:val="00F14252"/>
    <w:rsid w:val="00F14E41"/>
    <w:rsid w:val="00F16242"/>
    <w:rsid w:val="00F1746E"/>
    <w:rsid w:val="00F210A4"/>
    <w:rsid w:val="00F235CA"/>
    <w:rsid w:val="00F2442D"/>
    <w:rsid w:val="00F24AB7"/>
    <w:rsid w:val="00F251AD"/>
    <w:rsid w:val="00F252E6"/>
    <w:rsid w:val="00F277FD"/>
    <w:rsid w:val="00F31479"/>
    <w:rsid w:val="00F31501"/>
    <w:rsid w:val="00F31B2F"/>
    <w:rsid w:val="00F32F9F"/>
    <w:rsid w:val="00F340B8"/>
    <w:rsid w:val="00F34293"/>
    <w:rsid w:val="00F34337"/>
    <w:rsid w:val="00F3436B"/>
    <w:rsid w:val="00F350AE"/>
    <w:rsid w:val="00F350E6"/>
    <w:rsid w:val="00F356E9"/>
    <w:rsid w:val="00F35F52"/>
    <w:rsid w:val="00F361B5"/>
    <w:rsid w:val="00F400F7"/>
    <w:rsid w:val="00F414AE"/>
    <w:rsid w:val="00F41533"/>
    <w:rsid w:val="00F41B4B"/>
    <w:rsid w:val="00F424A8"/>
    <w:rsid w:val="00F426CF"/>
    <w:rsid w:val="00F42A08"/>
    <w:rsid w:val="00F434A0"/>
    <w:rsid w:val="00F43F3B"/>
    <w:rsid w:val="00F44F9D"/>
    <w:rsid w:val="00F44FC5"/>
    <w:rsid w:val="00F4700B"/>
    <w:rsid w:val="00F47B81"/>
    <w:rsid w:val="00F47CB5"/>
    <w:rsid w:val="00F47EC5"/>
    <w:rsid w:val="00F501C9"/>
    <w:rsid w:val="00F51FEF"/>
    <w:rsid w:val="00F53E55"/>
    <w:rsid w:val="00F553AA"/>
    <w:rsid w:val="00F57A66"/>
    <w:rsid w:val="00F60D10"/>
    <w:rsid w:val="00F61135"/>
    <w:rsid w:val="00F615A0"/>
    <w:rsid w:val="00F617E2"/>
    <w:rsid w:val="00F63FFB"/>
    <w:rsid w:val="00F6491F"/>
    <w:rsid w:val="00F658F1"/>
    <w:rsid w:val="00F65C64"/>
    <w:rsid w:val="00F65D54"/>
    <w:rsid w:val="00F66037"/>
    <w:rsid w:val="00F7001F"/>
    <w:rsid w:val="00F7141F"/>
    <w:rsid w:val="00F7244E"/>
    <w:rsid w:val="00F72D37"/>
    <w:rsid w:val="00F73F6F"/>
    <w:rsid w:val="00F7450A"/>
    <w:rsid w:val="00F74BA7"/>
    <w:rsid w:val="00F76430"/>
    <w:rsid w:val="00F76BF9"/>
    <w:rsid w:val="00F77F60"/>
    <w:rsid w:val="00F810B8"/>
    <w:rsid w:val="00F82DD9"/>
    <w:rsid w:val="00F83A01"/>
    <w:rsid w:val="00F83E23"/>
    <w:rsid w:val="00F84E23"/>
    <w:rsid w:val="00F8612F"/>
    <w:rsid w:val="00F8614D"/>
    <w:rsid w:val="00F86D60"/>
    <w:rsid w:val="00F87212"/>
    <w:rsid w:val="00F8741C"/>
    <w:rsid w:val="00F909E8"/>
    <w:rsid w:val="00F91B05"/>
    <w:rsid w:val="00F91CB9"/>
    <w:rsid w:val="00F9208A"/>
    <w:rsid w:val="00F935A5"/>
    <w:rsid w:val="00F9371A"/>
    <w:rsid w:val="00F937F8"/>
    <w:rsid w:val="00F94C31"/>
    <w:rsid w:val="00F95A8F"/>
    <w:rsid w:val="00F95E77"/>
    <w:rsid w:val="00F96930"/>
    <w:rsid w:val="00FA004C"/>
    <w:rsid w:val="00FA2C0A"/>
    <w:rsid w:val="00FA2E07"/>
    <w:rsid w:val="00FA355F"/>
    <w:rsid w:val="00FA498F"/>
    <w:rsid w:val="00FA505F"/>
    <w:rsid w:val="00FA5807"/>
    <w:rsid w:val="00FB06E6"/>
    <w:rsid w:val="00FB11F9"/>
    <w:rsid w:val="00FB1A55"/>
    <w:rsid w:val="00FB2316"/>
    <w:rsid w:val="00FB2C85"/>
    <w:rsid w:val="00FB416F"/>
    <w:rsid w:val="00FB4782"/>
    <w:rsid w:val="00FB4E7E"/>
    <w:rsid w:val="00FB54F1"/>
    <w:rsid w:val="00FB640C"/>
    <w:rsid w:val="00FB68AC"/>
    <w:rsid w:val="00FB6CBA"/>
    <w:rsid w:val="00FB70F5"/>
    <w:rsid w:val="00FB749B"/>
    <w:rsid w:val="00FC0B1E"/>
    <w:rsid w:val="00FC1C04"/>
    <w:rsid w:val="00FC1F3D"/>
    <w:rsid w:val="00FC2933"/>
    <w:rsid w:val="00FC4BF3"/>
    <w:rsid w:val="00FC4FDD"/>
    <w:rsid w:val="00FC5903"/>
    <w:rsid w:val="00FC5FC4"/>
    <w:rsid w:val="00FC6041"/>
    <w:rsid w:val="00FC75A1"/>
    <w:rsid w:val="00FC7B2F"/>
    <w:rsid w:val="00FD15D3"/>
    <w:rsid w:val="00FD15F0"/>
    <w:rsid w:val="00FD2336"/>
    <w:rsid w:val="00FD2B6E"/>
    <w:rsid w:val="00FD2BAF"/>
    <w:rsid w:val="00FD316A"/>
    <w:rsid w:val="00FD32A8"/>
    <w:rsid w:val="00FD48DD"/>
    <w:rsid w:val="00FD5D52"/>
    <w:rsid w:val="00FD68D1"/>
    <w:rsid w:val="00FE1138"/>
    <w:rsid w:val="00FE4840"/>
    <w:rsid w:val="00FE4DE7"/>
    <w:rsid w:val="00FE5188"/>
    <w:rsid w:val="00FE5E1B"/>
    <w:rsid w:val="00FE5EB0"/>
    <w:rsid w:val="00FE6E9F"/>
    <w:rsid w:val="00FE76F6"/>
    <w:rsid w:val="00FF1975"/>
    <w:rsid w:val="00FF1E72"/>
    <w:rsid w:val="00FF2313"/>
    <w:rsid w:val="00FF3846"/>
    <w:rsid w:val="00FF4A69"/>
    <w:rsid w:val="00FF5BDA"/>
    <w:rsid w:val="00FF5CF6"/>
    <w:rsid w:val="00FF7B3E"/>
    <w:rsid w:val="3465326C"/>
    <w:rsid w:val="36045195"/>
    <w:rsid w:val="71B8D5A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5B6D2C25"/>
  <w15:chartTrackingRefBased/>
  <w15:docId w15:val="{4FC09706-F378-437A-B755-1400480AF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Theme="minorHAnsi" w:hAnsi="Verdana" w:cstheme="minorBidi"/>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8" w:qFormat="1"/>
    <w:lsdException w:name="heading 2" w:semiHidden="1" w:uiPriority="9" w:unhideWhenUsed="1" w:qFormat="1"/>
    <w:lsdException w:name="heading 3" w:uiPriority="9"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unhideWhenUsed="1" w:qFormat="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D4BE2"/>
    <w:rPr>
      <w:rFonts w:ascii="Times New Roman" w:hAnsi="Times New Roman"/>
      <w:sz w:val="24"/>
    </w:rPr>
  </w:style>
  <w:style w:type="paragraph" w:styleId="Heading1">
    <w:name w:val="heading 1"/>
    <w:next w:val="Heading2"/>
    <w:link w:val="Heading1Char"/>
    <w:uiPriority w:val="8"/>
    <w:qFormat/>
    <w:rsid w:val="001D4BE2"/>
    <w:pPr>
      <w:keepNext/>
      <w:keepLines/>
      <w:pageBreakBefore/>
      <w:numPr>
        <w:numId w:val="6"/>
      </w:numPr>
      <w:spacing w:before="240" w:after="240"/>
      <w:outlineLvl w:val="0"/>
    </w:pPr>
    <w:rPr>
      <w:rFonts w:ascii="Arial" w:eastAsiaTheme="majorEastAsia" w:hAnsi="Arial" w:cstheme="majorBidi"/>
      <w:b/>
      <w:sz w:val="36"/>
      <w:szCs w:val="32"/>
    </w:rPr>
  </w:style>
  <w:style w:type="paragraph" w:styleId="Heading2">
    <w:name w:val="heading 2"/>
    <w:next w:val="NumberedNormal"/>
    <w:link w:val="Heading2Char"/>
    <w:uiPriority w:val="9"/>
    <w:qFormat/>
    <w:rsid w:val="001D4BE2"/>
    <w:pPr>
      <w:keepNext/>
      <w:numPr>
        <w:ilvl w:val="1"/>
        <w:numId w:val="6"/>
      </w:numPr>
      <w:spacing w:before="240" w:after="240"/>
      <w:outlineLvl w:val="1"/>
    </w:pPr>
    <w:rPr>
      <w:rFonts w:ascii="Arial" w:eastAsiaTheme="majorEastAsia" w:hAnsi="Arial" w:cstheme="majorBidi"/>
      <w:b/>
      <w:sz w:val="28"/>
      <w:szCs w:val="26"/>
    </w:rPr>
  </w:style>
  <w:style w:type="paragraph" w:styleId="Heading3">
    <w:name w:val="heading 3"/>
    <w:next w:val="NumberedNormal"/>
    <w:link w:val="Heading3Char"/>
    <w:uiPriority w:val="9"/>
    <w:qFormat/>
    <w:rsid w:val="001D4BE2"/>
    <w:pPr>
      <w:keepNext/>
      <w:keepLines/>
      <w:numPr>
        <w:ilvl w:val="5"/>
        <w:numId w:val="6"/>
      </w:numPr>
      <w:spacing w:before="120" w:after="120"/>
      <w:outlineLvl w:val="2"/>
    </w:pPr>
    <w:rPr>
      <w:rFonts w:ascii="Arial" w:eastAsiaTheme="majorEastAsia" w:hAnsi="Arial" w:cstheme="majorBidi"/>
      <w:b/>
      <w:sz w:val="24"/>
      <w:szCs w:val="24"/>
    </w:rPr>
  </w:style>
  <w:style w:type="paragraph" w:styleId="Heading4">
    <w:name w:val="heading 4"/>
    <w:basedOn w:val="Normal"/>
    <w:next w:val="Normal"/>
    <w:link w:val="Heading4Char"/>
    <w:uiPriority w:val="9"/>
    <w:unhideWhenUsed/>
    <w:rsid w:val="00B545A3"/>
    <w:pPr>
      <w:keepNext/>
      <w:keepLines/>
      <w:spacing w:before="40" w:after="120"/>
      <w:outlineLvl w:val="3"/>
    </w:pPr>
    <w:rPr>
      <w:rFonts w:eastAsiaTheme="majorEastAsia" w:cstheme="majorBidi"/>
      <w:iCs/>
      <w:u w:val="single"/>
    </w:rPr>
  </w:style>
  <w:style w:type="paragraph" w:styleId="Heading5">
    <w:name w:val="heading 5"/>
    <w:basedOn w:val="Normal"/>
    <w:next w:val="Normal"/>
    <w:link w:val="Heading5Char"/>
    <w:uiPriority w:val="9"/>
    <w:unhideWhenUsed/>
    <w:rsid w:val="00B545A3"/>
    <w:pPr>
      <w:keepNext/>
      <w:keepLines/>
      <w:spacing w:before="40" w:after="120"/>
      <w:outlineLvl w:val="4"/>
    </w:pPr>
    <w:rPr>
      <w:rFonts w:eastAsiaTheme="majorEastAsia" w:cstheme="majorBidi"/>
      <w:i/>
    </w:rPr>
  </w:style>
  <w:style w:type="paragraph" w:styleId="Heading6">
    <w:name w:val="heading 6"/>
    <w:basedOn w:val="Normal"/>
    <w:next w:val="Normal"/>
    <w:link w:val="Heading6Char"/>
    <w:uiPriority w:val="9"/>
    <w:semiHidden/>
    <w:qFormat/>
    <w:rsid w:val="00B545A3"/>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qFormat/>
    <w:rsid w:val="00B545A3"/>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qFormat/>
    <w:rsid w:val="00B545A3"/>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rsid w:val="00B545A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1C284D"/>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B545A3"/>
    <w:rPr>
      <w:rFonts w:ascii="Arial" w:eastAsiaTheme="majorEastAsia" w:hAnsi="Arial" w:cstheme="majorBidi"/>
      <w:b/>
      <w:sz w:val="28"/>
      <w:szCs w:val="26"/>
    </w:rPr>
  </w:style>
  <w:style w:type="paragraph" w:styleId="Title">
    <w:name w:val="Title"/>
    <w:aliases w:val="Paragraph text"/>
    <w:basedOn w:val="Normal"/>
    <w:link w:val="TitleChar"/>
    <w:uiPriority w:val="10"/>
    <w:qFormat/>
    <w:rsid w:val="00B545A3"/>
    <w:pPr>
      <w:spacing w:after="0" w:line="480" w:lineRule="auto"/>
      <w:contextualSpacing/>
    </w:pPr>
    <w:rPr>
      <w:rFonts w:ascii="Arial" w:eastAsiaTheme="majorEastAsia" w:hAnsi="Arial" w:cstheme="majorBidi"/>
      <w:b/>
      <w:spacing w:val="-10"/>
      <w:kern w:val="28"/>
      <w:sz w:val="36"/>
      <w:szCs w:val="56"/>
    </w:rPr>
  </w:style>
  <w:style w:type="character" w:customStyle="1" w:styleId="TitleChar">
    <w:name w:val="Title Char"/>
    <w:aliases w:val="Paragraph text Char"/>
    <w:basedOn w:val="DefaultParagraphFont"/>
    <w:link w:val="Title"/>
    <w:uiPriority w:val="10"/>
    <w:rsid w:val="00B545A3"/>
    <w:rPr>
      <w:rFonts w:ascii="Arial" w:eastAsiaTheme="majorEastAsia" w:hAnsi="Arial" w:cstheme="majorBidi"/>
      <w:b/>
      <w:spacing w:val="-10"/>
      <w:kern w:val="28"/>
      <w:sz w:val="36"/>
      <w:szCs w:val="56"/>
    </w:rPr>
  </w:style>
  <w:style w:type="character" w:customStyle="1" w:styleId="Heading3Char">
    <w:name w:val="Heading 3 Char"/>
    <w:basedOn w:val="DefaultParagraphFont"/>
    <w:link w:val="Heading3"/>
    <w:uiPriority w:val="9"/>
    <w:rsid w:val="00B545A3"/>
    <w:rPr>
      <w:rFonts w:ascii="Arial" w:eastAsiaTheme="majorEastAsia" w:hAnsi="Arial" w:cstheme="majorBidi"/>
      <w:b/>
      <w:sz w:val="24"/>
      <w:szCs w:val="24"/>
    </w:rPr>
  </w:style>
  <w:style w:type="paragraph" w:styleId="Subtitle">
    <w:name w:val="Subtitle"/>
    <w:basedOn w:val="Normal"/>
    <w:next w:val="Normal"/>
    <w:link w:val="SubtitleChar"/>
    <w:uiPriority w:val="11"/>
    <w:rsid w:val="00B545A3"/>
    <w:pPr>
      <w:numPr>
        <w:ilvl w:val="1"/>
      </w:numPr>
    </w:pPr>
    <w:rPr>
      <w:rFonts w:eastAsiaTheme="minorEastAsia"/>
      <w:b/>
      <w:spacing w:val="15"/>
    </w:rPr>
  </w:style>
  <w:style w:type="character" w:customStyle="1" w:styleId="SubtitleChar">
    <w:name w:val="Subtitle Char"/>
    <w:basedOn w:val="DefaultParagraphFont"/>
    <w:link w:val="Subtitle"/>
    <w:uiPriority w:val="11"/>
    <w:rsid w:val="00B545A3"/>
    <w:rPr>
      <w:rFonts w:ascii="Times New Roman" w:eastAsiaTheme="minorEastAsia" w:hAnsi="Times New Roman"/>
      <w:b/>
      <w:spacing w:val="15"/>
      <w:sz w:val="24"/>
    </w:rPr>
  </w:style>
  <w:style w:type="character" w:styleId="SubtleEmphasis">
    <w:name w:val="Subtle Emphasis"/>
    <w:basedOn w:val="DefaultParagraphFont"/>
    <w:uiPriority w:val="19"/>
    <w:semiHidden/>
    <w:rsid w:val="00B545A3"/>
    <w:rPr>
      <w:i/>
      <w:iCs/>
      <w:color w:val="404040" w:themeColor="text1" w:themeTint="BF"/>
    </w:rPr>
  </w:style>
  <w:style w:type="paragraph" w:styleId="NoSpacing">
    <w:name w:val="No Spacing"/>
    <w:basedOn w:val="Normal"/>
    <w:uiPriority w:val="1"/>
    <w:semiHidden/>
    <w:qFormat/>
    <w:rsid w:val="00B545A3"/>
    <w:pPr>
      <w:spacing w:after="0"/>
    </w:pPr>
  </w:style>
  <w:style w:type="character" w:styleId="Emphasis">
    <w:name w:val="Emphasis"/>
    <w:basedOn w:val="DefaultParagraphFont"/>
    <w:uiPriority w:val="20"/>
    <w:rsid w:val="00B545A3"/>
    <w:rPr>
      <w:i/>
      <w:iCs/>
    </w:rPr>
  </w:style>
  <w:style w:type="character" w:customStyle="1" w:styleId="Heading4Char">
    <w:name w:val="Heading 4 Char"/>
    <w:basedOn w:val="DefaultParagraphFont"/>
    <w:link w:val="Heading4"/>
    <w:uiPriority w:val="9"/>
    <w:rsid w:val="00B545A3"/>
    <w:rPr>
      <w:rFonts w:ascii="Times New Roman" w:eastAsiaTheme="majorEastAsia" w:hAnsi="Times New Roman" w:cstheme="majorBidi"/>
      <w:iCs/>
      <w:sz w:val="24"/>
      <w:u w:val="single"/>
    </w:rPr>
  </w:style>
  <w:style w:type="character" w:customStyle="1" w:styleId="Heading5Char">
    <w:name w:val="Heading 5 Char"/>
    <w:basedOn w:val="DefaultParagraphFont"/>
    <w:link w:val="Heading5"/>
    <w:uiPriority w:val="9"/>
    <w:rsid w:val="00B545A3"/>
    <w:rPr>
      <w:rFonts w:ascii="Times New Roman" w:eastAsiaTheme="majorEastAsia" w:hAnsi="Times New Roman" w:cstheme="majorBidi"/>
      <w:i/>
      <w:sz w:val="24"/>
    </w:rPr>
  </w:style>
  <w:style w:type="paragraph" w:styleId="IntenseQuote">
    <w:name w:val="Intense Quote"/>
    <w:basedOn w:val="Normal"/>
    <w:next w:val="Normal"/>
    <w:link w:val="IntenseQuoteChar"/>
    <w:uiPriority w:val="30"/>
    <w:semiHidden/>
    <w:qFormat/>
    <w:rsid w:val="00B545A3"/>
    <w:pPr>
      <w:spacing w:before="360" w:after="360"/>
      <w:ind w:left="864" w:right="864"/>
    </w:pPr>
    <w:rPr>
      <w:b/>
      <w:iCs/>
    </w:rPr>
  </w:style>
  <w:style w:type="character" w:customStyle="1" w:styleId="IntenseQuoteChar">
    <w:name w:val="Intense Quote Char"/>
    <w:basedOn w:val="DefaultParagraphFont"/>
    <w:link w:val="IntenseQuote"/>
    <w:uiPriority w:val="30"/>
    <w:semiHidden/>
    <w:rsid w:val="00B545A3"/>
    <w:rPr>
      <w:rFonts w:ascii="Times New Roman" w:hAnsi="Times New Roman"/>
      <w:b/>
      <w:iCs/>
      <w:sz w:val="24"/>
    </w:rPr>
  </w:style>
  <w:style w:type="character" w:styleId="IntenseEmphasis">
    <w:name w:val="Intense Emphasis"/>
    <w:basedOn w:val="DefaultParagraphFont"/>
    <w:uiPriority w:val="21"/>
    <w:semiHidden/>
    <w:rsid w:val="00B545A3"/>
    <w:rPr>
      <w:i/>
      <w:iCs/>
      <w:color w:val="auto"/>
    </w:rPr>
  </w:style>
  <w:style w:type="paragraph" w:styleId="Quote">
    <w:name w:val="Quote"/>
    <w:basedOn w:val="Normal"/>
    <w:next w:val="Normal"/>
    <w:link w:val="QuoteChar"/>
    <w:uiPriority w:val="29"/>
    <w:qFormat/>
    <w:rsid w:val="00B545A3"/>
    <w:pPr>
      <w:spacing w:before="200"/>
      <w:ind w:left="862" w:right="862"/>
    </w:pPr>
    <w:rPr>
      <w:iCs/>
    </w:rPr>
  </w:style>
  <w:style w:type="character" w:customStyle="1" w:styleId="QuoteChar">
    <w:name w:val="Quote Char"/>
    <w:basedOn w:val="DefaultParagraphFont"/>
    <w:link w:val="Quote"/>
    <w:uiPriority w:val="29"/>
    <w:rsid w:val="00B545A3"/>
    <w:rPr>
      <w:rFonts w:ascii="Times New Roman" w:hAnsi="Times New Roman"/>
      <w:iCs/>
      <w:sz w:val="24"/>
    </w:rPr>
  </w:style>
  <w:style w:type="character" w:styleId="IntenseReference">
    <w:name w:val="Intense Reference"/>
    <w:basedOn w:val="DefaultParagraphFont"/>
    <w:uiPriority w:val="32"/>
    <w:semiHidden/>
    <w:rsid w:val="00B545A3"/>
    <w:rPr>
      <w:rFonts w:ascii="Verdana" w:hAnsi="Verdana"/>
      <w:b/>
      <w:bCs/>
      <w:smallCaps/>
      <w:color w:val="auto"/>
      <w:spacing w:val="5"/>
    </w:rPr>
  </w:style>
  <w:style w:type="character" w:styleId="BookTitle">
    <w:name w:val="Book Title"/>
    <w:basedOn w:val="DefaultParagraphFont"/>
    <w:uiPriority w:val="33"/>
    <w:semiHidden/>
    <w:qFormat/>
    <w:rsid w:val="00B545A3"/>
    <w:rPr>
      <w:b/>
      <w:bCs/>
      <w:i/>
      <w:iCs/>
      <w:spacing w:val="5"/>
    </w:rPr>
  </w:style>
  <w:style w:type="table" w:styleId="TableGrid">
    <w:name w:val="Table Grid"/>
    <w:uiPriority w:val="59"/>
    <w:rsid w:val="00B545A3"/>
    <w:pPr>
      <w:spacing w:after="0" w:line="240" w:lineRule="auto"/>
    </w:pPr>
    <w:rPr>
      <w:rFonts w:ascii="Times New Roman" w:hAnsi="Times New Roman"/>
      <w:sz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auto"/>
      <w:vAlign w:val="center"/>
    </w:tcPr>
    <w:tblStylePr w:type="firstRow">
      <w:rPr>
        <w:rFonts w:ascii="Times New Roman" w:hAnsi="Times New Roman"/>
        <w:b w:val="0"/>
        <w:color w:val="auto"/>
        <w:sz w:val="24"/>
      </w:rPr>
    </w:tblStylePr>
  </w:style>
  <w:style w:type="paragraph" w:styleId="Header">
    <w:name w:val="header"/>
    <w:basedOn w:val="Normal"/>
    <w:link w:val="HeaderChar"/>
    <w:unhideWhenUsed/>
    <w:rsid w:val="00B545A3"/>
    <w:pPr>
      <w:pBdr>
        <w:bottom w:val="single" w:sz="4" w:space="1" w:color="F68220"/>
      </w:pBdr>
      <w:tabs>
        <w:tab w:val="center" w:pos="4513"/>
        <w:tab w:val="right" w:pos="9026"/>
      </w:tabs>
      <w:spacing w:after="0" w:line="240" w:lineRule="auto"/>
    </w:pPr>
    <w:rPr>
      <w:color w:val="54616C"/>
    </w:rPr>
  </w:style>
  <w:style w:type="character" w:customStyle="1" w:styleId="HeaderChar">
    <w:name w:val="Header Char"/>
    <w:basedOn w:val="DefaultParagraphFont"/>
    <w:link w:val="Header"/>
    <w:uiPriority w:val="99"/>
    <w:rsid w:val="00B545A3"/>
    <w:rPr>
      <w:rFonts w:ascii="Times New Roman" w:hAnsi="Times New Roman"/>
      <w:color w:val="54616C"/>
      <w:sz w:val="24"/>
    </w:rPr>
  </w:style>
  <w:style w:type="paragraph" w:styleId="Footer">
    <w:name w:val="footer"/>
    <w:basedOn w:val="Normal"/>
    <w:link w:val="FooterChar"/>
    <w:uiPriority w:val="99"/>
    <w:unhideWhenUsed/>
    <w:rsid w:val="00B545A3"/>
    <w:pPr>
      <w:tabs>
        <w:tab w:val="center" w:pos="4513"/>
        <w:tab w:val="right" w:pos="9026"/>
      </w:tabs>
      <w:spacing w:after="0" w:line="240" w:lineRule="auto"/>
    </w:pPr>
    <w:rPr>
      <w:color w:val="54616C"/>
      <w:sz w:val="16"/>
    </w:rPr>
  </w:style>
  <w:style w:type="character" w:customStyle="1" w:styleId="FooterChar">
    <w:name w:val="Footer Char"/>
    <w:basedOn w:val="DefaultParagraphFont"/>
    <w:link w:val="Footer"/>
    <w:uiPriority w:val="99"/>
    <w:rsid w:val="00B545A3"/>
    <w:rPr>
      <w:rFonts w:ascii="Times New Roman" w:hAnsi="Times New Roman"/>
      <w:color w:val="54616C"/>
      <w:sz w:val="16"/>
    </w:rPr>
  </w:style>
  <w:style w:type="table" w:styleId="TableGridLight">
    <w:name w:val="Grid Table Light"/>
    <w:basedOn w:val="TableNormal"/>
    <w:uiPriority w:val="40"/>
    <w:rsid w:val="00B545A3"/>
    <w:pPr>
      <w:spacing w:after="0" w:line="240" w:lineRule="auto"/>
    </w:pPr>
    <w:rPr>
      <w:rFonts w:ascii="Times New Roman" w:hAnsi="Times New Roman"/>
      <w:sz w:val="24"/>
    </w:rPr>
    <w:tblPr>
      <w:tblInd w:w="567" w:type="dxa"/>
      <w:tblCellMar>
        <w:top w:w="28" w:type="dxa"/>
        <w:left w:w="28" w:type="dxa"/>
        <w:bottom w:w="28" w:type="dxa"/>
        <w:right w:w="28" w:type="dxa"/>
      </w:tblCellMar>
    </w:tblPr>
  </w:style>
  <w:style w:type="character" w:styleId="PlaceholderText">
    <w:name w:val="Placeholder Text"/>
    <w:basedOn w:val="DefaultParagraphFont"/>
    <w:uiPriority w:val="99"/>
    <w:semiHidden/>
    <w:rsid w:val="00B545A3"/>
    <w:rPr>
      <w:color w:val="808080"/>
    </w:rPr>
  </w:style>
  <w:style w:type="character" w:styleId="Hyperlink">
    <w:name w:val="Hyperlink"/>
    <w:basedOn w:val="DefaultParagraphFont"/>
    <w:uiPriority w:val="99"/>
    <w:unhideWhenUsed/>
    <w:rsid w:val="00B545A3"/>
    <w:rPr>
      <w:color w:val="191C9D"/>
      <w:u w:val="single"/>
    </w:rPr>
  </w:style>
  <w:style w:type="paragraph" w:styleId="TOCHeading">
    <w:name w:val="TOC Heading"/>
    <w:next w:val="Normal"/>
    <w:uiPriority w:val="39"/>
    <w:unhideWhenUsed/>
    <w:rsid w:val="00B545A3"/>
    <w:pPr>
      <w:spacing w:before="40"/>
      <w:outlineLvl w:val="0"/>
    </w:pPr>
    <w:rPr>
      <w:rFonts w:ascii="Arial" w:eastAsiaTheme="majorEastAsia" w:hAnsi="Arial" w:cstheme="majorBidi"/>
      <w:b/>
      <w:sz w:val="36"/>
      <w:szCs w:val="32"/>
    </w:rPr>
  </w:style>
  <w:style w:type="paragraph" w:styleId="TOC1">
    <w:name w:val="toc 1"/>
    <w:basedOn w:val="Normal"/>
    <w:next w:val="Normal"/>
    <w:autoRedefine/>
    <w:uiPriority w:val="39"/>
    <w:unhideWhenUsed/>
    <w:rsid w:val="00B545A3"/>
    <w:pPr>
      <w:tabs>
        <w:tab w:val="right" w:pos="9015"/>
      </w:tabs>
      <w:spacing w:before="40" w:after="40"/>
      <w:ind w:left="680" w:right="567" w:hanging="680"/>
    </w:pPr>
    <w:rPr>
      <w:b/>
      <w:noProof/>
    </w:rPr>
  </w:style>
  <w:style w:type="paragraph" w:customStyle="1" w:styleId="Heading3nonumbering">
    <w:name w:val="Heading 3 (no numbering)"/>
    <w:next w:val="NumberedNormal"/>
    <w:uiPriority w:val="9"/>
    <w:qFormat/>
    <w:rsid w:val="00B545A3"/>
    <w:pPr>
      <w:outlineLvl w:val="2"/>
    </w:pPr>
    <w:rPr>
      <w:rFonts w:ascii="Arial" w:eastAsiaTheme="majorEastAsia" w:hAnsi="Arial" w:cstheme="majorBidi"/>
      <w:b/>
      <w:sz w:val="24"/>
      <w:szCs w:val="26"/>
    </w:rPr>
  </w:style>
  <w:style w:type="paragraph" w:styleId="Caption">
    <w:name w:val="caption"/>
    <w:basedOn w:val="Normal"/>
    <w:next w:val="Normal"/>
    <w:uiPriority w:val="35"/>
    <w:qFormat/>
    <w:rsid w:val="00B545A3"/>
    <w:pPr>
      <w:keepNext/>
      <w:spacing w:after="200" w:line="240" w:lineRule="auto"/>
    </w:pPr>
    <w:rPr>
      <w:b/>
      <w:iCs/>
      <w:szCs w:val="18"/>
    </w:rPr>
  </w:style>
  <w:style w:type="paragraph" w:styleId="TOC2">
    <w:name w:val="toc 2"/>
    <w:basedOn w:val="Normal"/>
    <w:next w:val="Normal"/>
    <w:autoRedefine/>
    <w:uiPriority w:val="39"/>
    <w:unhideWhenUsed/>
    <w:rsid w:val="00E12EB3"/>
    <w:pPr>
      <w:tabs>
        <w:tab w:val="right" w:pos="9016"/>
      </w:tabs>
      <w:spacing w:after="40"/>
      <w:ind w:left="255" w:right="567" w:hanging="57"/>
    </w:pPr>
  </w:style>
  <w:style w:type="paragraph" w:styleId="TOC3">
    <w:name w:val="toc 3"/>
    <w:basedOn w:val="Normal"/>
    <w:next w:val="Normal"/>
    <w:autoRedefine/>
    <w:uiPriority w:val="39"/>
    <w:unhideWhenUsed/>
    <w:rsid w:val="00B545A3"/>
    <w:pPr>
      <w:spacing w:after="40"/>
      <w:ind w:left="460" w:right="567" w:hanging="57"/>
    </w:pPr>
  </w:style>
  <w:style w:type="paragraph" w:styleId="ListParagraph">
    <w:name w:val="List Paragraph"/>
    <w:basedOn w:val="Normal"/>
    <w:link w:val="ListParagraphChar"/>
    <w:uiPriority w:val="34"/>
    <w:qFormat/>
    <w:rsid w:val="00B545A3"/>
    <w:pPr>
      <w:spacing w:after="120"/>
    </w:pPr>
  </w:style>
  <w:style w:type="paragraph" w:customStyle="1" w:styleId="AppendixHeading">
    <w:name w:val="Appendix Heading"/>
    <w:basedOn w:val="Heading3nonumbering"/>
    <w:next w:val="Normal"/>
    <w:uiPriority w:val="10"/>
    <w:qFormat/>
    <w:rsid w:val="00B545A3"/>
    <w:pPr>
      <w:numPr>
        <w:numId w:val="3"/>
      </w:numPr>
      <w:jc w:val="center"/>
    </w:pPr>
    <w:rPr>
      <w:sz w:val="36"/>
    </w:rPr>
  </w:style>
  <w:style w:type="paragraph" w:styleId="FootnoteText">
    <w:name w:val="footnote text"/>
    <w:basedOn w:val="Normal"/>
    <w:link w:val="FootnoteTextChar"/>
    <w:uiPriority w:val="99"/>
    <w:rsid w:val="00B545A3"/>
    <w:pPr>
      <w:spacing w:after="0" w:line="240" w:lineRule="auto"/>
    </w:pPr>
    <w:rPr>
      <w:sz w:val="16"/>
    </w:rPr>
  </w:style>
  <w:style w:type="character" w:customStyle="1" w:styleId="FootnoteTextChar">
    <w:name w:val="Footnote Text Char"/>
    <w:basedOn w:val="DefaultParagraphFont"/>
    <w:link w:val="FootnoteText"/>
    <w:uiPriority w:val="99"/>
    <w:rsid w:val="00B545A3"/>
    <w:rPr>
      <w:rFonts w:ascii="Times New Roman" w:hAnsi="Times New Roman"/>
      <w:sz w:val="16"/>
    </w:rPr>
  </w:style>
  <w:style w:type="character" w:styleId="FootnoteReference">
    <w:name w:val="footnote reference"/>
    <w:basedOn w:val="DefaultParagraphFont"/>
    <w:uiPriority w:val="99"/>
    <w:semiHidden/>
    <w:unhideWhenUsed/>
    <w:rsid w:val="00B545A3"/>
    <w:rPr>
      <w:vertAlign w:val="superscript"/>
    </w:rPr>
  </w:style>
  <w:style w:type="paragraph" w:customStyle="1" w:styleId="NumberedNormal">
    <w:name w:val="Numbered Normal"/>
    <w:basedOn w:val="Normal"/>
    <w:qFormat/>
    <w:rsid w:val="001D4BE2"/>
    <w:pPr>
      <w:numPr>
        <w:ilvl w:val="2"/>
        <w:numId w:val="6"/>
      </w:numPr>
    </w:pPr>
  </w:style>
  <w:style w:type="character" w:customStyle="1" w:styleId="Heading6Char">
    <w:name w:val="Heading 6 Char"/>
    <w:basedOn w:val="DefaultParagraphFont"/>
    <w:link w:val="Heading6"/>
    <w:uiPriority w:val="9"/>
    <w:semiHidden/>
    <w:rsid w:val="00B545A3"/>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B545A3"/>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B545A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545A3"/>
    <w:rPr>
      <w:rFonts w:asciiTheme="majorHAnsi" w:eastAsiaTheme="majorEastAsia" w:hAnsiTheme="majorHAnsi" w:cstheme="majorBidi"/>
      <w:i/>
      <w:iCs/>
      <w:color w:val="272727" w:themeColor="text1" w:themeTint="D8"/>
      <w:sz w:val="21"/>
      <w:szCs w:val="21"/>
    </w:rPr>
  </w:style>
  <w:style w:type="paragraph" w:styleId="TOC4">
    <w:name w:val="toc 4"/>
    <w:basedOn w:val="Normal"/>
    <w:next w:val="Normal"/>
    <w:autoRedefine/>
    <w:uiPriority w:val="39"/>
    <w:semiHidden/>
    <w:unhideWhenUsed/>
    <w:rsid w:val="00B545A3"/>
    <w:pPr>
      <w:spacing w:after="100"/>
      <w:ind w:left="600"/>
    </w:pPr>
  </w:style>
  <w:style w:type="numbering" w:customStyle="1" w:styleId="AppendixNumbering">
    <w:name w:val="AppendixNumbering"/>
    <w:basedOn w:val="NoList"/>
    <w:uiPriority w:val="99"/>
    <w:rsid w:val="00B545A3"/>
    <w:pPr>
      <w:numPr>
        <w:numId w:val="3"/>
      </w:numPr>
    </w:pPr>
  </w:style>
  <w:style w:type="table" w:customStyle="1" w:styleId="OfgemHighlight">
    <w:name w:val="OfgemHighlight"/>
    <w:basedOn w:val="TableNormal"/>
    <w:uiPriority w:val="99"/>
    <w:rsid w:val="00B545A3"/>
    <w:pPr>
      <w:spacing w:line="240" w:lineRule="auto"/>
    </w:pPr>
    <w:tblPr>
      <w:tblCellMar>
        <w:top w:w="85" w:type="dxa"/>
        <w:left w:w="0" w:type="dxa"/>
        <w:right w:w="0" w:type="dxa"/>
      </w:tblCellMar>
    </w:tblPr>
    <w:tcPr>
      <w:shd w:val="clear" w:color="auto" w:fill="EFF0F2"/>
    </w:tcPr>
  </w:style>
  <w:style w:type="numbering" w:styleId="1ai">
    <w:name w:val="Outline List 1"/>
    <w:basedOn w:val="NoList"/>
    <w:uiPriority w:val="99"/>
    <w:semiHidden/>
    <w:unhideWhenUsed/>
    <w:rsid w:val="00B545A3"/>
    <w:pPr>
      <w:numPr>
        <w:numId w:val="2"/>
      </w:numPr>
    </w:pPr>
  </w:style>
  <w:style w:type="numbering" w:customStyle="1" w:styleId="Bullets">
    <w:name w:val="Bullets"/>
    <w:basedOn w:val="NoList"/>
    <w:uiPriority w:val="99"/>
    <w:rsid w:val="00B545A3"/>
    <w:pPr>
      <w:numPr>
        <w:numId w:val="4"/>
      </w:numPr>
    </w:pPr>
  </w:style>
  <w:style w:type="character" w:customStyle="1" w:styleId="GreenHighlight">
    <w:name w:val="Green Highlight"/>
    <w:basedOn w:val="DefaultParagraphFont"/>
    <w:uiPriority w:val="24"/>
    <w:qFormat/>
    <w:rsid w:val="00B545A3"/>
    <w:rPr>
      <w:bdr w:val="none" w:sz="0" w:space="0" w:color="auto"/>
      <w:shd w:val="clear" w:color="auto" w:fill="00FF00"/>
    </w:rPr>
  </w:style>
  <w:style w:type="character" w:customStyle="1" w:styleId="YellowHighlight">
    <w:name w:val="Yellow Highlight"/>
    <w:basedOn w:val="DefaultParagraphFont"/>
    <w:uiPriority w:val="23"/>
    <w:qFormat/>
    <w:rsid w:val="00B545A3"/>
    <w:rPr>
      <w:bdr w:val="none" w:sz="0" w:space="0" w:color="auto"/>
      <w:shd w:val="clear" w:color="auto" w:fill="FFFF00"/>
    </w:rPr>
  </w:style>
  <w:style w:type="character" w:customStyle="1" w:styleId="Subscript">
    <w:name w:val="Subscript"/>
    <w:basedOn w:val="DefaultParagraphFont"/>
    <w:uiPriority w:val="25"/>
    <w:qFormat/>
    <w:rsid w:val="00B545A3"/>
    <w:rPr>
      <w:vertAlign w:val="subscript"/>
    </w:rPr>
  </w:style>
  <w:style w:type="numbering" w:customStyle="1" w:styleId="LettersList">
    <w:name w:val="Letters List"/>
    <w:basedOn w:val="NoList"/>
    <w:uiPriority w:val="99"/>
    <w:rsid w:val="00B545A3"/>
    <w:pPr>
      <w:numPr>
        <w:numId w:val="5"/>
      </w:numPr>
    </w:pPr>
  </w:style>
  <w:style w:type="numbering" w:customStyle="1" w:styleId="LicenceNumbering">
    <w:name w:val="Licence Numbering"/>
    <w:basedOn w:val="NoList"/>
    <w:uiPriority w:val="99"/>
    <w:rsid w:val="001D4BE2"/>
    <w:pPr>
      <w:numPr>
        <w:numId w:val="1"/>
      </w:numPr>
    </w:pPr>
  </w:style>
  <w:style w:type="paragraph" w:customStyle="1" w:styleId="ListNormal">
    <w:name w:val="List Normal"/>
    <w:basedOn w:val="Normal"/>
    <w:uiPriority w:val="1"/>
    <w:qFormat/>
    <w:rsid w:val="001D4BE2"/>
    <w:pPr>
      <w:numPr>
        <w:ilvl w:val="3"/>
        <w:numId w:val="6"/>
      </w:numPr>
      <w:spacing w:after="80"/>
    </w:pPr>
  </w:style>
  <w:style w:type="paragraph" w:customStyle="1" w:styleId="AppendixText">
    <w:name w:val="Appendix Text"/>
    <w:basedOn w:val="Normal"/>
    <w:uiPriority w:val="10"/>
    <w:qFormat/>
    <w:rsid w:val="001E1BC1"/>
    <w:pPr>
      <w:numPr>
        <w:ilvl w:val="1"/>
        <w:numId w:val="3"/>
      </w:numPr>
      <w:ind w:left="1440" w:hanging="360"/>
    </w:pPr>
  </w:style>
  <w:style w:type="character" w:styleId="CommentReference">
    <w:name w:val="annotation reference"/>
    <w:basedOn w:val="DefaultParagraphFont"/>
    <w:uiPriority w:val="99"/>
    <w:unhideWhenUsed/>
    <w:rsid w:val="00D74E41"/>
    <w:rPr>
      <w:sz w:val="16"/>
      <w:szCs w:val="16"/>
    </w:rPr>
  </w:style>
  <w:style w:type="paragraph" w:styleId="CommentText">
    <w:name w:val="annotation text"/>
    <w:basedOn w:val="Normal"/>
    <w:link w:val="CommentTextChar"/>
    <w:uiPriority w:val="99"/>
    <w:unhideWhenUsed/>
    <w:rsid w:val="00D74E41"/>
    <w:pPr>
      <w:spacing w:after="0" w:line="240" w:lineRule="auto"/>
    </w:pPr>
    <w:rPr>
      <w:rFonts w:eastAsia="Times New Roman" w:cs="Times New Roman"/>
      <w:sz w:val="20"/>
      <w:lang w:eastAsia="en-GB"/>
    </w:rPr>
  </w:style>
  <w:style w:type="character" w:customStyle="1" w:styleId="CommentTextChar">
    <w:name w:val="Comment Text Char"/>
    <w:basedOn w:val="DefaultParagraphFont"/>
    <w:link w:val="CommentText"/>
    <w:uiPriority w:val="99"/>
    <w:rsid w:val="00D74E41"/>
    <w:rPr>
      <w:rFonts w:ascii="Times New Roman" w:eastAsia="Times New Roman" w:hAnsi="Times New Roman" w:cs="Times New Roman"/>
      <w:lang w:eastAsia="en-GB"/>
    </w:rPr>
  </w:style>
  <w:style w:type="paragraph" w:styleId="BalloonText">
    <w:name w:val="Balloon Text"/>
    <w:basedOn w:val="Normal"/>
    <w:link w:val="BalloonTextChar"/>
    <w:uiPriority w:val="99"/>
    <w:semiHidden/>
    <w:unhideWhenUsed/>
    <w:rsid w:val="00B545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45A3"/>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B1DB2"/>
    <w:pPr>
      <w:spacing w:after="160"/>
    </w:pPr>
    <w:rPr>
      <w:rFonts w:eastAsiaTheme="minorHAnsi" w:cstheme="minorBidi"/>
      <w:b/>
      <w:bCs/>
      <w:lang w:eastAsia="en-US"/>
    </w:rPr>
  </w:style>
  <w:style w:type="character" w:customStyle="1" w:styleId="CommentSubjectChar">
    <w:name w:val="Comment Subject Char"/>
    <w:basedOn w:val="CommentTextChar"/>
    <w:link w:val="CommentSubject"/>
    <w:uiPriority w:val="99"/>
    <w:semiHidden/>
    <w:rsid w:val="004B1DB2"/>
    <w:rPr>
      <w:rFonts w:ascii="Times New Roman" w:eastAsia="Times New Roman" w:hAnsi="Times New Roman" w:cs="Times New Roman"/>
      <w:b/>
      <w:bCs/>
      <w:lang w:eastAsia="en-GB"/>
    </w:rPr>
  </w:style>
  <w:style w:type="paragraph" w:styleId="Revision">
    <w:name w:val="Revision"/>
    <w:hidden/>
    <w:uiPriority w:val="99"/>
    <w:semiHidden/>
    <w:rsid w:val="00BC7A2B"/>
    <w:pPr>
      <w:spacing w:after="0" w:line="240" w:lineRule="auto"/>
    </w:pPr>
    <w:rPr>
      <w:rFonts w:ascii="Times New Roman" w:hAnsi="Times New Roman"/>
      <w:sz w:val="24"/>
    </w:rPr>
  </w:style>
  <w:style w:type="paragraph" w:customStyle="1" w:styleId="Equation">
    <w:name w:val="Equation"/>
    <w:basedOn w:val="Normal"/>
    <w:next w:val="Normal"/>
    <w:uiPriority w:val="2"/>
    <w:qFormat/>
    <w:rsid w:val="00B545A3"/>
    <w:rPr>
      <w:rFonts w:eastAsiaTheme="minorEastAsia"/>
    </w:rPr>
  </w:style>
  <w:style w:type="paragraph" w:customStyle="1" w:styleId="Sub-heading">
    <w:name w:val="Sub-heading"/>
    <w:basedOn w:val="Heading2"/>
    <w:qFormat/>
    <w:rsid w:val="00047014"/>
    <w:pPr>
      <w:keepNext w:val="0"/>
      <w:numPr>
        <w:ilvl w:val="0"/>
        <w:numId w:val="0"/>
      </w:numPr>
      <w:spacing w:before="0" w:after="80" w:line="276" w:lineRule="auto"/>
      <w:ind w:left="-170"/>
    </w:pPr>
    <w:rPr>
      <w:rFonts w:eastAsiaTheme="minorHAnsi" w:cs="Arial"/>
      <w:sz w:val="24"/>
      <w:szCs w:val="24"/>
    </w:rPr>
  </w:style>
  <w:style w:type="paragraph" w:customStyle="1" w:styleId="Listlevel2">
    <w:name w:val="List level 2"/>
    <w:basedOn w:val="Subtitle"/>
    <w:link w:val="Listlevel2Char"/>
    <w:uiPriority w:val="2"/>
    <w:qFormat/>
    <w:rsid w:val="00DF113A"/>
    <w:pPr>
      <w:numPr>
        <w:numId w:val="7"/>
      </w:numPr>
      <w:spacing w:after="80" w:line="276" w:lineRule="auto"/>
    </w:pPr>
    <w:rPr>
      <w:rFonts w:eastAsiaTheme="minorHAnsi" w:cs="Times New Roman"/>
      <w:b w:val="0"/>
      <w:spacing w:val="0"/>
      <w:szCs w:val="24"/>
    </w:rPr>
  </w:style>
  <w:style w:type="character" w:customStyle="1" w:styleId="Listlevel2Char">
    <w:name w:val="List level 2 Char"/>
    <w:basedOn w:val="DefaultParagraphFont"/>
    <w:link w:val="Listlevel2"/>
    <w:uiPriority w:val="2"/>
    <w:rsid w:val="00DF113A"/>
    <w:rPr>
      <w:rFonts w:ascii="Times New Roman" w:hAnsi="Times New Roman" w:cs="Times New Roman"/>
      <w:sz w:val="24"/>
      <w:szCs w:val="24"/>
    </w:rPr>
  </w:style>
  <w:style w:type="paragraph" w:customStyle="1" w:styleId="ListLevel1">
    <w:name w:val="List Level 1"/>
    <w:basedOn w:val="Subtitle"/>
    <w:uiPriority w:val="1"/>
    <w:qFormat/>
    <w:rsid w:val="00DF113A"/>
    <w:pPr>
      <w:numPr>
        <w:ilvl w:val="0"/>
      </w:numPr>
      <w:spacing w:after="80" w:line="276" w:lineRule="auto"/>
      <w:ind w:left="1440" w:hanging="720"/>
    </w:pPr>
    <w:rPr>
      <w:rFonts w:eastAsiaTheme="minorHAnsi" w:cs="Times New Roman"/>
      <w:b w:val="0"/>
      <w:spacing w:val="0"/>
      <w:szCs w:val="24"/>
    </w:rPr>
  </w:style>
  <w:style w:type="paragraph" w:customStyle="1" w:styleId="MainParagraph">
    <w:name w:val="Main Paragraph"/>
    <w:basedOn w:val="Title"/>
    <w:qFormat/>
    <w:rsid w:val="00DF113A"/>
    <w:pPr>
      <w:numPr>
        <w:numId w:val="8"/>
      </w:numPr>
      <w:spacing w:after="240" w:line="276" w:lineRule="auto"/>
      <w:contextualSpacing w:val="0"/>
      <w:outlineLvl w:val="0"/>
    </w:pPr>
    <w:rPr>
      <w:rFonts w:ascii="Times New Roman" w:eastAsiaTheme="minorHAnsi" w:hAnsi="Times New Roman" w:cs="Times New Roman"/>
      <w:b w:val="0"/>
      <w:spacing w:val="0"/>
      <w:kern w:val="0"/>
      <w:sz w:val="24"/>
      <w:szCs w:val="24"/>
    </w:rPr>
  </w:style>
  <w:style w:type="paragraph" w:customStyle="1" w:styleId="Licencetitle">
    <w:name w:val="Licence title"/>
    <w:basedOn w:val="Heading1"/>
    <w:qFormat/>
    <w:rsid w:val="00DF113A"/>
    <w:pPr>
      <w:keepNext w:val="0"/>
      <w:keepLines w:val="0"/>
      <w:pageBreakBefore w:val="0"/>
      <w:numPr>
        <w:numId w:val="0"/>
      </w:numPr>
      <w:spacing w:before="0" w:after="80" w:line="276" w:lineRule="auto"/>
      <w:ind w:left="-170"/>
    </w:pPr>
    <w:rPr>
      <w:rFonts w:eastAsiaTheme="minorHAnsi" w:cs="Arial"/>
      <w:sz w:val="28"/>
      <w:szCs w:val="28"/>
    </w:rPr>
  </w:style>
  <w:style w:type="paragraph" w:customStyle="1" w:styleId="Appendix3paratext">
    <w:name w:val="Appendix3_para_text"/>
    <w:basedOn w:val="ListParagraph"/>
    <w:uiPriority w:val="3"/>
    <w:qFormat/>
    <w:rsid w:val="00DF113A"/>
    <w:pPr>
      <w:numPr>
        <w:numId w:val="9"/>
      </w:numPr>
      <w:spacing w:after="80" w:line="276" w:lineRule="auto"/>
      <w:contextualSpacing/>
    </w:pPr>
    <w:rPr>
      <w:rFonts w:cs="Times New Roman"/>
      <w:szCs w:val="24"/>
    </w:rPr>
  </w:style>
  <w:style w:type="paragraph" w:customStyle="1" w:styleId="StandardText">
    <w:name w:val="Standard Text"/>
    <w:basedOn w:val="Normal"/>
    <w:rsid w:val="008F4C13"/>
    <w:pPr>
      <w:overflowPunct w:val="0"/>
      <w:autoSpaceDE w:val="0"/>
      <w:autoSpaceDN w:val="0"/>
      <w:adjustRightInd w:val="0"/>
      <w:spacing w:before="200" w:after="0" w:line="300" w:lineRule="atLeast"/>
      <w:jc w:val="both"/>
      <w:textAlignment w:val="baseline"/>
    </w:pPr>
    <w:rPr>
      <w:rFonts w:eastAsia="Times New Roman" w:cs="Times New Roman"/>
    </w:rPr>
  </w:style>
  <w:style w:type="paragraph" w:customStyle="1" w:styleId="roman3">
    <w:name w:val="roman 3"/>
    <w:basedOn w:val="Normal"/>
    <w:rsid w:val="008F4C13"/>
    <w:pPr>
      <w:numPr>
        <w:numId w:val="10"/>
      </w:numPr>
      <w:spacing w:after="140" w:line="290" w:lineRule="auto"/>
      <w:jc w:val="both"/>
    </w:pPr>
    <w:rPr>
      <w:rFonts w:ascii="Arial" w:eastAsia="Times New Roman" w:hAnsi="Arial" w:cs="Times New Roman"/>
      <w:kern w:val="20"/>
      <w:sz w:val="22"/>
    </w:rPr>
  </w:style>
  <w:style w:type="paragraph" w:styleId="BodyTextIndent">
    <w:name w:val="Body Text Indent"/>
    <w:basedOn w:val="Normal"/>
    <w:link w:val="BodyTextIndentChar"/>
    <w:rsid w:val="008F4C13"/>
    <w:pPr>
      <w:numPr>
        <w:ilvl w:val="12"/>
      </w:numPr>
      <w:tabs>
        <w:tab w:val="left" w:pos="-1440"/>
        <w:tab w:val="left" w:pos="-720"/>
      </w:tabs>
      <w:suppressAutoHyphens/>
      <w:spacing w:after="0" w:line="360" w:lineRule="auto"/>
      <w:ind w:left="-108" w:hanging="612"/>
      <w:jc w:val="both"/>
    </w:pPr>
    <w:rPr>
      <w:rFonts w:eastAsia="Times New Roman" w:cs="Times New Roman"/>
      <w:spacing w:val="-3"/>
    </w:rPr>
  </w:style>
  <w:style w:type="character" w:customStyle="1" w:styleId="BodyTextIndentChar">
    <w:name w:val="Body Text Indent Char"/>
    <w:basedOn w:val="DefaultParagraphFont"/>
    <w:link w:val="BodyTextIndent"/>
    <w:rsid w:val="008F4C13"/>
    <w:rPr>
      <w:rFonts w:ascii="Times New Roman" w:eastAsia="Times New Roman" w:hAnsi="Times New Roman" w:cs="Times New Roman"/>
      <w:spacing w:val="-3"/>
      <w:sz w:val="24"/>
    </w:rPr>
  </w:style>
  <w:style w:type="paragraph" w:styleId="BodyTextIndent2">
    <w:name w:val="Body Text Indent 2"/>
    <w:basedOn w:val="Normal"/>
    <w:link w:val="BodyTextIndent2Char"/>
    <w:rsid w:val="008F4C13"/>
    <w:pPr>
      <w:tabs>
        <w:tab w:val="left" w:pos="-1440"/>
        <w:tab w:val="left" w:pos="-720"/>
        <w:tab w:val="left" w:pos="0"/>
      </w:tabs>
      <w:spacing w:after="432" w:line="360" w:lineRule="auto"/>
      <w:ind w:left="1440"/>
      <w:jc w:val="both"/>
    </w:pPr>
    <w:rPr>
      <w:rFonts w:eastAsia="Times New Roman" w:cs="Times New Roman"/>
      <w:spacing w:val="-3"/>
    </w:rPr>
  </w:style>
  <w:style w:type="character" w:customStyle="1" w:styleId="BodyTextIndent2Char">
    <w:name w:val="Body Text Indent 2 Char"/>
    <w:basedOn w:val="DefaultParagraphFont"/>
    <w:link w:val="BodyTextIndent2"/>
    <w:rsid w:val="008F4C13"/>
    <w:rPr>
      <w:rFonts w:ascii="Times New Roman" w:eastAsia="Times New Roman" w:hAnsi="Times New Roman" w:cs="Times New Roman"/>
      <w:spacing w:val="-3"/>
      <w:sz w:val="24"/>
    </w:rPr>
  </w:style>
  <w:style w:type="paragraph" w:styleId="BodyText">
    <w:name w:val="Body Text"/>
    <w:basedOn w:val="Normal"/>
    <w:link w:val="BodyTextChar"/>
    <w:uiPriority w:val="99"/>
    <w:semiHidden/>
    <w:unhideWhenUsed/>
    <w:rsid w:val="0040364E"/>
    <w:pPr>
      <w:spacing w:after="120"/>
    </w:pPr>
  </w:style>
  <w:style w:type="character" w:customStyle="1" w:styleId="BodyTextChar">
    <w:name w:val="Body Text Char"/>
    <w:basedOn w:val="DefaultParagraphFont"/>
    <w:link w:val="BodyText"/>
    <w:uiPriority w:val="99"/>
    <w:semiHidden/>
    <w:rsid w:val="0040364E"/>
    <w:rPr>
      <w:rFonts w:ascii="Times New Roman" w:hAnsi="Times New Roman"/>
      <w:sz w:val="24"/>
    </w:rPr>
  </w:style>
  <w:style w:type="paragraph" w:styleId="TOC7">
    <w:name w:val="toc 7"/>
    <w:basedOn w:val="Normal"/>
    <w:next w:val="Normal"/>
    <w:autoRedefine/>
    <w:uiPriority w:val="39"/>
    <w:semiHidden/>
    <w:unhideWhenUsed/>
    <w:rsid w:val="0040364E"/>
    <w:pPr>
      <w:spacing w:after="100"/>
      <w:ind w:left="1440"/>
    </w:pPr>
  </w:style>
  <w:style w:type="paragraph" w:customStyle="1" w:styleId="Style1">
    <w:name w:val="Style1"/>
    <w:basedOn w:val="Normal"/>
    <w:rsid w:val="0040364E"/>
    <w:pPr>
      <w:spacing w:after="432" w:line="360" w:lineRule="auto"/>
      <w:ind w:left="720" w:hanging="720"/>
      <w:jc w:val="both"/>
    </w:pPr>
    <w:rPr>
      <w:rFonts w:eastAsia="Times New Roman" w:cs="Times New Roman"/>
    </w:rPr>
  </w:style>
  <w:style w:type="paragraph" w:customStyle="1" w:styleId="Bullet">
    <w:name w:val="Bullet"/>
    <w:rsid w:val="0040364E"/>
    <w:pPr>
      <w:tabs>
        <w:tab w:val="num" w:pos="1440"/>
      </w:tabs>
      <w:autoSpaceDE w:val="0"/>
      <w:autoSpaceDN w:val="0"/>
      <w:spacing w:after="240" w:line="360" w:lineRule="auto"/>
      <w:ind w:left="1440" w:hanging="720"/>
    </w:pPr>
    <w:rPr>
      <w:rFonts w:ascii="CG Omega" w:eastAsia="Times New Roman" w:hAnsi="CG Omega" w:cs="Times New Roman"/>
      <w:sz w:val="22"/>
      <w:szCs w:val="22"/>
    </w:rPr>
  </w:style>
  <w:style w:type="character" w:customStyle="1" w:styleId="AppendixtextChar">
    <w:name w:val="Appendix text Char"/>
    <w:rsid w:val="0040364E"/>
    <w:rPr>
      <w:rFonts w:ascii="CG Omega" w:hAnsi="CG Omega"/>
      <w:sz w:val="22"/>
      <w:lang w:val="en-GB" w:eastAsia="en-US" w:bidi="ar-SA"/>
    </w:rPr>
  </w:style>
  <w:style w:type="paragraph" w:customStyle="1" w:styleId="LQN3">
    <w:name w:val="LQN3"/>
    <w:basedOn w:val="Normal"/>
    <w:rsid w:val="0040364E"/>
    <w:pPr>
      <w:tabs>
        <w:tab w:val="left" w:pos="1304"/>
      </w:tabs>
      <w:spacing w:before="80" w:after="0" w:line="220" w:lineRule="atLeast"/>
      <w:ind w:left="1304" w:hanging="397"/>
      <w:jc w:val="both"/>
    </w:pPr>
    <w:rPr>
      <w:rFonts w:eastAsia="Times New Roman" w:cs="Times New Roman"/>
      <w:sz w:val="21"/>
    </w:rPr>
  </w:style>
  <w:style w:type="paragraph" w:customStyle="1" w:styleId="LQN1">
    <w:name w:val="LQN1"/>
    <w:basedOn w:val="Normal"/>
    <w:rsid w:val="0040364E"/>
    <w:pPr>
      <w:spacing w:before="160" w:after="0" w:line="220" w:lineRule="atLeast"/>
      <w:ind w:left="567" w:firstLine="170"/>
      <w:jc w:val="both"/>
    </w:pPr>
    <w:rPr>
      <w:rFonts w:eastAsia="Times New Roman" w:cs="Times New Roman"/>
      <w:sz w:val="21"/>
    </w:rPr>
  </w:style>
  <w:style w:type="paragraph" w:customStyle="1" w:styleId="alpha1">
    <w:name w:val="alpha 1"/>
    <w:basedOn w:val="Normal"/>
    <w:rsid w:val="006718B6"/>
    <w:pPr>
      <w:numPr>
        <w:numId w:val="11"/>
      </w:numPr>
      <w:spacing w:after="140" w:line="290" w:lineRule="auto"/>
      <w:jc w:val="both"/>
    </w:pPr>
    <w:rPr>
      <w:rFonts w:ascii="Arial" w:eastAsia="Times New Roman" w:hAnsi="Arial" w:cs="Times New Roman"/>
      <w:kern w:val="20"/>
      <w:sz w:val="22"/>
    </w:rPr>
  </w:style>
  <w:style w:type="paragraph" w:customStyle="1" w:styleId="LicenceConditionText">
    <w:name w:val="Licence Condition Text"/>
    <w:basedOn w:val="Normal"/>
    <w:link w:val="LicenceConditionTextChar"/>
    <w:uiPriority w:val="99"/>
    <w:rsid w:val="006058EE"/>
    <w:pPr>
      <w:spacing w:after="120" w:line="240" w:lineRule="auto"/>
      <w:jc w:val="both"/>
    </w:pPr>
    <w:rPr>
      <w:rFonts w:ascii="Arial" w:eastAsia="MS Mincho" w:hAnsi="Arial" w:cs="Times New Roman"/>
      <w:sz w:val="22"/>
      <w:lang w:eastAsia="en-GB"/>
    </w:rPr>
  </w:style>
  <w:style w:type="character" w:customStyle="1" w:styleId="LicenceConditionTextChar">
    <w:name w:val="Licence Condition Text Char"/>
    <w:link w:val="LicenceConditionText"/>
    <w:uiPriority w:val="99"/>
    <w:rsid w:val="006058EE"/>
    <w:rPr>
      <w:rFonts w:ascii="Arial" w:eastAsia="MS Mincho" w:hAnsi="Arial" w:cs="Times New Roman"/>
      <w:sz w:val="22"/>
      <w:lang w:eastAsia="en-GB"/>
    </w:rPr>
  </w:style>
  <w:style w:type="paragraph" w:customStyle="1" w:styleId="LCHeading1">
    <w:name w:val="LC Heading 1"/>
    <w:basedOn w:val="Normal"/>
    <w:link w:val="LCHeading1Char"/>
    <w:uiPriority w:val="99"/>
    <w:qFormat/>
    <w:rsid w:val="006058EE"/>
    <w:pPr>
      <w:autoSpaceDE w:val="0"/>
      <w:autoSpaceDN w:val="0"/>
      <w:adjustRightInd w:val="0"/>
      <w:spacing w:after="220" w:line="240" w:lineRule="auto"/>
    </w:pPr>
    <w:rPr>
      <w:rFonts w:ascii="Arial" w:eastAsia="Calibri" w:hAnsi="Arial" w:cs="Arial"/>
      <w:b/>
      <w:bCs/>
      <w:szCs w:val="24"/>
    </w:rPr>
  </w:style>
  <w:style w:type="character" w:customStyle="1" w:styleId="LCHeading1Char">
    <w:name w:val="LC Heading 1 Char"/>
    <w:link w:val="LCHeading1"/>
    <w:uiPriority w:val="99"/>
    <w:rsid w:val="006058EE"/>
    <w:rPr>
      <w:rFonts w:ascii="Arial" w:eastAsia="Calibri" w:hAnsi="Arial" w:cs="Arial"/>
      <w:b/>
      <w:bCs/>
      <w:sz w:val="24"/>
      <w:szCs w:val="24"/>
    </w:rPr>
  </w:style>
  <w:style w:type="paragraph" w:customStyle="1" w:styleId="LCNumberedPara">
    <w:name w:val="LC Numbered Para"/>
    <w:basedOn w:val="ListParagraph"/>
    <w:link w:val="LCNumberedParaChar"/>
    <w:rsid w:val="006058EE"/>
    <w:pPr>
      <w:autoSpaceDE w:val="0"/>
      <w:autoSpaceDN w:val="0"/>
      <w:adjustRightInd w:val="0"/>
      <w:spacing w:before="240" w:after="240" w:line="220" w:lineRule="atLeast"/>
      <w:ind w:left="1697" w:hanging="420"/>
      <w:contextualSpacing/>
    </w:pPr>
    <w:rPr>
      <w:rFonts w:eastAsia="Calibri" w:cs="Times New Roman"/>
      <w:szCs w:val="24"/>
    </w:rPr>
  </w:style>
  <w:style w:type="character" w:customStyle="1" w:styleId="LCNumberedParaChar">
    <w:name w:val="LC Numbered Para Char"/>
    <w:link w:val="LCNumberedPara"/>
    <w:rsid w:val="006058EE"/>
    <w:rPr>
      <w:rFonts w:ascii="Times New Roman" w:eastAsia="Calibri" w:hAnsi="Times New Roman" w:cs="Times New Roman"/>
      <w:sz w:val="24"/>
      <w:szCs w:val="24"/>
    </w:rPr>
  </w:style>
  <w:style w:type="paragraph" w:customStyle="1" w:styleId="LCi">
    <w:name w:val="LC (i)"/>
    <w:basedOn w:val="LicenceConditionText"/>
    <w:link w:val="LCiChar"/>
    <w:uiPriority w:val="99"/>
    <w:qFormat/>
    <w:rsid w:val="006058EE"/>
    <w:pPr>
      <w:tabs>
        <w:tab w:val="center" w:pos="-142"/>
        <w:tab w:val="left" w:pos="709"/>
        <w:tab w:val="left" w:pos="851"/>
        <w:tab w:val="left" w:pos="1276"/>
        <w:tab w:val="left" w:pos="1560"/>
      </w:tabs>
      <w:spacing w:after="240"/>
      <w:ind w:left="2284" w:hanging="720"/>
      <w:jc w:val="left"/>
    </w:pPr>
    <w:rPr>
      <w:rFonts w:ascii="Times New Roman" w:hAnsi="Times New Roman"/>
      <w:bCs/>
      <w:iCs/>
      <w:sz w:val="24"/>
      <w:szCs w:val="24"/>
    </w:rPr>
  </w:style>
  <w:style w:type="character" w:customStyle="1" w:styleId="LCiChar">
    <w:name w:val="LC (i) Char"/>
    <w:link w:val="LCi"/>
    <w:uiPriority w:val="99"/>
    <w:rsid w:val="006058EE"/>
    <w:rPr>
      <w:rFonts w:ascii="Times New Roman" w:eastAsia="MS Mincho" w:hAnsi="Times New Roman" w:cs="Times New Roman"/>
      <w:bCs/>
      <w:iCs/>
      <w:sz w:val="24"/>
      <w:szCs w:val="24"/>
      <w:lang w:eastAsia="en-GB"/>
    </w:rPr>
  </w:style>
  <w:style w:type="paragraph" w:customStyle="1" w:styleId="Default">
    <w:name w:val="Default"/>
    <w:rsid w:val="00A567DE"/>
    <w:pPr>
      <w:autoSpaceDE w:val="0"/>
      <w:autoSpaceDN w:val="0"/>
      <w:adjustRightInd w:val="0"/>
      <w:spacing w:after="0" w:line="240" w:lineRule="auto"/>
    </w:pPr>
    <w:rPr>
      <w:rFonts w:ascii="Arial" w:eastAsia="Times New Roman" w:hAnsi="Arial" w:cs="Arial"/>
      <w:color w:val="000000"/>
      <w:sz w:val="24"/>
      <w:szCs w:val="24"/>
      <w:lang w:eastAsia="en-GB"/>
    </w:rPr>
  </w:style>
  <w:style w:type="paragraph" w:styleId="NormalWeb">
    <w:name w:val="Normal (Web)"/>
    <w:basedOn w:val="Normal"/>
    <w:uiPriority w:val="99"/>
    <w:semiHidden/>
    <w:unhideWhenUsed/>
    <w:rsid w:val="00A567DE"/>
    <w:pPr>
      <w:spacing w:before="100" w:beforeAutospacing="1" w:after="100" w:afterAutospacing="1" w:line="240" w:lineRule="auto"/>
    </w:pPr>
    <w:rPr>
      <w:rFonts w:eastAsia="Times New Roman" w:cs="Times New Roman"/>
      <w:szCs w:val="24"/>
      <w:lang w:eastAsia="en-GB"/>
    </w:rPr>
  </w:style>
  <w:style w:type="paragraph" w:customStyle="1" w:styleId="RIIOInterpretation-Termtext">
    <w:name w:val="RIIO Interpretation - Term text"/>
    <w:basedOn w:val="Normal"/>
    <w:uiPriority w:val="3"/>
    <w:qFormat/>
    <w:rsid w:val="00DB72E2"/>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pPr>
    <w:rPr>
      <w:rFonts w:eastAsia="Times New Roman" w:cs="Times New Roman"/>
      <w:spacing w:val="-3"/>
    </w:rPr>
  </w:style>
  <w:style w:type="table" w:customStyle="1" w:styleId="TableGrid1">
    <w:name w:val="Table Grid1"/>
    <w:basedOn w:val="TableNormal"/>
    <w:next w:val="TableGrid"/>
    <w:uiPriority w:val="59"/>
    <w:rsid w:val="00DB72E2"/>
    <w:pPr>
      <w:spacing w:after="0" w:line="240" w:lineRule="auto"/>
    </w:pPr>
    <w:rPr>
      <w:rFonts w:ascii="Times New Roman" w:hAnsi="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Indent2">
    <w:name w:val="a_Indent 2"/>
    <w:basedOn w:val="Normal"/>
    <w:link w:val="aIndent2Char"/>
    <w:qFormat/>
    <w:rsid w:val="00095C4B"/>
    <w:pPr>
      <w:keepNext/>
      <w:spacing w:after="240" w:line="360" w:lineRule="auto"/>
      <w:ind w:left="1134"/>
      <w:jc w:val="both"/>
    </w:pPr>
    <w:rPr>
      <w:rFonts w:eastAsia="Times New Roman" w:cs="Times New Roman"/>
      <w:sz w:val="22"/>
      <w:szCs w:val="22"/>
      <w:lang w:eastAsia="en-GB"/>
    </w:rPr>
  </w:style>
  <w:style w:type="character" w:customStyle="1" w:styleId="aIndent2Char">
    <w:name w:val="a_Indent 2 Char"/>
    <w:link w:val="aIndent2"/>
    <w:rsid w:val="00095C4B"/>
    <w:rPr>
      <w:rFonts w:ascii="Times New Roman" w:eastAsia="Times New Roman" w:hAnsi="Times New Roman" w:cs="Times New Roman"/>
      <w:sz w:val="22"/>
      <w:szCs w:val="22"/>
      <w:lang w:eastAsia="en-GB"/>
    </w:rPr>
  </w:style>
  <w:style w:type="paragraph" w:customStyle="1" w:styleId="aNumbered2x">
    <w:name w:val="a_Numbered 2 (x)"/>
    <w:basedOn w:val="StandardText"/>
    <w:link w:val="aNumbered2xChar1"/>
    <w:qFormat/>
    <w:rsid w:val="00095C4B"/>
    <w:pPr>
      <w:spacing w:before="0" w:after="240" w:line="360" w:lineRule="auto"/>
    </w:pPr>
    <w:rPr>
      <w:sz w:val="22"/>
      <w:szCs w:val="22"/>
    </w:rPr>
  </w:style>
  <w:style w:type="character" w:customStyle="1" w:styleId="aNumbered2xChar1">
    <w:name w:val="a_Numbered 2 (x) Char1"/>
    <w:link w:val="aNumbered2x"/>
    <w:rsid w:val="00095C4B"/>
    <w:rPr>
      <w:rFonts w:ascii="Times New Roman" w:eastAsia="Times New Roman" w:hAnsi="Times New Roman" w:cs="Times New Roman"/>
      <w:sz w:val="22"/>
      <w:szCs w:val="22"/>
    </w:rPr>
  </w:style>
  <w:style w:type="paragraph" w:customStyle="1" w:styleId="aNumbered1Special">
    <w:name w:val="a_Numbered 1 (Special)"/>
    <w:basedOn w:val="aNumbered1"/>
    <w:link w:val="aNumbered1SpecialChar"/>
    <w:qFormat/>
    <w:rsid w:val="00095C4B"/>
    <w:pPr>
      <w:numPr>
        <w:numId w:val="34"/>
      </w:numPr>
      <w:tabs>
        <w:tab w:val="left" w:pos="567"/>
      </w:tabs>
      <w:ind w:left="1134" w:hanging="1134"/>
    </w:pPr>
  </w:style>
  <w:style w:type="paragraph" w:customStyle="1" w:styleId="aNumbered1">
    <w:name w:val="a_Numbered 1"/>
    <w:basedOn w:val="NormalWeb"/>
    <w:link w:val="aNumbered1Char1"/>
    <w:qFormat/>
    <w:rsid w:val="00095C4B"/>
    <w:pPr>
      <w:spacing w:before="0" w:beforeAutospacing="0" w:after="240" w:afterAutospacing="0" w:line="360" w:lineRule="auto"/>
      <w:jc w:val="both"/>
    </w:pPr>
    <w:rPr>
      <w:sz w:val="22"/>
      <w:szCs w:val="22"/>
      <w:lang w:eastAsia="en-US"/>
    </w:rPr>
  </w:style>
  <w:style w:type="character" w:customStyle="1" w:styleId="aNumbered1Char1">
    <w:name w:val="a_Numbered 1 Char1"/>
    <w:link w:val="aNumbered1"/>
    <w:rsid w:val="00095C4B"/>
    <w:rPr>
      <w:rFonts w:ascii="Times New Roman" w:eastAsia="Times New Roman" w:hAnsi="Times New Roman" w:cs="Times New Roman"/>
      <w:sz w:val="22"/>
      <w:szCs w:val="22"/>
    </w:rPr>
  </w:style>
  <w:style w:type="character" w:customStyle="1" w:styleId="aNumbered1SpecialChar">
    <w:name w:val="a_Numbered 1 (Special) Char"/>
    <w:link w:val="aNumbered1Special"/>
    <w:rsid w:val="00095C4B"/>
    <w:rPr>
      <w:rFonts w:ascii="Times New Roman" w:eastAsia="Times New Roman" w:hAnsi="Times New Roman" w:cs="Times New Roman"/>
      <w:sz w:val="22"/>
      <w:szCs w:val="22"/>
    </w:rPr>
  </w:style>
  <w:style w:type="paragraph" w:customStyle="1" w:styleId="aNumbered3i">
    <w:name w:val="a_Numbered 3 (i)"/>
    <w:basedOn w:val="Normal"/>
    <w:link w:val="aNumbered3iChar"/>
    <w:qFormat/>
    <w:rsid w:val="00095C4B"/>
    <w:pPr>
      <w:spacing w:after="240" w:line="360" w:lineRule="auto"/>
      <w:jc w:val="both"/>
    </w:pPr>
    <w:rPr>
      <w:rFonts w:eastAsia="Times New Roman" w:cs="Times New Roman"/>
      <w:sz w:val="22"/>
      <w:szCs w:val="22"/>
      <w:lang w:eastAsia="en-GB"/>
    </w:rPr>
  </w:style>
  <w:style w:type="character" w:customStyle="1" w:styleId="aNumbered3iChar">
    <w:name w:val="a_Numbered 3 (i) Char"/>
    <w:link w:val="aNumbered3i"/>
    <w:rsid w:val="00095C4B"/>
    <w:rPr>
      <w:rFonts w:ascii="Times New Roman" w:eastAsia="Times New Roman" w:hAnsi="Times New Roman" w:cs="Times New Roman"/>
      <w:sz w:val="22"/>
      <w:szCs w:val="22"/>
      <w:lang w:eastAsia="en-GB"/>
    </w:rPr>
  </w:style>
  <w:style w:type="character" w:customStyle="1" w:styleId="ListParagraphChar">
    <w:name w:val="List Paragraph Char"/>
    <w:link w:val="ListParagraph"/>
    <w:uiPriority w:val="34"/>
    <w:rsid w:val="00095C4B"/>
    <w:rPr>
      <w:rFonts w:ascii="Times New Roman" w:hAnsi="Times New Roman"/>
      <w:sz w:val="24"/>
    </w:rPr>
  </w:style>
  <w:style w:type="character" w:customStyle="1" w:styleId="DeltaViewInsertion">
    <w:name w:val="DeltaView Insertion"/>
    <w:rsid w:val="00CD12FA"/>
    <w:rPr>
      <w:color w:val="0000FF"/>
      <w:spacing w:val="0"/>
      <w:u w:val="double"/>
    </w:rPr>
  </w:style>
  <w:style w:type="paragraph" w:customStyle="1" w:styleId="LCAlphaList">
    <w:name w:val="LC Alpha List"/>
    <w:basedOn w:val="Normal"/>
    <w:qFormat/>
    <w:rsid w:val="00CD0817"/>
    <w:pPr>
      <w:numPr>
        <w:numId w:val="55"/>
      </w:numPr>
      <w:autoSpaceDE w:val="0"/>
      <w:autoSpaceDN w:val="0"/>
      <w:adjustRightInd w:val="0"/>
      <w:spacing w:after="22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3900433">
      <w:bodyDiv w:val="1"/>
      <w:marLeft w:val="0"/>
      <w:marRight w:val="0"/>
      <w:marTop w:val="0"/>
      <w:marBottom w:val="0"/>
      <w:divBdr>
        <w:top w:val="none" w:sz="0" w:space="0" w:color="auto"/>
        <w:left w:val="none" w:sz="0" w:space="0" w:color="auto"/>
        <w:bottom w:val="none" w:sz="0" w:space="0" w:color="auto"/>
        <w:right w:val="none" w:sz="0" w:space="0" w:color="auto"/>
      </w:divBdr>
    </w:div>
    <w:div w:id="1920171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Licen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EDF1F3"/>
        </a:solid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0" ma:contentTypeDescription="Create a new document." ma:contentTypeScope="" ma:versionID="73f783b29a1a71d4ecbfbac99e1d7ede">
  <xsd:schema xmlns:xsd="http://www.w3.org/2001/XMLSchema" xmlns:xs="http://www.w3.org/2001/XMLSchema" xmlns:p="http://schemas.microsoft.com/office/2006/metadata/properties" xmlns:ns2="978a1c12-3ab7-471e-b134-e7ba3975f64f" xmlns:ns3="f35b5cbd-7b0b-4440-92cd-b510cab4ec67" targetNamespace="http://schemas.microsoft.com/office/2006/metadata/properties" ma:root="true" ma:fieldsID="a928bd24ae3d8e620454dfa0ea4cdc5a" ns2:_="" ns3:_="">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sisl xmlns:xsd="http://www.w3.org/2001/XMLSchema" xmlns:xsi="http://www.w3.org/2001/XMLSchema-instance" xmlns="http://www.boldonjames.com/2008/01/sie/internal/label" sislVersion="0" policy="973096ae-7329-4b3b-9368-47aeba6959e1" origin="userSelected">
  <element uid="id_classification_nonbusiness" value=""/>
</sisl>
</file>

<file path=customXml/itemProps1.xml><?xml version="1.0" encoding="utf-8"?>
<ds:datastoreItem xmlns:ds="http://schemas.openxmlformats.org/officeDocument/2006/customXml" ds:itemID="{C0C8B944-9FFC-499C-9413-D04D15E4E45E}"/>
</file>

<file path=customXml/itemProps2.xml><?xml version="1.0" encoding="utf-8"?>
<ds:datastoreItem xmlns:ds="http://schemas.openxmlformats.org/officeDocument/2006/customXml" ds:itemID="{663BE88E-721D-4AC0-A8DC-44EF309F63F2}">
  <ds:schemaRefs>
    <ds:schemaRef ds:uri="234c8f48-594a-4a21-8bf9-69583f09c42b"/>
    <ds:schemaRef ds:uri="http://schemas.microsoft.com/office/2006/documentManagement/types"/>
    <ds:schemaRef ds:uri="http://www.w3.org/XML/1998/namespace"/>
    <ds:schemaRef ds:uri="http://purl.org/dc/term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CDD5D595-44FD-41AA-943E-09B1923B920A}">
  <ds:schemaRefs>
    <ds:schemaRef ds:uri="http://schemas.microsoft.com/sharepoint/v3/contenttype/forms"/>
  </ds:schemaRefs>
</ds:datastoreItem>
</file>

<file path=customXml/itemProps4.xml><?xml version="1.0" encoding="utf-8"?>
<ds:datastoreItem xmlns:ds="http://schemas.openxmlformats.org/officeDocument/2006/customXml" ds:itemID="{81E7B3CE-F46A-4A16-BB75-CFFBAC7B21B0}">
  <ds:schemaRefs>
    <ds:schemaRef ds:uri="http://schemas.openxmlformats.org/officeDocument/2006/bibliography"/>
  </ds:schemaRefs>
</ds:datastoreItem>
</file>

<file path=customXml/itemProps5.xml><?xml version="1.0" encoding="utf-8"?>
<ds:datastoreItem xmlns:ds="http://schemas.openxmlformats.org/officeDocument/2006/customXml" ds:itemID="{AAFEABEB-5DD8-4198-BA7A-C71143B8AA53}">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Licence.dotx</Template>
  <TotalTime>2</TotalTime>
  <Pages>1</Pages>
  <Words>15760</Words>
  <Characters>89832</Characters>
  <Application>Microsoft Office Word</Application>
  <DocSecurity>4</DocSecurity>
  <Lines>748</Lines>
  <Paragraphs>210</Paragraphs>
  <ScaleCrop>false</ScaleCrop>
  <HeadingPairs>
    <vt:vector size="2" baseType="variant">
      <vt:variant>
        <vt:lpstr>Title</vt:lpstr>
      </vt:variant>
      <vt:variant>
        <vt:i4>1</vt:i4>
      </vt:variant>
    </vt:vector>
  </HeadingPairs>
  <TitlesOfParts>
    <vt:vector size="1" baseType="lpstr">
      <vt:lpstr/>
    </vt:vector>
  </TitlesOfParts>
  <Company>Ofgem</Company>
  <LinksUpToDate>false</LinksUpToDate>
  <CharactersWithSpaces>105382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Lomas</dc:creator>
  <cp:keywords/>
  <dc:description/>
  <cp:lastModifiedBy>Kirstin Nazareth</cp:lastModifiedBy>
  <cp:revision>6</cp:revision>
  <cp:lastPrinted>2020-08-28T11:25:00Z</cp:lastPrinted>
  <dcterms:created xsi:type="dcterms:W3CDTF">2020-09-30T20:44:00Z</dcterms:created>
  <dcterms:modified xsi:type="dcterms:W3CDTF">2020-09-30T20:50:00Z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3c63018e-6979-46b5-8363-0868e592157e</vt:lpwstr>
  </property>
  <property fmtid="{D5CDD505-2E9C-101B-9397-08002B2CF9AE}" pid="3" name="bjSaver">
    <vt:lpwstr>RwYhLYqPYZcpWQeTtyJbO4R+egLOOotA</vt:lpwstr>
  </property>
  <property fmtid="{D5CDD505-2E9C-101B-9397-08002B2CF9AE}" pid="4" name="ContentTypeId">
    <vt:lpwstr>0x0101003D6E278D99252B4B99C7589ABDD35CB5</vt:lpwstr>
  </property>
  <property fmtid="{D5CDD505-2E9C-101B-9397-08002B2CF9AE}" pid="5" name="BJSCc5a055b0-1bed-4579_x">
    <vt:lpwstr/>
  </property>
  <property fmtid="{D5CDD505-2E9C-101B-9397-08002B2CF9AE}" pid="6" name="BJSCdd9eba61-d6b9-469b_x">
    <vt:lpwstr/>
  </property>
  <property fmtid="{D5CDD505-2E9C-101B-9397-08002B2CF9AE}" pid="7" name="BJSCSummaryMarking">
    <vt:lpwstr>OFFICIAL</vt:lpwstr>
  </property>
  <property fmtid="{D5CDD505-2E9C-101B-9397-08002B2CF9AE}" pid="8"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9" name="bjClsUserRVM">
    <vt:lpwstr>[]</vt:lpwstr>
  </property>
  <property fmtid="{D5CDD505-2E9C-101B-9397-08002B2CF9AE}" pid="10" name="bjDocumentSecurityLabel">
    <vt:lpwstr>OFFICIAL</vt:lpwstr>
  </property>
  <property fmtid="{D5CDD505-2E9C-101B-9397-08002B2CF9AE}" pid="11" name="bjDocumentLabelXML">
    <vt:lpwstr>&lt;?xml version="1.0" encoding="us-ascii"?&gt;&lt;sisl xmlns:xsd="http://www.w3.org/2001/XMLSchema" xmlns:xsi="http://www.w3.org/2001/XMLSchema-instance" sislVersion="0" policy="973096ae-7329-4b3b-9368-47aeba6959e1" origin="userSelected" xmlns="http://www.boldonj</vt:lpwstr>
  </property>
  <property fmtid="{D5CDD505-2E9C-101B-9397-08002B2CF9AE}" pid="12" name="bjDocumentLabelXML-0">
    <vt:lpwstr>ames.com/2008/01/sie/internal/label"&gt;&lt;element uid="id_classification_nonbusiness" value="" /&gt;&lt;/sisl&gt;</vt:lpwstr>
  </property>
</Properties>
</file>