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7391"/>
      </w:tblGrid>
      <w:tr w:rsidR="00133BD9" w:rsidRPr="00876240" w14:paraId="373E21CB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A" w14:textId="68C85E52" w:rsidR="00133BD9" w:rsidRPr="00876240" w:rsidRDefault="00A27E92" w:rsidP="00A27E9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Draft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Determination Publication</w:t>
            </w:r>
          </w:p>
        </w:tc>
      </w:tr>
      <w:tr w:rsidR="00133BD9" w:rsidRPr="00876240" w14:paraId="373E21CD" w14:textId="77777777" w:rsidTr="00AC6418">
        <w:trPr>
          <w:trHeight w:val="315"/>
        </w:trPr>
        <w:tc>
          <w:tcPr>
            <w:tcW w:w="967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E21CC" w14:textId="33A0B307" w:rsidR="00BB682C" w:rsidRPr="00876240" w:rsidRDefault="00A27E92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Network </w:t>
            </w:r>
            <w:r w:rsidR="00F24B54">
              <w:rPr>
                <w:rFonts w:ascii="Arial" w:hAnsi="Arial" w:cs="Arial"/>
                <w:b/>
                <w:bCs/>
              </w:rPr>
              <w:t>Queries</w:t>
            </w:r>
          </w:p>
        </w:tc>
      </w:tr>
      <w:tr w:rsidR="00133BD9" w:rsidRPr="00876240" w14:paraId="373E21D0" w14:textId="77777777" w:rsidTr="00A0584E">
        <w:trPr>
          <w:trHeight w:val="614"/>
        </w:trPr>
        <w:tc>
          <w:tcPr>
            <w:tcW w:w="2283" w:type="dxa"/>
            <w:shd w:val="clear" w:color="auto" w:fill="auto"/>
            <w:vAlign w:val="center"/>
            <w:hideMark/>
          </w:tcPr>
          <w:p w14:paraId="373E21CE" w14:textId="2E2FC708" w:rsidR="00133BD9" w:rsidRPr="00876240" w:rsidRDefault="00504295" w:rsidP="00A0619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Network</w:t>
            </w:r>
            <w:r w:rsidR="00A0584E">
              <w:rPr>
                <w:rFonts w:ascii="Arial" w:hAnsi="Arial" w:cs="Arial"/>
                <w:b/>
                <w:bCs/>
              </w:rPr>
              <w:t xml:space="preserve"> </w:t>
            </w:r>
            <w:r w:rsidR="00133BD9" w:rsidRPr="00876240">
              <w:rPr>
                <w:rFonts w:ascii="Arial" w:hAnsi="Arial" w:cs="Arial"/>
                <w:b/>
                <w:bCs/>
              </w:rPr>
              <w:t>Reference</w:t>
            </w:r>
            <w:r w:rsidR="00A06191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CF" w14:textId="2BD7C32C" w:rsidR="00133BD9" w:rsidRPr="00876240" w:rsidRDefault="00E051AB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WWU</w:t>
            </w:r>
            <w:r w:rsidR="005042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279ED" w:rsidRPr="006279ED">
              <w:rPr>
                <w:rFonts w:ascii="Arial" w:hAnsi="Arial" w:cs="Arial"/>
                <w:sz w:val="24"/>
                <w:szCs w:val="24"/>
              </w:rPr>
              <w:t>_</w:t>
            </w:r>
            <w:r w:rsidR="006B18F6">
              <w:rPr>
                <w:rFonts w:ascii="Arial" w:hAnsi="Arial" w:cs="Arial"/>
                <w:sz w:val="24"/>
                <w:szCs w:val="24"/>
              </w:rPr>
              <w:t>DDQ_</w:t>
            </w:r>
            <w:r w:rsidR="00012062">
              <w:rPr>
                <w:rFonts w:ascii="Arial" w:hAnsi="Arial" w:cs="Arial"/>
                <w:sz w:val="24"/>
                <w:szCs w:val="24"/>
              </w:rPr>
              <w:t>53</w:t>
            </w:r>
          </w:p>
        </w:tc>
      </w:tr>
      <w:tr w:rsidR="00A06191" w:rsidRPr="00876240" w14:paraId="373E21D3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1" w14:textId="16AF9048" w:rsidR="00A06191" w:rsidRPr="00876240" w:rsidRDefault="00504295" w:rsidP="00A058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Licence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2" w14:textId="01321A96" w:rsidR="00012062" w:rsidRPr="00876240" w:rsidRDefault="00012062" w:rsidP="00A0584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DN</w:t>
            </w:r>
          </w:p>
        </w:tc>
      </w:tr>
      <w:tr w:rsidR="00A06191" w:rsidRPr="00876240" w14:paraId="373E21D6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4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 w:rsidRPr="00876240">
              <w:rPr>
                <w:rFonts w:ascii="Arial" w:hAnsi="Arial" w:cs="Arial"/>
                <w:b/>
                <w:bCs/>
              </w:rPr>
              <w:t>Topic</w:t>
            </w:r>
            <w:r>
              <w:rPr>
                <w:rFonts w:ascii="Arial" w:hAnsi="Arial" w:cs="Arial"/>
                <w:b/>
                <w:bCs/>
              </w:rPr>
              <w:t>/Activity</w:t>
            </w:r>
            <w:r w:rsidRPr="00876240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5" w14:textId="70C31A24" w:rsidR="00A06191" w:rsidRPr="00876240" w:rsidRDefault="00012062" w:rsidP="0060723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NARMs</w:t>
            </w:r>
          </w:p>
        </w:tc>
      </w:tr>
      <w:tr w:rsidR="00A06191" w:rsidRPr="00876240" w14:paraId="373E21D9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7" w14:textId="77777777" w:rsidR="00A06191" w:rsidRDefault="00A06191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Question: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75F4F466" w14:textId="7CD73105" w:rsidR="00012062" w:rsidRDefault="00012062" w:rsidP="00012062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szCs w:val="20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Our target for Service Governors has been missed out, which is corroborated by the fact that the total BNRO is not £17.25m. Also, is our target £17.2m or £17.25m? The difference could be material.</w:t>
            </w:r>
          </w:p>
          <w:p w14:paraId="4F043343" w14:textId="77777777" w:rsidR="00A0584E" w:rsidRDefault="00A0584E" w:rsidP="003F22F3">
            <w:pPr>
              <w:rPr>
                <w:rFonts w:ascii="Arial" w:hAnsi="Arial" w:cs="Arial"/>
                <w:sz w:val="24"/>
                <w:szCs w:val="24"/>
              </w:rPr>
            </w:pPr>
          </w:p>
          <w:p w14:paraId="08551F37" w14:textId="77777777" w:rsidR="00504295" w:rsidRDefault="00504295" w:rsidP="003F22F3">
            <w:pPr>
              <w:rPr>
                <w:rFonts w:ascii="Arial" w:hAnsi="Arial" w:cs="Arial"/>
                <w:sz w:val="24"/>
                <w:szCs w:val="24"/>
              </w:rPr>
            </w:pPr>
          </w:p>
          <w:p w14:paraId="121E33D5" w14:textId="77777777" w:rsidR="00504295" w:rsidRDefault="00504295" w:rsidP="003F22F3">
            <w:pPr>
              <w:rPr>
                <w:rFonts w:ascii="Arial" w:hAnsi="Arial" w:cs="Arial"/>
                <w:sz w:val="24"/>
                <w:szCs w:val="24"/>
              </w:rPr>
            </w:pPr>
          </w:p>
          <w:p w14:paraId="2E78BA1C" w14:textId="77777777" w:rsidR="00504295" w:rsidRDefault="00504295" w:rsidP="003F22F3">
            <w:pPr>
              <w:rPr>
                <w:rFonts w:ascii="Arial" w:hAnsi="Arial" w:cs="Arial"/>
                <w:sz w:val="24"/>
                <w:szCs w:val="24"/>
              </w:rPr>
            </w:pPr>
          </w:p>
          <w:p w14:paraId="373E21D8" w14:textId="2BB734FE" w:rsidR="00504295" w:rsidRPr="00876240" w:rsidRDefault="00504295" w:rsidP="003F22F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4FD3" w:rsidRPr="00876240" w14:paraId="5F8D3819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0A404F89" w14:textId="41C82A79" w:rsidR="007D4FD3" w:rsidRDefault="007D4FD3" w:rsidP="00945C7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Confidential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6038010D" w14:textId="29E0B911" w:rsidR="007D4FD3" w:rsidRDefault="00012062" w:rsidP="007D4F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</w:tr>
      <w:tr w:rsidR="00947682" w:rsidRPr="00876240" w14:paraId="3683392D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22B19954" w14:textId="1C953726" w:rsidR="00947682" w:rsidRDefault="00947682" w:rsidP="009476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DDQ raised by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253DE48" w14:textId="558FF021" w:rsidR="00947682" w:rsidRDefault="00012062" w:rsidP="0094768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Wales and West Utilities</w:t>
            </w:r>
          </w:p>
        </w:tc>
      </w:tr>
      <w:tr w:rsidR="00A06191" w:rsidRPr="00876240" w14:paraId="373E21DF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73E21DD" w14:textId="25DD465C" w:rsidR="00A06191" w:rsidRDefault="00A06191" w:rsidP="0050429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Date </w:t>
            </w:r>
            <w:r w:rsidR="001E129D">
              <w:rPr>
                <w:rFonts w:ascii="Arial" w:hAnsi="Arial" w:cs="Arial"/>
                <w:b/>
                <w:bCs/>
              </w:rPr>
              <w:t xml:space="preserve">query raised 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373E21DE" w14:textId="6E610E53" w:rsidR="00F82AB4" w:rsidRPr="00876240" w:rsidRDefault="00012062" w:rsidP="005042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  <w:r w:rsidR="00CF22EF">
              <w:rPr>
                <w:rFonts w:ascii="Arial" w:hAnsi="Arial" w:cs="Arial"/>
                <w:sz w:val="24"/>
                <w:szCs w:val="24"/>
              </w:rPr>
              <w:t>/0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="00CF22EF">
              <w:rPr>
                <w:rFonts w:ascii="Arial" w:hAnsi="Arial" w:cs="Arial"/>
                <w:sz w:val="24"/>
                <w:szCs w:val="24"/>
              </w:rPr>
              <w:t>/</w:t>
            </w:r>
            <w:r w:rsidR="00937BF5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</w:tr>
      <w:tr w:rsidR="00F24B54" w:rsidRPr="00876240" w14:paraId="503D9E6E" w14:textId="77777777" w:rsidTr="00AC6418">
        <w:trPr>
          <w:trHeight w:val="127"/>
        </w:trPr>
        <w:tc>
          <w:tcPr>
            <w:tcW w:w="2283" w:type="dxa"/>
            <w:shd w:val="clear" w:color="auto" w:fill="auto"/>
            <w:vAlign w:val="center"/>
          </w:tcPr>
          <w:p w14:paraId="35266493" w14:textId="4FD775E6" w:rsidR="00F24B54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Expected response date</w:t>
            </w:r>
          </w:p>
        </w:tc>
        <w:tc>
          <w:tcPr>
            <w:tcW w:w="7391" w:type="dxa"/>
            <w:shd w:val="clear" w:color="auto" w:fill="auto"/>
            <w:vAlign w:val="center"/>
          </w:tcPr>
          <w:p w14:paraId="1CED21FD" w14:textId="70F22208" w:rsidR="00F24B54" w:rsidRDefault="00012062" w:rsidP="00F24B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21/08</w:t>
            </w:r>
            <w:r w:rsidR="00F24B54">
              <w:rPr>
                <w:rFonts w:ascii="Arial" w:hAnsi="Arial" w:cs="Arial"/>
                <w:sz w:val="24"/>
                <w:szCs w:val="24"/>
              </w:rPr>
              <w:t>/2020</w:t>
            </w:r>
          </w:p>
        </w:tc>
      </w:tr>
      <w:tr w:rsidR="00F24B54" w:rsidRPr="00876240" w14:paraId="373E21F0" w14:textId="77777777" w:rsidTr="00A0584E">
        <w:trPr>
          <w:trHeight w:val="1978"/>
        </w:trPr>
        <w:tc>
          <w:tcPr>
            <w:tcW w:w="9674" w:type="dxa"/>
            <w:gridSpan w:val="2"/>
            <w:shd w:val="clear" w:color="auto" w:fill="auto"/>
            <w:vAlign w:val="center"/>
            <w:hideMark/>
          </w:tcPr>
          <w:p w14:paraId="6004FDFE" w14:textId="4EEB047B" w:rsidR="00F24B54" w:rsidRPr="00B006FC" w:rsidRDefault="00F24B54" w:rsidP="00F24B5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Ofgem </w:t>
            </w:r>
            <w:r w:rsidRPr="00B006FC">
              <w:rPr>
                <w:rFonts w:ascii="Arial" w:hAnsi="Arial" w:cs="Arial"/>
                <w:b/>
                <w:bCs/>
              </w:rPr>
              <w:t>Response:</w:t>
            </w:r>
          </w:p>
          <w:p w14:paraId="373E21EF" w14:textId="0A49B11D" w:rsidR="00F24B54" w:rsidRPr="002707B1" w:rsidRDefault="00F24B54" w:rsidP="00F24B5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B006FC">
              <w:rPr>
                <w:rFonts w:ascii="Arial" w:hAnsi="Arial" w:cs="Arial"/>
              </w:rPr>
              <w:t xml:space="preserve"> </w:t>
            </w:r>
            <w:r w:rsidR="00362D3A">
              <w:rPr>
                <w:rFonts w:asciiTheme="minorHAnsi" w:hAnsiTheme="minorHAnsi" w:cstheme="minorHAnsi"/>
                <w:sz w:val="22"/>
              </w:rPr>
              <w:t>Related to NARM to CV data misalignment. Actions discussed at 06/08/2020 GD Specific Working Group with further discussion expected 24/08/2020 for confirmation of approach.</w:t>
            </w:r>
            <w:bookmarkStart w:id="0" w:name="_GoBack"/>
            <w:bookmarkEnd w:id="0"/>
          </w:p>
        </w:tc>
      </w:tr>
      <w:tr w:rsidR="00F24B54" w:rsidRPr="00876240" w14:paraId="373E21F2" w14:textId="77777777" w:rsidTr="00A0584E">
        <w:trPr>
          <w:trHeight w:val="2226"/>
        </w:trPr>
        <w:tc>
          <w:tcPr>
            <w:tcW w:w="9674" w:type="dxa"/>
            <w:gridSpan w:val="2"/>
            <w:shd w:val="clear" w:color="auto" w:fill="auto"/>
            <w:noWrap/>
            <w:vAlign w:val="center"/>
            <w:hideMark/>
          </w:tcPr>
          <w:p w14:paraId="373E21F1" w14:textId="77777777" w:rsidR="00F24B54" w:rsidRPr="00876240" w:rsidRDefault="00F24B54" w:rsidP="00F24B54">
            <w:pPr>
              <w:rPr>
                <w:rFonts w:cs="Arial"/>
                <w:szCs w:val="20"/>
              </w:rPr>
            </w:pPr>
            <w:r>
              <w:rPr>
                <w:rFonts w:ascii="Arial" w:hAnsi="Arial" w:cs="Arial"/>
                <w:b/>
                <w:noProof/>
                <w:szCs w:val="20"/>
                <w:lang w:eastAsia="en-GB"/>
              </w:rPr>
              <w:t>Attach</w:t>
            </w:r>
            <w:r w:rsidRPr="00E912E8">
              <w:rPr>
                <w:rFonts w:ascii="Arial" w:hAnsi="Arial" w:cs="Arial"/>
                <w:b/>
                <w:noProof/>
                <w:szCs w:val="20"/>
                <w:lang w:eastAsia="en-GB"/>
              </w:rPr>
              <w:t xml:space="preserve">ments: </w:t>
            </w:r>
          </w:p>
        </w:tc>
      </w:tr>
    </w:tbl>
    <w:p w14:paraId="373E21F3" w14:textId="77777777" w:rsidR="00133BD9" w:rsidRDefault="00133BD9" w:rsidP="00133BD9"/>
    <w:p w14:paraId="373E21F4" w14:textId="77777777" w:rsidR="00945C7C" w:rsidRDefault="00945C7C"/>
    <w:sectPr w:rsidR="00945C7C" w:rsidSect="00945C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0D0A6A" w14:textId="77777777" w:rsidR="0027638E" w:rsidRDefault="0027638E" w:rsidP="00526623">
      <w:pPr>
        <w:spacing w:after="0" w:line="240" w:lineRule="auto"/>
      </w:pPr>
      <w:r>
        <w:separator/>
      </w:r>
    </w:p>
  </w:endnote>
  <w:endnote w:type="continuationSeparator" w:id="0">
    <w:p w14:paraId="3FD29361" w14:textId="77777777" w:rsidR="0027638E" w:rsidRDefault="0027638E" w:rsidP="0052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B1288A" w14:textId="77777777" w:rsidR="0027638E" w:rsidRDefault="0027638E" w:rsidP="00526623">
      <w:pPr>
        <w:spacing w:after="0" w:line="240" w:lineRule="auto"/>
      </w:pPr>
      <w:r>
        <w:separator/>
      </w:r>
    </w:p>
  </w:footnote>
  <w:footnote w:type="continuationSeparator" w:id="0">
    <w:p w14:paraId="14568257" w14:textId="77777777" w:rsidR="0027638E" w:rsidRDefault="0027638E" w:rsidP="00526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662EA"/>
    <w:multiLevelType w:val="hybridMultilevel"/>
    <w:tmpl w:val="D7E88D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06257"/>
    <w:multiLevelType w:val="hybridMultilevel"/>
    <w:tmpl w:val="E1A662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AB1EA4"/>
    <w:multiLevelType w:val="hybridMultilevel"/>
    <w:tmpl w:val="816EB78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D27775"/>
    <w:multiLevelType w:val="hybridMultilevel"/>
    <w:tmpl w:val="08E0EDB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D9"/>
    <w:rsid w:val="00007AB6"/>
    <w:rsid w:val="00012062"/>
    <w:rsid w:val="000436C2"/>
    <w:rsid w:val="00090251"/>
    <w:rsid w:val="000C3A79"/>
    <w:rsid w:val="000F1652"/>
    <w:rsid w:val="0010126C"/>
    <w:rsid w:val="00107296"/>
    <w:rsid w:val="001228DA"/>
    <w:rsid w:val="00133BD9"/>
    <w:rsid w:val="00133CFC"/>
    <w:rsid w:val="00137DC1"/>
    <w:rsid w:val="00172809"/>
    <w:rsid w:val="001B0622"/>
    <w:rsid w:val="001D5F88"/>
    <w:rsid w:val="001E129D"/>
    <w:rsid w:val="00206D5F"/>
    <w:rsid w:val="00231D67"/>
    <w:rsid w:val="00257F3E"/>
    <w:rsid w:val="002707B1"/>
    <w:rsid w:val="0027638E"/>
    <w:rsid w:val="00291D51"/>
    <w:rsid w:val="002A4AD8"/>
    <w:rsid w:val="002B4955"/>
    <w:rsid w:val="003043A4"/>
    <w:rsid w:val="003452B0"/>
    <w:rsid w:val="00360385"/>
    <w:rsid w:val="00362D3A"/>
    <w:rsid w:val="00372D1E"/>
    <w:rsid w:val="003820EF"/>
    <w:rsid w:val="003B3576"/>
    <w:rsid w:val="003E53F4"/>
    <w:rsid w:val="003F22F3"/>
    <w:rsid w:val="004145D1"/>
    <w:rsid w:val="004302F8"/>
    <w:rsid w:val="00471BC8"/>
    <w:rsid w:val="00503895"/>
    <w:rsid w:val="00504295"/>
    <w:rsid w:val="00507163"/>
    <w:rsid w:val="00526623"/>
    <w:rsid w:val="00526A8E"/>
    <w:rsid w:val="00534E92"/>
    <w:rsid w:val="00584F30"/>
    <w:rsid w:val="005A506C"/>
    <w:rsid w:val="005A74DE"/>
    <w:rsid w:val="005E2894"/>
    <w:rsid w:val="0060723D"/>
    <w:rsid w:val="006279ED"/>
    <w:rsid w:val="006847DA"/>
    <w:rsid w:val="006B18F6"/>
    <w:rsid w:val="00716508"/>
    <w:rsid w:val="007400B7"/>
    <w:rsid w:val="00753976"/>
    <w:rsid w:val="007649AC"/>
    <w:rsid w:val="00796C90"/>
    <w:rsid w:val="007974DA"/>
    <w:rsid w:val="007B29A9"/>
    <w:rsid w:val="007B4F5B"/>
    <w:rsid w:val="007D4FD3"/>
    <w:rsid w:val="007D7648"/>
    <w:rsid w:val="007E53E6"/>
    <w:rsid w:val="008170C7"/>
    <w:rsid w:val="008516F1"/>
    <w:rsid w:val="0085400C"/>
    <w:rsid w:val="0089547E"/>
    <w:rsid w:val="008A37EF"/>
    <w:rsid w:val="008B3636"/>
    <w:rsid w:val="008C5A35"/>
    <w:rsid w:val="008D73D6"/>
    <w:rsid w:val="008E744C"/>
    <w:rsid w:val="009249AE"/>
    <w:rsid w:val="00924DEC"/>
    <w:rsid w:val="00937BF5"/>
    <w:rsid w:val="00942721"/>
    <w:rsid w:val="00945C7C"/>
    <w:rsid w:val="00946125"/>
    <w:rsid w:val="00947682"/>
    <w:rsid w:val="00970B1C"/>
    <w:rsid w:val="009905CF"/>
    <w:rsid w:val="00A054D1"/>
    <w:rsid w:val="00A0584E"/>
    <w:rsid w:val="00A06191"/>
    <w:rsid w:val="00A13AC5"/>
    <w:rsid w:val="00A21D26"/>
    <w:rsid w:val="00A27E92"/>
    <w:rsid w:val="00A71151"/>
    <w:rsid w:val="00A922CF"/>
    <w:rsid w:val="00AC6418"/>
    <w:rsid w:val="00B30913"/>
    <w:rsid w:val="00B82400"/>
    <w:rsid w:val="00B86DDF"/>
    <w:rsid w:val="00BA4154"/>
    <w:rsid w:val="00BB682C"/>
    <w:rsid w:val="00C57345"/>
    <w:rsid w:val="00C657A4"/>
    <w:rsid w:val="00C814D0"/>
    <w:rsid w:val="00C919C3"/>
    <w:rsid w:val="00CA4297"/>
    <w:rsid w:val="00CC7214"/>
    <w:rsid w:val="00CE4B79"/>
    <w:rsid w:val="00CF22EF"/>
    <w:rsid w:val="00D50036"/>
    <w:rsid w:val="00E040EA"/>
    <w:rsid w:val="00E051AB"/>
    <w:rsid w:val="00E525E0"/>
    <w:rsid w:val="00E60E79"/>
    <w:rsid w:val="00EB179A"/>
    <w:rsid w:val="00EB2613"/>
    <w:rsid w:val="00F00954"/>
    <w:rsid w:val="00F129C1"/>
    <w:rsid w:val="00F23B18"/>
    <w:rsid w:val="00F24B54"/>
    <w:rsid w:val="00F678C1"/>
    <w:rsid w:val="00F82AB4"/>
    <w:rsid w:val="00FB0EC9"/>
    <w:rsid w:val="00FD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3E21CA"/>
  <w15:docId w15:val="{8F754C04-2215-409C-ACB5-4699D40A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3BD9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623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5266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623"/>
    <w:rPr>
      <w:rFonts w:ascii="Verdana" w:hAnsi="Verdana"/>
      <w:sz w:val="20"/>
    </w:rPr>
  </w:style>
  <w:style w:type="paragraph" w:styleId="ListParagraph">
    <w:name w:val="List Paragraph"/>
    <w:basedOn w:val="Normal"/>
    <w:uiPriority w:val="34"/>
    <w:qFormat/>
    <w:rsid w:val="0027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Descriptor xmlns="631298fc-6a88-4548-b7d9-3b164918c4a3">Commercial</Descriptor>
    <Classification xmlns="631298fc-6a88-4548-b7d9-3b164918c4a3">Protect</Classification>
    <Select_x0020_Content_x0020_Type_x0020_Above xmlns="631298fc-6a88-4548-b7d9-3b164918c4a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Select Content Type" ma:contentTypeID="0x01010032640DAD0EFF63499F40C6F300FF9AAD00123D5A5992A1A14CBB089F7FB8774E59" ma:contentTypeVersion="10" ma:contentTypeDescription="Select Content Type from drop-down above" ma:contentTypeScope="" ma:versionID="a3cd2b5df241df84d381fa7c7cb0d9b3">
  <xsd:schema xmlns:xsd="http://www.w3.org/2001/XMLSchema" xmlns:xs="http://www.w3.org/2001/XMLSchema" xmlns:p="http://schemas.microsoft.com/office/2006/metadata/properties" xmlns:ns2="631298fc-6a88-4548-b7d9-3b164918c4a3" targetNamespace="http://schemas.microsoft.com/office/2006/metadata/properties" ma:root="true" ma:fieldsID="603670f83f03641ab2f338f54c6036db" ns2:_="">
    <xsd:import namespace="631298fc-6a88-4548-b7d9-3b164918c4a3"/>
    <xsd:element name="properties">
      <xsd:complexType>
        <xsd:sequence>
          <xsd:element name="documentManagement">
            <xsd:complexType>
              <xsd:all>
                <xsd:element ref="ns2:Select_x0020_Content_x0020_Type_x0020_Above" minOccurs="0"/>
                <xsd:element ref="ns2:Classification" minOccurs="0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298fc-6a88-4548-b7d9-3b164918c4a3" elementFormDefault="qualified">
    <xsd:import namespace="http://schemas.microsoft.com/office/2006/documentManagement/types"/>
    <xsd:import namespace="http://schemas.microsoft.com/office/infopath/2007/PartnerControls"/>
    <xsd:element name="Select_x0020_Content_x0020_Type_x0020_Above" ma:index="1" nillable="true" ma:displayName="Select Content Type Above" ma:description="Ensure you select the correct Content Type" ma:hidden="true" ma:internalName="Select_x0020_Content_x0020_Type_x0020_Above" ma:readOnly="false">
      <xsd:simpleType>
        <xsd:restriction base="dms:Text">
          <xsd:maxLength value="1"/>
        </xsd:restriction>
      </xsd:simpleType>
    </xsd:element>
    <xsd:element name="Classification" ma:index="3" nillable="true" ma:displayName="Classification" ma:default="Unclassified" ma:format="Dropdown" ma:hidden="true" ma:internalName="Classification" ma:readOnly="false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4" nillable="true" ma:displayName="Descriptor" ma:format="Dropdown" ma:hidden="true" ma:internalName="Descriptor" ma:readOnly="false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ca9306fc-8436-45f0-b931-e34f519be3a3" ContentTypeId="0x01010032640DAD0EFF63499F40C6F300FF9AAD" PreviousValue="true"/>
</file>

<file path=customXml/item5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defaultValue"/>
</file>

<file path=customXml/itemProps1.xml><?xml version="1.0" encoding="utf-8"?>
<ds:datastoreItem xmlns:ds="http://schemas.openxmlformats.org/officeDocument/2006/customXml" ds:itemID="{69FDA3A4-5B72-4BA7-9553-A22814E264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DD9686-A806-4D0B-BBC0-71266FA194C8}">
  <ds:schemaRefs>
    <ds:schemaRef ds:uri="http://schemas.microsoft.com/office/2006/metadata/properties"/>
    <ds:schemaRef ds:uri="631298fc-6a88-4548-b7d9-3b164918c4a3"/>
  </ds:schemaRefs>
</ds:datastoreItem>
</file>

<file path=customXml/itemProps3.xml><?xml version="1.0" encoding="utf-8"?>
<ds:datastoreItem xmlns:ds="http://schemas.openxmlformats.org/officeDocument/2006/customXml" ds:itemID="{82BCA77B-D203-45B1-8BD0-A94231FBF6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1298fc-6a88-4548-b7d9-3b164918c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C1AAEEE-A435-47E1-8AED-8A558C48AD48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BAFA086C-0D6F-4BDE-8066-9B02B49CFBF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SQ Response Template</vt:lpstr>
    </vt:vector>
  </TitlesOfParts>
  <Company>Ofgem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SQ Response Template</dc:title>
  <dc:subject>SQS 2014</dc:subject>
  <dc:creator>Ade Olusola</dc:creator>
  <cp:lastModifiedBy>Thomas McLaren</cp:lastModifiedBy>
  <cp:revision>4</cp:revision>
  <dcterms:created xsi:type="dcterms:W3CDTF">2020-08-14T12:24:00Z</dcterms:created>
  <dcterms:modified xsi:type="dcterms:W3CDTF">2020-08-21T08:35:00Z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0x01010032640DAD0EFF63499F40C6F300FF9AAD00123D5A5992A1A14CBB089F7FB8774E59</vt:lpwstr>
  </property>
  <property fmtid="{D5CDD505-2E9C-101B-9397-08002B2CF9AE}" pid="3" name="Select Content Type Above">
    <vt:lpwstr/>
  </property>
  <property fmtid="{D5CDD505-2E9C-101B-9397-08002B2CF9AE}" pid="4" name="Order">
    <vt:r8>1778000</vt:r8>
  </property>
  <property fmtid="{D5CDD505-2E9C-101B-9397-08002B2CF9AE}" pid="5" name="From">
    <vt:lpwstr/>
  </property>
  <property fmtid="{D5CDD505-2E9C-101B-9397-08002B2CF9AE}" pid="6" name="Project Sponsor">
    <vt:lpwstr/>
  </property>
  <property fmtid="{D5CDD505-2E9C-101B-9397-08002B2CF9AE}" pid="7" name="xd_ProgID">
    <vt:lpwstr/>
  </property>
  <property fmtid="{D5CDD505-2E9C-101B-9397-08002B2CF9AE}" pid="8" name="BCC">
    <vt:lpwstr/>
  </property>
  <property fmtid="{D5CDD505-2E9C-101B-9397-08002B2CF9AE}" pid="9" name="_Version">
    <vt:lpwstr/>
  </property>
  <property fmtid="{D5CDD505-2E9C-101B-9397-08002B2CF9AE}" pid="10" name="Project Manager">
    <vt:lpwstr/>
  </property>
  <property fmtid="{D5CDD505-2E9C-101B-9397-08002B2CF9AE}" pid="11" name="Project Owner">
    <vt:lpwstr/>
  </property>
  <property fmtid="{D5CDD505-2E9C-101B-9397-08002B2CF9AE}" pid="12" name="TemplateUrl">
    <vt:lpwstr/>
  </property>
  <property fmtid="{D5CDD505-2E9C-101B-9397-08002B2CF9AE}" pid="13" name="CC">
    <vt:lpwstr/>
  </property>
  <property fmtid="{D5CDD505-2E9C-101B-9397-08002B2CF9AE}" pid="14" name="DLCPolicyLabelLock">
    <vt:lpwstr/>
  </property>
  <property fmtid="{D5CDD505-2E9C-101B-9397-08002B2CF9AE}" pid="15" name="To">
    <vt:lpwstr/>
  </property>
  <property fmtid="{D5CDD505-2E9C-101B-9397-08002B2CF9AE}" pid="16" name="Attach Count">
    <vt:lpwstr/>
  </property>
  <property fmtid="{D5CDD505-2E9C-101B-9397-08002B2CF9AE}" pid="17" name="Recipient">
    <vt:lpwstr/>
  </property>
  <property fmtid="{D5CDD505-2E9C-101B-9397-08002B2CF9AE}" pid="18" name="Importance">
    <vt:lpwstr/>
  </property>
  <property fmtid="{D5CDD505-2E9C-101B-9397-08002B2CF9AE}" pid="19" name="DLCPolicyLabelClientValue">
    <vt:lpwstr>Version : {_Version}</vt:lpwstr>
  </property>
  <property fmtid="{D5CDD505-2E9C-101B-9397-08002B2CF9AE}" pid="20" name="Project Name">
    <vt:lpwstr/>
  </property>
  <property fmtid="{D5CDD505-2E9C-101B-9397-08002B2CF9AE}" pid="21" name="Applicable Start Date">
    <vt:filetime>2014-03-30T23:00:00Z</vt:filetime>
  </property>
  <property fmtid="{D5CDD505-2E9C-101B-9397-08002B2CF9AE}" pid="22" name="Organisation">
    <vt:lpwstr>Electricity North West</vt:lpwstr>
  </property>
  <property fmtid="{D5CDD505-2E9C-101B-9397-08002B2CF9AE}" pid="23" name="Publication Date:">
    <vt:filetime>2015-07-28T10:49:18Z</vt:filetime>
  </property>
  <property fmtid="{D5CDD505-2E9C-101B-9397-08002B2CF9AE}" pid="24" name="Applicable Duration">
    <vt:lpwstr>-</vt:lpwstr>
  </property>
  <property fmtid="{D5CDD505-2E9C-101B-9397-08002B2CF9AE}" pid="25" name="Descriptor">
    <vt:lpwstr>Commercial</vt:lpwstr>
  </property>
  <property fmtid="{D5CDD505-2E9C-101B-9397-08002B2CF9AE}" pid="26" name="Meeting Date">
    <vt:filetime>2014-03-30T23:00:00Z</vt:filetime>
  </property>
  <property fmtid="{D5CDD505-2E9C-101B-9397-08002B2CF9AE}" pid="27" name="Classification">
    <vt:lpwstr>Protect</vt:lpwstr>
  </property>
  <property fmtid="{D5CDD505-2E9C-101B-9397-08002B2CF9AE}" pid="28" name="::">
    <vt:lpwstr>-Main Document</vt:lpwstr>
  </property>
  <property fmtid="{D5CDD505-2E9C-101B-9397-08002B2CF9AE}" pid="29" name="docIndexRef">
    <vt:lpwstr>72ab52b4-cb61-458a-bd00-fac1c5a1912b</vt:lpwstr>
  </property>
  <property fmtid="{D5CDD505-2E9C-101B-9397-08002B2CF9AE}" pid="30" name="bjSaver">
    <vt:lpwstr>cO6pzpUHHXPLEMTsVieuWYRDJs0nJL8f</vt:lpwstr>
  </property>
  <property fmtid="{D5CDD505-2E9C-101B-9397-08002B2CF9AE}" pid="31" name="BJSCSummaryMarking">
    <vt:lpwstr>This item has no classification</vt:lpwstr>
  </property>
  <property fmtid="{D5CDD505-2E9C-101B-9397-08002B2CF9AE}" pid="32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33" name="BJSCc5a055b0-1bed-4579_x">
    <vt:lpwstr/>
  </property>
  <property fmtid="{D5CDD505-2E9C-101B-9397-08002B2CF9AE}" pid="34" name="BJSCdd9eba61-d6b9-469b_x">
    <vt:lpwstr/>
  </property>
  <property fmtid="{D5CDD505-2E9C-101B-9397-08002B2CF9AE}" pid="35" name="bjDocumentSecurityLabel">
    <vt:lpwstr>This item has no classification</vt:lpwstr>
  </property>
  <property fmtid="{D5CDD505-2E9C-101B-9397-08002B2CF9AE}" pid="36" name="MSIP_Label_7a28ff59-1dd3-406f-be87-f82473b549be_Enabled">
    <vt:lpwstr>True</vt:lpwstr>
  </property>
  <property fmtid="{D5CDD505-2E9C-101B-9397-08002B2CF9AE}" pid="37" name="MSIP_Label_7a28ff59-1dd3-406f-be87-f82473b549be_SiteId">
    <vt:lpwstr>de0d74aa-9914-4bb9-9235-fbefe83b1769</vt:lpwstr>
  </property>
  <property fmtid="{D5CDD505-2E9C-101B-9397-08002B2CF9AE}" pid="38" name="MSIP_Label_7a28ff59-1dd3-406f-be87-f82473b549be_Owner">
    <vt:lpwstr>Yvonne.Reid-Healy@cadentgas.com</vt:lpwstr>
  </property>
  <property fmtid="{D5CDD505-2E9C-101B-9397-08002B2CF9AE}" pid="39" name="MSIP_Label_7a28ff59-1dd3-406f-be87-f82473b549be_SetDate">
    <vt:lpwstr>2020-01-24T13:37:08.5127760Z</vt:lpwstr>
  </property>
  <property fmtid="{D5CDD505-2E9C-101B-9397-08002B2CF9AE}" pid="40" name="MSIP_Label_7a28ff59-1dd3-406f-be87-f82473b549be_Name">
    <vt:lpwstr>Cadent - Official</vt:lpwstr>
  </property>
  <property fmtid="{D5CDD505-2E9C-101B-9397-08002B2CF9AE}" pid="41" name="MSIP_Label_7a28ff59-1dd3-406f-be87-f82473b549be_Application">
    <vt:lpwstr>Microsoft Azure Information Protection</vt:lpwstr>
  </property>
  <property fmtid="{D5CDD505-2E9C-101B-9397-08002B2CF9AE}" pid="42" name="MSIP_Label_7a28ff59-1dd3-406f-be87-f82473b549be_Extended_MSFT_Method">
    <vt:lpwstr>Automatic</vt:lpwstr>
  </property>
  <property fmtid="{D5CDD505-2E9C-101B-9397-08002B2CF9AE}" pid="43" name="Sensitivity">
    <vt:lpwstr>Cadent - Official</vt:lpwstr>
  </property>
</Properties>
</file>