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01AA10D0"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r w:rsidR="00527C85">
        <w:rPr>
          <w:rFonts w:ascii="Verdana" w:hAnsi="Verdana"/>
          <w:b/>
          <w:sz w:val="28"/>
          <w:szCs w:val="28"/>
        </w:rPr>
        <w:t>6</w:t>
      </w:r>
      <w:bookmarkStart w:id="0" w:name="_GoBack"/>
      <w:bookmarkEnd w:id="0"/>
      <w:del w:id="1" w:author="Christopher Haworth" w:date="2020-04-28T15:42:00Z">
        <w:r w:rsidR="006F32A4" w:rsidDel="006F32A4">
          <w:rPr>
            <w:rFonts w:ascii="Verdana" w:hAnsi="Verdana"/>
            <w:b/>
            <w:sz w:val="28"/>
            <w:szCs w:val="28"/>
          </w:rPr>
          <w:delText>5</w:delText>
        </w:r>
      </w:del>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2" w:name="_Toc415576069"/>
      <w:bookmarkStart w:id="3" w:name="_Toc415576275"/>
      <w:bookmarkStart w:id="4" w:name="_Toc415576477"/>
      <w:r w:rsidR="00FE7C76" w:rsidRPr="00883FDD">
        <w:rPr>
          <w:rFonts w:ascii="Verdana" w:hAnsi="Verdana"/>
          <w:b/>
          <w:color w:val="333399"/>
        </w:rPr>
        <w:lastRenderedPageBreak/>
        <w:t>Contents</w:t>
      </w:r>
      <w:bookmarkEnd w:id="2"/>
      <w:bookmarkEnd w:id="3"/>
      <w:bookmarkEnd w:id="4"/>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6F32A4">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6F32A4">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6F32A4">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6F32A4">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6F32A4">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6F32A4">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6F32A4">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6F32A4">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6F32A4">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5" w:name="_Toc506478042"/>
      <w:r>
        <w:lastRenderedPageBreak/>
        <w:t xml:space="preserve">Summary - </w:t>
      </w:r>
      <w:r w:rsidR="00AE032B" w:rsidRPr="00FF448F">
        <w:t>I</w:t>
      </w:r>
      <w:r w:rsidR="00DF3B5A" w:rsidRPr="00FF448F">
        <w:t>n</w:t>
      </w:r>
      <w:r w:rsidR="001D48ED" w:rsidRPr="00FF448F">
        <w:t xml:space="preserve">formation </w:t>
      </w:r>
      <w:r>
        <w:t>Required</w:t>
      </w:r>
      <w:bookmarkEnd w:id="5"/>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6" w:name="_Toc506478043"/>
      <w:r>
        <w:t xml:space="preserve">Table by </w:t>
      </w:r>
      <w:r w:rsidRPr="00FB5EAD">
        <w:t>table</w:t>
      </w:r>
      <w:r>
        <w:t xml:space="preserve"> commentary</w:t>
      </w:r>
      <w:bookmarkEnd w:id="6"/>
      <w:r w:rsidR="00C43749">
        <w:t xml:space="preserve"> </w:t>
      </w:r>
    </w:p>
    <w:p w14:paraId="0E6837A2" w14:textId="7068D9BB" w:rsidR="002B79A3" w:rsidRDefault="003B0984" w:rsidP="003B0984">
      <w:pPr>
        <w:pStyle w:val="Heading1"/>
      </w:pPr>
      <w:bookmarkStart w:id="7" w:name="_Toc506478044"/>
      <w:r>
        <w:t>C</w:t>
      </w:r>
      <w:r w:rsidR="006D0892">
        <w:t>C</w:t>
      </w:r>
      <w:r>
        <w:t>1 - Summary</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8" w:name="_Toc506478045"/>
      <w:r>
        <w:t>C</w:t>
      </w:r>
      <w:r w:rsidR="006D0892">
        <w:t>C</w:t>
      </w:r>
      <w:r>
        <w:t>2 - Metered In-year</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9" w:name="_Toc506478046"/>
      <w:r>
        <w:lastRenderedPageBreak/>
        <w:t>C</w:t>
      </w:r>
      <w:r w:rsidR="006D0892">
        <w:t>C</w:t>
      </w:r>
      <w:r>
        <w:t>3 - Unmetered In-year</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078645E"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 xml:space="preserve"> Please confirm if unmetered disconnections that have been requested separately are included or excluded from this table.</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10" w:name="_Toc506478047"/>
      <w:r>
        <w:t>C</w:t>
      </w:r>
      <w:r w:rsidR="006D0892">
        <w:t>C</w:t>
      </w:r>
      <w:r>
        <w:t>4 - Completed Summary</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6CE22BF2" w:rsidR="00253563" w:rsidRPr="00E373BD" w:rsidRDefault="00253563"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Please confirm if unmetered disconnections that have been requested separately are included or excluded from this table.</w:t>
            </w:r>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11" w:name="_Toc506478048"/>
      <w:r>
        <w:t>C</w:t>
      </w:r>
      <w:r w:rsidR="006D0892">
        <w:t>C5</w:t>
      </w:r>
      <w:r>
        <w:t xml:space="preserve"> - Annual Quotations Issued</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2" w:name="_Toc506478049"/>
      <w:r>
        <w:t>C</w:t>
      </w:r>
      <w:r w:rsidR="006D0892">
        <w:t>C6</w:t>
      </w:r>
      <w:r>
        <w:t xml:space="preserve"> - Annual Out of Area Connections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3" w:name="_Toc506478050"/>
      <w:r>
        <w:lastRenderedPageBreak/>
        <w:t>C</w:t>
      </w:r>
      <w:r w:rsidR="000215B8">
        <w:t>C7</w:t>
      </w:r>
      <w:r>
        <w:t xml:space="preserve"> </w:t>
      </w:r>
      <w:r w:rsidR="003B0984">
        <w:t>- Direct Related Party Margin (RPM)</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4" w:name="_Toc506478051"/>
      <w:r>
        <w:t xml:space="preserve">CC8 </w:t>
      </w:r>
      <w:r w:rsidR="00B73CE8">
        <w:t>- Time to Connect &amp; Time to Q</w:t>
      </w:r>
      <w:r w:rsidR="001F2AB3" w:rsidRPr="001F2AB3">
        <w:t>uote</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2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DBD4" w14:textId="77777777" w:rsidR="00A73AB2" w:rsidRDefault="00A73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A71B" w14:textId="77777777" w:rsidR="00A73AB2" w:rsidRDefault="00A73A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3577CAC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6F32A4">
          <w:rPr>
            <w:rStyle w:val="PageNumber"/>
            <w:rFonts w:ascii="Verdana" w:hAnsi="Verdana"/>
            <w:noProof/>
            <w:sz w:val="18"/>
            <w:szCs w:val="18"/>
          </w:rPr>
          <w:t>1</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A150" w14:textId="77777777" w:rsidR="00A73AB2" w:rsidRDefault="00A73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6E538" w14:textId="77777777" w:rsidR="00A73AB2" w:rsidRDefault="00A73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55EC0" w14:textId="77777777" w:rsidR="00A73AB2" w:rsidRDefault="00A73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Haworth">
    <w15:presenceInfo w15:providerId="AD" w15:userId="S-1-5-21-725345543-854245398-2146348053-2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3DC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27C85"/>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2A4"/>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3AB2"/>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ca9306fc-8436-45f0-b931-e34f519be3a3" ContentTypeId="0x01010033282546F0D44441B574BEAA5FBE93E4" PreviousValue="true"/>
</file>

<file path=customXml/item2.xml><?xml version="1.0" encoding="utf-8"?>
<ct:contentTypeSchema xmlns:ct="http://schemas.microsoft.com/office/2006/metadata/contentType" xmlns:ma="http://schemas.microsoft.com/office/2006/metadata/properties/metaAttributes" ct:_="" ma:_="" ma:contentTypeName="Information" ma:contentTypeID="0x01010033282546F0D44441B574BEAA5FBE93E4001FF75FC593CD5742AC0BB94DCE1008FB" ma:contentTypeVersion="10" ma:contentTypeDescription="" ma:contentTypeScope="" ma:versionID="f7a9f4c00bf34d96dcdf54ed8044fefa">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a15b5871175a44db40d23858c05c546"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x003a__x003a_ xmlns="631298fc-6a88-4548-b7d9-3b164918c4a3">-Main Document</_x003a__x003a_>
    <Classification xmlns="631298fc-6a88-4548-b7d9-3b164918c4a3">Unclassified</Classification>
    <Organisation xmlns="631298fc-6a88-4548-b7d9-3b164918c4a3">Elec DNO</Organisation>
    <Descriptor xmlns="631298fc-6a88-4548-b7d9-3b164918c4a3">Commercial</Descriptor>
    <_Status xmlns="http://schemas.microsoft.com/sharepoint/v3/fields">Draft</_Status>
    <_x003a_ xmlns="631298fc-6a88-4548-b7d9-3b164918c4a3"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973096ae-7329-4b3b-9368-47aeba6959e1"/>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9E79F-D78D-468F-AC07-B34D5EC6321F}">
  <ds:schemaRefs>
    <ds:schemaRef ds:uri="Microsoft.SharePoint.Taxonomy.ContentTypeSync"/>
  </ds:schemaRefs>
</ds:datastoreItem>
</file>

<file path=customXml/itemProps2.xml><?xml version="1.0" encoding="utf-8"?>
<ds:datastoreItem xmlns:ds="http://schemas.openxmlformats.org/officeDocument/2006/customXml" ds:itemID="{2B10A996-7570-4A3A-9119-936CD4FA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5E0C1-3C9A-4F28-B81A-AD864FCFF334}">
  <ds:schemaRefs>
    <ds:schemaRef ds:uri="631298fc-6a88-4548-b7d9-3b164918c4a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828C19DB-D63E-4717-8A83-357CDE536175}">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9F588661-2CDF-49CD-BB93-134F256A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568</Words>
  <Characters>4192</Characters>
  <Application>Microsoft Office Word</Application>
  <DocSecurity>0</DocSecurity>
  <Lines>246</Lines>
  <Paragraphs>62</Paragraphs>
  <ScaleCrop>false</ScaleCrop>
  <HeadingPairs>
    <vt:vector size="2" baseType="variant">
      <vt:variant>
        <vt:lpstr>Title</vt:lpstr>
      </vt:variant>
      <vt:variant>
        <vt:i4>1</vt:i4>
      </vt:variant>
    </vt:vector>
  </HeadingPairs>
  <TitlesOfParts>
    <vt:vector size="1" baseType="lpstr">
      <vt:lpstr>Connections Commentary v6.0</vt:lpstr>
    </vt:vector>
  </TitlesOfParts>
  <Company>OFGEM</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v6.0</dc:title>
  <dc:creator>Hogan</dc:creator>
  <cp:lastModifiedBy>Christopher Haworth</cp:lastModifiedBy>
  <cp:revision>4</cp:revision>
  <cp:lastPrinted>2015-02-25T17:35:00Z</cp:lastPrinted>
  <dcterms:created xsi:type="dcterms:W3CDTF">2020-04-01T12:14:00Z</dcterms:created>
  <dcterms:modified xsi:type="dcterms:W3CDTF">2020-04-28T14:42:00Z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0x01010033282546F0D44441B574BEAA5FBE93E4001FF75FC593CD5742AC0BB94DCE1008FB</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Publication Date:">
    <vt:filetime>2015-11-04T10:47:28Z</vt:filetime>
  </property>
  <property fmtid="{D5CDD505-2E9C-101B-9397-08002B2CF9AE}" pid="12" name="Descriptor">
    <vt:lpwstr>Commercial</vt:lpwstr>
  </property>
  <property fmtid="{D5CDD505-2E9C-101B-9397-08002B2CF9AE}" pid="13" name="Classification">
    <vt:lpwstr>Unclassified</vt:lpwstr>
  </property>
  <property fmtid="{D5CDD505-2E9C-101B-9397-08002B2CF9AE}" pid="14" name="BJSCc5a055b0-1bed-4579_x">
    <vt:lpwstr/>
  </property>
  <property fmtid="{D5CDD505-2E9C-101B-9397-08002B2CF9AE}" pid="15" name="BJSCdd9eba61-d6b9-469b_x">
    <vt:lpwstr/>
  </property>
  <property fmtid="{D5CDD505-2E9C-101B-9397-08002B2CF9AE}" pid="16" name="bjDocumentSecurityLabel">
    <vt:lpwstr>This item has no classification</vt:lpwstr>
  </property>
</Properties>
</file>