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Grid"/>
        <w:tblW w:w="10490" w:type="dxa"/>
        <w:tblInd w:w="-74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0490"/>
      </w:tblGrid>
      <w:tr w:rsidR="00615055" w14:paraId="5226E891" w14:textId="77777777" w:rsidTr="00095B04">
        <w:trPr>
          <w:trHeight w:val="558"/>
        </w:trPr>
        <w:tc>
          <w:tcPr>
            <w:tcW w:w="10490" w:type="dxa"/>
            <w:shd w:val="clear" w:color="auto" w:fill="E5EBEE"/>
          </w:tcPr>
          <w:p w14:paraId="0F01C673" w14:textId="77777777" w:rsidR="00615055" w:rsidRDefault="00615055"/>
        </w:tc>
      </w:tr>
      <w:tr w:rsidR="00BE71AA" w14:paraId="6BB8B766" w14:textId="77777777" w:rsidTr="00095B04">
        <w:trPr>
          <w:trHeight w:val="295"/>
        </w:trPr>
        <w:tc>
          <w:tcPr>
            <w:tcW w:w="10490" w:type="dxa"/>
            <w:shd w:val="clear" w:color="auto" w:fill="E5EBEE"/>
            <w:tcMar>
              <w:left w:w="4536" w:type="dxa"/>
            </w:tcMar>
          </w:tcPr>
          <w:p w14:paraId="39B4E4C2" w14:textId="77777777" w:rsidR="00BE71AA" w:rsidRDefault="00625EE0">
            <w:pPr>
              <w:rPr>
                <w:b/>
                <w:bCs/>
                <w:noProof/>
                <w:color w:val="000080"/>
                <w:szCs w:val="20"/>
                <w:lang w:eastAsia="en-GB"/>
              </w:rPr>
            </w:pPr>
            <w:r>
              <w:rPr>
                <w:b/>
                <w:bCs/>
                <w:noProof/>
                <w:color w:val="000080"/>
                <w:szCs w:val="20"/>
                <w:lang w:eastAsia="en-GB"/>
              </w:rPr>
              <w:drawing>
                <wp:anchor distT="0" distB="0" distL="114300" distR="114300" simplePos="0" relativeHeight="251659264" behindDoc="0" locked="0" layoutInCell="1" allowOverlap="1" wp14:anchorId="2FDFF756" wp14:editId="3E206101">
                  <wp:simplePos x="0" y="0"/>
                  <wp:positionH relativeFrom="column">
                    <wp:posOffset>-2667000</wp:posOffset>
                  </wp:positionH>
                  <wp:positionV relativeFrom="paragraph">
                    <wp:posOffset>50800</wp:posOffset>
                  </wp:positionV>
                  <wp:extent cx="3038475" cy="485775"/>
                  <wp:effectExtent l="19050" t="0" r="9525" b="0"/>
                  <wp:wrapNone/>
                  <wp:docPr id="5" name="Logo" descr="C:\CERT\GreatWrittenCommunication\zOldStuffDoNotUse\ofgemelecsig.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CERT\GreatWrittenCommunication\zOldStuffDoNotUse\ofgemelecsig.gif"/>
                          <pic:cNvPicPr>
                            <a:picLocks noChangeAspect="1" noChangeArrowheads="1"/>
                          </pic:cNvPicPr>
                        </pic:nvPicPr>
                        <pic:blipFill>
                          <a:blip r:embed="rId13" cstate="print"/>
                          <a:stretch>
                            <a:fillRect/>
                          </a:stretch>
                        </pic:blipFill>
                        <pic:spPr bwMode="auto">
                          <a:xfrm>
                            <a:off x="0" y="0"/>
                            <a:ext cx="3038475" cy="485775"/>
                          </a:xfrm>
                          <a:prstGeom prst="rect">
                            <a:avLst/>
                          </a:prstGeom>
                          <a:noFill/>
                          <a:ln w="9525">
                            <a:noFill/>
                            <a:miter lim="800000"/>
                            <a:headEnd/>
                            <a:tailEnd/>
                          </a:ln>
                        </pic:spPr>
                      </pic:pic>
                    </a:graphicData>
                  </a:graphic>
                </wp:anchor>
              </w:drawing>
            </w:r>
          </w:p>
        </w:tc>
      </w:tr>
      <w:tr w:rsidR="00BE71AA" w14:paraId="1E93208F" w14:textId="77777777" w:rsidTr="00095B04">
        <w:trPr>
          <w:trHeight w:val="558"/>
        </w:trPr>
        <w:tc>
          <w:tcPr>
            <w:tcW w:w="10490" w:type="dxa"/>
            <w:shd w:val="clear" w:color="auto" w:fill="E5EBEE"/>
            <w:tcMar>
              <w:left w:w="4536" w:type="dxa"/>
            </w:tcMar>
          </w:tcPr>
          <w:p w14:paraId="2860A47D" w14:textId="77777777" w:rsidR="00BE71AA" w:rsidRDefault="00BE71AA"/>
        </w:tc>
      </w:tr>
      <w:tr w:rsidR="00615055" w14:paraId="0BAC34CF" w14:textId="77777777" w:rsidTr="00095B04">
        <w:trPr>
          <w:trHeight w:val="659"/>
        </w:trPr>
        <w:tc>
          <w:tcPr>
            <w:tcW w:w="10490" w:type="dxa"/>
            <w:shd w:val="clear" w:color="auto" w:fill="E5EBEE"/>
          </w:tcPr>
          <w:p w14:paraId="0D54DCED" w14:textId="77777777" w:rsidR="00615055" w:rsidRDefault="00615055"/>
        </w:tc>
      </w:tr>
      <w:tr w:rsidR="00615055" w14:paraId="13302526" w14:textId="77777777" w:rsidTr="00095B04">
        <w:trPr>
          <w:trHeight w:val="1842"/>
        </w:trPr>
        <w:tc>
          <w:tcPr>
            <w:tcW w:w="10490" w:type="dxa"/>
            <w:shd w:val="clear" w:color="auto" w:fill="E5EBEE"/>
            <w:tcMar>
              <w:left w:w="284" w:type="dxa"/>
            </w:tcMar>
          </w:tcPr>
          <w:p w14:paraId="6872B254" w14:textId="02DBC6AC" w:rsidR="00AA42CC" w:rsidRPr="005E0513" w:rsidRDefault="00095B04" w:rsidP="00CC708D">
            <w:pPr>
              <w:pStyle w:val="oStyle21ptAfter10pt"/>
            </w:pPr>
            <w:r>
              <w:rPr>
                <w:noProof/>
                <w:lang w:eastAsia="en-GB"/>
              </w:rPr>
              <w:t>RIIO-</w:t>
            </w:r>
            <w:r w:rsidR="00CC708D">
              <w:rPr>
                <w:noProof/>
                <w:lang w:eastAsia="en-GB"/>
              </w:rPr>
              <w:t xml:space="preserve">T2 </w:t>
            </w:r>
            <w:r>
              <w:rPr>
                <w:noProof/>
                <w:lang w:eastAsia="en-GB"/>
              </w:rPr>
              <w:t xml:space="preserve">Electricity Transmission Price Control </w:t>
            </w:r>
            <w:r w:rsidR="003F1312">
              <w:rPr>
                <w:noProof/>
                <w:lang w:eastAsia="en-GB"/>
              </w:rPr>
              <w:t>–</w:t>
            </w:r>
            <w:r>
              <w:rPr>
                <w:noProof/>
                <w:lang w:eastAsia="en-GB"/>
              </w:rPr>
              <w:t>Guidance</w:t>
            </w:r>
            <w:r w:rsidR="00CC708D">
              <w:rPr>
                <w:noProof/>
                <w:lang w:eastAsia="en-GB"/>
              </w:rPr>
              <w:t xml:space="preserve"> on Business Plan Data Templates: Version 1.</w:t>
            </w:r>
            <w:ins w:id="0" w:author="Author">
              <w:r w:rsidR="00714492">
                <w:rPr>
                  <w:noProof/>
                  <w:lang w:eastAsia="en-GB"/>
                </w:rPr>
                <w:t>2</w:t>
              </w:r>
            </w:ins>
            <w:del w:id="1" w:author="Author">
              <w:r w:rsidR="003D3DA0" w:rsidDel="00714492">
                <w:rPr>
                  <w:noProof/>
                  <w:lang w:eastAsia="en-GB"/>
                </w:rPr>
                <w:delText>1</w:delText>
              </w:r>
            </w:del>
          </w:p>
        </w:tc>
      </w:tr>
      <w:tr w:rsidR="00E36CE3" w14:paraId="628EFD94" w14:textId="77777777" w:rsidTr="00095B04">
        <w:trPr>
          <w:trHeight w:val="607"/>
        </w:trPr>
        <w:tc>
          <w:tcPr>
            <w:tcW w:w="10490" w:type="dxa"/>
            <w:shd w:val="clear" w:color="auto" w:fill="7E99AA"/>
            <w:tcMar>
              <w:left w:w="284" w:type="dxa"/>
            </w:tcMar>
            <w:vAlign w:val="center"/>
          </w:tcPr>
          <w:p w14:paraId="390DD41C" w14:textId="77777777" w:rsidR="00E36CE3" w:rsidRPr="00095B04" w:rsidRDefault="00E36CE3" w:rsidP="009E53F2">
            <w:pPr>
              <w:rPr>
                <w:rStyle w:val="oStyle17ptBold"/>
                <w:color w:val="FFFFFF"/>
              </w:rPr>
            </w:pPr>
          </w:p>
        </w:tc>
      </w:tr>
    </w:tbl>
    <w:p w14:paraId="22A2F494" w14:textId="77777777" w:rsidR="00E02033" w:rsidRPr="00E80DD4" w:rsidRDefault="00E02033">
      <w:pPr>
        <w:rPr>
          <w:rStyle w:val="oStyle6pt"/>
        </w:rPr>
      </w:pPr>
    </w:p>
    <w:tbl>
      <w:tblPr>
        <w:tblStyle w:val="TableGrid"/>
        <w:tblW w:w="10490" w:type="dxa"/>
        <w:tblInd w:w="-74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145"/>
        <w:gridCol w:w="689"/>
        <w:gridCol w:w="117"/>
        <w:gridCol w:w="117"/>
        <w:gridCol w:w="1177"/>
        <w:gridCol w:w="4245"/>
      </w:tblGrid>
      <w:tr w:rsidR="00897F49" w14:paraId="244C8C32" w14:textId="77777777" w:rsidTr="00AB4FF2">
        <w:trPr>
          <w:trHeight w:hRule="exact" w:val="227"/>
        </w:trPr>
        <w:tc>
          <w:tcPr>
            <w:tcW w:w="4145" w:type="dxa"/>
            <w:shd w:val="clear" w:color="auto" w:fill="E4E5E5"/>
          </w:tcPr>
          <w:p w14:paraId="608D9520" w14:textId="77777777" w:rsidR="00897F49" w:rsidRPr="005D27E0" w:rsidRDefault="00897F49" w:rsidP="006A74B3">
            <w:pPr>
              <w:ind w:left="-113"/>
              <w:rPr>
                <w:b/>
              </w:rPr>
            </w:pPr>
          </w:p>
        </w:tc>
        <w:tc>
          <w:tcPr>
            <w:tcW w:w="689" w:type="dxa"/>
            <w:shd w:val="clear" w:color="auto" w:fill="E4E5E5"/>
          </w:tcPr>
          <w:p w14:paraId="329ED1C8" w14:textId="77777777" w:rsidR="00897F49" w:rsidRDefault="00897F49" w:rsidP="006A74B3">
            <w:pPr>
              <w:ind w:left="-113"/>
            </w:pPr>
          </w:p>
        </w:tc>
        <w:tc>
          <w:tcPr>
            <w:tcW w:w="117" w:type="dxa"/>
            <w:tcBorders>
              <w:right w:val="single" w:sz="4" w:space="0" w:color="auto"/>
            </w:tcBorders>
            <w:tcMar>
              <w:left w:w="0" w:type="dxa"/>
              <w:right w:w="0" w:type="dxa"/>
            </w:tcMar>
          </w:tcPr>
          <w:p w14:paraId="11E2A161" w14:textId="77777777" w:rsidR="00897F49" w:rsidRDefault="00897F49" w:rsidP="009104CA"/>
        </w:tc>
        <w:tc>
          <w:tcPr>
            <w:tcW w:w="117" w:type="dxa"/>
            <w:tcBorders>
              <w:left w:val="single" w:sz="4" w:space="0" w:color="auto"/>
            </w:tcBorders>
            <w:tcMar>
              <w:left w:w="0" w:type="dxa"/>
              <w:right w:w="0" w:type="dxa"/>
            </w:tcMar>
          </w:tcPr>
          <w:p w14:paraId="3E55B0CC" w14:textId="77777777" w:rsidR="00897F49" w:rsidRDefault="00897F49" w:rsidP="009104CA"/>
        </w:tc>
        <w:tc>
          <w:tcPr>
            <w:tcW w:w="1177" w:type="dxa"/>
            <w:shd w:val="clear" w:color="auto" w:fill="E4E5E5"/>
          </w:tcPr>
          <w:p w14:paraId="786C628A" w14:textId="77777777" w:rsidR="00897F49" w:rsidRDefault="00897F49" w:rsidP="001452F0">
            <w:pPr>
              <w:ind w:left="-57"/>
            </w:pPr>
          </w:p>
        </w:tc>
        <w:tc>
          <w:tcPr>
            <w:tcW w:w="4245" w:type="dxa"/>
            <w:shd w:val="clear" w:color="auto" w:fill="E4E5E5"/>
          </w:tcPr>
          <w:p w14:paraId="710D3F91" w14:textId="77777777" w:rsidR="00897F49" w:rsidRDefault="00897F49" w:rsidP="001452F0">
            <w:pPr>
              <w:ind w:left="-113"/>
            </w:pPr>
          </w:p>
        </w:tc>
      </w:tr>
      <w:tr w:rsidR="00897F49" w14:paraId="2CA5A043" w14:textId="77777777" w:rsidTr="00AB4FF2">
        <w:trPr>
          <w:trHeight w:hRule="exact" w:val="510"/>
        </w:trPr>
        <w:tc>
          <w:tcPr>
            <w:tcW w:w="4145" w:type="dxa"/>
            <w:shd w:val="clear" w:color="auto" w:fill="E4E5E5"/>
            <w:tcMar>
              <w:left w:w="284" w:type="dxa"/>
            </w:tcMar>
          </w:tcPr>
          <w:p w14:paraId="27AB3102" w14:textId="77777777" w:rsidR="00897F49" w:rsidRPr="005D27E0" w:rsidRDefault="00897F49" w:rsidP="006A74B3">
            <w:pPr>
              <w:ind w:left="-113"/>
              <w:rPr>
                <w:b/>
              </w:rPr>
            </w:pPr>
          </w:p>
        </w:tc>
        <w:tc>
          <w:tcPr>
            <w:tcW w:w="689" w:type="dxa"/>
            <w:shd w:val="clear" w:color="auto" w:fill="E4E5E5"/>
          </w:tcPr>
          <w:p w14:paraId="6D83E135" w14:textId="77777777" w:rsidR="00897F49" w:rsidRDefault="00897F49" w:rsidP="006A74B3">
            <w:pPr>
              <w:ind w:left="-113"/>
            </w:pPr>
          </w:p>
        </w:tc>
        <w:tc>
          <w:tcPr>
            <w:tcW w:w="117" w:type="dxa"/>
            <w:tcBorders>
              <w:right w:val="single" w:sz="4" w:space="0" w:color="auto"/>
            </w:tcBorders>
            <w:tcMar>
              <w:left w:w="0" w:type="dxa"/>
              <w:right w:w="0" w:type="dxa"/>
            </w:tcMar>
          </w:tcPr>
          <w:p w14:paraId="77639308" w14:textId="77777777" w:rsidR="00897F49" w:rsidRDefault="00897F49" w:rsidP="009104CA"/>
        </w:tc>
        <w:tc>
          <w:tcPr>
            <w:tcW w:w="117" w:type="dxa"/>
            <w:tcBorders>
              <w:left w:val="single" w:sz="4" w:space="0" w:color="auto"/>
            </w:tcBorders>
            <w:tcMar>
              <w:left w:w="0" w:type="dxa"/>
              <w:right w:w="0" w:type="dxa"/>
            </w:tcMar>
          </w:tcPr>
          <w:p w14:paraId="420C7F96" w14:textId="77777777" w:rsidR="00897F49" w:rsidRDefault="00897F49" w:rsidP="009104CA"/>
        </w:tc>
        <w:tc>
          <w:tcPr>
            <w:tcW w:w="1177" w:type="dxa"/>
            <w:shd w:val="clear" w:color="auto" w:fill="E4E5E5"/>
            <w:tcMar>
              <w:left w:w="170" w:type="dxa"/>
            </w:tcMar>
          </w:tcPr>
          <w:p w14:paraId="748763B2" w14:textId="77777777" w:rsidR="00897F49" w:rsidRPr="000A4712" w:rsidRDefault="00897F49" w:rsidP="001452F0">
            <w:pPr>
              <w:ind w:left="-57"/>
              <w:rPr>
                <w:b/>
                <w:bCs/>
              </w:rPr>
            </w:pPr>
            <w:r w:rsidRPr="000A4712">
              <w:rPr>
                <w:b/>
                <w:bCs/>
              </w:rPr>
              <w:t>Contact:</w:t>
            </w:r>
          </w:p>
        </w:tc>
        <w:tc>
          <w:tcPr>
            <w:tcW w:w="4245" w:type="dxa"/>
            <w:shd w:val="clear" w:color="auto" w:fill="E4E5E5"/>
          </w:tcPr>
          <w:p w14:paraId="0908AB70" w14:textId="77777777" w:rsidR="00897F49" w:rsidRDefault="002405F4" w:rsidP="001452F0">
            <w:pPr>
              <w:ind w:left="-113"/>
            </w:pPr>
            <w:r>
              <w:t>Anthony Mungall</w:t>
            </w:r>
          </w:p>
        </w:tc>
      </w:tr>
      <w:tr w:rsidR="00897F49" w14:paraId="5D91CC9F" w14:textId="77777777" w:rsidTr="00AB4FF2">
        <w:trPr>
          <w:trHeight w:hRule="exact" w:val="510"/>
        </w:trPr>
        <w:tc>
          <w:tcPr>
            <w:tcW w:w="4145" w:type="dxa"/>
            <w:shd w:val="clear" w:color="auto" w:fill="E4E5E5"/>
            <w:tcMar>
              <w:left w:w="284" w:type="dxa"/>
            </w:tcMar>
          </w:tcPr>
          <w:p w14:paraId="6901E322" w14:textId="179275D7" w:rsidR="00897F49" w:rsidRPr="005D27E0" w:rsidRDefault="00897F49" w:rsidP="00F443E8">
            <w:pPr>
              <w:ind w:left="-113"/>
              <w:rPr>
                <w:b/>
              </w:rPr>
            </w:pPr>
            <w:r w:rsidRPr="005D27E0">
              <w:rPr>
                <w:b/>
              </w:rPr>
              <w:t>Publication date:</w:t>
            </w:r>
            <w:r w:rsidR="00FE224F">
              <w:rPr>
                <w:b/>
              </w:rPr>
              <w:t xml:space="preserve"> </w:t>
            </w:r>
            <w:ins w:id="2" w:author="Author">
              <w:del w:id="3" w:author="Author">
                <w:r w:rsidR="00714492" w:rsidDel="00F443E8">
                  <w:delText>October</w:delText>
                </w:r>
              </w:del>
              <w:r w:rsidR="00F443E8">
                <w:t>13</w:t>
              </w:r>
              <w:r w:rsidR="00F443E8" w:rsidRPr="00F443E8">
                <w:rPr>
                  <w:vertAlign w:val="superscript"/>
                </w:rPr>
                <w:t>th</w:t>
              </w:r>
              <w:r w:rsidR="00F443E8">
                <w:t xml:space="preserve">  August</w:t>
              </w:r>
            </w:ins>
            <w:del w:id="4" w:author="Author">
              <w:r w:rsidR="003D3DA0" w:rsidDel="00714492">
                <w:delText>May</w:delText>
              </w:r>
            </w:del>
            <w:r w:rsidR="003D3DA0">
              <w:t xml:space="preserve"> </w:t>
            </w:r>
            <w:r w:rsidR="00CC708D" w:rsidRPr="00FE224F">
              <w:t>201</w:t>
            </w:r>
            <w:r w:rsidR="00CC708D">
              <w:t>9</w:t>
            </w:r>
          </w:p>
        </w:tc>
        <w:tc>
          <w:tcPr>
            <w:tcW w:w="689" w:type="dxa"/>
            <w:shd w:val="clear" w:color="auto" w:fill="E4E5E5"/>
          </w:tcPr>
          <w:p w14:paraId="0873836B" w14:textId="77777777" w:rsidR="00897F49" w:rsidRDefault="00897F49" w:rsidP="00544872">
            <w:pPr>
              <w:ind w:left="-113"/>
            </w:pPr>
          </w:p>
        </w:tc>
        <w:tc>
          <w:tcPr>
            <w:tcW w:w="117" w:type="dxa"/>
            <w:tcBorders>
              <w:right w:val="single" w:sz="4" w:space="0" w:color="auto"/>
            </w:tcBorders>
            <w:tcMar>
              <w:left w:w="0" w:type="dxa"/>
              <w:right w:w="0" w:type="dxa"/>
            </w:tcMar>
          </w:tcPr>
          <w:p w14:paraId="52856135" w14:textId="77777777" w:rsidR="00897F49" w:rsidRDefault="00897F49" w:rsidP="009104CA"/>
        </w:tc>
        <w:tc>
          <w:tcPr>
            <w:tcW w:w="117" w:type="dxa"/>
            <w:tcBorders>
              <w:left w:val="single" w:sz="4" w:space="0" w:color="auto"/>
            </w:tcBorders>
            <w:tcMar>
              <w:left w:w="0" w:type="dxa"/>
              <w:right w:w="0" w:type="dxa"/>
            </w:tcMar>
          </w:tcPr>
          <w:p w14:paraId="61EF1714" w14:textId="77777777" w:rsidR="00897F49" w:rsidRDefault="00897F49" w:rsidP="009104CA"/>
        </w:tc>
        <w:tc>
          <w:tcPr>
            <w:tcW w:w="1177" w:type="dxa"/>
            <w:shd w:val="clear" w:color="auto" w:fill="E4E5E5"/>
            <w:tcMar>
              <w:left w:w="170" w:type="dxa"/>
            </w:tcMar>
          </w:tcPr>
          <w:p w14:paraId="2C553887" w14:textId="77777777" w:rsidR="00897F49" w:rsidRPr="000A4712" w:rsidRDefault="00897F49" w:rsidP="001452F0">
            <w:pPr>
              <w:ind w:left="-57"/>
              <w:rPr>
                <w:b/>
                <w:bCs/>
              </w:rPr>
            </w:pPr>
            <w:r w:rsidRPr="000A4712">
              <w:rPr>
                <w:b/>
                <w:bCs/>
              </w:rPr>
              <w:t>Team:</w:t>
            </w:r>
          </w:p>
        </w:tc>
        <w:tc>
          <w:tcPr>
            <w:tcW w:w="4245" w:type="dxa"/>
            <w:shd w:val="clear" w:color="auto" w:fill="E4E5E5"/>
          </w:tcPr>
          <w:p w14:paraId="5C6659D9" w14:textId="77777777" w:rsidR="00897F49" w:rsidRDefault="00544872" w:rsidP="001452F0">
            <w:pPr>
              <w:ind w:left="-113"/>
            </w:pPr>
            <w:r>
              <w:t>RIIO-ET</w:t>
            </w:r>
          </w:p>
        </w:tc>
      </w:tr>
      <w:tr w:rsidR="00897F49" w14:paraId="02B9EE10" w14:textId="77777777" w:rsidTr="00AB4FF2">
        <w:trPr>
          <w:trHeight w:hRule="exact" w:val="510"/>
        </w:trPr>
        <w:tc>
          <w:tcPr>
            <w:tcW w:w="4145" w:type="dxa"/>
            <w:shd w:val="clear" w:color="auto" w:fill="E4E5E5"/>
            <w:tcMar>
              <w:left w:w="284" w:type="dxa"/>
            </w:tcMar>
          </w:tcPr>
          <w:p w14:paraId="3D63D417" w14:textId="77777777" w:rsidR="00897F49" w:rsidRPr="005D27E0" w:rsidRDefault="00897F49" w:rsidP="006A74B3">
            <w:pPr>
              <w:ind w:left="-113"/>
              <w:rPr>
                <w:b/>
              </w:rPr>
            </w:pPr>
          </w:p>
        </w:tc>
        <w:tc>
          <w:tcPr>
            <w:tcW w:w="689" w:type="dxa"/>
            <w:shd w:val="clear" w:color="auto" w:fill="E4E5E5"/>
          </w:tcPr>
          <w:p w14:paraId="39CC5883" w14:textId="77777777" w:rsidR="00897F49" w:rsidRDefault="00897F49" w:rsidP="006A74B3">
            <w:pPr>
              <w:ind w:left="-113"/>
            </w:pPr>
          </w:p>
        </w:tc>
        <w:tc>
          <w:tcPr>
            <w:tcW w:w="117" w:type="dxa"/>
            <w:tcBorders>
              <w:right w:val="single" w:sz="4" w:space="0" w:color="auto"/>
            </w:tcBorders>
            <w:tcMar>
              <w:left w:w="0" w:type="dxa"/>
              <w:right w:w="0" w:type="dxa"/>
            </w:tcMar>
          </w:tcPr>
          <w:p w14:paraId="6F6C717A" w14:textId="77777777" w:rsidR="00897F49" w:rsidRDefault="00897F49" w:rsidP="009104CA"/>
        </w:tc>
        <w:tc>
          <w:tcPr>
            <w:tcW w:w="117" w:type="dxa"/>
            <w:tcBorders>
              <w:left w:val="single" w:sz="4" w:space="0" w:color="auto"/>
            </w:tcBorders>
            <w:tcMar>
              <w:left w:w="0" w:type="dxa"/>
              <w:right w:w="0" w:type="dxa"/>
            </w:tcMar>
          </w:tcPr>
          <w:p w14:paraId="2E4A57FF" w14:textId="77777777" w:rsidR="00897F49" w:rsidRDefault="00897F49" w:rsidP="009104CA"/>
        </w:tc>
        <w:tc>
          <w:tcPr>
            <w:tcW w:w="1177" w:type="dxa"/>
            <w:shd w:val="clear" w:color="auto" w:fill="E4E5E5"/>
            <w:tcMar>
              <w:left w:w="170" w:type="dxa"/>
            </w:tcMar>
          </w:tcPr>
          <w:p w14:paraId="751EA315" w14:textId="77777777" w:rsidR="00897F49" w:rsidRPr="000A4712" w:rsidRDefault="00897F49" w:rsidP="001452F0">
            <w:pPr>
              <w:ind w:left="-57"/>
              <w:rPr>
                <w:b/>
                <w:bCs/>
              </w:rPr>
            </w:pPr>
            <w:r w:rsidRPr="000A4712">
              <w:rPr>
                <w:b/>
                <w:bCs/>
              </w:rPr>
              <w:t>Tel:</w:t>
            </w:r>
          </w:p>
        </w:tc>
        <w:tc>
          <w:tcPr>
            <w:tcW w:w="4245" w:type="dxa"/>
            <w:shd w:val="clear" w:color="auto" w:fill="E4E5E5"/>
          </w:tcPr>
          <w:p w14:paraId="3363477A" w14:textId="77777777" w:rsidR="00897F49" w:rsidRDefault="002405F4" w:rsidP="002405F4">
            <w:pPr>
              <w:ind w:left="-113"/>
            </w:pPr>
            <w:r>
              <w:t>0141 331 6010</w:t>
            </w:r>
          </w:p>
        </w:tc>
      </w:tr>
      <w:tr w:rsidR="00897F49" w14:paraId="107EAA22" w14:textId="77777777" w:rsidTr="00AB4FF2">
        <w:trPr>
          <w:trHeight w:hRule="exact" w:val="567"/>
        </w:trPr>
        <w:tc>
          <w:tcPr>
            <w:tcW w:w="4145" w:type="dxa"/>
            <w:shd w:val="clear" w:color="auto" w:fill="E4E5E5"/>
            <w:tcMar>
              <w:left w:w="284" w:type="dxa"/>
            </w:tcMar>
          </w:tcPr>
          <w:p w14:paraId="31EE8E04" w14:textId="77777777" w:rsidR="00897F49" w:rsidRDefault="00897F49" w:rsidP="006A74B3">
            <w:pPr>
              <w:ind w:left="-113"/>
            </w:pPr>
          </w:p>
        </w:tc>
        <w:tc>
          <w:tcPr>
            <w:tcW w:w="689" w:type="dxa"/>
            <w:shd w:val="clear" w:color="auto" w:fill="E4E5E5"/>
          </w:tcPr>
          <w:p w14:paraId="27CAFDC2" w14:textId="77777777" w:rsidR="00897F49" w:rsidRDefault="00897F49" w:rsidP="006A74B3">
            <w:pPr>
              <w:ind w:left="-113"/>
            </w:pPr>
          </w:p>
        </w:tc>
        <w:tc>
          <w:tcPr>
            <w:tcW w:w="117" w:type="dxa"/>
            <w:tcBorders>
              <w:right w:val="single" w:sz="4" w:space="0" w:color="auto"/>
            </w:tcBorders>
            <w:tcMar>
              <w:left w:w="0" w:type="dxa"/>
              <w:right w:w="0" w:type="dxa"/>
            </w:tcMar>
          </w:tcPr>
          <w:p w14:paraId="3175BED7" w14:textId="77777777" w:rsidR="00897F49" w:rsidRDefault="00897F49" w:rsidP="009104CA"/>
        </w:tc>
        <w:tc>
          <w:tcPr>
            <w:tcW w:w="117" w:type="dxa"/>
            <w:tcBorders>
              <w:left w:val="single" w:sz="4" w:space="0" w:color="auto"/>
            </w:tcBorders>
            <w:tcMar>
              <w:left w:w="0" w:type="dxa"/>
              <w:right w:w="0" w:type="dxa"/>
            </w:tcMar>
          </w:tcPr>
          <w:p w14:paraId="0D26FCE6" w14:textId="77777777" w:rsidR="00897F49" w:rsidRDefault="00897F49" w:rsidP="009104CA"/>
        </w:tc>
        <w:tc>
          <w:tcPr>
            <w:tcW w:w="1177" w:type="dxa"/>
            <w:shd w:val="clear" w:color="auto" w:fill="E4E5E5"/>
            <w:tcMar>
              <w:left w:w="170" w:type="dxa"/>
            </w:tcMar>
          </w:tcPr>
          <w:p w14:paraId="2BC0BF46" w14:textId="77777777" w:rsidR="00897F49" w:rsidRPr="000A4712" w:rsidRDefault="00897F49" w:rsidP="001452F0">
            <w:pPr>
              <w:ind w:left="-57"/>
              <w:rPr>
                <w:b/>
                <w:bCs/>
              </w:rPr>
            </w:pPr>
            <w:r w:rsidRPr="000A4712">
              <w:rPr>
                <w:b/>
                <w:bCs/>
              </w:rPr>
              <w:t>Email:</w:t>
            </w:r>
          </w:p>
        </w:tc>
        <w:tc>
          <w:tcPr>
            <w:tcW w:w="4245" w:type="dxa"/>
            <w:shd w:val="clear" w:color="auto" w:fill="E4E5E5"/>
          </w:tcPr>
          <w:p w14:paraId="1C76B15B" w14:textId="6F711AAF" w:rsidR="00897F49" w:rsidRDefault="00CB0A32" w:rsidP="001452F0">
            <w:pPr>
              <w:ind w:left="-113"/>
            </w:pPr>
            <w:ins w:id="5" w:author="Author">
              <w:r>
                <w:fldChar w:fldCharType="begin"/>
              </w:r>
              <w:r>
                <w:instrText xml:space="preserve"> HYPERLINK "mailto:</w:instrText>
              </w:r>
            </w:ins>
            <w:r>
              <w:instrText>Anthony.mungall@ofgem.gov.uk</w:instrText>
            </w:r>
            <w:ins w:id="6" w:author="Author">
              <w:r>
                <w:instrText xml:space="preserve">" </w:instrText>
              </w:r>
              <w:r>
                <w:fldChar w:fldCharType="separate"/>
              </w:r>
            </w:ins>
            <w:r w:rsidRPr="00C37880">
              <w:rPr>
                <w:rStyle w:val="Hyperlink"/>
                <w:sz w:val="20"/>
              </w:rPr>
              <w:t>Anthony.mungall@ofgem.gov.uk</w:t>
            </w:r>
            <w:ins w:id="7" w:author="Author">
              <w:r>
                <w:fldChar w:fldCharType="end"/>
              </w:r>
            </w:ins>
          </w:p>
        </w:tc>
      </w:tr>
    </w:tbl>
    <w:p w14:paraId="6651850F" w14:textId="77777777" w:rsidR="00D136BA" w:rsidRPr="00E80DD4" w:rsidRDefault="00D136BA" w:rsidP="009104CA">
      <w:pPr>
        <w:rPr>
          <w:rStyle w:val="oStyle4pt"/>
        </w:rPr>
      </w:pPr>
    </w:p>
    <w:tbl>
      <w:tblPr>
        <w:tblStyle w:val="TableGrid"/>
        <w:tblW w:w="10490" w:type="dxa"/>
        <w:tblInd w:w="-743"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336774"/>
        <w:tblLook w:val="04A0" w:firstRow="1" w:lastRow="0" w:firstColumn="1" w:lastColumn="0" w:noHBand="0" w:noVBand="1"/>
      </w:tblPr>
      <w:tblGrid>
        <w:gridCol w:w="10490"/>
      </w:tblGrid>
      <w:tr w:rsidR="00D136BA" w:rsidRPr="00A55BE9" w14:paraId="7090071E" w14:textId="77777777" w:rsidTr="000F2921">
        <w:tc>
          <w:tcPr>
            <w:tcW w:w="10490" w:type="dxa"/>
            <w:shd w:val="clear" w:color="auto" w:fill="336774"/>
          </w:tcPr>
          <w:p w14:paraId="606A7ED1" w14:textId="77777777" w:rsidR="00D136BA" w:rsidRPr="00A55BE9" w:rsidRDefault="00D136BA" w:rsidP="009104CA">
            <w:pPr>
              <w:rPr>
                <w:sz w:val="8"/>
                <w:szCs w:val="8"/>
              </w:rPr>
            </w:pPr>
          </w:p>
        </w:tc>
      </w:tr>
    </w:tbl>
    <w:p w14:paraId="606DF904" w14:textId="77777777" w:rsidR="00F63F1D" w:rsidRDefault="00F63F1D" w:rsidP="00F63F1D">
      <w:pPr>
        <w:ind w:left="-709"/>
      </w:pPr>
    </w:p>
    <w:p w14:paraId="75F6F6AD" w14:textId="77777777" w:rsidR="00F63F1D" w:rsidRDefault="00F63F1D" w:rsidP="00F63F1D">
      <w:pPr>
        <w:ind w:left="-709"/>
      </w:pPr>
    </w:p>
    <w:p w14:paraId="1E623E17" w14:textId="77777777" w:rsidR="00DB496D" w:rsidRPr="00E36163" w:rsidRDefault="00DB496D" w:rsidP="00DB496D">
      <w:pPr>
        <w:ind w:left="-709"/>
        <w:rPr>
          <w:b/>
        </w:rPr>
      </w:pPr>
      <w:r w:rsidRPr="00E36163">
        <w:rPr>
          <w:b/>
        </w:rPr>
        <w:t>Overview:</w:t>
      </w:r>
    </w:p>
    <w:p w14:paraId="39F4B9EB" w14:textId="77777777" w:rsidR="00DB496D" w:rsidRDefault="00DB496D" w:rsidP="00DB496D">
      <w:pPr>
        <w:tabs>
          <w:tab w:val="left" w:pos="2581"/>
        </w:tabs>
        <w:ind w:left="-709"/>
      </w:pPr>
    </w:p>
    <w:p w14:paraId="7C8D43BC" w14:textId="68105718" w:rsidR="00DB496D" w:rsidRDefault="00DB496D" w:rsidP="00DB496D">
      <w:pPr>
        <w:tabs>
          <w:tab w:val="left" w:pos="2581"/>
        </w:tabs>
        <w:ind w:left="-709"/>
      </w:pPr>
      <w:r>
        <w:t xml:space="preserve">This document provides instructions and guidance to the three electricity transmission owners - National Grid Electricity Transmission plc, SP Transmission Ltd and Scottish Hydro Electric </w:t>
      </w:r>
      <w:r w:rsidRPr="00B93264">
        <w:t xml:space="preserve">Transmission </w:t>
      </w:r>
      <w:r>
        <w:t xml:space="preserve">plc - to enable them to complete the </w:t>
      </w:r>
      <w:r w:rsidR="00CC708D">
        <w:t xml:space="preserve">Business Plan Data Templates (BPDT) for the </w:t>
      </w:r>
      <w:r>
        <w:t xml:space="preserve">transmission price control from 1 April </w:t>
      </w:r>
      <w:r w:rsidR="00CC708D">
        <w:t xml:space="preserve">2021 </w:t>
      </w:r>
      <w:r>
        <w:t xml:space="preserve">to 31 March </w:t>
      </w:r>
      <w:r w:rsidR="00CC708D">
        <w:t>2026</w:t>
      </w:r>
      <w:r>
        <w:t xml:space="preserve">. </w:t>
      </w:r>
    </w:p>
    <w:p w14:paraId="4FC65522" w14:textId="713D2348" w:rsidR="00823B8C" w:rsidRDefault="00823B8C" w:rsidP="00823B8C">
      <w:r>
        <w:t xml:space="preserve"> </w:t>
      </w:r>
    </w:p>
    <w:p w14:paraId="06BCE913" w14:textId="77777777" w:rsidR="00823B8C" w:rsidRDefault="00823B8C" w:rsidP="00823B8C">
      <w:pPr>
        <w:ind w:left="-709"/>
      </w:pPr>
    </w:p>
    <w:p w14:paraId="1D7853D6" w14:textId="18462AB6" w:rsidR="00DB496D" w:rsidRDefault="00823B8C" w:rsidP="00823B8C">
      <w:pPr>
        <w:ind w:left="-709"/>
      </w:pPr>
      <w:r>
        <w:t>This document is for people who are filling out the Business Plan data templates and want to know general and specific guidance for reporting Business Plan data. It explains the scope of the Business Plan data templates, what to consider when completing them, and where to find more information.</w:t>
      </w:r>
    </w:p>
    <w:p w14:paraId="2C350180" w14:textId="77777777" w:rsidR="00DB496D" w:rsidRDefault="00DB496D" w:rsidP="00DB496D">
      <w:pPr>
        <w:ind w:left="-709"/>
      </w:pPr>
      <w:r>
        <w:br w:type="page"/>
      </w:r>
    </w:p>
    <w:p w14:paraId="08874D4A" w14:textId="77777777" w:rsidR="00DB496D" w:rsidRDefault="00DB496D" w:rsidP="00DB496D">
      <w:pPr>
        <w:pStyle w:val="SameasHeading1butdoesnotappearinTableofContents"/>
      </w:pPr>
      <w:bookmarkStart w:id="8" w:name="_Toc284412114"/>
      <w:bookmarkStart w:id="9" w:name="_Toc16607066"/>
      <w:r w:rsidRPr="00934156">
        <w:lastRenderedPageBreak/>
        <w:t>Context</w:t>
      </w:r>
      <w:bookmarkEnd w:id="8"/>
      <w:bookmarkEnd w:id="9"/>
    </w:p>
    <w:p w14:paraId="49ACD5CA" w14:textId="690BB5DF" w:rsidR="00DB496D" w:rsidRDefault="00DB496D" w:rsidP="00CC708D">
      <w:pPr>
        <w:pStyle w:val="Default"/>
        <w:rPr>
          <w:sz w:val="20"/>
          <w:szCs w:val="20"/>
        </w:rPr>
      </w:pPr>
      <w:r>
        <w:rPr>
          <w:sz w:val="20"/>
          <w:szCs w:val="20"/>
        </w:rPr>
        <w:t xml:space="preserve">This document contains </w:t>
      </w:r>
      <w:r w:rsidR="00CC708D">
        <w:rPr>
          <w:sz w:val="20"/>
          <w:szCs w:val="20"/>
        </w:rPr>
        <w:t xml:space="preserve">guidance </w:t>
      </w:r>
      <w:r>
        <w:rPr>
          <w:sz w:val="20"/>
          <w:szCs w:val="20"/>
        </w:rPr>
        <w:t xml:space="preserve">to the three electricity transmission owners (TOs) - </w:t>
      </w:r>
      <w:r w:rsidRPr="00FF2C39">
        <w:rPr>
          <w:sz w:val="20"/>
          <w:szCs w:val="20"/>
        </w:rPr>
        <w:t>National Grid Electricity Transmission plc</w:t>
      </w:r>
      <w:r>
        <w:rPr>
          <w:sz w:val="20"/>
          <w:szCs w:val="20"/>
        </w:rPr>
        <w:t xml:space="preserve"> (NGET)</w:t>
      </w:r>
      <w:r w:rsidRPr="00FF2C39">
        <w:rPr>
          <w:sz w:val="20"/>
          <w:szCs w:val="20"/>
        </w:rPr>
        <w:t xml:space="preserve">, </w:t>
      </w:r>
      <w:r>
        <w:rPr>
          <w:sz w:val="20"/>
          <w:szCs w:val="20"/>
        </w:rPr>
        <w:t xml:space="preserve">SP </w:t>
      </w:r>
      <w:r w:rsidRPr="00FF2C39">
        <w:rPr>
          <w:sz w:val="20"/>
          <w:szCs w:val="20"/>
        </w:rPr>
        <w:t xml:space="preserve">Transmission Ltd </w:t>
      </w:r>
      <w:r>
        <w:rPr>
          <w:sz w:val="20"/>
          <w:szCs w:val="20"/>
        </w:rPr>
        <w:t xml:space="preserve">(SPTL) </w:t>
      </w:r>
      <w:r w:rsidRPr="00FF2C39">
        <w:rPr>
          <w:sz w:val="20"/>
          <w:szCs w:val="20"/>
        </w:rPr>
        <w:t xml:space="preserve">and Scottish Hydro Electric </w:t>
      </w:r>
      <w:r w:rsidRPr="0071007C">
        <w:rPr>
          <w:sz w:val="20"/>
          <w:szCs w:val="20"/>
        </w:rPr>
        <w:t>Transmission plc (SHE</w:t>
      </w:r>
      <w:r>
        <w:rPr>
          <w:sz w:val="20"/>
          <w:szCs w:val="20"/>
        </w:rPr>
        <w:t xml:space="preserve"> Transmission</w:t>
      </w:r>
      <w:r w:rsidRPr="0071007C">
        <w:rPr>
          <w:sz w:val="20"/>
          <w:szCs w:val="20"/>
        </w:rPr>
        <w:t>)</w:t>
      </w:r>
      <w:r w:rsidR="00CC708D">
        <w:rPr>
          <w:sz w:val="20"/>
          <w:szCs w:val="20"/>
        </w:rPr>
        <w:t xml:space="preserve"> on how to fill in the Business Plan Data Templates for </w:t>
      </w:r>
      <w:r w:rsidR="00052DC4">
        <w:rPr>
          <w:sz w:val="20"/>
          <w:szCs w:val="20"/>
        </w:rPr>
        <w:t xml:space="preserve">the </w:t>
      </w:r>
      <w:r w:rsidR="00CC708D">
        <w:rPr>
          <w:sz w:val="20"/>
          <w:szCs w:val="20"/>
        </w:rPr>
        <w:t>RIIO-T2</w:t>
      </w:r>
      <w:r w:rsidR="00052DC4">
        <w:rPr>
          <w:sz w:val="20"/>
          <w:szCs w:val="20"/>
        </w:rPr>
        <w:t xml:space="preserve"> submissions in </w:t>
      </w:r>
      <w:del w:id="10" w:author="Author">
        <w:r w:rsidR="00052DC4" w:rsidDel="00714492">
          <w:rPr>
            <w:sz w:val="20"/>
            <w:szCs w:val="20"/>
          </w:rPr>
          <w:delText xml:space="preserve">July, </w:delText>
        </w:r>
      </w:del>
      <w:r w:rsidR="00052DC4">
        <w:rPr>
          <w:sz w:val="20"/>
          <w:szCs w:val="20"/>
        </w:rPr>
        <w:t>October</w:t>
      </w:r>
      <w:ins w:id="11" w:author="Author">
        <w:r w:rsidR="00F443E8">
          <w:rPr>
            <w:sz w:val="20"/>
            <w:szCs w:val="20"/>
          </w:rPr>
          <w:t xml:space="preserve"> </w:t>
        </w:r>
      </w:ins>
      <w:del w:id="12" w:author="Author">
        <w:r w:rsidR="00052DC4" w:rsidDel="00F443E8">
          <w:rPr>
            <w:sz w:val="20"/>
            <w:szCs w:val="20"/>
          </w:rPr>
          <w:delText xml:space="preserve"> and December </w:delText>
        </w:r>
      </w:del>
      <w:r w:rsidR="00052DC4">
        <w:rPr>
          <w:sz w:val="20"/>
          <w:szCs w:val="20"/>
        </w:rPr>
        <w:t>2019</w:t>
      </w:r>
      <w:r w:rsidRPr="0071007C">
        <w:rPr>
          <w:sz w:val="20"/>
          <w:szCs w:val="20"/>
        </w:rPr>
        <w:t>.</w:t>
      </w:r>
      <w:r>
        <w:rPr>
          <w:sz w:val="20"/>
          <w:szCs w:val="20"/>
        </w:rPr>
        <w:t xml:space="preserve"> </w:t>
      </w:r>
    </w:p>
    <w:p w14:paraId="06929249" w14:textId="77777777" w:rsidR="00CE1037" w:rsidRDefault="00CE1037" w:rsidP="00CC708D">
      <w:pPr>
        <w:pStyle w:val="Default"/>
        <w:rPr>
          <w:sz w:val="20"/>
          <w:szCs w:val="20"/>
        </w:rPr>
      </w:pPr>
    </w:p>
    <w:p w14:paraId="40029D36" w14:textId="51888012" w:rsidR="00CE1037" w:rsidRDefault="00CE1037" w:rsidP="00CC708D">
      <w:pPr>
        <w:pStyle w:val="Default"/>
        <w:rPr>
          <w:sz w:val="20"/>
          <w:szCs w:val="20"/>
        </w:rPr>
      </w:pPr>
      <w:r>
        <w:rPr>
          <w:sz w:val="20"/>
          <w:szCs w:val="20"/>
        </w:rPr>
        <w:t>The objective of these instructions and guidance is to provide a framework for the collection and provision of consistent cost</w:t>
      </w:r>
      <w:r w:rsidR="00A253A3">
        <w:rPr>
          <w:sz w:val="20"/>
          <w:szCs w:val="20"/>
        </w:rPr>
        <w:t>, volume and</w:t>
      </w:r>
      <w:r>
        <w:rPr>
          <w:sz w:val="20"/>
          <w:szCs w:val="20"/>
        </w:rPr>
        <w:t xml:space="preserve"> output delivery information from the </w:t>
      </w:r>
      <w:r w:rsidR="00D85842">
        <w:rPr>
          <w:sz w:val="20"/>
          <w:szCs w:val="20"/>
        </w:rPr>
        <w:t xml:space="preserve">three onshore </w:t>
      </w:r>
      <w:r>
        <w:rPr>
          <w:sz w:val="20"/>
          <w:szCs w:val="20"/>
        </w:rPr>
        <w:t>transmission network companies.</w:t>
      </w:r>
    </w:p>
    <w:p w14:paraId="3F55FE47" w14:textId="77777777" w:rsidR="00DB496D" w:rsidRDefault="00DB496D" w:rsidP="00DB496D">
      <w:pPr>
        <w:pStyle w:val="Default"/>
        <w:rPr>
          <w:sz w:val="20"/>
          <w:szCs w:val="20"/>
        </w:rPr>
      </w:pPr>
    </w:p>
    <w:p w14:paraId="6108C594" w14:textId="77777777" w:rsidR="00DB496D" w:rsidRDefault="00DB496D" w:rsidP="00DB496D">
      <w:pPr>
        <w:tabs>
          <w:tab w:val="left" w:pos="2581"/>
        </w:tabs>
      </w:pPr>
    </w:p>
    <w:p w14:paraId="2890AC2A" w14:textId="77777777" w:rsidR="00DB496D" w:rsidRDefault="00DB496D" w:rsidP="00DB496D">
      <w:pPr>
        <w:pStyle w:val="SameasHeading1butdoesnotappearinTableofContents"/>
      </w:pPr>
      <w:bookmarkStart w:id="13" w:name="_Toc284412115"/>
      <w:bookmarkStart w:id="14" w:name="_Toc16607067"/>
      <w:r>
        <w:t>Associated documents</w:t>
      </w:r>
      <w:bookmarkEnd w:id="13"/>
      <w:bookmarkEnd w:id="14"/>
    </w:p>
    <w:p w14:paraId="7AE1E6A5" w14:textId="77777777" w:rsidR="00823B8C" w:rsidRPr="00823B8C" w:rsidRDefault="00823B8C" w:rsidP="00823B8C">
      <w:r w:rsidRPr="00823B8C">
        <w:t>RIIO-2 sector specific methodology consultation, 18 December 2018</w:t>
      </w:r>
    </w:p>
    <w:p w14:paraId="475A528F" w14:textId="77777777" w:rsidR="00823B8C" w:rsidRPr="00823B8C" w:rsidRDefault="00CB0A32" w:rsidP="00823B8C">
      <w:hyperlink r:id="rId14" w:history="1">
        <w:r w:rsidR="00823B8C" w:rsidRPr="00823B8C">
          <w:rPr>
            <w:color w:val="191C9D"/>
            <w:u w:val="single"/>
          </w:rPr>
          <w:t>https://www.ofgem.gov.uk/publications-and-updates/riio-2-sector-specific-methodology-consultation</w:t>
        </w:r>
      </w:hyperlink>
    </w:p>
    <w:p w14:paraId="6F1E1349" w14:textId="6E333E28" w:rsidR="00823B8C" w:rsidRDefault="00823B8C" w:rsidP="00823B8C">
      <w:pPr>
        <w:rPr>
          <w:ins w:id="15" w:author="Author"/>
        </w:rPr>
      </w:pPr>
    </w:p>
    <w:p w14:paraId="4929D1A2" w14:textId="397AC578" w:rsidR="00714492" w:rsidRDefault="00714492" w:rsidP="00714492">
      <w:pPr>
        <w:rPr>
          <w:ins w:id="16" w:author="Author"/>
        </w:rPr>
      </w:pPr>
      <w:ins w:id="17" w:author="Author">
        <w:r>
          <w:t xml:space="preserve">RIIO2 sector </w:t>
        </w:r>
        <w:del w:id="18" w:author="Author">
          <w:r w:rsidDel="007422F2">
            <w:delText>specifc</w:delText>
          </w:r>
        </w:del>
        <w:r w:rsidR="007422F2">
          <w:t>specific</w:t>
        </w:r>
        <w:r>
          <w:t xml:space="preserve"> methodology decision, 24 May 2019</w:t>
        </w:r>
      </w:ins>
    </w:p>
    <w:p w14:paraId="3EE4767F" w14:textId="064DF266" w:rsidR="00714492" w:rsidRDefault="00714492" w:rsidP="00823B8C">
      <w:pPr>
        <w:rPr>
          <w:ins w:id="19" w:author="Author"/>
        </w:rPr>
      </w:pPr>
      <w:ins w:id="20" w:author="Author">
        <w:r>
          <w:fldChar w:fldCharType="begin"/>
        </w:r>
        <w:r>
          <w:instrText xml:space="preserve"> HYPERLINK "</w:instrText>
        </w:r>
        <w:r w:rsidRPr="007E47C7">
          <w:instrText>https://www.ofgem.gov.uk/publications-and-updates/riio-2-sector-specific-methodology-decision</w:instrText>
        </w:r>
        <w:r>
          <w:instrText xml:space="preserve">" </w:instrText>
        </w:r>
        <w:r>
          <w:fldChar w:fldCharType="separate"/>
        </w:r>
        <w:r w:rsidRPr="001A29A7">
          <w:rPr>
            <w:rStyle w:val="Hyperlink"/>
            <w:sz w:val="20"/>
          </w:rPr>
          <w:t>https://www.ofgem.gov.uk/publications-and-updates/riio-2-sector-specific-methodology-decision</w:t>
        </w:r>
        <w:r>
          <w:fldChar w:fldCharType="end"/>
        </w:r>
        <w:r>
          <w:t xml:space="preserve"> </w:t>
        </w:r>
      </w:ins>
    </w:p>
    <w:p w14:paraId="7941856C" w14:textId="77777777" w:rsidR="00714492" w:rsidRPr="00823B8C" w:rsidRDefault="00714492" w:rsidP="00823B8C"/>
    <w:p w14:paraId="6FD6C177" w14:textId="60AE3440" w:rsidR="00823B8C" w:rsidRPr="00823B8C" w:rsidRDefault="00823B8C" w:rsidP="00823B8C">
      <w:r w:rsidRPr="00823B8C">
        <w:t xml:space="preserve">RIIO-2 Business Plan Draft Guidance Document, </w:t>
      </w:r>
      <w:del w:id="21" w:author="Author">
        <w:r w:rsidRPr="00823B8C" w:rsidDel="003F562C">
          <w:delText>21 December 2018</w:delText>
        </w:r>
      </w:del>
      <w:ins w:id="22" w:author="Author">
        <w:r w:rsidR="003F562C">
          <w:t>3 June 2019</w:t>
        </w:r>
      </w:ins>
    </w:p>
    <w:p w14:paraId="1CC8EC71" w14:textId="5D10449F" w:rsidR="00823B8C" w:rsidRPr="00823B8C" w:rsidDel="003F562C" w:rsidRDefault="003F562C" w:rsidP="00823B8C">
      <w:pPr>
        <w:rPr>
          <w:del w:id="23" w:author="Author"/>
        </w:rPr>
      </w:pPr>
      <w:ins w:id="24" w:author="Author">
        <w:r w:rsidRPr="003F562C">
          <w:t>https://www.ofgem.gov.uk/system/files/docs/2019/06/riio-2_business_plans_guidance_june_2019_-_published.pdf</w:t>
        </w:r>
        <w:r w:rsidRPr="003F562C" w:rsidDel="003F562C">
          <w:t xml:space="preserve"> </w:t>
        </w:r>
      </w:ins>
      <w:del w:id="25" w:author="Author">
        <w:r w:rsidR="003F4514" w:rsidDel="003F562C">
          <w:fldChar w:fldCharType="begin"/>
        </w:r>
        <w:r w:rsidR="003F4514" w:rsidDel="003F562C">
          <w:delInstrText xml:space="preserve"> HYPERLINK "https://www.ofgem.gov.uk/publications-and-updates/riio-2-business-plans-draft-guidance-document" </w:delInstrText>
        </w:r>
        <w:r w:rsidR="003F4514" w:rsidDel="003F562C">
          <w:fldChar w:fldCharType="separate"/>
        </w:r>
        <w:r w:rsidR="00823B8C" w:rsidRPr="00823B8C" w:rsidDel="003F562C">
          <w:rPr>
            <w:color w:val="191C9D"/>
            <w:u w:val="single"/>
          </w:rPr>
          <w:delText>https://www.ofgem.gov.uk/publications-and-updates/riio-2-business-plans-draft-guidance-document</w:delText>
        </w:r>
        <w:r w:rsidR="003F4514" w:rsidDel="003F562C">
          <w:rPr>
            <w:color w:val="191C9D"/>
            <w:u w:val="single"/>
          </w:rPr>
          <w:fldChar w:fldCharType="end"/>
        </w:r>
      </w:del>
    </w:p>
    <w:p w14:paraId="6323686A" w14:textId="77777777" w:rsidR="00823B8C" w:rsidRPr="00823B8C" w:rsidRDefault="00823B8C" w:rsidP="00823B8C"/>
    <w:p w14:paraId="6069A1A4" w14:textId="77777777" w:rsidR="00823B8C" w:rsidRPr="00823B8C" w:rsidRDefault="00823B8C" w:rsidP="00823B8C">
      <w:r w:rsidRPr="00823B8C">
        <w:t>Priorities and Work Plan of the RIIO-2 Challenge Group, 28 February 2019</w:t>
      </w:r>
    </w:p>
    <w:p w14:paraId="4F6B0970" w14:textId="77777777" w:rsidR="00823B8C" w:rsidRPr="00823B8C" w:rsidRDefault="00CB0A32" w:rsidP="00823B8C">
      <w:hyperlink r:id="rId15" w:history="1">
        <w:r w:rsidR="00823B8C" w:rsidRPr="00823B8C">
          <w:rPr>
            <w:color w:val="191C9D"/>
            <w:u w:val="single"/>
          </w:rPr>
          <w:t>https://www.ofgem.gov.uk/publications-and-updates/priorities-and-work-plan-riio-2-challenge-group</w:t>
        </w:r>
      </w:hyperlink>
    </w:p>
    <w:p w14:paraId="5855E700" w14:textId="77777777" w:rsidR="00823B8C" w:rsidRPr="00823B8C" w:rsidRDefault="00823B8C" w:rsidP="00823B8C"/>
    <w:p w14:paraId="728BD89E" w14:textId="2727B1CE" w:rsidR="00823B8C" w:rsidRPr="00823B8C" w:rsidRDefault="00823B8C" w:rsidP="00823B8C">
      <w:pPr>
        <w:rPr>
          <w:color w:val="000000"/>
        </w:rPr>
      </w:pPr>
      <w:r w:rsidRPr="00823B8C">
        <w:t xml:space="preserve">Notice proposing modifications to the </w:t>
      </w:r>
      <w:r>
        <w:rPr>
          <w:color w:val="000000"/>
        </w:rPr>
        <w:t>RIIO-E</w:t>
      </w:r>
      <w:r w:rsidRPr="00823B8C">
        <w:rPr>
          <w:color w:val="000000"/>
        </w:rPr>
        <w:t>T1 Price Control Regulatory Instructions and Guidance: Version 6.1</w:t>
      </w:r>
    </w:p>
    <w:p w14:paraId="2D52E16A" w14:textId="40EE0CE7" w:rsidR="00CE1037" w:rsidRPr="00823B8C" w:rsidRDefault="00823B8C" w:rsidP="00823B8C">
      <w:r w:rsidRPr="00823B8C">
        <w:rPr>
          <w:noProof/>
          <w:color w:val="1D1D1B"/>
          <w:sz w:val="22"/>
          <w:szCs w:val="22"/>
          <w:lang w:eastAsia="en-GB"/>
        </w:rPr>
        <mc:AlternateContent>
          <mc:Choice Requires="wps">
            <w:drawing>
              <wp:anchor distT="0" distB="0" distL="114300" distR="114300" simplePos="0" relativeHeight="251661312" behindDoc="0" locked="0" layoutInCell="1" allowOverlap="1" wp14:anchorId="44EEC876" wp14:editId="2D477ADD">
                <wp:simplePos x="0" y="0"/>
                <wp:positionH relativeFrom="margin">
                  <wp:align>right</wp:align>
                </wp:positionH>
                <wp:positionV relativeFrom="paragraph">
                  <wp:posOffset>1446111</wp:posOffset>
                </wp:positionV>
                <wp:extent cx="5658928" cy="2235200"/>
                <wp:effectExtent l="0" t="0" r="0" b="0"/>
                <wp:wrapNone/>
                <wp:docPr id="8" name="Text Box 8"/>
                <wp:cNvGraphicFramePr/>
                <a:graphic xmlns:a="http://schemas.openxmlformats.org/drawingml/2006/main">
                  <a:graphicData uri="http://schemas.microsoft.com/office/word/2010/wordprocessingShape">
                    <wps:wsp>
                      <wps:cNvSpPr txBox="1"/>
                      <wps:spPr>
                        <a:xfrm>
                          <a:off x="0" y="0"/>
                          <a:ext cx="5658928" cy="2235200"/>
                        </a:xfrm>
                        <a:prstGeom prst="rect">
                          <a:avLst/>
                        </a:prstGeom>
                        <a:solidFill>
                          <a:sysClr val="window" lastClr="FFFFFF"/>
                        </a:solidFill>
                        <a:ln w="6350">
                          <a:noFill/>
                        </a:ln>
                      </wps:spPr>
                      <wps:txbx>
                        <w:txbxContent>
                          <w:p w14:paraId="210F1BEA" w14:textId="77777777" w:rsidR="0012605C" w:rsidRDefault="0012605C" w:rsidP="00823B8C">
                            <w:pPr>
                              <w:spacing w:line="276" w:lineRule="auto"/>
                              <w:rPr>
                                <w:color w:val="25303B"/>
                                <w:szCs w:val="20"/>
                              </w:rPr>
                            </w:pPr>
                            <w:r w:rsidRPr="000E4FE3">
                              <w:rPr>
                                <w:color w:val="25303B"/>
                                <w:szCs w:val="20"/>
                              </w:rPr>
                              <w:t>© Crown copyright 201</w:t>
                            </w:r>
                            <w:r>
                              <w:rPr>
                                <w:color w:val="25303B"/>
                                <w:szCs w:val="20"/>
                              </w:rPr>
                              <w:t>9</w:t>
                            </w:r>
                            <w:r w:rsidRPr="000E4FE3">
                              <w:rPr>
                                <w:color w:val="25303B"/>
                                <w:szCs w:val="20"/>
                              </w:rPr>
                              <w:t xml:space="preserve"> </w:t>
                            </w:r>
                          </w:p>
                          <w:p w14:paraId="5BAEB5E0" w14:textId="77777777" w:rsidR="0012605C" w:rsidRDefault="0012605C" w:rsidP="00823B8C">
                            <w:pPr>
                              <w:spacing w:after="120" w:line="276" w:lineRule="auto"/>
                              <w:rPr>
                                <w:color w:val="25303B"/>
                                <w:szCs w:val="20"/>
                              </w:rPr>
                            </w:pPr>
                            <w:r>
                              <w:rPr>
                                <w:color w:val="25303B"/>
                                <w:szCs w:val="20"/>
                              </w:rPr>
                              <w:t xml:space="preserve">The text of this document may be reproduced (excluding logos) under and in accordance with the terms of the </w:t>
                            </w:r>
                            <w:hyperlink r:id="rId16" w:history="1">
                              <w:r>
                                <w:rPr>
                                  <w:rStyle w:val="Hyperlink"/>
                                  <w:b/>
                                  <w:szCs w:val="20"/>
                                </w:rPr>
                                <w:t>Open Government Licence</w:t>
                              </w:r>
                            </w:hyperlink>
                            <w:r>
                              <w:rPr>
                                <w:color w:val="25303B"/>
                                <w:szCs w:val="20"/>
                              </w:rPr>
                              <w:t xml:space="preserve">. </w:t>
                            </w:r>
                          </w:p>
                          <w:p w14:paraId="5884325B" w14:textId="77777777" w:rsidR="0012605C" w:rsidRDefault="0012605C" w:rsidP="00823B8C">
                            <w:pPr>
                              <w:spacing w:line="276" w:lineRule="auto"/>
                              <w:rPr>
                                <w:color w:val="25303B"/>
                                <w:szCs w:val="20"/>
                              </w:rPr>
                            </w:pPr>
                            <w:r>
                              <w:rPr>
                                <w:color w:val="25303B"/>
                                <w:szCs w:val="20"/>
                              </w:rPr>
                              <w:t>Without prejudice to the generality of the terms of the Open Government Licence the material that is reproduced must be acknowledged as Crown copyright and the document title of this document must be specified in that acknowledgement.</w:t>
                            </w:r>
                          </w:p>
                          <w:p w14:paraId="628CC10C" w14:textId="77777777" w:rsidR="0012605C" w:rsidRDefault="0012605C" w:rsidP="00823B8C">
                            <w:pPr>
                              <w:spacing w:line="276" w:lineRule="auto"/>
                              <w:rPr>
                                <w:color w:val="25303B"/>
                                <w:szCs w:val="20"/>
                              </w:rPr>
                            </w:pPr>
                            <w:r>
                              <w:rPr>
                                <w:color w:val="25303B"/>
                                <w:szCs w:val="20"/>
                              </w:rPr>
                              <w:t xml:space="preserve">Any enquiries related to the text of this publication should be sent to Ofgem at: </w:t>
                            </w:r>
                          </w:p>
                          <w:p w14:paraId="4CD6CA17" w14:textId="77777777" w:rsidR="0012605C" w:rsidRDefault="0012605C" w:rsidP="00823B8C">
                            <w:pPr>
                              <w:spacing w:after="120" w:line="276" w:lineRule="auto"/>
                              <w:rPr>
                                <w:color w:val="25303B"/>
                                <w:szCs w:val="20"/>
                              </w:rPr>
                            </w:pPr>
                            <w:r>
                              <w:rPr>
                                <w:color w:val="25303B"/>
                                <w:szCs w:val="20"/>
                              </w:rPr>
                              <w:t>10 South Colonnade, Canary Wharf, London, E14 4PU. Alternatively, please call Ofgem on 0207 901 7000.</w:t>
                            </w:r>
                          </w:p>
                          <w:p w14:paraId="6713C14D" w14:textId="77777777" w:rsidR="0012605C" w:rsidRDefault="0012605C" w:rsidP="00823B8C">
                            <w:pPr>
                              <w:spacing w:line="276" w:lineRule="auto"/>
                              <w:rPr>
                                <w:color w:val="25303B"/>
                                <w:szCs w:val="20"/>
                              </w:rPr>
                            </w:pPr>
                            <w:r>
                              <w:rPr>
                                <w:color w:val="25303B"/>
                                <w:szCs w:val="20"/>
                              </w:rPr>
                              <w:t xml:space="preserve">This publication is available at </w:t>
                            </w:r>
                            <w:hyperlink r:id="rId17" w:history="1">
                              <w:r>
                                <w:rPr>
                                  <w:rStyle w:val="Hyperlink"/>
                                  <w:b/>
                                  <w:szCs w:val="20"/>
                                </w:rPr>
                                <w:t>www.ofgem.gov.uk</w:t>
                              </w:r>
                            </w:hyperlink>
                            <w:r>
                              <w:rPr>
                                <w:color w:val="25303B"/>
                                <w:szCs w:val="20"/>
                              </w:rPr>
                              <w:t xml:space="preserve">. Any enquiries regarding the use and re-use of this information resource should be sent to: </w:t>
                            </w:r>
                            <w:hyperlink r:id="rId18" w:history="1">
                              <w:r>
                                <w:rPr>
                                  <w:rStyle w:val="Hyperlink"/>
                                  <w:szCs w:val="20"/>
                                </w:rPr>
                                <w:t>psi@nationalarchives.gsi.gov.uk</w:t>
                              </w:r>
                            </w:hyperlink>
                          </w:p>
                          <w:p w14:paraId="7BEB84DB" w14:textId="77777777" w:rsidR="0012605C" w:rsidRDefault="0012605C" w:rsidP="00823B8C">
                            <w:pPr>
                              <w:spacing w:line="276" w:lineRule="auto"/>
                              <w:rPr>
                                <w:color w:val="25303B"/>
                                <w:szCs w:val="20"/>
                              </w:rPr>
                            </w:pPr>
                          </w:p>
                          <w:p w14:paraId="1554B641" w14:textId="77777777" w:rsidR="0012605C" w:rsidRDefault="0012605C" w:rsidP="00823B8C">
                            <w:pPr>
                              <w:spacing w:line="276" w:lineRule="auto"/>
                              <w:rPr>
                                <w:color w:val="25303B"/>
                                <w:szCs w:val="20"/>
                              </w:rPr>
                            </w:pPr>
                          </w:p>
                          <w:p w14:paraId="6DE09648" w14:textId="77777777" w:rsidR="0012605C" w:rsidRDefault="0012605C" w:rsidP="00823B8C">
                            <w:pPr>
                              <w:spacing w:line="276" w:lineRule="auto"/>
                              <w:rPr>
                                <w:color w:val="25303B"/>
                                <w:szCs w:val="20"/>
                              </w:rPr>
                            </w:pPr>
                          </w:p>
                          <w:p w14:paraId="5BF22A9C" w14:textId="77777777" w:rsidR="0012605C" w:rsidRDefault="0012605C" w:rsidP="00823B8C">
                            <w:pPr>
                              <w:spacing w:line="276" w:lineRule="auto"/>
                              <w:rPr>
                                <w:color w:val="25303B"/>
                                <w:szCs w:val="20"/>
                              </w:rPr>
                            </w:pPr>
                          </w:p>
                          <w:p w14:paraId="74599695" w14:textId="77777777" w:rsidR="0012605C" w:rsidRPr="000E4FE3" w:rsidRDefault="0012605C" w:rsidP="00823B8C">
                            <w:pPr>
                              <w:spacing w:line="276" w:lineRule="auto"/>
                              <w:rPr>
                                <w:color w:val="25303B"/>
                                <w:szCs w:val="2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w14:anchorId="44EEC876" id="_x0000_t202" coordsize="21600,21600" o:spt="202" path="m,l,21600r21600,l21600,xe">
                <v:stroke joinstyle="miter"/>
                <v:path gradientshapeok="t" o:connecttype="rect"/>
              </v:shapetype>
              <v:shape id="Text Box 8" o:spid="_x0000_s1026" type="#_x0000_t202" style="position:absolute;margin-left:394.4pt;margin-top:113.85pt;width:445.6pt;height:176pt;z-index:251661312;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" fillcolor="window" stroked="f" strokeweight=".5pt">
                <v:textbox>
                  <w:txbxContent>
                    <w:p w14:paraId="210F1BEA" w14:textId="77777777" w:rsidR="0012605C" w:rsidRDefault="0012605C" w:rsidP="00823B8C">
                      <w:pPr>
                        <w:spacing w:line="276" w:lineRule="auto"/>
                        <w:rPr>
                          <w:color w:val="25303B"/>
                          <w:szCs w:val="20"/>
                        </w:rPr>
                      </w:pPr>
                      <w:r w:rsidRPr="000E4FE3">
                        <w:rPr>
                          <w:color w:val="25303B"/>
                          <w:szCs w:val="20"/>
                        </w:rPr>
                        <w:t>© Crown copyright 201</w:t>
                      </w:r>
                      <w:r>
                        <w:rPr>
                          <w:color w:val="25303B"/>
                          <w:szCs w:val="20"/>
                        </w:rPr>
                        <w:t>9</w:t>
                      </w:r>
                      <w:r w:rsidRPr="000E4FE3">
                        <w:rPr>
                          <w:color w:val="25303B"/>
                          <w:szCs w:val="20"/>
                        </w:rPr>
                        <w:t xml:space="preserve"> </w:t>
                      </w:r>
                    </w:p>
                    <w:p w14:paraId="5BAEB5E0" w14:textId="77777777" w:rsidR="0012605C" w:rsidRDefault="0012605C" w:rsidP="00823B8C">
                      <w:pPr>
                        <w:spacing w:after="120" w:line="276" w:lineRule="auto"/>
                        <w:rPr>
                          <w:color w:val="25303B"/>
                          <w:szCs w:val="20"/>
                        </w:rPr>
                      </w:pPr>
                      <w:r>
                        <w:rPr>
                          <w:color w:val="25303B"/>
                          <w:szCs w:val="20"/>
                        </w:rPr>
                        <w:t xml:space="preserve">The text of this document may be reproduced (excluding logos) under and in accordance with the terms of the </w:t>
                      </w:r>
                      <w:hyperlink r:id="rId19" w:history="1">
                        <w:r>
                          <w:rPr>
                            <w:rStyle w:val="Hyperlink"/>
                            <w:b/>
                            <w:szCs w:val="20"/>
                          </w:rPr>
                          <w:t>Open Government Licence</w:t>
                        </w:r>
                      </w:hyperlink>
                      <w:r>
                        <w:rPr>
                          <w:color w:val="25303B"/>
                          <w:szCs w:val="20"/>
                        </w:rPr>
                        <w:t xml:space="preserve">. </w:t>
                      </w:r>
                    </w:p>
                    <w:p w14:paraId="5884325B" w14:textId="77777777" w:rsidR="0012605C" w:rsidRDefault="0012605C" w:rsidP="00823B8C">
                      <w:pPr>
                        <w:spacing w:line="276" w:lineRule="auto"/>
                        <w:rPr>
                          <w:color w:val="25303B"/>
                          <w:szCs w:val="20"/>
                        </w:rPr>
                      </w:pPr>
                      <w:r>
                        <w:rPr>
                          <w:color w:val="25303B"/>
                          <w:szCs w:val="20"/>
                        </w:rPr>
                        <w:t>Without prejudice to the generality of the terms of the Open Government Licence the material that is reproduced must be acknowledged as Crown copyright and the document title of this document must be specified in that acknowledgement.</w:t>
                      </w:r>
                    </w:p>
                    <w:p w14:paraId="628CC10C" w14:textId="77777777" w:rsidR="0012605C" w:rsidRDefault="0012605C" w:rsidP="00823B8C">
                      <w:pPr>
                        <w:spacing w:line="276" w:lineRule="auto"/>
                        <w:rPr>
                          <w:color w:val="25303B"/>
                          <w:szCs w:val="20"/>
                        </w:rPr>
                      </w:pPr>
                      <w:r>
                        <w:rPr>
                          <w:color w:val="25303B"/>
                          <w:szCs w:val="20"/>
                        </w:rPr>
                        <w:t xml:space="preserve">Any enquiries related to the text of this publication should be sent to Ofgem at: </w:t>
                      </w:r>
                    </w:p>
                    <w:p w14:paraId="4CD6CA17" w14:textId="77777777" w:rsidR="0012605C" w:rsidRDefault="0012605C" w:rsidP="00823B8C">
                      <w:pPr>
                        <w:spacing w:after="120" w:line="276" w:lineRule="auto"/>
                        <w:rPr>
                          <w:color w:val="25303B"/>
                          <w:szCs w:val="20"/>
                        </w:rPr>
                      </w:pPr>
                      <w:r>
                        <w:rPr>
                          <w:color w:val="25303B"/>
                          <w:szCs w:val="20"/>
                        </w:rPr>
                        <w:t>10 South Colonnade, Canary Wharf, London, E14 4PU. Alternatively, please call Ofgem on 0207 901 7000.</w:t>
                      </w:r>
                    </w:p>
                    <w:p w14:paraId="6713C14D" w14:textId="77777777" w:rsidR="0012605C" w:rsidRDefault="0012605C" w:rsidP="00823B8C">
                      <w:pPr>
                        <w:spacing w:line="276" w:lineRule="auto"/>
                        <w:rPr>
                          <w:color w:val="25303B"/>
                          <w:szCs w:val="20"/>
                        </w:rPr>
                      </w:pPr>
                      <w:r>
                        <w:rPr>
                          <w:color w:val="25303B"/>
                          <w:szCs w:val="20"/>
                        </w:rPr>
                        <w:t xml:space="preserve">This publication is available at </w:t>
                      </w:r>
                      <w:hyperlink r:id="rId20" w:history="1">
                        <w:r>
                          <w:rPr>
                            <w:rStyle w:val="Hyperlink"/>
                            <w:b/>
                            <w:szCs w:val="20"/>
                          </w:rPr>
                          <w:t>www.ofgem.gov.uk</w:t>
                        </w:r>
                      </w:hyperlink>
                      <w:r>
                        <w:rPr>
                          <w:color w:val="25303B"/>
                          <w:szCs w:val="20"/>
                        </w:rPr>
                        <w:t xml:space="preserve">. Any enquiries regarding the use and re-use of this information resource should be sent to: </w:t>
                      </w:r>
                      <w:hyperlink r:id="rId21" w:history="1">
                        <w:r>
                          <w:rPr>
                            <w:rStyle w:val="Hyperlink"/>
                            <w:szCs w:val="20"/>
                          </w:rPr>
                          <w:t>psi@nationalarchives.gsi.gov.uk</w:t>
                        </w:r>
                      </w:hyperlink>
                    </w:p>
                    <w:p w14:paraId="7BEB84DB" w14:textId="77777777" w:rsidR="0012605C" w:rsidRDefault="0012605C" w:rsidP="00823B8C">
                      <w:pPr>
                        <w:spacing w:line="276" w:lineRule="auto"/>
                        <w:rPr>
                          <w:color w:val="25303B"/>
                          <w:szCs w:val="20"/>
                        </w:rPr>
                      </w:pPr>
                    </w:p>
                    <w:p w14:paraId="1554B641" w14:textId="77777777" w:rsidR="0012605C" w:rsidRDefault="0012605C" w:rsidP="00823B8C">
                      <w:pPr>
                        <w:spacing w:line="276" w:lineRule="auto"/>
                        <w:rPr>
                          <w:color w:val="25303B"/>
                          <w:szCs w:val="20"/>
                        </w:rPr>
                      </w:pPr>
                    </w:p>
                    <w:p w14:paraId="6DE09648" w14:textId="77777777" w:rsidR="0012605C" w:rsidRDefault="0012605C" w:rsidP="00823B8C">
                      <w:pPr>
                        <w:spacing w:line="276" w:lineRule="auto"/>
                        <w:rPr>
                          <w:color w:val="25303B"/>
                          <w:szCs w:val="20"/>
                        </w:rPr>
                      </w:pPr>
                    </w:p>
                    <w:p w14:paraId="5BF22A9C" w14:textId="77777777" w:rsidR="0012605C" w:rsidRDefault="0012605C" w:rsidP="00823B8C">
                      <w:pPr>
                        <w:spacing w:line="276" w:lineRule="auto"/>
                        <w:rPr>
                          <w:color w:val="25303B"/>
                          <w:szCs w:val="20"/>
                        </w:rPr>
                      </w:pPr>
                    </w:p>
                    <w:p w14:paraId="74599695" w14:textId="77777777" w:rsidR="0012605C" w:rsidRPr="000E4FE3" w:rsidRDefault="0012605C" w:rsidP="00823B8C">
                      <w:pPr>
                        <w:spacing w:line="276" w:lineRule="auto"/>
                        <w:rPr>
                          <w:color w:val="25303B"/>
                          <w:szCs w:val="20"/>
                        </w:rPr>
                      </w:pPr>
                    </w:p>
                  </w:txbxContent>
                </v:textbox>
                <w10:wrap anchorx="margin"/>
              </v:shape>
            </w:pict>
          </mc:Fallback>
        </mc:AlternateContent>
      </w:r>
      <w:hyperlink r:id="rId22" w:history="1">
        <w:r w:rsidRPr="000276AA">
          <w:rPr>
            <w:rStyle w:val="Hyperlink"/>
            <w:sz w:val="20"/>
          </w:rPr>
          <w:t>https://www.ofgem.gov.uk/publications-and-updates/notice-proposing-modifications-regulatory-instructions-and-guidance-rigs-riio-et1-version-61</w:t>
        </w:r>
      </w:hyperlink>
      <w:r>
        <w:t xml:space="preserve"> </w:t>
      </w:r>
      <w:r w:rsidR="00CE1037">
        <w:br w:type="page"/>
      </w:r>
    </w:p>
    <w:p w14:paraId="5F9E62DE" w14:textId="77777777" w:rsidR="00DB496D" w:rsidRDefault="00DB496D" w:rsidP="00DB496D"/>
    <w:p w14:paraId="5A43C3CD" w14:textId="77777777" w:rsidR="00DB496D" w:rsidRPr="00106249" w:rsidRDefault="00DB496D" w:rsidP="00DB496D">
      <w:pPr>
        <w:pStyle w:val="SameasHeading1butdoesnotappearinTableofContents"/>
      </w:pPr>
      <w:bookmarkStart w:id="26" w:name="_Toc284412116"/>
      <w:bookmarkStart w:id="27" w:name="_Toc16607068"/>
      <w:r w:rsidRPr="00106249">
        <w:t>Contents</w:t>
      </w:r>
      <w:bookmarkEnd w:id="26"/>
      <w:bookmarkEnd w:id="27"/>
    </w:p>
    <w:p w14:paraId="70AC6390" w14:textId="784616B3" w:rsidR="0012605C" w:rsidRDefault="00E41070">
      <w:pPr>
        <w:pStyle w:val="TOC1"/>
        <w:tabs>
          <w:tab w:val="right" w:leader="dot" w:pos="8636"/>
        </w:tabs>
        <w:rPr>
          <w:ins w:id="28" w:author="Author"/>
          <w:rFonts w:asciiTheme="minorHAnsi" w:eastAsiaTheme="minorEastAsia" w:hAnsiTheme="minorHAnsi" w:cstheme="minorBidi"/>
          <w:b w:val="0"/>
          <w:noProof/>
          <w:szCs w:val="22"/>
          <w:lang w:eastAsia="en-GB"/>
        </w:rPr>
      </w:pPr>
      <w:r>
        <w:fldChar w:fldCharType="begin"/>
      </w:r>
      <w:r>
        <w:instrText xml:space="preserve"> TOC \o "1-3" \h \z \u </w:instrText>
      </w:r>
      <w:r>
        <w:fldChar w:fldCharType="separate"/>
      </w:r>
      <w:ins w:id="29" w:author="Author">
        <w:r w:rsidR="0012605C" w:rsidRPr="009163D0">
          <w:rPr>
            <w:rStyle w:val="Hyperlink"/>
            <w:noProof/>
          </w:rPr>
          <w:fldChar w:fldCharType="begin"/>
        </w:r>
        <w:r w:rsidR="0012605C" w:rsidRPr="009163D0">
          <w:rPr>
            <w:rStyle w:val="Hyperlink"/>
            <w:noProof/>
          </w:rPr>
          <w:instrText xml:space="preserve"> </w:instrText>
        </w:r>
        <w:r w:rsidR="0012605C">
          <w:rPr>
            <w:noProof/>
          </w:rPr>
          <w:instrText>HYPERLINK \l "_Toc16607066"</w:instrText>
        </w:r>
        <w:r w:rsidR="0012605C" w:rsidRPr="009163D0">
          <w:rPr>
            <w:rStyle w:val="Hyperlink"/>
            <w:noProof/>
          </w:rPr>
          <w:instrText xml:space="preserve"> </w:instrText>
        </w:r>
        <w:r w:rsidR="0012605C" w:rsidRPr="009163D0">
          <w:rPr>
            <w:rStyle w:val="Hyperlink"/>
            <w:noProof/>
          </w:rPr>
        </w:r>
        <w:r w:rsidR="0012605C" w:rsidRPr="009163D0">
          <w:rPr>
            <w:rStyle w:val="Hyperlink"/>
            <w:noProof/>
          </w:rPr>
          <w:fldChar w:fldCharType="separate"/>
        </w:r>
        <w:r w:rsidR="0012605C" w:rsidRPr="009163D0">
          <w:rPr>
            <w:rStyle w:val="Hyperlink"/>
            <w:noProof/>
          </w:rPr>
          <w:t>Context</w:t>
        </w:r>
        <w:r w:rsidR="0012605C">
          <w:rPr>
            <w:noProof/>
            <w:webHidden/>
          </w:rPr>
          <w:tab/>
        </w:r>
        <w:r w:rsidR="0012605C">
          <w:rPr>
            <w:noProof/>
            <w:webHidden/>
          </w:rPr>
          <w:fldChar w:fldCharType="begin"/>
        </w:r>
        <w:r w:rsidR="0012605C">
          <w:rPr>
            <w:noProof/>
            <w:webHidden/>
          </w:rPr>
          <w:instrText xml:space="preserve"> PAGEREF _Toc16607066 \h </w:instrText>
        </w:r>
        <w:r w:rsidR="0012605C">
          <w:rPr>
            <w:noProof/>
            <w:webHidden/>
          </w:rPr>
        </w:r>
      </w:ins>
      <w:r w:rsidR="0012605C">
        <w:rPr>
          <w:noProof/>
          <w:webHidden/>
        </w:rPr>
        <w:fldChar w:fldCharType="separate"/>
      </w:r>
      <w:ins w:id="30" w:author="Author">
        <w:r w:rsidR="004B066E">
          <w:rPr>
            <w:noProof/>
            <w:webHidden/>
          </w:rPr>
          <w:t>2</w:t>
        </w:r>
        <w:r w:rsidR="0012605C">
          <w:rPr>
            <w:noProof/>
            <w:webHidden/>
          </w:rPr>
          <w:fldChar w:fldCharType="end"/>
        </w:r>
        <w:r w:rsidR="0012605C" w:rsidRPr="009163D0">
          <w:rPr>
            <w:rStyle w:val="Hyperlink"/>
            <w:noProof/>
          </w:rPr>
          <w:fldChar w:fldCharType="end"/>
        </w:r>
      </w:ins>
    </w:p>
    <w:p w14:paraId="20748526" w14:textId="77AC070B" w:rsidR="0012605C" w:rsidRDefault="0012605C">
      <w:pPr>
        <w:pStyle w:val="TOC1"/>
        <w:tabs>
          <w:tab w:val="right" w:leader="dot" w:pos="8636"/>
        </w:tabs>
        <w:rPr>
          <w:ins w:id="31" w:author="Author"/>
          <w:rFonts w:asciiTheme="minorHAnsi" w:eastAsiaTheme="minorEastAsia" w:hAnsiTheme="minorHAnsi" w:cstheme="minorBidi"/>
          <w:b w:val="0"/>
          <w:noProof/>
          <w:szCs w:val="22"/>
          <w:lang w:eastAsia="en-GB"/>
        </w:rPr>
      </w:pPr>
      <w:ins w:id="32" w:author="Author">
        <w:r w:rsidRPr="009163D0">
          <w:rPr>
            <w:rStyle w:val="Hyperlink"/>
            <w:noProof/>
          </w:rPr>
          <w:fldChar w:fldCharType="begin"/>
        </w:r>
        <w:r w:rsidRPr="009163D0">
          <w:rPr>
            <w:rStyle w:val="Hyperlink"/>
            <w:noProof/>
          </w:rPr>
          <w:instrText xml:space="preserve"> </w:instrText>
        </w:r>
        <w:r>
          <w:rPr>
            <w:noProof/>
          </w:rPr>
          <w:instrText>HYPERLINK \l "_Toc16607067"</w:instrText>
        </w:r>
        <w:r w:rsidRPr="009163D0">
          <w:rPr>
            <w:rStyle w:val="Hyperlink"/>
            <w:noProof/>
          </w:rPr>
          <w:instrText xml:space="preserve"> </w:instrText>
        </w:r>
        <w:r w:rsidRPr="009163D0">
          <w:rPr>
            <w:rStyle w:val="Hyperlink"/>
            <w:noProof/>
          </w:rPr>
        </w:r>
        <w:r w:rsidRPr="009163D0">
          <w:rPr>
            <w:rStyle w:val="Hyperlink"/>
            <w:noProof/>
          </w:rPr>
          <w:fldChar w:fldCharType="separate"/>
        </w:r>
        <w:r w:rsidRPr="009163D0">
          <w:rPr>
            <w:rStyle w:val="Hyperlink"/>
            <w:noProof/>
          </w:rPr>
          <w:t>Associated documents</w:t>
        </w:r>
        <w:r>
          <w:rPr>
            <w:noProof/>
            <w:webHidden/>
          </w:rPr>
          <w:tab/>
        </w:r>
        <w:r>
          <w:rPr>
            <w:noProof/>
            <w:webHidden/>
          </w:rPr>
          <w:fldChar w:fldCharType="begin"/>
        </w:r>
        <w:r>
          <w:rPr>
            <w:noProof/>
            <w:webHidden/>
          </w:rPr>
          <w:instrText xml:space="preserve"> PAGEREF _Toc16607067 \h </w:instrText>
        </w:r>
        <w:r>
          <w:rPr>
            <w:noProof/>
            <w:webHidden/>
          </w:rPr>
        </w:r>
      </w:ins>
      <w:r>
        <w:rPr>
          <w:noProof/>
          <w:webHidden/>
        </w:rPr>
        <w:fldChar w:fldCharType="separate"/>
      </w:r>
      <w:ins w:id="33" w:author="Author">
        <w:r w:rsidR="004B066E">
          <w:rPr>
            <w:noProof/>
            <w:webHidden/>
          </w:rPr>
          <w:t>2</w:t>
        </w:r>
        <w:r>
          <w:rPr>
            <w:noProof/>
            <w:webHidden/>
          </w:rPr>
          <w:fldChar w:fldCharType="end"/>
        </w:r>
        <w:r w:rsidRPr="009163D0">
          <w:rPr>
            <w:rStyle w:val="Hyperlink"/>
            <w:noProof/>
          </w:rPr>
          <w:fldChar w:fldCharType="end"/>
        </w:r>
      </w:ins>
    </w:p>
    <w:p w14:paraId="3124C3C5" w14:textId="4CA05F57" w:rsidR="0012605C" w:rsidRDefault="0012605C">
      <w:pPr>
        <w:pStyle w:val="TOC1"/>
        <w:tabs>
          <w:tab w:val="right" w:leader="dot" w:pos="8636"/>
        </w:tabs>
        <w:rPr>
          <w:ins w:id="34" w:author="Author"/>
          <w:rFonts w:asciiTheme="minorHAnsi" w:eastAsiaTheme="minorEastAsia" w:hAnsiTheme="minorHAnsi" w:cstheme="minorBidi"/>
          <w:b w:val="0"/>
          <w:noProof/>
          <w:szCs w:val="22"/>
          <w:lang w:eastAsia="en-GB"/>
        </w:rPr>
      </w:pPr>
      <w:ins w:id="35" w:author="Author">
        <w:r w:rsidRPr="009163D0">
          <w:rPr>
            <w:rStyle w:val="Hyperlink"/>
            <w:noProof/>
          </w:rPr>
          <w:fldChar w:fldCharType="begin"/>
        </w:r>
        <w:r w:rsidRPr="009163D0">
          <w:rPr>
            <w:rStyle w:val="Hyperlink"/>
            <w:noProof/>
          </w:rPr>
          <w:instrText xml:space="preserve"> </w:instrText>
        </w:r>
        <w:r>
          <w:rPr>
            <w:noProof/>
          </w:rPr>
          <w:instrText>HYPERLINK \l "_Toc16607068"</w:instrText>
        </w:r>
        <w:r w:rsidRPr="009163D0">
          <w:rPr>
            <w:rStyle w:val="Hyperlink"/>
            <w:noProof/>
          </w:rPr>
          <w:instrText xml:space="preserve"> </w:instrText>
        </w:r>
        <w:r w:rsidRPr="009163D0">
          <w:rPr>
            <w:rStyle w:val="Hyperlink"/>
            <w:noProof/>
          </w:rPr>
        </w:r>
        <w:r w:rsidRPr="009163D0">
          <w:rPr>
            <w:rStyle w:val="Hyperlink"/>
            <w:noProof/>
          </w:rPr>
          <w:fldChar w:fldCharType="separate"/>
        </w:r>
        <w:r w:rsidRPr="009163D0">
          <w:rPr>
            <w:rStyle w:val="Hyperlink"/>
            <w:noProof/>
          </w:rPr>
          <w:t>Contents</w:t>
        </w:r>
        <w:r>
          <w:rPr>
            <w:noProof/>
            <w:webHidden/>
          </w:rPr>
          <w:tab/>
        </w:r>
        <w:r>
          <w:rPr>
            <w:noProof/>
            <w:webHidden/>
          </w:rPr>
          <w:fldChar w:fldCharType="begin"/>
        </w:r>
        <w:r>
          <w:rPr>
            <w:noProof/>
            <w:webHidden/>
          </w:rPr>
          <w:instrText xml:space="preserve"> PAGEREF _Toc16607068 \h </w:instrText>
        </w:r>
        <w:r>
          <w:rPr>
            <w:noProof/>
            <w:webHidden/>
          </w:rPr>
        </w:r>
      </w:ins>
      <w:r>
        <w:rPr>
          <w:noProof/>
          <w:webHidden/>
        </w:rPr>
        <w:fldChar w:fldCharType="separate"/>
      </w:r>
      <w:ins w:id="36" w:author="Author">
        <w:r w:rsidR="004B066E">
          <w:rPr>
            <w:noProof/>
            <w:webHidden/>
          </w:rPr>
          <w:t>3</w:t>
        </w:r>
        <w:r>
          <w:rPr>
            <w:noProof/>
            <w:webHidden/>
          </w:rPr>
          <w:fldChar w:fldCharType="end"/>
        </w:r>
        <w:r w:rsidRPr="009163D0">
          <w:rPr>
            <w:rStyle w:val="Hyperlink"/>
            <w:noProof/>
          </w:rPr>
          <w:fldChar w:fldCharType="end"/>
        </w:r>
      </w:ins>
    </w:p>
    <w:p w14:paraId="6A77228C" w14:textId="3C6493AA" w:rsidR="0012605C" w:rsidRDefault="0012605C">
      <w:pPr>
        <w:pStyle w:val="TOC1"/>
        <w:tabs>
          <w:tab w:val="right" w:leader="dot" w:pos="8636"/>
        </w:tabs>
        <w:rPr>
          <w:rFonts w:asciiTheme="minorHAnsi" w:eastAsiaTheme="minorEastAsia" w:hAnsiTheme="minorHAnsi" w:cstheme="minorBidi"/>
          <w:b w:val="0"/>
          <w:noProof/>
          <w:szCs w:val="22"/>
          <w:lang w:eastAsia="en-GB"/>
        </w:rPr>
      </w:pPr>
      <w:r w:rsidRPr="009163D0">
        <w:rPr>
          <w:rStyle w:val="Hyperlink"/>
          <w:noProof/>
        </w:rPr>
        <w:fldChar w:fldCharType="begin"/>
      </w:r>
      <w:r w:rsidRPr="009163D0">
        <w:rPr>
          <w:rStyle w:val="Hyperlink"/>
          <w:noProof/>
        </w:rPr>
        <w:instrText xml:space="preserve"> </w:instrText>
      </w:r>
      <w:r>
        <w:rPr>
          <w:noProof/>
        </w:rPr>
        <w:instrText>HYPERLINK \l "_Toc16607069"</w:instrText>
      </w:r>
      <w:r w:rsidRPr="009163D0">
        <w:rPr>
          <w:rStyle w:val="Hyperlink"/>
          <w:noProof/>
        </w:rPr>
        <w:instrText xml:space="preserve"> </w:instrText>
      </w:r>
      <w:r w:rsidRPr="009163D0">
        <w:rPr>
          <w:rStyle w:val="Hyperlink"/>
          <w:noProof/>
        </w:rPr>
      </w:r>
      <w:r w:rsidRPr="009163D0">
        <w:rPr>
          <w:rStyle w:val="Hyperlink"/>
          <w:noProof/>
        </w:rPr>
        <w:fldChar w:fldCharType="separate"/>
      </w:r>
      <w:r w:rsidRPr="009163D0">
        <w:rPr>
          <w:rStyle w:val="Hyperlink"/>
          <w:noProof/>
        </w:rPr>
        <w:t>1. Introduction</w:t>
      </w:r>
      <w:r>
        <w:rPr>
          <w:noProof/>
          <w:webHidden/>
        </w:rPr>
        <w:tab/>
      </w:r>
      <w:del w:id="37" w:author="Author">
        <w:r w:rsidDel="00F443E8">
          <w:rPr>
            <w:noProof/>
            <w:webHidden/>
          </w:rPr>
          <w:fldChar w:fldCharType="begin"/>
        </w:r>
        <w:r w:rsidDel="00F443E8">
          <w:rPr>
            <w:noProof/>
            <w:webHidden/>
          </w:rPr>
          <w:delInstrText xml:space="preserve"> PAGEREF _Toc16607069 \h </w:delInstrText>
        </w:r>
        <w:r w:rsidDel="00F443E8">
          <w:rPr>
            <w:noProof/>
            <w:webHidden/>
          </w:rPr>
        </w:r>
        <w:r w:rsidDel="00F443E8">
          <w:rPr>
            <w:noProof/>
            <w:webHidden/>
          </w:rPr>
          <w:fldChar w:fldCharType="separate"/>
        </w:r>
      </w:del>
      <w:ins w:id="38" w:author="Author">
        <w:r w:rsidR="004B066E">
          <w:rPr>
            <w:noProof/>
            <w:webHidden/>
          </w:rPr>
          <w:t>5</w:t>
        </w:r>
      </w:ins>
      <w:del w:id="39" w:author="Author">
        <w:r w:rsidDel="00F443E8">
          <w:rPr>
            <w:noProof/>
            <w:webHidden/>
          </w:rPr>
          <w:delText>7</w:delText>
        </w:r>
        <w:r w:rsidDel="00F443E8">
          <w:rPr>
            <w:noProof/>
            <w:webHidden/>
          </w:rPr>
          <w:fldChar w:fldCharType="end"/>
        </w:r>
      </w:del>
      <w:ins w:id="40" w:author="Author">
        <w:r w:rsidR="00F443E8">
          <w:rPr>
            <w:noProof/>
            <w:webHidden/>
          </w:rPr>
          <w:t>5</w:t>
        </w:r>
      </w:ins>
      <w:r w:rsidRPr="009163D0">
        <w:rPr>
          <w:rStyle w:val="Hyperlink"/>
          <w:noProof/>
        </w:rPr>
        <w:fldChar w:fldCharType="end"/>
      </w:r>
    </w:p>
    <w:p w14:paraId="777547B9" w14:textId="7FC3BE0E" w:rsidR="0012605C" w:rsidRDefault="0012605C">
      <w:pPr>
        <w:pStyle w:val="TOC2"/>
        <w:tabs>
          <w:tab w:val="right" w:leader="dot" w:pos="8636"/>
        </w:tabs>
        <w:rPr>
          <w:rFonts w:asciiTheme="minorHAnsi" w:eastAsiaTheme="minorEastAsia" w:hAnsiTheme="minorHAnsi" w:cstheme="minorBidi"/>
          <w:noProof/>
          <w:sz w:val="22"/>
          <w:szCs w:val="22"/>
          <w:lang w:eastAsia="en-GB"/>
        </w:rPr>
      </w:pPr>
      <w:r w:rsidRPr="009163D0">
        <w:rPr>
          <w:rStyle w:val="Hyperlink"/>
          <w:noProof/>
        </w:rPr>
        <w:fldChar w:fldCharType="begin"/>
      </w:r>
      <w:r w:rsidRPr="009163D0">
        <w:rPr>
          <w:rStyle w:val="Hyperlink"/>
          <w:noProof/>
        </w:rPr>
        <w:instrText xml:space="preserve"> </w:instrText>
      </w:r>
      <w:r>
        <w:rPr>
          <w:noProof/>
        </w:rPr>
        <w:instrText>HYPERLINK \l "_Toc16607070"</w:instrText>
      </w:r>
      <w:r w:rsidRPr="009163D0">
        <w:rPr>
          <w:rStyle w:val="Hyperlink"/>
          <w:noProof/>
        </w:rPr>
        <w:instrText xml:space="preserve"> </w:instrText>
      </w:r>
      <w:r w:rsidRPr="009163D0">
        <w:rPr>
          <w:rStyle w:val="Hyperlink"/>
          <w:noProof/>
        </w:rPr>
      </w:r>
      <w:r w:rsidRPr="009163D0">
        <w:rPr>
          <w:rStyle w:val="Hyperlink"/>
          <w:noProof/>
        </w:rPr>
        <w:fldChar w:fldCharType="separate"/>
      </w:r>
      <w:r w:rsidRPr="009163D0">
        <w:rPr>
          <w:rStyle w:val="Hyperlink"/>
          <w:noProof/>
        </w:rPr>
        <w:t>Background</w:t>
      </w:r>
      <w:r>
        <w:rPr>
          <w:noProof/>
          <w:webHidden/>
        </w:rPr>
        <w:tab/>
      </w:r>
      <w:del w:id="41" w:author="Author">
        <w:r w:rsidDel="00F443E8">
          <w:rPr>
            <w:noProof/>
            <w:webHidden/>
          </w:rPr>
          <w:fldChar w:fldCharType="begin"/>
        </w:r>
        <w:r w:rsidDel="00F443E8">
          <w:rPr>
            <w:noProof/>
            <w:webHidden/>
          </w:rPr>
          <w:delInstrText xml:space="preserve"> PAGEREF _Toc16607070 \h </w:delInstrText>
        </w:r>
        <w:r w:rsidDel="00F443E8">
          <w:rPr>
            <w:noProof/>
            <w:webHidden/>
          </w:rPr>
        </w:r>
        <w:r w:rsidDel="00F443E8">
          <w:rPr>
            <w:noProof/>
            <w:webHidden/>
          </w:rPr>
          <w:fldChar w:fldCharType="separate"/>
        </w:r>
      </w:del>
      <w:ins w:id="42" w:author="Author">
        <w:r w:rsidR="004B066E">
          <w:rPr>
            <w:noProof/>
            <w:webHidden/>
          </w:rPr>
          <w:t>5</w:t>
        </w:r>
      </w:ins>
      <w:del w:id="43" w:author="Author">
        <w:r w:rsidDel="00F443E8">
          <w:rPr>
            <w:noProof/>
            <w:webHidden/>
          </w:rPr>
          <w:delText>7</w:delText>
        </w:r>
        <w:r w:rsidDel="00F443E8">
          <w:rPr>
            <w:noProof/>
            <w:webHidden/>
          </w:rPr>
          <w:fldChar w:fldCharType="end"/>
        </w:r>
      </w:del>
      <w:ins w:id="44" w:author="Author">
        <w:r w:rsidR="00F443E8">
          <w:rPr>
            <w:noProof/>
            <w:webHidden/>
          </w:rPr>
          <w:t>5</w:t>
        </w:r>
      </w:ins>
      <w:r w:rsidRPr="009163D0">
        <w:rPr>
          <w:rStyle w:val="Hyperlink"/>
          <w:noProof/>
        </w:rPr>
        <w:fldChar w:fldCharType="end"/>
      </w:r>
    </w:p>
    <w:p w14:paraId="694D6F81" w14:textId="41184476" w:rsidR="0012605C" w:rsidRDefault="0012605C">
      <w:pPr>
        <w:pStyle w:val="TOC2"/>
        <w:tabs>
          <w:tab w:val="right" w:leader="dot" w:pos="8636"/>
        </w:tabs>
        <w:rPr>
          <w:rFonts w:asciiTheme="minorHAnsi" w:eastAsiaTheme="minorEastAsia" w:hAnsiTheme="minorHAnsi" w:cstheme="minorBidi"/>
          <w:noProof/>
          <w:sz w:val="22"/>
          <w:szCs w:val="22"/>
          <w:lang w:eastAsia="en-GB"/>
        </w:rPr>
      </w:pPr>
      <w:r w:rsidRPr="009163D0">
        <w:rPr>
          <w:rStyle w:val="Hyperlink"/>
          <w:noProof/>
        </w:rPr>
        <w:fldChar w:fldCharType="begin"/>
      </w:r>
      <w:r w:rsidRPr="009163D0">
        <w:rPr>
          <w:rStyle w:val="Hyperlink"/>
          <w:noProof/>
        </w:rPr>
        <w:instrText xml:space="preserve"> </w:instrText>
      </w:r>
      <w:r>
        <w:rPr>
          <w:noProof/>
        </w:rPr>
        <w:instrText>HYPERLINK \l "_Toc16607071"</w:instrText>
      </w:r>
      <w:r w:rsidRPr="009163D0">
        <w:rPr>
          <w:rStyle w:val="Hyperlink"/>
          <w:noProof/>
        </w:rPr>
        <w:instrText xml:space="preserve"> </w:instrText>
      </w:r>
      <w:r w:rsidRPr="009163D0">
        <w:rPr>
          <w:rStyle w:val="Hyperlink"/>
          <w:noProof/>
        </w:rPr>
      </w:r>
      <w:r w:rsidRPr="009163D0">
        <w:rPr>
          <w:rStyle w:val="Hyperlink"/>
          <w:noProof/>
        </w:rPr>
        <w:fldChar w:fldCharType="separate"/>
      </w:r>
      <w:r w:rsidRPr="009163D0">
        <w:rPr>
          <w:rStyle w:val="Hyperlink"/>
          <w:noProof/>
        </w:rPr>
        <w:t>Use of the BPDTs</w:t>
      </w:r>
      <w:r>
        <w:rPr>
          <w:noProof/>
          <w:webHidden/>
        </w:rPr>
        <w:tab/>
      </w:r>
      <w:del w:id="45" w:author="Author">
        <w:r w:rsidDel="00F443E8">
          <w:rPr>
            <w:noProof/>
            <w:webHidden/>
          </w:rPr>
          <w:fldChar w:fldCharType="begin"/>
        </w:r>
        <w:r w:rsidDel="00F443E8">
          <w:rPr>
            <w:noProof/>
            <w:webHidden/>
          </w:rPr>
          <w:delInstrText xml:space="preserve"> PAGEREF _Toc16607071 \h </w:delInstrText>
        </w:r>
        <w:r w:rsidDel="00F443E8">
          <w:rPr>
            <w:noProof/>
            <w:webHidden/>
          </w:rPr>
        </w:r>
        <w:r w:rsidDel="00F443E8">
          <w:rPr>
            <w:noProof/>
            <w:webHidden/>
          </w:rPr>
          <w:fldChar w:fldCharType="separate"/>
        </w:r>
      </w:del>
      <w:ins w:id="46" w:author="Author">
        <w:r w:rsidR="004B066E">
          <w:rPr>
            <w:noProof/>
            <w:webHidden/>
          </w:rPr>
          <w:t>6</w:t>
        </w:r>
      </w:ins>
      <w:del w:id="47" w:author="Author">
        <w:r w:rsidDel="00F443E8">
          <w:rPr>
            <w:noProof/>
            <w:webHidden/>
          </w:rPr>
          <w:delText>8</w:delText>
        </w:r>
        <w:r w:rsidDel="00F443E8">
          <w:rPr>
            <w:noProof/>
            <w:webHidden/>
          </w:rPr>
          <w:fldChar w:fldCharType="end"/>
        </w:r>
      </w:del>
      <w:ins w:id="48" w:author="Author">
        <w:r w:rsidR="00F443E8">
          <w:rPr>
            <w:noProof/>
            <w:webHidden/>
          </w:rPr>
          <w:t>6</w:t>
        </w:r>
      </w:ins>
      <w:r w:rsidRPr="009163D0">
        <w:rPr>
          <w:rStyle w:val="Hyperlink"/>
          <w:noProof/>
        </w:rPr>
        <w:fldChar w:fldCharType="end"/>
      </w:r>
    </w:p>
    <w:p w14:paraId="5ABB85E6" w14:textId="3E82EB01" w:rsidR="0012605C" w:rsidRDefault="0012605C">
      <w:pPr>
        <w:pStyle w:val="TOC3"/>
        <w:tabs>
          <w:tab w:val="right" w:leader="dot" w:pos="8636"/>
        </w:tabs>
        <w:rPr>
          <w:rFonts w:asciiTheme="minorHAnsi" w:eastAsiaTheme="minorEastAsia" w:hAnsiTheme="minorHAnsi" w:cstheme="minorBidi"/>
          <w:noProof/>
          <w:sz w:val="22"/>
          <w:szCs w:val="22"/>
          <w:lang w:eastAsia="en-GB"/>
        </w:rPr>
      </w:pPr>
      <w:r w:rsidRPr="009163D0">
        <w:rPr>
          <w:rStyle w:val="Hyperlink"/>
          <w:noProof/>
        </w:rPr>
        <w:fldChar w:fldCharType="begin"/>
      </w:r>
      <w:r w:rsidRPr="009163D0">
        <w:rPr>
          <w:rStyle w:val="Hyperlink"/>
          <w:noProof/>
        </w:rPr>
        <w:instrText xml:space="preserve"> </w:instrText>
      </w:r>
      <w:r>
        <w:rPr>
          <w:noProof/>
        </w:rPr>
        <w:instrText>HYPERLINK \l "_Toc16607072"</w:instrText>
      </w:r>
      <w:r w:rsidRPr="009163D0">
        <w:rPr>
          <w:rStyle w:val="Hyperlink"/>
          <w:noProof/>
        </w:rPr>
        <w:instrText xml:space="preserve"> </w:instrText>
      </w:r>
      <w:r w:rsidRPr="009163D0">
        <w:rPr>
          <w:rStyle w:val="Hyperlink"/>
          <w:noProof/>
        </w:rPr>
      </w:r>
      <w:r w:rsidRPr="009163D0">
        <w:rPr>
          <w:rStyle w:val="Hyperlink"/>
          <w:noProof/>
        </w:rPr>
        <w:fldChar w:fldCharType="separate"/>
      </w:r>
      <w:r w:rsidRPr="009163D0">
        <w:rPr>
          <w:rStyle w:val="Hyperlink"/>
          <w:noProof/>
        </w:rPr>
        <w:t>BPDT templates</w:t>
      </w:r>
      <w:r>
        <w:rPr>
          <w:noProof/>
          <w:webHidden/>
        </w:rPr>
        <w:tab/>
      </w:r>
      <w:del w:id="49" w:author="Author">
        <w:r w:rsidDel="00F443E8">
          <w:rPr>
            <w:noProof/>
            <w:webHidden/>
          </w:rPr>
          <w:fldChar w:fldCharType="begin"/>
        </w:r>
        <w:r w:rsidDel="00F443E8">
          <w:rPr>
            <w:noProof/>
            <w:webHidden/>
          </w:rPr>
          <w:delInstrText xml:space="preserve"> PAGEREF _Toc16607072 \h </w:delInstrText>
        </w:r>
        <w:r w:rsidDel="00F443E8">
          <w:rPr>
            <w:noProof/>
            <w:webHidden/>
          </w:rPr>
        </w:r>
        <w:r w:rsidDel="00F443E8">
          <w:rPr>
            <w:noProof/>
            <w:webHidden/>
          </w:rPr>
          <w:fldChar w:fldCharType="separate"/>
        </w:r>
      </w:del>
      <w:ins w:id="50" w:author="Author">
        <w:r w:rsidR="004B066E">
          <w:rPr>
            <w:noProof/>
            <w:webHidden/>
          </w:rPr>
          <w:t>6</w:t>
        </w:r>
      </w:ins>
      <w:del w:id="51" w:author="Author">
        <w:r w:rsidDel="00F443E8">
          <w:rPr>
            <w:noProof/>
            <w:webHidden/>
          </w:rPr>
          <w:delText>8</w:delText>
        </w:r>
        <w:r w:rsidDel="00F443E8">
          <w:rPr>
            <w:noProof/>
            <w:webHidden/>
          </w:rPr>
          <w:fldChar w:fldCharType="end"/>
        </w:r>
      </w:del>
      <w:ins w:id="52" w:author="Author">
        <w:r w:rsidR="00F443E8">
          <w:rPr>
            <w:noProof/>
            <w:webHidden/>
          </w:rPr>
          <w:t>6</w:t>
        </w:r>
      </w:ins>
      <w:r w:rsidRPr="009163D0">
        <w:rPr>
          <w:rStyle w:val="Hyperlink"/>
          <w:noProof/>
        </w:rPr>
        <w:fldChar w:fldCharType="end"/>
      </w:r>
    </w:p>
    <w:p w14:paraId="670CA0D1" w14:textId="6FA0EDD8" w:rsidR="0012605C" w:rsidRDefault="0012605C">
      <w:pPr>
        <w:pStyle w:val="TOC3"/>
        <w:tabs>
          <w:tab w:val="right" w:leader="dot" w:pos="8636"/>
        </w:tabs>
        <w:rPr>
          <w:rFonts w:asciiTheme="minorHAnsi" w:eastAsiaTheme="minorEastAsia" w:hAnsiTheme="minorHAnsi" w:cstheme="minorBidi"/>
          <w:noProof/>
          <w:sz w:val="22"/>
          <w:szCs w:val="22"/>
          <w:lang w:eastAsia="en-GB"/>
        </w:rPr>
      </w:pPr>
      <w:r w:rsidRPr="009163D0">
        <w:rPr>
          <w:rStyle w:val="Hyperlink"/>
          <w:noProof/>
        </w:rPr>
        <w:fldChar w:fldCharType="begin"/>
      </w:r>
      <w:r w:rsidRPr="009163D0">
        <w:rPr>
          <w:rStyle w:val="Hyperlink"/>
          <w:noProof/>
        </w:rPr>
        <w:instrText xml:space="preserve"> </w:instrText>
      </w:r>
      <w:r>
        <w:rPr>
          <w:noProof/>
        </w:rPr>
        <w:instrText>HYPERLINK \l "_Toc16607073"</w:instrText>
      </w:r>
      <w:r w:rsidRPr="009163D0">
        <w:rPr>
          <w:rStyle w:val="Hyperlink"/>
          <w:noProof/>
        </w:rPr>
        <w:instrText xml:space="preserve"> </w:instrText>
      </w:r>
      <w:r w:rsidRPr="009163D0">
        <w:rPr>
          <w:rStyle w:val="Hyperlink"/>
          <w:noProof/>
        </w:rPr>
      </w:r>
      <w:r w:rsidRPr="009163D0">
        <w:rPr>
          <w:rStyle w:val="Hyperlink"/>
          <w:noProof/>
        </w:rPr>
        <w:fldChar w:fldCharType="separate"/>
      </w:r>
      <w:r w:rsidRPr="009163D0">
        <w:rPr>
          <w:rStyle w:val="Hyperlink"/>
          <w:b/>
          <w:noProof/>
        </w:rPr>
        <w:t>Provision of historical data</w:t>
      </w:r>
      <w:r>
        <w:rPr>
          <w:noProof/>
          <w:webHidden/>
        </w:rPr>
        <w:tab/>
      </w:r>
      <w:del w:id="53" w:author="Author">
        <w:r w:rsidDel="00F443E8">
          <w:rPr>
            <w:noProof/>
            <w:webHidden/>
          </w:rPr>
          <w:fldChar w:fldCharType="begin"/>
        </w:r>
        <w:r w:rsidDel="00F443E8">
          <w:rPr>
            <w:noProof/>
            <w:webHidden/>
          </w:rPr>
          <w:delInstrText xml:space="preserve"> PAGEREF _Toc16607073 \h </w:delInstrText>
        </w:r>
        <w:r w:rsidDel="00F443E8">
          <w:rPr>
            <w:noProof/>
            <w:webHidden/>
          </w:rPr>
        </w:r>
        <w:r w:rsidDel="00F443E8">
          <w:rPr>
            <w:noProof/>
            <w:webHidden/>
          </w:rPr>
          <w:fldChar w:fldCharType="separate"/>
        </w:r>
      </w:del>
      <w:ins w:id="54" w:author="Author">
        <w:r w:rsidR="004B066E">
          <w:rPr>
            <w:noProof/>
            <w:webHidden/>
          </w:rPr>
          <w:t>7</w:t>
        </w:r>
      </w:ins>
      <w:del w:id="55" w:author="Author">
        <w:r w:rsidDel="00F443E8">
          <w:rPr>
            <w:noProof/>
            <w:webHidden/>
          </w:rPr>
          <w:delText>9</w:delText>
        </w:r>
        <w:r w:rsidDel="00F443E8">
          <w:rPr>
            <w:noProof/>
            <w:webHidden/>
          </w:rPr>
          <w:fldChar w:fldCharType="end"/>
        </w:r>
      </w:del>
      <w:ins w:id="56" w:author="Author">
        <w:r w:rsidR="00F443E8">
          <w:rPr>
            <w:noProof/>
            <w:webHidden/>
          </w:rPr>
          <w:t>7</w:t>
        </w:r>
      </w:ins>
      <w:r w:rsidRPr="009163D0">
        <w:rPr>
          <w:rStyle w:val="Hyperlink"/>
          <w:noProof/>
        </w:rPr>
        <w:fldChar w:fldCharType="end"/>
      </w:r>
    </w:p>
    <w:p w14:paraId="6A827114" w14:textId="79B8A38B" w:rsidR="0012605C" w:rsidRDefault="0012605C">
      <w:pPr>
        <w:pStyle w:val="TOC3"/>
        <w:tabs>
          <w:tab w:val="right" w:leader="dot" w:pos="8636"/>
        </w:tabs>
        <w:rPr>
          <w:rFonts w:asciiTheme="minorHAnsi" w:eastAsiaTheme="minorEastAsia" w:hAnsiTheme="minorHAnsi" w:cstheme="minorBidi"/>
          <w:noProof/>
          <w:sz w:val="22"/>
          <w:szCs w:val="22"/>
          <w:lang w:eastAsia="en-GB"/>
        </w:rPr>
      </w:pPr>
      <w:r w:rsidRPr="009163D0">
        <w:rPr>
          <w:rStyle w:val="Hyperlink"/>
          <w:noProof/>
        </w:rPr>
        <w:fldChar w:fldCharType="begin"/>
      </w:r>
      <w:r w:rsidRPr="009163D0">
        <w:rPr>
          <w:rStyle w:val="Hyperlink"/>
          <w:noProof/>
        </w:rPr>
        <w:instrText xml:space="preserve"> </w:instrText>
      </w:r>
      <w:r>
        <w:rPr>
          <w:noProof/>
        </w:rPr>
        <w:instrText>HYPERLINK \l "_Toc16607074"</w:instrText>
      </w:r>
      <w:r w:rsidRPr="009163D0">
        <w:rPr>
          <w:rStyle w:val="Hyperlink"/>
          <w:noProof/>
        </w:rPr>
        <w:instrText xml:space="preserve"> </w:instrText>
      </w:r>
      <w:r w:rsidRPr="009163D0">
        <w:rPr>
          <w:rStyle w:val="Hyperlink"/>
          <w:noProof/>
        </w:rPr>
      </w:r>
      <w:r w:rsidRPr="009163D0">
        <w:rPr>
          <w:rStyle w:val="Hyperlink"/>
          <w:noProof/>
        </w:rPr>
        <w:fldChar w:fldCharType="separate"/>
      </w:r>
      <w:r w:rsidRPr="009163D0">
        <w:rPr>
          <w:rStyle w:val="Hyperlink"/>
          <w:noProof/>
        </w:rPr>
        <w:t>Instructions and guidance</w:t>
      </w:r>
      <w:r>
        <w:rPr>
          <w:noProof/>
          <w:webHidden/>
        </w:rPr>
        <w:tab/>
      </w:r>
      <w:del w:id="57" w:author="Author">
        <w:r w:rsidDel="00F443E8">
          <w:rPr>
            <w:noProof/>
            <w:webHidden/>
          </w:rPr>
          <w:fldChar w:fldCharType="begin"/>
        </w:r>
        <w:r w:rsidDel="00F443E8">
          <w:rPr>
            <w:noProof/>
            <w:webHidden/>
          </w:rPr>
          <w:delInstrText xml:space="preserve"> PAGEREF _Toc16607074 \h </w:delInstrText>
        </w:r>
        <w:r w:rsidDel="00F443E8">
          <w:rPr>
            <w:noProof/>
            <w:webHidden/>
          </w:rPr>
        </w:r>
        <w:r w:rsidDel="00F443E8">
          <w:rPr>
            <w:noProof/>
            <w:webHidden/>
          </w:rPr>
          <w:fldChar w:fldCharType="separate"/>
        </w:r>
      </w:del>
      <w:ins w:id="58" w:author="Author">
        <w:r w:rsidR="004B066E">
          <w:rPr>
            <w:noProof/>
            <w:webHidden/>
          </w:rPr>
          <w:t>8</w:t>
        </w:r>
      </w:ins>
      <w:del w:id="59" w:author="Author">
        <w:r w:rsidDel="00F443E8">
          <w:rPr>
            <w:noProof/>
            <w:webHidden/>
          </w:rPr>
          <w:delText>10</w:delText>
        </w:r>
        <w:r w:rsidDel="00F443E8">
          <w:rPr>
            <w:noProof/>
            <w:webHidden/>
          </w:rPr>
          <w:fldChar w:fldCharType="end"/>
        </w:r>
      </w:del>
      <w:ins w:id="60" w:author="Author">
        <w:r w:rsidR="00F443E8">
          <w:rPr>
            <w:noProof/>
            <w:webHidden/>
          </w:rPr>
          <w:t>8</w:t>
        </w:r>
      </w:ins>
      <w:r w:rsidRPr="009163D0">
        <w:rPr>
          <w:rStyle w:val="Hyperlink"/>
          <w:noProof/>
        </w:rPr>
        <w:fldChar w:fldCharType="end"/>
      </w:r>
    </w:p>
    <w:p w14:paraId="2938EF79" w14:textId="77E2EA41" w:rsidR="0012605C" w:rsidRDefault="0012605C">
      <w:pPr>
        <w:pStyle w:val="TOC2"/>
        <w:tabs>
          <w:tab w:val="right" w:leader="dot" w:pos="8636"/>
        </w:tabs>
        <w:rPr>
          <w:rFonts w:asciiTheme="minorHAnsi" w:eastAsiaTheme="minorEastAsia" w:hAnsiTheme="minorHAnsi" w:cstheme="minorBidi"/>
          <w:noProof/>
          <w:sz w:val="22"/>
          <w:szCs w:val="22"/>
          <w:lang w:eastAsia="en-GB"/>
        </w:rPr>
      </w:pPr>
      <w:r w:rsidRPr="009163D0">
        <w:rPr>
          <w:rStyle w:val="Hyperlink"/>
          <w:noProof/>
        </w:rPr>
        <w:fldChar w:fldCharType="begin"/>
      </w:r>
      <w:r w:rsidRPr="009163D0">
        <w:rPr>
          <w:rStyle w:val="Hyperlink"/>
          <w:noProof/>
        </w:rPr>
        <w:instrText xml:space="preserve"> </w:instrText>
      </w:r>
      <w:r>
        <w:rPr>
          <w:noProof/>
        </w:rPr>
        <w:instrText>HYPERLINK \l "_Toc16607075"</w:instrText>
      </w:r>
      <w:r w:rsidRPr="009163D0">
        <w:rPr>
          <w:rStyle w:val="Hyperlink"/>
          <w:noProof/>
        </w:rPr>
        <w:instrText xml:space="preserve"> </w:instrText>
      </w:r>
      <w:r w:rsidRPr="009163D0">
        <w:rPr>
          <w:rStyle w:val="Hyperlink"/>
          <w:noProof/>
        </w:rPr>
      </w:r>
      <w:r w:rsidRPr="009163D0">
        <w:rPr>
          <w:rStyle w:val="Hyperlink"/>
          <w:noProof/>
        </w:rPr>
        <w:fldChar w:fldCharType="separate"/>
      </w:r>
      <w:r w:rsidRPr="009163D0">
        <w:rPr>
          <w:rStyle w:val="Hyperlink"/>
          <w:noProof/>
        </w:rPr>
        <w:t>Structure of this document</w:t>
      </w:r>
      <w:r>
        <w:rPr>
          <w:noProof/>
          <w:webHidden/>
        </w:rPr>
        <w:tab/>
      </w:r>
      <w:del w:id="61" w:author="Author">
        <w:r w:rsidDel="00F443E8">
          <w:rPr>
            <w:noProof/>
            <w:webHidden/>
          </w:rPr>
          <w:fldChar w:fldCharType="begin"/>
        </w:r>
        <w:r w:rsidDel="00F443E8">
          <w:rPr>
            <w:noProof/>
            <w:webHidden/>
          </w:rPr>
          <w:delInstrText xml:space="preserve"> PAGEREF _Toc16607075 \h </w:delInstrText>
        </w:r>
        <w:r w:rsidDel="00F443E8">
          <w:rPr>
            <w:noProof/>
            <w:webHidden/>
          </w:rPr>
        </w:r>
        <w:r w:rsidDel="00F443E8">
          <w:rPr>
            <w:noProof/>
            <w:webHidden/>
          </w:rPr>
          <w:fldChar w:fldCharType="separate"/>
        </w:r>
      </w:del>
      <w:ins w:id="62" w:author="Author">
        <w:r w:rsidR="004B066E">
          <w:rPr>
            <w:noProof/>
            <w:webHidden/>
          </w:rPr>
          <w:t>8</w:t>
        </w:r>
      </w:ins>
      <w:del w:id="63" w:author="Author">
        <w:r w:rsidDel="00F443E8">
          <w:rPr>
            <w:noProof/>
            <w:webHidden/>
          </w:rPr>
          <w:delText>10</w:delText>
        </w:r>
        <w:r w:rsidDel="00F443E8">
          <w:rPr>
            <w:noProof/>
            <w:webHidden/>
          </w:rPr>
          <w:fldChar w:fldCharType="end"/>
        </w:r>
      </w:del>
      <w:ins w:id="64" w:author="Author">
        <w:r w:rsidR="00F443E8">
          <w:rPr>
            <w:noProof/>
            <w:webHidden/>
          </w:rPr>
          <w:t>8</w:t>
        </w:r>
      </w:ins>
      <w:r w:rsidRPr="009163D0">
        <w:rPr>
          <w:rStyle w:val="Hyperlink"/>
          <w:noProof/>
        </w:rPr>
        <w:fldChar w:fldCharType="end"/>
      </w:r>
    </w:p>
    <w:p w14:paraId="0847BB52" w14:textId="11E115CF" w:rsidR="0012605C" w:rsidRDefault="0012605C">
      <w:pPr>
        <w:pStyle w:val="TOC1"/>
        <w:tabs>
          <w:tab w:val="right" w:leader="dot" w:pos="8636"/>
        </w:tabs>
        <w:rPr>
          <w:rFonts w:asciiTheme="minorHAnsi" w:eastAsiaTheme="minorEastAsia" w:hAnsiTheme="minorHAnsi" w:cstheme="minorBidi"/>
          <w:b w:val="0"/>
          <w:noProof/>
          <w:szCs w:val="22"/>
          <w:lang w:eastAsia="en-GB"/>
        </w:rPr>
      </w:pPr>
      <w:r w:rsidRPr="009163D0">
        <w:rPr>
          <w:rStyle w:val="Hyperlink"/>
          <w:noProof/>
        </w:rPr>
        <w:fldChar w:fldCharType="begin"/>
      </w:r>
      <w:r w:rsidRPr="009163D0">
        <w:rPr>
          <w:rStyle w:val="Hyperlink"/>
          <w:noProof/>
        </w:rPr>
        <w:instrText xml:space="preserve"> </w:instrText>
      </w:r>
      <w:r>
        <w:rPr>
          <w:noProof/>
        </w:rPr>
        <w:instrText>HYPERLINK \l "_Toc16607076"</w:instrText>
      </w:r>
      <w:r w:rsidRPr="009163D0">
        <w:rPr>
          <w:rStyle w:val="Hyperlink"/>
          <w:noProof/>
        </w:rPr>
        <w:instrText xml:space="preserve"> </w:instrText>
      </w:r>
      <w:r w:rsidRPr="009163D0">
        <w:rPr>
          <w:rStyle w:val="Hyperlink"/>
          <w:noProof/>
        </w:rPr>
      </w:r>
      <w:r w:rsidRPr="009163D0">
        <w:rPr>
          <w:rStyle w:val="Hyperlink"/>
          <w:noProof/>
        </w:rPr>
        <w:fldChar w:fldCharType="separate"/>
      </w:r>
      <w:r w:rsidRPr="009163D0">
        <w:rPr>
          <w:rStyle w:val="Hyperlink"/>
          <w:noProof/>
        </w:rPr>
        <w:t>2. General Instructions for completing the data template</w:t>
      </w:r>
      <w:r>
        <w:rPr>
          <w:noProof/>
          <w:webHidden/>
        </w:rPr>
        <w:tab/>
      </w:r>
      <w:del w:id="65" w:author="Author">
        <w:r w:rsidDel="00F443E8">
          <w:rPr>
            <w:noProof/>
            <w:webHidden/>
          </w:rPr>
          <w:fldChar w:fldCharType="begin"/>
        </w:r>
        <w:r w:rsidDel="00F443E8">
          <w:rPr>
            <w:noProof/>
            <w:webHidden/>
          </w:rPr>
          <w:delInstrText xml:space="preserve"> PAGEREF _Toc16607076 \h </w:delInstrText>
        </w:r>
        <w:r w:rsidDel="00F443E8">
          <w:rPr>
            <w:noProof/>
            <w:webHidden/>
          </w:rPr>
        </w:r>
        <w:r w:rsidDel="00F443E8">
          <w:rPr>
            <w:noProof/>
            <w:webHidden/>
          </w:rPr>
          <w:fldChar w:fldCharType="separate"/>
        </w:r>
      </w:del>
      <w:ins w:id="66" w:author="Author">
        <w:r w:rsidR="004B066E">
          <w:rPr>
            <w:noProof/>
            <w:webHidden/>
          </w:rPr>
          <w:t>10</w:t>
        </w:r>
      </w:ins>
      <w:del w:id="67" w:author="Author">
        <w:r w:rsidDel="00F443E8">
          <w:rPr>
            <w:noProof/>
            <w:webHidden/>
          </w:rPr>
          <w:delText>12</w:delText>
        </w:r>
        <w:r w:rsidDel="00F443E8">
          <w:rPr>
            <w:noProof/>
            <w:webHidden/>
          </w:rPr>
          <w:fldChar w:fldCharType="end"/>
        </w:r>
      </w:del>
      <w:ins w:id="68" w:author="Author">
        <w:r w:rsidR="00F443E8">
          <w:rPr>
            <w:noProof/>
            <w:webHidden/>
          </w:rPr>
          <w:t>10</w:t>
        </w:r>
      </w:ins>
      <w:r w:rsidRPr="009163D0">
        <w:rPr>
          <w:rStyle w:val="Hyperlink"/>
          <w:noProof/>
        </w:rPr>
        <w:fldChar w:fldCharType="end"/>
      </w:r>
    </w:p>
    <w:p w14:paraId="42E9DB68" w14:textId="5A2E2106" w:rsidR="0012605C" w:rsidRDefault="0012605C">
      <w:pPr>
        <w:pStyle w:val="TOC2"/>
        <w:tabs>
          <w:tab w:val="right" w:leader="dot" w:pos="8636"/>
        </w:tabs>
        <w:rPr>
          <w:rFonts w:asciiTheme="minorHAnsi" w:eastAsiaTheme="minorEastAsia" w:hAnsiTheme="minorHAnsi" w:cstheme="minorBidi"/>
          <w:noProof/>
          <w:sz w:val="22"/>
          <w:szCs w:val="22"/>
          <w:lang w:eastAsia="en-GB"/>
        </w:rPr>
      </w:pPr>
      <w:r w:rsidRPr="009163D0">
        <w:rPr>
          <w:rStyle w:val="Hyperlink"/>
          <w:noProof/>
        </w:rPr>
        <w:fldChar w:fldCharType="begin"/>
      </w:r>
      <w:r w:rsidRPr="009163D0">
        <w:rPr>
          <w:rStyle w:val="Hyperlink"/>
          <w:noProof/>
        </w:rPr>
        <w:instrText xml:space="preserve"> </w:instrText>
      </w:r>
      <w:r>
        <w:rPr>
          <w:noProof/>
        </w:rPr>
        <w:instrText>HYPERLINK \l "_Toc16607077"</w:instrText>
      </w:r>
      <w:r w:rsidRPr="009163D0">
        <w:rPr>
          <w:rStyle w:val="Hyperlink"/>
          <w:noProof/>
        </w:rPr>
        <w:instrText xml:space="preserve"> </w:instrText>
      </w:r>
      <w:r w:rsidRPr="009163D0">
        <w:rPr>
          <w:rStyle w:val="Hyperlink"/>
          <w:noProof/>
        </w:rPr>
      </w:r>
      <w:r w:rsidRPr="009163D0">
        <w:rPr>
          <w:rStyle w:val="Hyperlink"/>
          <w:noProof/>
        </w:rPr>
        <w:fldChar w:fldCharType="separate"/>
      </w:r>
      <w:r w:rsidRPr="009163D0">
        <w:rPr>
          <w:rStyle w:val="Hyperlink"/>
          <w:noProof/>
        </w:rPr>
        <w:t>Overview</w:t>
      </w:r>
      <w:r>
        <w:rPr>
          <w:noProof/>
          <w:webHidden/>
        </w:rPr>
        <w:tab/>
      </w:r>
      <w:r>
        <w:rPr>
          <w:noProof/>
          <w:webHidden/>
        </w:rPr>
        <w:fldChar w:fldCharType="begin"/>
      </w:r>
      <w:r>
        <w:rPr>
          <w:noProof/>
          <w:webHidden/>
        </w:rPr>
        <w:instrText xml:space="preserve"> PAGEREF _Toc16607077 \h </w:instrText>
      </w:r>
      <w:r>
        <w:rPr>
          <w:noProof/>
          <w:webHidden/>
        </w:rPr>
      </w:r>
      <w:r>
        <w:rPr>
          <w:noProof/>
          <w:webHidden/>
        </w:rPr>
        <w:fldChar w:fldCharType="separate"/>
      </w:r>
      <w:ins w:id="69" w:author="Author">
        <w:r w:rsidR="004B066E">
          <w:rPr>
            <w:noProof/>
            <w:webHidden/>
          </w:rPr>
          <w:t>10</w:t>
        </w:r>
      </w:ins>
      <w:del w:id="70" w:author="Author">
        <w:r w:rsidDel="004B066E">
          <w:rPr>
            <w:noProof/>
            <w:webHidden/>
          </w:rPr>
          <w:delText>1</w:delText>
        </w:r>
        <w:r w:rsidDel="00F443E8">
          <w:rPr>
            <w:noProof/>
            <w:webHidden/>
          </w:rPr>
          <w:delText>2</w:delText>
        </w:r>
      </w:del>
      <w:r>
        <w:rPr>
          <w:noProof/>
          <w:webHidden/>
        </w:rPr>
        <w:fldChar w:fldCharType="end"/>
      </w:r>
      <w:r w:rsidRPr="009163D0">
        <w:rPr>
          <w:rStyle w:val="Hyperlink"/>
          <w:noProof/>
        </w:rPr>
        <w:fldChar w:fldCharType="end"/>
      </w:r>
    </w:p>
    <w:p w14:paraId="2092FB7A" w14:textId="78BC07F9" w:rsidR="0012605C" w:rsidRDefault="0012605C">
      <w:pPr>
        <w:pStyle w:val="TOC3"/>
        <w:tabs>
          <w:tab w:val="right" w:leader="dot" w:pos="8636"/>
        </w:tabs>
        <w:rPr>
          <w:rFonts w:asciiTheme="minorHAnsi" w:eastAsiaTheme="minorEastAsia" w:hAnsiTheme="minorHAnsi" w:cstheme="minorBidi"/>
          <w:noProof/>
          <w:sz w:val="22"/>
          <w:szCs w:val="22"/>
          <w:lang w:eastAsia="en-GB"/>
        </w:rPr>
      </w:pPr>
      <w:r w:rsidRPr="009163D0">
        <w:rPr>
          <w:rStyle w:val="Hyperlink"/>
          <w:noProof/>
        </w:rPr>
        <w:fldChar w:fldCharType="begin"/>
      </w:r>
      <w:r w:rsidRPr="009163D0">
        <w:rPr>
          <w:rStyle w:val="Hyperlink"/>
          <w:noProof/>
        </w:rPr>
        <w:instrText xml:space="preserve"> </w:instrText>
      </w:r>
      <w:r>
        <w:rPr>
          <w:noProof/>
        </w:rPr>
        <w:instrText>HYPERLINK \l "_Toc16607078"</w:instrText>
      </w:r>
      <w:r w:rsidRPr="009163D0">
        <w:rPr>
          <w:rStyle w:val="Hyperlink"/>
          <w:noProof/>
        </w:rPr>
        <w:instrText xml:space="preserve"> </w:instrText>
      </w:r>
      <w:r w:rsidRPr="009163D0">
        <w:rPr>
          <w:rStyle w:val="Hyperlink"/>
          <w:noProof/>
        </w:rPr>
      </w:r>
      <w:r w:rsidRPr="009163D0">
        <w:rPr>
          <w:rStyle w:val="Hyperlink"/>
          <w:noProof/>
        </w:rPr>
        <w:fldChar w:fldCharType="separate"/>
      </w:r>
      <w:r w:rsidRPr="009163D0">
        <w:rPr>
          <w:rStyle w:val="Hyperlink"/>
          <w:noProof/>
        </w:rPr>
        <w:t>Accounting policies</w:t>
      </w:r>
      <w:r>
        <w:rPr>
          <w:noProof/>
          <w:webHidden/>
        </w:rPr>
        <w:tab/>
      </w:r>
      <w:r>
        <w:rPr>
          <w:noProof/>
          <w:webHidden/>
        </w:rPr>
        <w:fldChar w:fldCharType="begin"/>
      </w:r>
      <w:r>
        <w:rPr>
          <w:noProof/>
          <w:webHidden/>
        </w:rPr>
        <w:instrText xml:space="preserve"> PAGEREF _Toc16607078 \h </w:instrText>
      </w:r>
      <w:r>
        <w:rPr>
          <w:noProof/>
          <w:webHidden/>
        </w:rPr>
      </w:r>
      <w:r>
        <w:rPr>
          <w:noProof/>
          <w:webHidden/>
        </w:rPr>
        <w:fldChar w:fldCharType="separate"/>
      </w:r>
      <w:ins w:id="71" w:author="Author">
        <w:r w:rsidR="004B066E">
          <w:rPr>
            <w:noProof/>
            <w:webHidden/>
          </w:rPr>
          <w:t>10</w:t>
        </w:r>
      </w:ins>
      <w:del w:id="72" w:author="Author">
        <w:r w:rsidDel="004B066E">
          <w:rPr>
            <w:noProof/>
            <w:webHidden/>
          </w:rPr>
          <w:delText>12</w:delText>
        </w:r>
      </w:del>
      <w:r>
        <w:rPr>
          <w:noProof/>
          <w:webHidden/>
        </w:rPr>
        <w:fldChar w:fldCharType="end"/>
      </w:r>
      <w:r w:rsidRPr="009163D0">
        <w:rPr>
          <w:rStyle w:val="Hyperlink"/>
          <w:noProof/>
        </w:rPr>
        <w:fldChar w:fldCharType="end"/>
      </w:r>
    </w:p>
    <w:p w14:paraId="41C630DE" w14:textId="4BA6624B" w:rsidR="0012605C" w:rsidRDefault="0012605C">
      <w:pPr>
        <w:pStyle w:val="TOC3"/>
        <w:tabs>
          <w:tab w:val="right" w:leader="dot" w:pos="8636"/>
        </w:tabs>
        <w:rPr>
          <w:rFonts w:asciiTheme="minorHAnsi" w:eastAsiaTheme="minorEastAsia" w:hAnsiTheme="minorHAnsi" w:cstheme="minorBidi"/>
          <w:noProof/>
          <w:sz w:val="22"/>
          <w:szCs w:val="22"/>
          <w:lang w:eastAsia="en-GB"/>
        </w:rPr>
      </w:pPr>
      <w:r w:rsidRPr="009163D0">
        <w:rPr>
          <w:rStyle w:val="Hyperlink"/>
          <w:noProof/>
        </w:rPr>
        <w:fldChar w:fldCharType="begin"/>
      </w:r>
      <w:r w:rsidRPr="009163D0">
        <w:rPr>
          <w:rStyle w:val="Hyperlink"/>
          <w:noProof/>
        </w:rPr>
        <w:instrText xml:space="preserve"> </w:instrText>
      </w:r>
      <w:r>
        <w:rPr>
          <w:noProof/>
        </w:rPr>
        <w:instrText>HYPERLINK \l "_Toc16607079"</w:instrText>
      </w:r>
      <w:r w:rsidRPr="009163D0">
        <w:rPr>
          <w:rStyle w:val="Hyperlink"/>
          <w:noProof/>
        </w:rPr>
        <w:instrText xml:space="preserve"> </w:instrText>
      </w:r>
      <w:r w:rsidRPr="009163D0">
        <w:rPr>
          <w:rStyle w:val="Hyperlink"/>
          <w:noProof/>
        </w:rPr>
      </w:r>
      <w:r w:rsidRPr="009163D0">
        <w:rPr>
          <w:rStyle w:val="Hyperlink"/>
          <w:noProof/>
        </w:rPr>
        <w:fldChar w:fldCharType="separate"/>
      </w:r>
      <w:r w:rsidRPr="009163D0">
        <w:rPr>
          <w:rStyle w:val="Hyperlink"/>
          <w:noProof/>
        </w:rPr>
        <w:t>Structure of the template</w:t>
      </w:r>
      <w:r>
        <w:rPr>
          <w:noProof/>
          <w:webHidden/>
        </w:rPr>
        <w:tab/>
      </w:r>
      <w:r>
        <w:rPr>
          <w:noProof/>
          <w:webHidden/>
        </w:rPr>
        <w:fldChar w:fldCharType="begin"/>
      </w:r>
      <w:r>
        <w:rPr>
          <w:noProof/>
          <w:webHidden/>
        </w:rPr>
        <w:instrText xml:space="preserve"> PAGEREF _Toc16607079 \h </w:instrText>
      </w:r>
      <w:r>
        <w:rPr>
          <w:noProof/>
          <w:webHidden/>
        </w:rPr>
      </w:r>
      <w:r>
        <w:rPr>
          <w:noProof/>
          <w:webHidden/>
        </w:rPr>
        <w:fldChar w:fldCharType="separate"/>
      </w:r>
      <w:ins w:id="73" w:author="Author">
        <w:r w:rsidR="004B066E">
          <w:rPr>
            <w:noProof/>
            <w:webHidden/>
          </w:rPr>
          <w:t>10</w:t>
        </w:r>
      </w:ins>
      <w:del w:id="74" w:author="Author">
        <w:r w:rsidDel="004B066E">
          <w:rPr>
            <w:noProof/>
            <w:webHidden/>
          </w:rPr>
          <w:delText>12</w:delText>
        </w:r>
      </w:del>
      <w:r>
        <w:rPr>
          <w:noProof/>
          <w:webHidden/>
        </w:rPr>
        <w:fldChar w:fldCharType="end"/>
      </w:r>
      <w:r w:rsidRPr="009163D0">
        <w:rPr>
          <w:rStyle w:val="Hyperlink"/>
          <w:noProof/>
        </w:rPr>
        <w:fldChar w:fldCharType="end"/>
      </w:r>
    </w:p>
    <w:p w14:paraId="6B4D7B4E" w14:textId="623433C6" w:rsidR="0012605C" w:rsidRDefault="0012605C">
      <w:pPr>
        <w:pStyle w:val="TOC3"/>
        <w:tabs>
          <w:tab w:val="right" w:leader="dot" w:pos="8636"/>
        </w:tabs>
        <w:rPr>
          <w:rFonts w:asciiTheme="minorHAnsi" w:eastAsiaTheme="minorEastAsia" w:hAnsiTheme="minorHAnsi" w:cstheme="minorBidi"/>
          <w:noProof/>
          <w:sz w:val="22"/>
          <w:szCs w:val="22"/>
          <w:lang w:eastAsia="en-GB"/>
        </w:rPr>
      </w:pPr>
      <w:r w:rsidRPr="009163D0">
        <w:rPr>
          <w:rStyle w:val="Hyperlink"/>
          <w:noProof/>
        </w:rPr>
        <w:fldChar w:fldCharType="begin"/>
      </w:r>
      <w:r w:rsidRPr="009163D0">
        <w:rPr>
          <w:rStyle w:val="Hyperlink"/>
          <w:noProof/>
        </w:rPr>
        <w:instrText xml:space="preserve"> </w:instrText>
      </w:r>
      <w:r>
        <w:rPr>
          <w:noProof/>
        </w:rPr>
        <w:instrText>HYPERLINK \l "_Toc16607080"</w:instrText>
      </w:r>
      <w:r w:rsidRPr="009163D0">
        <w:rPr>
          <w:rStyle w:val="Hyperlink"/>
          <w:noProof/>
        </w:rPr>
        <w:instrText xml:space="preserve"> </w:instrText>
      </w:r>
      <w:r w:rsidRPr="009163D0">
        <w:rPr>
          <w:rStyle w:val="Hyperlink"/>
          <w:noProof/>
        </w:rPr>
      </w:r>
      <w:r w:rsidRPr="009163D0">
        <w:rPr>
          <w:rStyle w:val="Hyperlink"/>
          <w:noProof/>
        </w:rPr>
        <w:fldChar w:fldCharType="separate"/>
      </w:r>
      <w:r w:rsidRPr="009163D0">
        <w:rPr>
          <w:rStyle w:val="Hyperlink"/>
          <w:noProof/>
        </w:rPr>
        <w:t>Data entry (Important)</w:t>
      </w:r>
      <w:r>
        <w:rPr>
          <w:noProof/>
          <w:webHidden/>
        </w:rPr>
        <w:tab/>
      </w:r>
      <w:r>
        <w:rPr>
          <w:noProof/>
          <w:webHidden/>
        </w:rPr>
        <w:fldChar w:fldCharType="begin"/>
      </w:r>
      <w:r>
        <w:rPr>
          <w:noProof/>
          <w:webHidden/>
        </w:rPr>
        <w:instrText xml:space="preserve"> PAGEREF _Toc16607080 \h </w:instrText>
      </w:r>
      <w:r>
        <w:rPr>
          <w:noProof/>
          <w:webHidden/>
        </w:rPr>
      </w:r>
      <w:r>
        <w:rPr>
          <w:noProof/>
          <w:webHidden/>
        </w:rPr>
        <w:fldChar w:fldCharType="separate"/>
      </w:r>
      <w:ins w:id="75" w:author="Author">
        <w:r w:rsidR="004B066E">
          <w:rPr>
            <w:noProof/>
            <w:webHidden/>
          </w:rPr>
          <w:t>11</w:t>
        </w:r>
      </w:ins>
      <w:del w:id="76" w:author="Author">
        <w:r w:rsidDel="004B066E">
          <w:rPr>
            <w:noProof/>
            <w:webHidden/>
          </w:rPr>
          <w:delText>13</w:delText>
        </w:r>
      </w:del>
      <w:r>
        <w:rPr>
          <w:noProof/>
          <w:webHidden/>
        </w:rPr>
        <w:fldChar w:fldCharType="end"/>
      </w:r>
      <w:r w:rsidRPr="009163D0">
        <w:rPr>
          <w:rStyle w:val="Hyperlink"/>
          <w:noProof/>
        </w:rPr>
        <w:fldChar w:fldCharType="end"/>
      </w:r>
    </w:p>
    <w:p w14:paraId="16804431" w14:textId="7AD854EB" w:rsidR="0012605C" w:rsidRDefault="0012605C">
      <w:pPr>
        <w:pStyle w:val="TOC3"/>
        <w:tabs>
          <w:tab w:val="right" w:leader="dot" w:pos="8636"/>
        </w:tabs>
        <w:rPr>
          <w:rFonts w:asciiTheme="minorHAnsi" w:eastAsiaTheme="minorEastAsia" w:hAnsiTheme="minorHAnsi" w:cstheme="minorBidi"/>
          <w:noProof/>
          <w:sz w:val="22"/>
          <w:szCs w:val="22"/>
          <w:lang w:eastAsia="en-GB"/>
        </w:rPr>
      </w:pPr>
      <w:r w:rsidRPr="009163D0">
        <w:rPr>
          <w:rStyle w:val="Hyperlink"/>
          <w:noProof/>
        </w:rPr>
        <w:fldChar w:fldCharType="begin"/>
      </w:r>
      <w:r w:rsidRPr="009163D0">
        <w:rPr>
          <w:rStyle w:val="Hyperlink"/>
          <w:noProof/>
        </w:rPr>
        <w:instrText xml:space="preserve"> </w:instrText>
      </w:r>
      <w:r>
        <w:rPr>
          <w:noProof/>
        </w:rPr>
        <w:instrText>HYPERLINK \l "_Toc16607081"</w:instrText>
      </w:r>
      <w:r w:rsidRPr="009163D0">
        <w:rPr>
          <w:rStyle w:val="Hyperlink"/>
          <w:noProof/>
        </w:rPr>
        <w:instrText xml:space="preserve"> </w:instrText>
      </w:r>
      <w:r w:rsidRPr="009163D0">
        <w:rPr>
          <w:rStyle w:val="Hyperlink"/>
          <w:noProof/>
        </w:rPr>
      </w:r>
      <w:r w:rsidRPr="009163D0">
        <w:rPr>
          <w:rStyle w:val="Hyperlink"/>
          <w:noProof/>
        </w:rPr>
        <w:fldChar w:fldCharType="separate"/>
      </w:r>
      <w:r w:rsidRPr="009163D0">
        <w:rPr>
          <w:rStyle w:val="Hyperlink"/>
          <w:noProof/>
        </w:rPr>
        <w:t>Definitions</w:t>
      </w:r>
      <w:r>
        <w:rPr>
          <w:noProof/>
          <w:webHidden/>
        </w:rPr>
        <w:tab/>
      </w:r>
      <w:r>
        <w:rPr>
          <w:noProof/>
          <w:webHidden/>
        </w:rPr>
        <w:fldChar w:fldCharType="begin"/>
      </w:r>
      <w:r>
        <w:rPr>
          <w:noProof/>
          <w:webHidden/>
        </w:rPr>
        <w:instrText xml:space="preserve"> PAGEREF _Toc16607081 \h </w:instrText>
      </w:r>
      <w:r>
        <w:rPr>
          <w:noProof/>
          <w:webHidden/>
        </w:rPr>
      </w:r>
      <w:r>
        <w:rPr>
          <w:noProof/>
          <w:webHidden/>
        </w:rPr>
        <w:fldChar w:fldCharType="separate"/>
      </w:r>
      <w:ins w:id="77" w:author="Author">
        <w:r w:rsidR="004B066E">
          <w:rPr>
            <w:noProof/>
            <w:webHidden/>
          </w:rPr>
          <w:t>12</w:t>
        </w:r>
      </w:ins>
      <w:del w:id="78" w:author="Author">
        <w:r w:rsidDel="004B066E">
          <w:rPr>
            <w:noProof/>
            <w:webHidden/>
          </w:rPr>
          <w:delText>14</w:delText>
        </w:r>
      </w:del>
      <w:r>
        <w:rPr>
          <w:noProof/>
          <w:webHidden/>
        </w:rPr>
        <w:fldChar w:fldCharType="end"/>
      </w:r>
      <w:r w:rsidRPr="009163D0">
        <w:rPr>
          <w:rStyle w:val="Hyperlink"/>
          <w:noProof/>
        </w:rPr>
        <w:fldChar w:fldCharType="end"/>
      </w:r>
    </w:p>
    <w:p w14:paraId="51C4D228" w14:textId="762550CF" w:rsidR="0012605C" w:rsidRDefault="0012605C">
      <w:pPr>
        <w:pStyle w:val="TOC3"/>
        <w:tabs>
          <w:tab w:val="right" w:leader="dot" w:pos="8636"/>
        </w:tabs>
        <w:rPr>
          <w:rFonts w:asciiTheme="minorHAnsi" w:eastAsiaTheme="minorEastAsia" w:hAnsiTheme="minorHAnsi" w:cstheme="minorBidi"/>
          <w:noProof/>
          <w:sz w:val="22"/>
          <w:szCs w:val="22"/>
          <w:lang w:eastAsia="en-GB"/>
        </w:rPr>
      </w:pPr>
      <w:r w:rsidRPr="009163D0">
        <w:rPr>
          <w:rStyle w:val="Hyperlink"/>
          <w:noProof/>
        </w:rPr>
        <w:fldChar w:fldCharType="begin"/>
      </w:r>
      <w:r w:rsidRPr="009163D0">
        <w:rPr>
          <w:rStyle w:val="Hyperlink"/>
          <w:noProof/>
        </w:rPr>
        <w:instrText xml:space="preserve"> </w:instrText>
      </w:r>
      <w:r>
        <w:rPr>
          <w:noProof/>
        </w:rPr>
        <w:instrText>HYPERLINK \l "_Toc16607082"</w:instrText>
      </w:r>
      <w:r w:rsidRPr="009163D0">
        <w:rPr>
          <w:rStyle w:val="Hyperlink"/>
          <w:noProof/>
        </w:rPr>
        <w:instrText xml:space="preserve"> </w:instrText>
      </w:r>
      <w:r w:rsidRPr="009163D0">
        <w:rPr>
          <w:rStyle w:val="Hyperlink"/>
          <w:noProof/>
        </w:rPr>
      </w:r>
      <w:r w:rsidRPr="009163D0">
        <w:rPr>
          <w:rStyle w:val="Hyperlink"/>
          <w:noProof/>
        </w:rPr>
        <w:fldChar w:fldCharType="separate"/>
      </w:r>
      <w:r w:rsidRPr="009163D0">
        <w:rPr>
          <w:rStyle w:val="Hyperlink"/>
          <w:noProof/>
        </w:rPr>
        <w:t>Use of Estimates and Allocations</w:t>
      </w:r>
      <w:r>
        <w:rPr>
          <w:noProof/>
          <w:webHidden/>
        </w:rPr>
        <w:tab/>
      </w:r>
      <w:r>
        <w:rPr>
          <w:noProof/>
          <w:webHidden/>
        </w:rPr>
        <w:fldChar w:fldCharType="begin"/>
      </w:r>
      <w:r>
        <w:rPr>
          <w:noProof/>
          <w:webHidden/>
        </w:rPr>
        <w:instrText xml:space="preserve"> PAGEREF _Toc16607082 \h </w:instrText>
      </w:r>
      <w:r>
        <w:rPr>
          <w:noProof/>
          <w:webHidden/>
        </w:rPr>
      </w:r>
      <w:r>
        <w:rPr>
          <w:noProof/>
          <w:webHidden/>
        </w:rPr>
        <w:fldChar w:fldCharType="separate"/>
      </w:r>
      <w:ins w:id="79" w:author="Author">
        <w:r w:rsidR="004B066E">
          <w:rPr>
            <w:noProof/>
            <w:webHidden/>
          </w:rPr>
          <w:t>12</w:t>
        </w:r>
      </w:ins>
      <w:del w:id="80" w:author="Author">
        <w:r w:rsidDel="004B066E">
          <w:rPr>
            <w:noProof/>
            <w:webHidden/>
          </w:rPr>
          <w:delText>14</w:delText>
        </w:r>
      </w:del>
      <w:r>
        <w:rPr>
          <w:noProof/>
          <w:webHidden/>
        </w:rPr>
        <w:fldChar w:fldCharType="end"/>
      </w:r>
      <w:r w:rsidRPr="009163D0">
        <w:rPr>
          <w:rStyle w:val="Hyperlink"/>
          <w:noProof/>
        </w:rPr>
        <w:fldChar w:fldCharType="end"/>
      </w:r>
    </w:p>
    <w:p w14:paraId="06BF37E1" w14:textId="01340DC1" w:rsidR="0012605C" w:rsidRDefault="0012605C">
      <w:pPr>
        <w:pStyle w:val="TOC3"/>
        <w:tabs>
          <w:tab w:val="right" w:leader="dot" w:pos="8636"/>
        </w:tabs>
        <w:rPr>
          <w:rFonts w:asciiTheme="minorHAnsi" w:eastAsiaTheme="minorEastAsia" w:hAnsiTheme="minorHAnsi" w:cstheme="minorBidi"/>
          <w:noProof/>
          <w:sz w:val="22"/>
          <w:szCs w:val="22"/>
          <w:lang w:eastAsia="en-GB"/>
        </w:rPr>
      </w:pPr>
      <w:r w:rsidRPr="009163D0">
        <w:rPr>
          <w:rStyle w:val="Hyperlink"/>
          <w:noProof/>
        </w:rPr>
        <w:fldChar w:fldCharType="begin"/>
      </w:r>
      <w:r w:rsidRPr="009163D0">
        <w:rPr>
          <w:rStyle w:val="Hyperlink"/>
          <w:noProof/>
        </w:rPr>
        <w:instrText xml:space="preserve"> </w:instrText>
      </w:r>
      <w:r>
        <w:rPr>
          <w:noProof/>
        </w:rPr>
        <w:instrText>HYPERLINK \l "_Toc16607083"</w:instrText>
      </w:r>
      <w:r w:rsidRPr="009163D0">
        <w:rPr>
          <w:rStyle w:val="Hyperlink"/>
          <w:noProof/>
        </w:rPr>
        <w:instrText xml:space="preserve"> </w:instrText>
      </w:r>
      <w:r w:rsidRPr="009163D0">
        <w:rPr>
          <w:rStyle w:val="Hyperlink"/>
          <w:noProof/>
        </w:rPr>
      </w:r>
      <w:r w:rsidRPr="009163D0">
        <w:rPr>
          <w:rStyle w:val="Hyperlink"/>
          <w:noProof/>
        </w:rPr>
        <w:fldChar w:fldCharType="separate"/>
      </w:r>
      <w:r w:rsidRPr="009163D0">
        <w:rPr>
          <w:rStyle w:val="Hyperlink"/>
          <w:noProof/>
        </w:rPr>
        <w:t>Additional information</w:t>
      </w:r>
      <w:r>
        <w:rPr>
          <w:noProof/>
          <w:webHidden/>
        </w:rPr>
        <w:tab/>
      </w:r>
      <w:r>
        <w:rPr>
          <w:noProof/>
          <w:webHidden/>
        </w:rPr>
        <w:fldChar w:fldCharType="begin"/>
      </w:r>
      <w:r>
        <w:rPr>
          <w:noProof/>
          <w:webHidden/>
        </w:rPr>
        <w:instrText xml:space="preserve"> PAGEREF _Toc16607083 \h </w:instrText>
      </w:r>
      <w:r>
        <w:rPr>
          <w:noProof/>
          <w:webHidden/>
        </w:rPr>
      </w:r>
      <w:r>
        <w:rPr>
          <w:noProof/>
          <w:webHidden/>
        </w:rPr>
        <w:fldChar w:fldCharType="separate"/>
      </w:r>
      <w:ins w:id="81" w:author="Author">
        <w:r w:rsidR="004B066E">
          <w:rPr>
            <w:noProof/>
            <w:webHidden/>
          </w:rPr>
          <w:t>13</w:t>
        </w:r>
      </w:ins>
      <w:del w:id="82" w:author="Author">
        <w:r w:rsidDel="004B066E">
          <w:rPr>
            <w:noProof/>
            <w:webHidden/>
          </w:rPr>
          <w:delText>15</w:delText>
        </w:r>
      </w:del>
      <w:r>
        <w:rPr>
          <w:noProof/>
          <w:webHidden/>
        </w:rPr>
        <w:fldChar w:fldCharType="end"/>
      </w:r>
      <w:r w:rsidRPr="009163D0">
        <w:rPr>
          <w:rStyle w:val="Hyperlink"/>
          <w:noProof/>
        </w:rPr>
        <w:fldChar w:fldCharType="end"/>
      </w:r>
    </w:p>
    <w:p w14:paraId="70CF6310" w14:textId="38D21059" w:rsidR="0012605C" w:rsidRDefault="0012605C">
      <w:pPr>
        <w:pStyle w:val="TOC3"/>
        <w:tabs>
          <w:tab w:val="right" w:leader="dot" w:pos="8636"/>
        </w:tabs>
        <w:rPr>
          <w:rFonts w:asciiTheme="minorHAnsi" w:eastAsiaTheme="minorEastAsia" w:hAnsiTheme="minorHAnsi" w:cstheme="minorBidi"/>
          <w:noProof/>
          <w:sz w:val="22"/>
          <w:szCs w:val="22"/>
          <w:lang w:eastAsia="en-GB"/>
        </w:rPr>
      </w:pPr>
      <w:r w:rsidRPr="009163D0">
        <w:rPr>
          <w:rStyle w:val="Hyperlink"/>
          <w:noProof/>
        </w:rPr>
        <w:fldChar w:fldCharType="begin"/>
      </w:r>
      <w:r w:rsidRPr="009163D0">
        <w:rPr>
          <w:rStyle w:val="Hyperlink"/>
          <w:noProof/>
        </w:rPr>
        <w:instrText xml:space="preserve"> </w:instrText>
      </w:r>
      <w:r>
        <w:rPr>
          <w:noProof/>
        </w:rPr>
        <w:instrText>HYPERLINK \l "_Toc16607084"</w:instrText>
      </w:r>
      <w:r w:rsidRPr="009163D0">
        <w:rPr>
          <w:rStyle w:val="Hyperlink"/>
          <w:noProof/>
        </w:rPr>
        <w:instrText xml:space="preserve"> </w:instrText>
      </w:r>
      <w:r w:rsidRPr="009163D0">
        <w:rPr>
          <w:rStyle w:val="Hyperlink"/>
          <w:noProof/>
        </w:rPr>
      </w:r>
      <w:r w:rsidRPr="009163D0">
        <w:rPr>
          <w:rStyle w:val="Hyperlink"/>
          <w:noProof/>
        </w:rPr>
        <w:fldChar w:fldCharType="separate"/>
      </w:r>
      <w:r w:rsidRPr="009163D0">
        <w:rPr>
          <w:rStyle w:val="Hyperlink"/>
          <w:noProof/>
        </w:rPr>
        <w:t>Template errors</w:t>
      </w:r>
      <w:r>
        <w:rPr>
          <w:noProof/>
          <w:webHidden/>
        </w:rPr>
        <w:tab/>
      </w:r>
      <w:r>
        <w:rPr>
          <w:noProof/>
          <w:webHidden/>
        </w:rPr>
        <w:fldChar w:fldCharType="begin"/>
      </w:r>
      <w:r>
        <w:rPr>
          <w:noProof/>
          <w:webHidden/>
        </w:rPr>
        <w:instrText xml:space="preserve"> PAGEREF _Toc16607084 \h </w:instrText>
      </w:r>
      <w:r>
        <w:rPr>
          <w:noProof/>
          <w:webHidden/>
        </w:rPr>
      </w:r>
      <w:r>
        <w:rPr>
          <w:noProof/>
          <w:webHidden/>
        </w:rPr>
        <w:fldChar w:fldCharType="separate"/>
      </w:r>
      <w:ins w:id="83" w:author="Author">
        <w:r w:rsidR="004B066E">
          <w:rPr>
            <w:noProof/>
            <w:webHidden/>
          </w:rPr>
          <w:t>13</w:t>
        </w:r>
      </w:ins>
      <w:del w:id="84" w:author="Author">
        <w:r w:rsidDel="004B066E">
          <w:rPr>
            <w:noProof/>
            <w:webHidden/>
          </w:rPr>
          <w:delText>1</w:delText>
        </w:r>
        <w:r w:rsidDel="00F443E8">
          <w:rPr>
            <w:noProof/>
            <w:webHidden/>
          </w:rPr>
          <w:delText>5</w:delText>
        </w:r>
      </w:del>
      <w:r>
        <w:rPr>
          <w:noProof/>
          <w:webHidden/>
        </w:rPr>
        <w:fldChar w:fldCharType="end"/>
      </w:r>
      <w:r w:rsidRPr="009163D0">
        <w:rPr>
          <w:rStyle w:val="Hyperlink"/>
          <w:noProof/>
        </w:rPr>
        <w:fldChar w:fldCharType="end"/>
      </w:r>
    </w:p>
    <w:p w14:paraId="5F186315" w14:textId="7A27A1A3" w:rsidR="0012605C" w:rsidRDefault="0012605C">
      <w:pPr>
        <w:pStyle w:val="TOC2"/>
        <w:tabs>
          <w:tab w:val="right" w:leader="dot" w:pos="8636"/>
        </w:tabs>
        <w:rPr>
          <w:rFonts w:asciiTheme="minorHAnsi" w:eastAsiaTheme="minorEastAsia" w:hAnsiTheme="minorHAnsi" w:cstheme="minorBidi"/>
          <w:noProof/>
          <w:sz w:val="22"/>
          <w:szCs w:val="22"/>
          <w:lang w:eastAsia="en-GB"/>
        </w:rPr>
      </w:pPr>
      <w:r w:rsidRPr="009163D0">
        <w:rPr>
          <w:rStyle w:val="Hyperlink"/>
          <w:noProof/>
        </w:rPr>
        <w:fldChar w:fldCharType="begin"/>
      </w:r>
      <w:r w:rsidRPr="009163D0">
        <w:rPr>
          <w:rStyle w:val="Hyperlink"/>
          <w:noProof/>
        </w:rPr>
        <w:instrText xml:space="preserve"> </w:instrText>
      </w:r>
      <w:r>
        <w:rPr>
          <w:noProof/>
        </w:rPr>
        <w:instrText>HYPERLINK \l "_Toc16607085"</w:instrText>
      </w:r>
      <w:r w:rsidRPr="009163D0">
        <w:rPr>
          <w:rStyle w:val="Hyperlink"/>
          <w:noProof/>
        </w:rPr>
        <w:instrText xml:space="preserve"> </w:instrText>
      </w:r>
      <w:r w:rsidRPr="009163D0">
        <w:rPr>
          <w:rStyle w:val="Hyperlink"/>
          <w:noProof/>
        </w:rPr>
      </w:r>
      <w:r w:rsidRPr="009163D0">
        <w:rPr>
          <w:rStyle w:val="Hyperlink"/>
          <w:noProof/>
        </w:rPr>
        <w:fldChar w:fldCharType="separate"/>
      </w:r>
      <w:r w:rsidRPr="009163D0">
        <w:rPr>
          <w:rStyle w:val="Hyperlink"/>
          <w:noProof/>
        </w:rPr>
        <w:t>General tables</w:t>
      </w:r>
      <w:r>
        <w:rPr>
          <w:noProof/>
          <w:webHidden/>
        </w:rPr>
        <w:tab/>
      </w:r>
      <w:r>
        <w:rPr>
          <w:noProof/>
          <w:webHidden/>
        </w:rPr>
        <w:fldChar w:fldCharType="begin"/>
      </w:r>
      <w:r>
        <w:rPr>
          <w:noProof/>
          <w:webHidden/>
        </w:rPr>
        <w:instrText xml:space="preserve"> PAGEREF _Toc16607085 \h </w:instrText>
      </w:r>
      <w:r>
        <w:rPr>
          <w:noProof/>
          <w:webHidden/>
        </w:rPr>
      </w:r>
      <w:r>
        <w:rPr>
          <w:noProof/>
          <w:webHidden/>
        </w:rPr>
        <w:fldChar w:fldCharType="separate"/>
      </w:r>
      <w:ins w:id="85" w:author="Author">
        <w:r w:rsidR="004B066E">
          <w:rPr>
            <w:noProof/>
            <w:webHidden/>
          </w:rPr>
          <w:t>13</w:t>
        </w:r>
      </w:ins>
      <w:del w:id="86" w:author="Author">
        <w:r w:rsidDel="004B066E">
          <w:rPr>
            <w:noProof/>
            <w:webHidden/>
          </w:rPr>
          <w:delText>1</w:delText>
        </w:r>
        <w:r w:rsidDel="00F443E8">
          <w:rPr>
            <w:noProof/>
            <w:webHidden/>
          </w:rPr>
          <w:delText>5</w:delText>
        </w:r>
      </w:del>
      <w:r>
        <w:rPr>
          <w:noProof/>
          <w:webHidden/>
        </w:rPr>
        <w:fldChar w:fldCharType="end"/>
      </w:r>
      <w:r w:rsidRPr="009163D0">
        <w:rPr>
          <w:rStyle w:val="Hyperlink"/>
          <w:noProof/>
        </w:rPr>
        <w:fldChar w:fldCharType="end"/>
      </w:r>
    </w:p>
    <w:p w14:paraId="52A7194E" w14:textId="4C01091B" w:rsidR="0012605C" w:rsidRDefault="0012605C">
      <w:pPr>
        <w:pStyle w:val="TOC3"/>
        <w:tabs>
          <w:tab w:val="right" w:leader="dot" w:pos="8636"/>
        </w:tabs>
        <w:rPr>
          <w:rFonts w:asciiTheme="minorHAnsi" w:eastAsiaTheme="minorEastAsia" w:hAnsiTheme="minorHAnsi" w:cstheme="minorBidi"/>
          <w:noProof/>
          <w:sz w:val="22"/>
          <w:szCs w:val="22"/>
          <w:lang w:eastAsia="en-GB"/>
        </w:rPr>
      </w:pPr>
      <w:r w:rsidRPr="009163D0">
        <w:rPr>
          <w:rStyle w:val="Hyperlink"/>
          <w:noProof/>
        </w:rPr>
        <w:fldChar w:fldCharType="begin"/>
      </w:r>
      <w:r w:rsidRPr="009163D0">
        <w:rPr>
          <w:rStyle w:val="Hyperlink"/>
          <w:noProof/>
        </w:rPr>
        <w:instrText xml:space="preserve"> </w:instrText>
      </w:r>
      <w:r>
        <w:rPr>
          <w:noProof/>
        </w:rPr>
        <w:instrText>HYPERLINK \l "_Toc16607093"</w:instrText>
      </w:r>
      <w:r w:rsidRPr="009163D0">
        <w:rPr>
          <w:rStyle w:val="Hyperlink"/>
          <w:noProof/>
        </w:rPr>
        <w:instrText xml:space="preserve"> </w:instrText>
      </w:r>
      <w:r w:rsidRPr="009163D0">
        <w:rPr>
          <w:rStyle w:val="Hyperlink"/>
          <w:noProof/>
        </w:rPr>
      </w:r>
      <w:r w:rsidRPr="009163D0">
        <w:rPr>
          <w:rStyle w:val="Hyperlink"/>
          <w:noProof/>
        </w:rPr>
        <w:fldChar w:fldCharType="separate"/>
      </w:r>
      <w:r w:rsidRPr="009163D0">
        <w:rPr>
          <w:rStyle w:val="Hyperlink"/>
          <w:noProof/>
        </w:rPr>
        <w:t>Overview requirements</w:t>
      </w:r>
      <w:r>
        <w:rPr>
          <w:noProof/>
          <w:webHidden/>
        </w:rPr>
        <w:tab/>
      </w:r>
      <w:r>
        <w:rPr>
          <w:noProof/>
          <w:webHidden/>
        </w:rPr>
        <w:fldChar w:fldCharType="begin"/>
      </w:r>
      <w:r>
        <w:rPr>
          <w:noProof/>
          <w:webHidden/>
        </w:rPr>
        <w:instrText xml:space="preserve"> PAGEREF _Toc16607093 \h </w:instrText>
      </w:r>
      <w:r>
        <w:rPr>
          <w:noProof/>
          <w:webHidden/>
        </w:rPr>
      </w:r>
      <w:r>
        <w:rPr>
          <w:noProof/>
          <w:webHidden/>
        </w:rPr>
        <w:fldChar w:fldCharType="separate"/>
      </w:r>
      <w:ins w:id="87" w:author="Author">
        <w:r w:rsidR="004B066E">
          <w:rPr>
            <w:noProof/>
            <w:webHidden/>
          </w:rPr>
          <w:t>15</w:t>
        </w:r>
      </w:ins>
      <w:del w:id="88" w:author="Author">
        <w:r w:rsidDel="004B066E">
          <w:rPr>
            <w:noProof/>
            <w:webHidden/>
          </w:rPr>
          <w:delText>17</w:delText>
        </w:r>
      </w:del>
      <w:r>
        <w:rPr>
          <w:noProof/>
          <w:webHidden/>
        </w:rPr>
        <w:fldChar w:fldCharType="end"/>
      </w:r>
      <w:r w:rsidRPr="009163D0">
        <w:rPr>
          <w:rStyle w:val="Hyperlink"/>
          <w:noProof/>
        </w:rPr>
        <w:fldChar w:fldCharType="end"/>
      </w:r>
    </w:p>
    <w:p w14:paraId="0700B1BC" w14:textId="1A710BD5" w:rsidR="0012605C" w:rsidRDefault="0012605C">
      <w:pPr>
        <w:pStyle w:val="TOC3"/>
        <w:tabs>
          <w:tab w:val="right" w:leader="dot" w:pos="8636"/>
        </w:tabs>
        <w:rPr>
          <w:rFonts w:asciiTheme="minorHAnsi" w:eastAsiaTheme="minorEastAsia" w:hAnsiTheme="minorHAnsi" w:cstheme="minorBidi"/>
          <w:noProof/>
          <w:sz w:val="22"/>
          <w:szCs w:val="22"/>
          <w:lang w:eastAsia="en-GB"/>
        </w:rPr>
      </w:pPr>
      <w:r w:rsidRPr="009163D0">
        <w:rPr>
          <w:rStyle w:val="Hyperlink"/>
          <w:noProof/>
        </w:rPr>
        <w:fldChar w:fldCharType="begin"/>
      </w:r>
      <w:r w:rsidRPr="009163D0">
        <w:rPr>
          <w:rStyle w:val="Hyperlink"/>
          <w:noProof/>
        </w:rPr>
        <w:instrText xml:space="preserve"> </w:instrText>
      </w:r>
      <w:r>
        <w:rPr>
          <w:noProof/>
        </w:rPr>
        <w:instrText>HYPERLINK \l "_Toc16607097"</w:instrText>
      </w:r>
      <w:r w:rsidRPr="009163D0">
        <w:rPr>
          <w:rStyle w:val="Hyperlink"/>
          <w:noProof/>
        </w:rPr>
        <w:instrText xml:space="preserve"> </w:instrText>
      </w:r>
      <w:r w:rsidRPr="009163D0">
        <w:rPr>
          <w:rStyle w:val="Hyperlink"/>
          <w:noProof/>
        </w:rPr>
      </w:r>
      <w:r w:rsidRPr="009163D0">
        <w:rPr>
          <w:rStyle w:val="Hyperlink"/>
          <w:noProof/>
        </w:rPr>
        <w:fldChar w:fldCharType="separate"/>
      </w:r>
      <w:r w:rsidRPr="009163D0">
        <w:rPr>
          <w:rStyle w:val="Hyperlink"/>
          <w:noProof/>
        </w:rPr>
        <w:t>Table by table narrative</w:t>
      </w:r>
      <w:r>
        <w:rPr>
          <w:noProof/>
          <w:webHidden/>
        </w:rPr>
        <w:tab/>
      </w:r>
      <w:r>
        <w:rPr>
          <w:noProof/>
          <w:webHidden/>
        </w:rPr>
        <w:fldChar w:fldCharType="begin"/>
      </w:r>
      <w:r>
        <w:rPr>
          <w:noProof/>
          <w:webHidden/>
        </w:rPr>
        <w:instrText xml:space="preserve"> PAGEREF _Toc16607097 \h </w:instrText>
      </w:r>
      <w:r>
        <w:rPr>
          <w:noProof/>
          <w:webHidden/>
        </w:rPr>
      </w:r>
      <w:r>
        <w:rPr>
          <w:noProof/>
          <w:webHidden/>
        </w:rPr>
        <w:fldChar w:fldCharType="separate"/>
      </w:r>
      <w:ins w:id="89" w:author="Author">
        <w:r w:rsidR="004B066E">
          <w:rPr>
            <w:noProof/>
            <w:webHidden/>
          </w:rPr>
          <w:t>17</w:t>
        </w:r>
      </w:ins>
      <w:del w:id="90" w:author="Author">
        <w:r w:rsidDel="004B066E">
          <w:rPr>
            <w:noProof/>
            <w:webHidden/>
          </w:rPr>
          <w:delText>19</w:delText>
        </w:r>
      </w:del>
      <w:r>
        <w:rPr>
          <w:noProof/>
          <w:webHidden/>
        </w:rPr>
        <w:fldChar w:fldCharType="end"/>
      </w:r>
      <w:r w:rsidRPr="009163D0">
        <w:rPr>
          <w:rStyle w:val="Hyperlink"/>
          <w:noProof/>
        </w:rPr>
        <w:fldChar w:fldCharType="end"/>
      </w:r>
    </w:p>
    <w:p w14:paraId="40AF2BA6" w14:textId="07FC7D9F" w:rsidR="0012605C" w:rsidRDefault="0012605C">
      <w:pPr>
        <w:pStyle w:val="TOC1"/>
        <w:tabs>
          <w:tab w:val="right" w:leader="dot" w:pos="8636"/>
        </w:tabs>
        <w:rPr>
          <w:rFonts w:asciiTheme="minorHAnsi" w:eastAsiaTheme="minorEastAsia" w:hAnsiTheme="minorHAnsi" w:cstheme="minorBidi"/>
          <w:b w:val="0"/>
          <w:noProof/>
          <w:szCs w:val="22"/>
          <w:lang w:eastAsia="en-GB"/>
        </w:rPr>
      </w:pPr>
      <w:r w:rsidRPr="009163D0">
        <w:rPr>
          <w:rStyle w:val="Hyperlink"/>
          <w:noProof/>
        </w:rPr>
        <w:fldChar w:fldCharType="begin"/>
      </w:r>
      <w:r w:rsidRPr="009163D0">
        <w:rPr>
          <w:rStyle w:val="Hyperlink"/>
          <w:noProof/>
        </w:rPr>
        <w:instrText xml:space="preserve"> </w:instrText>
      </w:r>
      <w:r>
        <w:rPr>
          <w:noProof/>
        </w:rPr>
        <w:instrText>HYPERLINK \l "_Toc16607098"</w:instrText>
      </w:r>
      <w:r w:rsidRPr="009163D0">
        <w:rPr>
          <w:rStyle w:val="Hyperlink"/>
          <w:noProof/>
        </w:rPr>
        <w:instrText xml:space="preserve"> </w:instrText>
      </w:r>
      <w:r w:rsidRPr="009163D0">
        <w:rPr>
          <w:rStyle w:val="Hyperlink"/>
          <w:noProof/>
        </w:rPr>
      </w:r>
      <w:r w:rsidRPr="009163D0">
        <w:rPr>
          <w:rStyle w:val="Hyperlink"/>
          <w:noProof/>
        </w:rPr>
        <w:fldChar w:fldCharType="separate"/>
      </w:r>
      <w:r w:rsidRPr="009163D0">
        <w:rPr>
          <w:rStyle w:val="Hyperlink"/>
          <w:noProof/>
        </w:rPr>
        <w:t>3. Instructions for completing the total expenditure worksheets</w:t>
      </w:r>
      <w:r>
        <w:rPr>
          <w:noProof/>
          <w:webHidden/>
        </w:rPr>
        <w:tab/>
      </w:r>
      <w:r>
        <w:rPr>
          <w:noProof/>
          <w:webHidden/>
        </w:rPr>
        <w:fldChar w:fldCharType="begin"/>
      </w:r>
      <w:r>
        <w:rPr>
          <w:noProof/>
          <w:webHidden/>
        </w:rPr>
        <w:instrText xml:space="preserve"> PAGEREF _Toc16607098 \h </w:instrText>
      </w:r>
      <w:r>
        <w:rPr>
          <w:noProof/>
          <w:webHidden/>
        </w:rPr>
      </w:r>
      <w:r>
        <w:rPr>
          <w:noProof/>
          <w:webHidden/>
        </w:rPr>
        <w:fldChar w:fldCharType="separate"/>
      </w:r>
      <w:ins w:id="91" w:author="Author">
        <w:r w:rsidR="004B066E">
          <w:rPr>
            <w:noProof/>
            <w:webHidden/>
          </w:rPr>
          <w:t>19</w:t>
        </w:r>
      </w:ins>
      <w:del w:id="92" w:author="Author">
        <w:r w:rsidDel="004B066E">
          <w:rPr>
            <w:noProof/>
            <w:webHidden/>
          </w:rPr>
          <w:delText>22</w:delText>
        </w:r>
      </w:del>
      <w:r>
        <w:rPr>
          <w:noProof/>
          <w:webHidden/>
        </w:rPr>
        <w:fldChar w:fldCharType="end"/>
      </w:r>
      <w:r w:rsidRPr="009163D0">
        <w:rPr>
          <w:rStyle w:val="Hyperlink"/>
          <w:noProof/>
        </w:rPr>
        <w:fldChar w:fldCharType="end"/>
      </w:r>
    </w:p>
    <w:p w14:paraId="1B2A5B8B" w14:textId="5311AFA9" w:rsidR="0012605C" w:rsidRDefault="0012605C">
      <w:pPr>
        <w:pStyle w:val="TOC2"/>
        <w:tabs>
          <w:tab w:val="right" w:leader="dot" w:pos="8636"/>
        </w:tabs>
        <w:rPr>
          <w:rFonts w:asciiTheme="minorHAnsi" w:eastAsiaTheme="minorEastAsia" w:hAnsiTheme="minorHAnsi" w:cstheme="minorBidi"/>
          <w:noProof/>
          <w:sz w:val="22"/>
          <w:szCs w:val="22"/>
          <w:lang w:eastAsia="en-GB"/>
        </w:rPr>
      </w:pPr>
      <w:r w:rsidRPr="009163D0">
        <w:rPr>
          <w:rStyle w:val="Hyperlink"/>
          <w:noProof/>
        </w:rPr>
        <w:fldChar w:fldCharType="begin"/>
      </w:r>
      <w:r w:rsidRPr="009163D0">
        <w:rPr>
          <w:rStyle w:val="Hyperlink"/>
          <w:noProof/>
        </w:rPr>
        <w:instrText xml:space="preserve"> </w:instrText>
      </w:r>
      <w:r>
        <w:rPr>
          <w:noProof/>
        </w:rPr>
        <w:instrText>HYPERLINK \l "_Toc16607099"</w:instrText>
      </w:r>
      <w:r w:rsidRPr="009163D0">
        <w:rPr>
          <w:rStyle w:val="Hyperlink"/>
          <w:noProof/>
        </w:rPr>
        <w:instrText xml:space="preserve"> </w:instrText>
      </w:r>
      <w:r w:rsidRPr="009163D0">
        <w:rPr>
          <w:rStyle w:val="Hyperlink"/>
          <w:noProof/>
        </w:rPr>
      </w:r>
      <w:r w:rsidRPr="009163D0">
        <w:rPr>
          <w:rStyle w:val="Hyperlink"/>
          <w:noProof/>
        </w:rPr>
        <w:fldChar w:fldCharType="separate"/>
      </w:r>
      <w:r w:rsidRPr="009163D0">
        <w:rPr>
          <w:rStyle w:val="Hyperlink"/>
          <w:noProof/>
        </w:rPr>
        <w:t>Introduction</w:t>
      </w:r>
      <w:r>
        <w:rPr>
          <w:noProof/>
          <w:webHidden/>
        </w:rPr>
        <w:tab/>
      </w:r>
      <w:r>
        <w:rPr>
          <w:noProof/>
          <w:webHidden/>
        </w:rPr>
        <w:fldChar w:fldCharType="begin"/>
      </w:r>
      <w:r>
        <w:rPr>
          <w:noProof/>
          <w:webHidden/>
        </w:rPr>
        <w:instrText xml:space="preserve"> PAGEREF _Toc16607099 \h </w:instrText>
      </w:r>
      <w:r>
        <w:rPr>
          <w:noProof/>
          <w:webHidden/>
        </w:rPr>
      </w:r>
      <w:r>
        <w:rPr>
          <w:noProof/>
          <w:webHidden/>
        </w:rPr>
        <w:fldChar w:fldCharType="separate"/>
      </w:r>
      <w:ins w:id="93" w:author="Author">
        <w:r w:rsidR="004B066E">
          <w:rPr>
            <w:noProof/>
            <w:webHidden/>
          </w:rPr>
          <w:t>19</w:t>
        </w:r>
      </w:ins>
      <w:del w:id="94" w:author="Author">
        <w:r w:rsidDel="004B066E">
          <w:rPr>
            <w:noProof/>
            <w:webHidden/>
          </w:rPr>
          <w:delText>22</w:delText>
        </w:r>
      </w:del>
      <w:r>
        <w:rPr>
          <w:noProof/>
          <w:webHidden/>
        </w:rPr>
        <w:fldChar w:fldCharType="end"/>
      </w:r>
      <w:r w:rsidRPr="009163D0">
        <w:rPr>
          <w:rStyle w:val="Hyperlink"/>
          <w:noProof/>
        </w:rPr>
        <w:fldChar w:fldCharType="end"/>
      </w:r>
    </w:p>
    <w:p w14:paraId="4306ADFA" w14:textId="7B9D851F" w:rsidR="0012605C" w:rsidRDefault="0012605C">
      <w:pPr>
        <w:pStyle w:val="TOC2"/>
        <w:tabs>
          <w:tab w:val="right" w:leader="dot" w:pos="8636"/>
        </w:tabs>
        <w:rPr>
          <w:rFonts w:asciiTheme="minorHAnsi" w:eastAsiaTheme="minorEastAsia" w:hAnsiTheme="minorHAnsi" w:cstheme="minorBidi"/>
          <w:noProof/>
          <w:sz w:val="22"/>
          <w:szCs w:val="22"/>
          <w:lang w:eastAsia="en-GB"/>
        </w:rPr>
      </w:pPr>
      <w:r w:rsidRPr="009163D0">
        <w:rPr>
          <w:rStyle w:val="Hyperlink"/>
          <w:noProof/>
        </w:rPr>
        <w:fldChar w:fldCharType="begin"/>
      </w:r>
      <w:r w:rsidRPr="009163D0">
        <w:rPr>
          <w:rStyle w:val="Hyperlink"/>
          <w:noProof/>
        </w:rPr>
        <w:instrText xml:space="preserve"> </w:instrText>
      </w:r>
      <w:r>
        <w:rPr>
          <w:noProof/>
        </w:rPr>
        <w:instrText>HYPERLINK \l "_Toc16607100"</w:instrText>
      </w:r>
      <w:r w:rsidRPr="009163D0">
        <w:rPr>
          <w:rStyle w:val="Hyperlink"/>
          <w:noProof/>
        </w:rPr>
        <w:instrText xml:space="preserve"> </w:instrText>
      </w:r>
      <w:r w:rsidRPr="009163D0">
        <w:rPr>
          <w:rStyle w:val="Hyperlink"/>
          <w:noProof/>
        </w:rPr>
      </w:r>
      <w:r w:rsidRPr="009163D0">
        <w:rPr>
          <w:rStyle w:val="Hyperlink"/>
          <w:noProof/>
        </w:rPr>
        <w:fldChar w:fldCharType="separate"/>
      </w:r>
      <w:r w:rsidRPr="009163D0">
        <w:rPr>
          <w:rStyle w:val="Hyperlink"/>
          <w:b/>
          <w:noProof/>
        </w:rPr>
        <w:t>A1.1 Totex AP</w:t>
      </w:r>
      <w:r>
        <w:rPr>
          <w:noProof/>
          <w:webHidden/>
        </w:rPr>
        <w:tab/>
      </w:r>
      <w:r>
        <w:rPr>
          <w:noProof/>
          <w:webHidden/>
        </w:rPr>
        <w:fldChar w:fldCharType="begin"/>
      </w:r>
      <w:r>
        <w:rPr>
          <w:noProof/>
          <w:webHidden/>
        </w:rPr>
        <w:instrText xml:space="preserve"> PAGEREF _Toc16607100 \h </w:instrText>
      </w:r>
      <w:r>
        <w:rPr>
          <w:noProof/>
          <w:webHidden/>
        </w:rPr>
      </w:r>
      <w:r>
        <w:rPr>
          <w:noProof/>
          <w:webHidden/>
        </w:rPr>
        <w:fldChar w:fldCharType="separate"/>
      </w:r>
      <w:ins w:id="95" w:author="Author">
        <w:r w:rsidR="004B066E">
          <w:rPr>
            <w:noProof/>
            <w:webHidden/>
          </w:rPr>
          <w:t>19</w:t>
        </w:r>
      </w:ins>
      <w:del w:id="96" w:author="Author">
        <w:r w:rsidDel="004B066E">
          <w:rPr>
            <w:noProof/>
            <w:webHidden/>
          </w:rPr>
          <w:delText>22</w:delText>
        </w:r>
      </w:del>
      <w:r>
        <w:rPr>
          <w:noProof/>
          <w:webHidden/>
        </w:rPr>
        <w:fldChar w:fldCharType="end"/>
      </w:r>
      <w:r w:rsidRPr="009163D0">
        <w:rPr>
          <w:rStyle w:val="Hyperlink"/>
          <w:noProof/>
        </w:rPr>
        <w:fldChar w:fldCharType="end"/>
      </w:r>
    </w:p>
    <w:p w14:paraId="724D186C" w14:textId="2068ED12" w:rsidR="0012605C" w:rsidRDefault="0012605C">
      <w:pPr>
        <w:pStyle w:val="TOC2"/>
        <w:tabs>
          <w:tab w:val="right" w:leader="dot" w:pos="8636"/>
        </w:tabs>
        <w:rPr>
          <w:rFonts w:asciiTheme="minorHAnsi" w:eastAsiaTheme="minorEastAsia" w:hAnsiTheme="minorHAnsi" w:cstheme="minorBidi"/>
          <w:noProof/>
          <w:sz w:val="22"/>
          <w:szCs w:val="22"/>
          <w:lang w:eastAsia="en-GB"/>
        </w:rPr>
      </w:pPr>
      <w:r w:rsidRPr="009163D0">
        <w:rPr>
          <w:rStyle w:val="Hyperlink"/>
          <w:noProof/>
        </w:rPr>
        <w:fldChar w:fldCharType="begin"/>
      </w:r>
      <w:r w:rsidRPr="009163D0">
        <w:rPr>
          <w:rStyle w:val="Hyperlink"/>
          <w:noProof/>
        </w:rPr>
        <w:instrText xml:space="preserve"> </w:instrText>
      </w:r>
      <w:r>
        <w:rPr>
          <w:noProof/>
        </w:rPr>
        <w:instrText>HYPERLINK \l "_Toc16607101"</w:instrText>
      </w:r>
      <w:r w:rsidRPr="009163D0">
        <w:rPr>
          <w:rStyle w:val="Hyperlink"/>
          <w:noProof/>
        </w:rPr>
        <w:instrText xml:space="preserve"> </w:instrText>
      </w:r>
      <w:r w:rsidRPr="009163D0">
        <w:rPr>
          <w:rStyle w:val="Hyperlink"/>
          <w:noProof/>
        </w:rPr>
      </w:r>
      <w:r w:rsidRPr="009163D0">
        <w:rPr>
          <w:rStyle w:val="Hyperlink"/>
          <w:noProof/>
        </w:rPr>
        <w:fldChar w:fldCharType="separate"/>
      </w:r>
      <w:r w:rsidRPr="009163D0">
        <w:rPr>
          <w:rStyle w:val="Hyperlink"/>
          <w:b/>
          <w:noProof/>
        </w:rPr>
        <w:t>A1.4 Data inputs</w:t>
      </w:r>
      <w:r>
        <w:rPr>
          <w:noProof/>
          <w:webHidden/>
        </w:rPr>
        <w:tab/>
      </w:r>
      <w:r>
        <w:rPr>
          <w:noProof/>
          <w:webHidden/>
        </w:rPr>
        <w:fldChar w:fldCharType="begin"/>
      </w:r>
      <w:r>
        <w:rPr>
          <w:noProof/>
          <w:webHidden/>
        </w:rPr>
        <w:instrText xml:space="preserve"> PAGEREF _Toc16607101 \h </w:instrText>
      </w:r>
      <w:r>
        <w:rPr>
          <w:noProof/>
          <w:webHidden/>
        </w:rPr>
      </w:r>
      <w:r>
        <w:rPr>
          <w:noProof/>
          <w:webHidden/>
        </w:rPr>
        <w:fldChar w:fldCharType="separate"/>
      </w:r>
      <w:ins w:id="97" w:author="Author">
        <w:r w:rsidR="004B066E">
          <w:rPr>
            <w:noProof/>
            <w:webHidden/>
          </w:rPr>
          <w:t>20</w:t>
        </w:r>
      </w:ins>
      <w:del w:id="98" w:author="Author">
        <w:r w:rsidDel="004B066E">
          <w:rPr>
            <w:noProof/>
            <w:webHidden/>
          </w:rPr>
          <w:delText>23</w:delText>
        </w:r>
      </w:del>
      <w:r>
        <w:rPr>
          <w:noProof/>
          <w:webHidden/>
        </w:rPr>
        <w:fldChar w:fldCharType="end"/>
      </w:r>
      <w:r w:rsidRPr="009163D0">
        <w:rPr>
          <w:rStyle w:val="Hyperlink"/>
          <w:noProof/>
        </w:rPr>
        <w:fldChar w:fldCharType="end"/>
      </w:r>
    </w:p>
    <w:p w14:paraId="12AEE7D0" w14:textId="77D94EF4" w:rsidR="0012605C" w:rsidRDefault="0012605C">
      <w:pPr>
        <w:pStyle w:val="TOC2"/>
        <w:tabs>
          <w:tab w:val="right" w:leader="dot" w:pos="8636"/>
        </w:tabs>
        <w:rPr>
          <w:rFonts w:asciiTheme="minorHAnsi" w:eastAsiaTheme="minorEastAsia" w:hAnsiTheme="minorHAnsi" w:cstheme="minorBidi"/>
          <w:noProof/>
          <w:sz w:val="22"/>
          <w:szCs w:val="22"/>
          <w:lang w:eastAsia="en-GB"/>
        </w:rPr>
      </w:pPr>
      <w:r w:rsidRPr="009163D0">
        <w:rPr>
          <w:rStyle w:val="Hyperlink"/>
          <w:noProof/>
        </w:rPr>
        <w:fldChar w:fldCharType="begin"/>
      </w:r>
      <w:r w:rsidRPr="009163D0">
        <w:rPr>
          <w:rStyle w:val="Hyperlink"/>
          <w:noProof/>
        </w:rPr>
        <w:instrText xml:space="preserve"> </w:instrText>
      </w:r>
      <w:r>
        <w:rPr>
          <w:noProof/>
        </w:rPr>
        <w:instrText>HYPERLINK \l "_Toc16607102"</w:instrText>
      </w:r>
      <w:r w:rsidRPr="009163D0">
        <w:rPr>
          <w:rStyle w:val="Hyperlink"/>
          <w:noProof/>
        </w:rPr>
        <w:instrText xml:space="preserve"> </w:instrText>
      </w:r>
      <w:r w:rsidRPr="009163D0">
        <w:rPr>
          <w:rStyle w:val="Hyperlink"/>
          <w:noProof/>
        </w:rPr>
      </w:r>
      <w:r w:rsidRPr="009163D0">
        <w:rPr>
          <w:rStyle w:val="Hyperlink"/>
          <w:noProof/>
        </w:rPr>
        <w:fldChar w:fldCharType="separate"/>
      </w:r>
      <w:r w:rsidRPr="009163D0">
        <w:rPr>
          <w:rStyle w:val="Hyperlink"/>
          <w:b/>
          <w:noProof/>
        </w:rPr>
        <w:t>A1.5 – A1.55 Regulatory Finance tables</w:t>
      </w:r>
      <w:r>
        <w:rPr>
          <w:noProof/>
          <w:webHidden/>
        </w:rPr>
        <w:tab/>
      </w:r>
      <w:r>
        <w:rPr>
          <w:noProof/>
          <w:webHidden/>
        </w:rPr>
        <w:fldChar w:fldCharType="begin"/>
      </w:r>
      <w:r>
        <w:rPr>
          <w:noProof/>
          <w:webHidden/>
        </w:rPr>
        <w:instrText xml:space="preserve"> PAGEREF _Toc16607102 \h </w:instrText>
      </w:r>
      <w:r>
        <w:rPr>
          <w:noProof/>
          <w:webHidden/>
        </w:rPr>
      </w:r>
      <w:r>
        <w:rPr>
          <w:noProof/>
          <w:webHidden/>
        </w:rPr>
        <w:fldChar w:fldCharType="separate"/>
      </w:r>
      <w:ins w:id="99" w:author="Author">
        <w:r w:rsidR="004B066E">
          <w:rPr>
            <w:noProof/>
            <w:webHidden/>
          </w:rPr>
          <w:t>20</w:t>
        </w:r>
      </w:ins>
      <w:del w:id="100" w:author="Author">
        <w:r w:rsidDel="004B066E">
          <w:rPr>
            <w:noProof/>
            <w:webHidden/>
          </w:rPr>
          <w:delText>23</w:delText>
        </w:r>
      </w:del>
      <w:r>
        <w:rPr>
          <w:noProof/>
          <w:webHidden/>
        </w:rPr>
        <w:fldChar w:fldCharType="end"/>
      </w:r>
      <w:r w:rsidRPr="009163D0">
        <w:rPr>
          <w:rStyle w:val="Hyperlink"/>
          <w:noProof/>
        </w:rPr>
        <w:fldChar w:fldCharType="end"/>
      </w:r>
    </w:p>
    <w:p w14:paraId="5AFFE4B6" w14:textId="1258377E" w:rsidR="0012605C" w:rsidRDefault="0012605C">
      <w:pPr>
        <w:pStyle w:val="TOC2"/>
        <w:tabs>
          <w:tab w:val="right" w:leader="dot" w:pos="8636"/>
        </w:tabs>
        <w:rPr>
          <w:rFonts w:asciiTheme="minorHAnsi" w:eastAsiaTheme="minorEastAsia" w:hAnsiTheme="minorHAnsi" w:cstheme="minorBidi"/>
          <w:noProof/>
          <w:sz w:val="22"/>
          <w:szCs w:val="22"/>
          <w:lang w:eastAsia="en-GB"/>
        </w:rPr>
      </w:pPr>
      <w:r w:rsidRPr="009163D0">
        <w:rPr>
          <w:rStyle w:val="Hyperlink"/>
          <w:noProof/>
        </w:rPr>
        <w:fldChar w:fldCharType="begin"/>
      </w:r>
      <w:r w:rsidRPr="009163D0">
        <w:rPr>
          <w:rStyle w:val="Hyperlink"/>
          <w:noProof/>
        </w:rPr>
        <w:instrText xml:space="preserve"> </w:instrText>
      </w:r>
      <w:r>
        <w:rPr>
          <w:noProof/>
        </w:rPr>
        <w:instrText>HYPERLINK \l "_Toc16607103"</w:instrText>
      </w:r>
      <w:r w:rsidRPr="009163D0">
        <w:rPr>
          <w:rStyle w:val="Hyperlink"/>
          <w:noProof/>
        </w:rPr>
        <w:instrText xml:space="preserve"> </w:instrText>
      </w:r>
      <w:r w:rsidRPr="009163D0">
        <w:rPr>
          <w:rStyle w:val="Hyperlink"/>
          <w:noProof/>
        </w:rPr>
      </w:r>
      <w:r w:rsidRPr="009163D0">
        <w:rPr>
          <w:rStyle w:val="Hyperlink"/>
          <w:noProof/>
        </w:rPr>
        <w:fldChar w:fldCharType="separate"/>
      </w:r>
      <w:r w:rsidRPr="009163D0">
        <w:rPr>
          <w:rStyle w:val="Hyperlink"/>
          <w:b/>
          <w:noProof/>
        </w:rPr>
        <w:t>A2.1 Cost Matrix (by year)</w:t>
      </w:r>
      <w:r>
        <w:rPr>
          <w:noProof/>
          <w:webHidden/>
        </w:rPr>
        <w:tab/>
      </w:r>
      <w:r>
        <w:rPr>
          <w:noProof/>
          <w:webHidden/>
        </w:rPr>
        <w:fldChar w:fldCharType="begin"/>
      </w:r>
      <w:r>
        <w:rPr>
          <w:noProof/>
          <w:webHidden/>
        </w:rPr>
        <w:instrText xml:space="preserve"> PAGEREF _Toc16607103 \h </w:instrText>
      </w:r>
      <w:r>
        <w:rPr>
          <w:noProof/>
          <w:webHidden/>
        </w:rPr>
      </w:r>
      <w:r>
        <w:rPr>
          <w:noProof/>
          <w:webHidden/>
        </w:rPr>
        <w:fldChar w:fldCharType="separate"/>
      </w:r>
      <w:ins w:id="101" w:author="Author">
        <w:r w:rsidR="004B066E">
          <w:rPr>
            <w:noProof/>
            <w:webHidden/>
          </w:rPr>
          <w:t>20</w:t>
        </w:r>
      </w:ins>
      <w:del w:id="102" w:author="Author">
        <w:r w:rsidDel="004B066E">
          <w:rPr>
            <w:noProof/>
            <w:webHidden/>
          </w:rPr>
          <w:delText>23</w:delText>
        </w:r>
      </w:del>
      <w:r>
        <w:rPr>
          <w:noProof/>
          <w:webHidden/>
        </w:rPr>
        <w:fldChar w:fldCharType="end"/>
      </w:r>
      <w:r w:rsidRPr="009163D0">
        <w:rPr>
          <w:rStyle w:val="Hyperlink"/>
          <w:noProof/>
        </w:rPr>
        <w:fldChar w:fldCharType="end"/>
      </w:r>
    </w:p>
    <w:p w14:paraId="25F60544" w14:textId="39E73241" w:rsidR="0012605C" w:rsidRDefault="0012605C">
      <w:pPr>
        <w:pStyle w:val="TOC2"/>
        <w:tabs>
          <w:tab w:val="right" w:leader="dot" w:pos="8636"/>
        </w:tabs>
        <w:rPr>
          <w:rFonts w:asciiTheme="minorHAnsi" w:eastAsiaTheme="minorEastAsia" w:hAnsiTheme="minorHAnsi" w:cstheme="minorBidi"/>
          <w:noProof/>
          <w:sz w:val="22"/>
          <w:szCs w:val="22"/>
          <w:lang w:eastAsia="en-GB"/>
        </w:rPr>
      </w:pPr>
      <w:r w:rsidRPr="009163D0">
        <w:rPr>
          <w:rStyle w:val="Hyperlink"/>
          <w:noProof/>
        </w:rPr>
        <w:fldChar w:fldCharType="begin"/>
      </w:r>
      <w:r w:rsidRPr="009163D0">
        <w:rPr>
          <w:rStyle w:val="Hyperlink"/>
          <w:noProof/>
        </w:rPr>
        <w:instrText xml:space="preserve"> </w:instrText>
      </w:r>
      <w:r>
        <w:rPr>
          <w:noProof/>
        </w:rPr>
        <w:instrText>HYPERLINK \l "_Toc16607104"</w:instrText>
      </w:r>
      <w:r w:rsidRPr="009163D0">
        <w:rPr>
          <w:rStyle w:val="Hyperlink"/>
          <w:noProof/>
        </w:rPr>
        <w:instrText xml:space="preserve"> </w:instrText>
      </w:r>
      <w:r w:rsidRPr="009163D0">
        <w:rPr>
          <w:rStyle w:val="Hyperlink"/>
          <w:noProof/>
        </w:rPr>
      </w:r>
      <w:r w:rsidRPr="009163D0">
        <w:rPr>
          <w:rStyle w:val="Hyperlink"/>
          <w:noProof/>
        </w:rPr>
        <w:fldChar w:fldCharType="separate"/>
      </w:r>
      <w:r w:rsidRPr="009163D0">
        <w:rPr>
          <w:rStyle w:val="Hyperlink"/>
          <w:b/>
          <w:noProof/>
        </w:rPr>
        <w:t>A3.10 Salary and FTE numbers</w:t>
      </w:r>
      <w:r>
        <w:rPr>
          <w:noProof/>
          <w:webHidden/>
        </w:rPr>
        <w:tab/>
      </w:r>
      <w:r>
        <w:rPr>
          <w:noProof/>
          <w:webHidden/>
        </w:rPr>
        <w:fldChar w:fldCharType="begin"/>
      </w:r>
      <w:r>
        <w:rPr>
          <w:noProof/>
          <w:webHidden/>
        </w:rPr>
        <w:instrText xml:space="preserve"> PAGEREF _Toc16607104 \h </w:instrText>
      </w:r>
      <w:r>
        <w:rPr>
          <w:noProof/>
          <w:webHidden/>
        </w:rPr>
      </w:r>
      <w:r>
        <w:rPr>
          <w:noProof/>
          <w:webHidden/>
        </w:rPr>
        <w:fldChar w:fldCharType="separate"/>
      </w:r>
      <w:ins w:id="103" w:author="Author">
        <w:r w:rsidR="004B066E">
          <w:rPr>
            <w:noProof/>
            <w:webHidden/>
          </w:rPr>
          <w:t>21</w:t>
        </w:r>
      </w:ins>
      <w:del w:id="104" w:author="Author">
        <w:r w:rsidDel="004B066E">
          <w:rPr>
            <w:noProof/>
            <w:webHidden/>
          </w:rPr>
          <w:delText>24</w:delText>
        </w:r>
      </w:del>
      <w:r>
        <w:rPr>
          <w:noProof/>
          <w:webHidden/>
        </w:rPr>
        <w:fldChar w:fldCharType="end"/>
      </w:r>
      <w:r w:rsidRPr="009163D0">
        <w:rPr>
          <w:rStyle w:val="Hyperlink"/>
          <w:noProof/>
        </w:rPr>
        <w:fldChar w:fldCharType="end"/>
      </w:r>
    </w:p>
    <w:p w14:paraId="6A34D1CD" w14:textId="406CB97A" w:rsidR="0012605C" w:rsidRDefault="0012605C">
      <w:pPr>
        <w:pStyle w:val="TOC2"/>
        <w:tabs>
          <w:tab w:val="right" w:leader="dot" w:pos="8636"/>
        </w:tabs>
        <w:rPr>
          <w:rFonts w:asciiTheme="minorHAnsi" w:eastAsiaTheme="minorEastAsia" w:hAnsiTheme="minorHAnsi" w:cstheme="minorBidi"/>
          <w:noProof/>
          <w:sz w:val="22"/>
          <w:szCs w:val="22"/>
          <w:lang w:eastAsia="en-GB"/>
        </w:rPr>
      </w:pPr>
      <w:r w:rsidRPr="009163D0">
        <w:rPr>
          <w:rStyle w:val="Hyperlink"/>
          <w:noProof/>
        </w:rPr>
        <w:fldChar w:fldCharType="begin"/>
      </w:r>
      <w:r w:rsidRPr="009163D0">
        <w:rPr>
          <w:rStyle w:val="Hyperlink"/>
          <w:noProof/>
        </w:rPr>
        <w:instrText xml:space="preserve"> </w:instrText>
      </w:r>
      <w:r>
        <w:rPr>
          <w:noProof/>
        </w:rPr>
        <w:instrText>HYPERLINK \l "_Toc16607105"</w:instrText>
      </w:r>
      <w:r w:rsidRPr="009163D0">
        <w:rPr>
          <w:rStyle w:val="Hyperlink"/>
          <w:noProof/>
        </w:rPr>
        <w:instrText xml:space="preserve"> </w:instrText>
      </w:r>
      <w:r w:rsidRPr="009163D0">
        <w:rPr>
          <w:rStyle w:val="Hyperlink"/>
          <w:noProof/>
        </w:rPr>
      </w:r>
      <w:r w:rsidRPr="009163D0">
        <w:rPr>
          <w:rStyle w:val="Hyperlink"/>
          <w:noProof/>
        </w:rPr>
        <w:fldChar w:fldCharType="separate"/>
      </w:r>
      <w:r w:rsidRPr="009163D0">
        <w:rPr>
          <w:rStyle w:val="Hyperlink"/>
          <w:b/>
          <w:noProof/>
        </w:rPr>
        <w:t>A3.11 – A3.13 Innovation tables</w:t>
      </w:r>
      <w:r>
        <w:rPr>
          <w:noProof/>
          <w:webHidden/>
        </w:rPr>
        <w:tab/>
      </w:r>
      <w:r>
        <w:rPr>
          <w:noProof/>
          <w:webHidden/>
        </w:rPr>
        <w:fldChar w:fldCharType="begin"/>
      </w:r>
      <w:r>
        <w:rPr>
          <w:noProof/>
          <w:webHidden/>
        </w:rPr>
        <w:instrText xml:space="preserve"> PAGEREF _Toc16607105 \h </w:instrText>
      </w:r>
      <w:r>
        <w:rPr>
          <w:noProof/>
          <w:webHidden/>
        </w:rPr>
      </w:r>
      <w:r>
        <w:rPr>
          <w:noProof/>
          <w:webHidden/>
        </w:rPr>
        <w:fldChar w:fldCharType="separate"/>
      </w:r>
      <w:ins w:id="105" w:author="Author">
        <w:r w:rsidR="004B066E">
          <w:rPr>
            <w:noProof/>
            <w:webHidden/>
          </w:rPr>
          <w:t>21</w:t>
        </w:r>
      </w:ins>
      <w:del w:id="106" w:author="Author">
        <w:r w:rsidDel="004B066E">
          <w:rPr>
            <w:noProof/>
            <w:webHidden/>
          </w:rPr>
          <w:delText>24</w:delText>
        </w:r>
      </w:del>
      <w:r>
        <w:rPr>
          <w:noProof/>
          <w:webHidden/>
        </w:rPr>
        <w:fldChar w:fldCharType="end"/>
      </w:r>
      <w:r w:rsidRPr="009163D0">
        <w:rPr>
          <w:rStyle w:val="Hyperlink"/>
          <w:noProof/>
        </w:rPr>
        <w:fldChar w:fldCharType="end"/>
      </w:r>
    </w:p>
    <w:p w14:paraId="076185FC" w14:textId="76748526" w:rsidR="0012605C" w:rsidRDefault="0012605C">
      <w:pPr>
        <w:pStyle w:val="TOC2"/>
        <w:tabs>
          <w:tab w:val="right" w:leader="dot" w:pos="8636"/>
        </w:tabs>
        <w:rPr>
          <w:rFonts w:asciiTheme="minorHAnsi" w:eastAsiaTheme="minorEastAsia" w:hAnsiTheme="minorHAnsi" w:cstheme="minorBidi"/>
          <w:noProof/>
          <w:sz w:val="22"/>
          <w:szCs w:val="22"/>
          <w:lang w:eastAsia="en-GB"/>
        </w:rPr>
      </w:pPr>
      <w:r w:rsidRPr="009163D0">
        <w:rPr>
          <w:rStyle w:val="Hyperlink"/>
          <w:noProof/>
        </w:rPr>
        <w:fldChar w:fldCharType="begin"/>
      </w:r>
      <w:r w:rsidRPr="009163D0">
        <w:rPr>
          <w:rStyle w:val="Hyperlink"/>
          <w:noProof/>
        </w:rPr>
        <w:instrText xml:space="preserve"> </w:instrText>
      </w:r>
      <w:r>
        <w:rPr>
          <w:noProof/>
        </w:rPr>
        <w:instrText>HYPERLINK \l "_Toc16607106"</w:instrText>
      </w:r>
      <w:r w:rsidRPr="009163D0">
        <w:rPr>
          <w:rStyle w:val="Hyperlink"/>
          <w:noProof/>
        </w:rPr>
        <w:instrText xml:space="preserve"> </w:instrText>
      </w:r>
      <w:r w:rsidRPr="009163D0">
        <w:rPr>
          <w:rStyle w:val="Hyperlink"/>
          <w:noProof/>
        </w:rPr>
      </w:r>
      <w:r w:rsidRPr="009163D0">
        <w:rPr>
          <w:rStyle w:val="Hyperlink"/>
          <w:noProof/>
        </w:rPr>
        <w:fldChar w:fldCharType="separate"/>
      </w:r>
      <w:r w:rsidRPr="009163D0">
        <w:rPr>
          <w:rStyle w:val="Hyperlink"/>
          <w:b/>
          <w:noProof/>
        </w:rPr>
        <w:t>A3.14 Pass Through</w:t>
      </w:r>
      <w:r>
        <w:rPr>
          <w:noProof/>
          <w:webHidden/>
        </w:rPr>
        <w:tab/>
      </w:r>
      <w:r>
        <w:rPr>
          <w:noProof/>
          <w:webHidden/>
        </w:rPr>
        <w:fldChar w:fldCharType="begin"/>
      </w:r>
      <w:r>
        <w:rPr>
          <w:noProof/>
          <w:webHidden/>
        </w:rPr>
        <w:instrText xml:space="preserve"> PAGEREF _Toc16607106 \h </w:instrText>
      </w:r>
      <w:r>
        <w:rPr>
          <w:noProof/>
          <w:webHidden/>
        </w:rPr>
      </w:r>
      <w:r>
        <w:rPr>
          <w:noProof/>
          <w:webHidden/>
        </w:rPr>
        <w:fldChar w:fldCharType="separate"/>
      </w:r>
      <w:ins w:id="107" w:author="Author">
        <w:r w:rsidR="004B066E">
          <w:rPr>
            <w:noProof/>
            <w:webHidden/>
          </w:rPr>
          <w:t>22</w:t>
        </w:r>
      </w:ins>
      <w:del w:id="108" w:author="Author">
        <w:r w:rsidDel="004B066E">
          <w:rPr>
            <w:noProof/>
            <w:webHidden/>
          </w:rPr>
          <w:delText>25</w:delText>
        </w:r>
      </w:del>
      <w:r>
        <w:rPr>
          <w:noProof/>
          <w:webHidden/>
        </w:rPr>
        <w:fldChar w:fldCharType="end"/>
      </w:r>
      <w:r w:rsidRPr="009163D0">
        <w:rPr>
          <w:rStyle w:val="Hyperlink"/>
          <w:noProof/>
        </w:rPr>
        <w:fldChar w:fldCharType="end"/>
      </w:r>
    </w:p>
    <w:p w14:paraId="435DC639" w14:textId="78140AF0" w:rsidR="0012605C" w:rsidRDefault="0012605C">
      <w:pPr>
        <w:pStyle w:val="TOC2"/>
        <w:tabs>
          <w:tab w:val="right" w:leader="dot" w:pos="8636"/>
        </w:tabs>
        <w:rPr>
          <w:rFonts w:asciiTheme="minorHAnsi" w:eastAsiaTheme="minorEastAsia" w:hAnsiTheme="minorHAnsi" w:cstheme="minorBidi"/>
          <w:noProof/>
          <w:sz w:val="22"/>
          <w:szCs w:val="22"/>
          <w:lang w:eastAsia="en-GB"/>
        </w:rPr>
      </w:pPr>
      <w:r w:rsidRPr="009163D0">
        <w:rPr>
          <w:rStyle w:val="Hyperlink"/>
          <w:noProof/>
        </w:rPr>
        <w:fldChar w:fldCharType="begin"/>
      </w:r>
      <w:r w:rsidRPr="009163D0">
        <w:rPr>
          <w:rStyle w:val="Hyperlink"/>
          <w:noProof/>
        </w:rPr>
        <w:instrText xml:space="preserve"> </w:instrText>
      </w:r>
      <w:r>
        <w:rPr>
          <w:noProof/>
        </w:rPr>
        <w:instrText>HYPERLINK \l "_Toc16607107"</w:instrText>
      </w:r>
      <w:r w:rsidRPr="009163D0">
        <w:rPr>
          <w:rStyle w:val="Hyperlink"/>
          <w:noProof/>
        </w:rPr>
        <w:instrText xml:space="preserve"> </w:instrText>
      </w:r>
      <w:r w:rsidRPr="009163D0">
        <w:rPr>
          <w:rStyle w:val="Hyperlink"/>
          <w:noProof/>
        </w:rPr>
      </w:r>
      <w:r w:rsidRPr="009163D0">
        <w:rPr>
          <w:rStyle w:val="Hyperlink"/>
          <w:noProof/>
        </w:rPr>
        <w:fldChar w:fldCharType="separate"/>
      </w:r>
      <w:r w:rsidRPr="009163D0">
        <w:rPr>
          <w:rStyle w:val="Hyperlink"/>
          <w:b/>
          <w:noProof/>
        </w:rPr>
        <w:t>A4.2 Related Party Margin</w:t>
      </w:r>
      <w:r>
        <w:rPr>
          <w:noProof/>
          <w:webHidden/>
        </w:rPr>
        <w:tab/>
      </w:r>
      <w:r>
        <w:rPr>
          <w:noProof/>
          <w:webHidden/>
        </w:rPr>
        <w:fldChar w:fldCharType="begin"/>
      </w:r>
      <w:r>
        <w:rPr>
          <w:noProof/>
          <w:webHidden/>
        </w:rPr>
        <w:instrText xml:space="preserve"> PAGEREF _Toc16607107 \h </w:instrText>
      </w:r>
      <w:r>
        <w:rPr>
          <w:noProof/>
          <w:webHidden/>
        </w:rPr>
      </w:r>
      <w:r>
        <w:rPr>
          <w:noProof/>
          <w:webHidden/>
        </w:rPr>
        <w:fldChar w:fldCharType="separate"/>
      </w:r>
      <w:ins w:id="109" w:author="Author">
        <w:r w:rsidR="004B066E">
          <w:rPr>
            <w:noProof/>
            <w:webHidden/>
          </w:rPr>
          <w:t>22</w:t>
        </w:r>
      </w:ins>
      <w:del w:id="110" w:author="Author">
        <w:r w:rsidDel="004B066E">
          <w:rPr>
            <w:noProof/>
            <w:webHidden/>
          </w:rPr>
          <w:delText>25</w:delText>
        </w:r>
      </w:del>
      <w:r>
        <w:rPr>
          <w:noProof/>
          <w:webHidden/>
        </w:rPr>
        <w:fldChar w:fldCharType="end"/>
      </w:r>
      <w:r w:rsidRPr="009163D0">
        <w:rPr>
          <w:rStyle w:val="Hyperlink"/>
          <w:noProof/>
        </w:rPr>
        <w:fldChar w:fldCharType="end"/>
      </w:r>
    </w:p>
    <w:p w14:paraId="7F8A62F4" w14:textId="49B322D1" w:rsidR="0012605C" w:rsidRDefault="0012605C">
      <w:pPr>
        <w:pStyle w:val="TOC2"/>
        <w:tabs>
          <w:tab w:val="right" w:leader="dot" w:pos="8636"/>
        </w:tabs>
        <w:rPr>
          <w:rFonts w:asciiTheme="minorHAnsi" w:eastAsiaTheme="minorEastAsia" w:hAnsiTheme="minorHAnsi" w:cstheme="minorBidi"/>
          <w:noProof/>
          <w:sz w:val="22"/>
          <w:szCs w:val="22"/>
          <w:lang w:eastAsia="en-GB"/>
        </w:rPr>
      </w:pPr>
      <w:r w:rsidRPr="009163D0">
        <w:rPr>
          <w:rStyle w:val="Hyperlink"/>
          <w:noProof/>
        </w:rPr>
        <w:fldChar w:fldCharType="begin"/>
      </w:r>
      <w:r w:rsidRPr="009163D0">
        <w:rPr>
          <w:rStyle w:val="Hyperlink"/>
          <w:noProof/>
        </w:rPr>
        <w:instrText xml:space="preserve"> </w:instrText>
      </w:r>
      <w:r>
        <w:rPr>
          <w:noProof/>
        </w:rPr>
        <w:instrText>HYPERLINK \l "_Toc16607108"</w:instrText>
      </w:r>
      <w:r w:rsidRPr="009163D0">
        <w:rPr>
          <w:rStyle w:val="Hyperlink"/>
          <w:noProof/>
        </w:rPr>
        <w:instrText xml:space="preserve"> </w:instrText>
      </w:r>
      <w:r w:rsidRPr="009163D0">
        <w:rPr>
          <w:rStyle w:val="Hyperlink"/>
          <w:noProof/>
        </w:rPr>
      </w:r>
      <w:r w:rsidRPr="009163D0">
        <w:rPr>
          <w:rStyle w:val="Hyperlink"/>
          <w:noProof/>
        </w:rPr>
        <w:fldChar w:fldCharType="separate"/>
      </w:r>
      <w:r w:rsidRPr="009163D0">
        <w:rPr>
          <w:rStyle w:val="Hyperlink"/>
          <w:b/>
          <w:noProof/>
        </w:rPr>
        <w:t>A4.3 Business Carbon Footprint</w:t>
      </w:r>
      <w:r>
        <w:rPr>
          <w:noProof/>
          <w:webHidden/>
        </w:rPr>
        <w:tab/>
      </w:r>
      <w:r>
        <w:rPr>
          <w:noProof/>
          <w:webHidden/>
        </w:rPr>
        <w:fldChar w:fldCharType="begin"/>
      </w:r>
      <w:r>
        <w:rPr>
          <w:noProof/>
          <w:webHidden/>
        </w:rPr>
        <w:instrText xml:space="preserve"> PAGEREF _Toc16607108 \h </w:instrText>
      </w:r>
      <w:r>
        <w:rPr>
          <w:noProof/>
          <w:webHidden/>
        </w:rPr>
      </w:r>
      <w:r>
        <w:rPr>
          <w:noProof/>
          <w:webHidden/>
        </w:rPr>
        <w:fldChar w:fldCharType="separate"/>
      </w:r>
      <w:ins w:id="111" w:author="Author">
        <w:r w:rsidR="004B066E">
          <w:rPr>
            <w:noProof/>
            <w:webHidden/>
          </w:rPr>
          <w:t>22</w:t>
        </w:r>
      </w:ins>
      <w:del w:id="112" w:author="Author">
        <w:r w:rsidDel="004B066E">
          <w:rPr>
            <w:noProof/>
            <w:webHidden/>
          </w:rPr>
          <w:delText>25</w:delText>
        </w:r>
      </w:del>
      <w:r>
        <w:rPr>
          <w:noProof/>
          <w:webHidden/>
        </w:rPr>
        <w:fldChar w:fldCharType="end"/>
      </w:r>
      <w:r w:rsidRPr="009163D0">
        <w:rPr>
          <w:rStyle w:val="Hyperlink"/>
          <w:noProof/>
        </w:rPr>
        <w:fldChar w:fldCharType="end"/>
      </w:r>
    </w:p>
    <w:p w14:paraId="7B031A35" w14:textId="041564DA" w:rsidR="0012605C" w:rsidRDefault="0012605C">
      <w:pPr>
        <w:pStyle w:val="TOC2"/>
        <w:tabs>
          <w:tab w:val="right" w:leader="dot" w:pos="8636"/>
        </w:tabs>
        <w:rPr>
          <w:rFonts w:asciiTheme="minorHAnsi" w:eastAsiaTheme="minorEastAsia" w:hAnsiTheme="minorHAnsi" w:cstheme="minorBidi"/>
          <w:noProof/>
          <w:sz w:val="22"/>
          <w:szCs w:val="22"/>
          <w:lang w:eastAsia="en-GB"/>
        </w:rPr>
      </w:pPr>
      <w:r w:rsidRPr="009163D0">
        <w:rPr>
          <w:rStyle w:val="Hyperlink"/>
          <w:noProof/>
        </w:rPr>
        <w:fldChar w:fldCharType="begin"/>
      </w:r>
      <w:r w:rsidRPr="009163D0">
        <w:rPr>
          <w:rStyle w:val="Hyperlink"/>
          <w:noProof/>
        </w:rPr>
        <w:instrText xml:space="preserve"> </w:instrText>
      </w:r>
      <w:r>
        <w:rPr>
          <w:noProof/>
        </w:rPr>
        <w:instrText>HYPERLINK \l "_Toc16607109"</w:instrText>
      </w:r>
      <w:r w:rsidRPr="009163D0">
        <w:rPr>
          <w:rStyle w:val="Hyperlink"/>
          <w:noProof/>
        </w:rPr>
        <w:instrText xml:space="preserve"> </w:instrText>
      </w:r>
      <w:r w:rsidRPr="009163D0">
        <w:rPr>
          <w:rStyle w:val="Hyperlink"/>
          <w:noProof/>
        </w:rPr>
      </w:r>
      <w:r w:rsidRPr="009163D0">
        <w:rPr>
          <w:rStyle w:val="Hyperlink"/>
          <w:noProof/>
        </w:rPr>
        <w:fldChar w:fldCharType="separate"/>
      </w:r>
      <w:r w:rsidRPr="009163D0">
        <w:rPr>
          <w:rStyle w:val="Hyperlink"/>
          <w:b/>
          <w:noProof/>
        </w:rPr>
        <w:t>A4.4 Environmental Action Plan</w:t>
      </w:r>
      <w:r>
        <w:rPr>
          <w:noProof/>
          <w:webHidden/>
        </w:rPr>
        <w:tab/>
      </w:r>
      <w:r>
        <w:rPr>
          <w:noProof/>
          <w:webHidden/>
        </w:rPr>
        <w:fldChar w:fldCharType="begin"/>
      </w:r>
      <w:r>
        <w:rPr>
          <w:noProof/>
          <w:webHidden/>
        </w:rPr>
        <w:instrText xml:space="preserve"> PAGEREF _Toc16607109 \h </w:instrText>
      </w:r>
      <w:r>
        <w:rPr>
          <w:noProof/>
          <w:webHidden/>
        </w:rPr>
      </w:r>
      <w:r>
        <w:rPr>
          <w:noProof/>
          <w:webHidden/>
        </w:rPr>
        <w:fldChar w:fldCharType="separate"/>
      </w:r>
      <w:ins w:id="113" w:author="Author">
        <w:r w:rsidR="004B066E">
          <w:rPr>
            <w:noProof/>
            <w:webHidden/>
          </w:rPr>
          <w:t>27</w:t>
        </w:r>
      </w:ins>
      <w:del w:id="114" w:author="Author">
        <w:r w:rsidDel="004B066E">
          <w:rPr>
            <w:noProof/>
            <w:webHidden/>
          </w:rPr>
          <w:delText>30</w:delText>
        </w:r>
      </w:del>
      <w:r>
        <w:rPr>
          <w:noProof/>
          <w:webHidden/>
        </w:rPr>
        <w:fldChar w:fldCharType="end"/>
      </w:r>
      <w:r w:rsidRPr="009163D0">
        <w:rPr>
          <w:rStyle w:val="Hyperlink"/>
          <w:noProof/>
        </w:rPr>
        <w:fldChar w:fldCharType="end"/>
      </w:r>
    </w:p>
    <w:p w14:paraId="41114EED" w14:textId="54DBA3A2" w:rsidR="0012605C" w:rsidRDefault="0012605C">
      <w:pPr>
        <w:pStyle w:val="TOC2"/>
        <w:tabs>
          <w:tab w:val="right" w:leader="dot" w:pos="8636"/>
        </w:tabs>
        <w:rPr>
          <w:rFonts w:asciiTheme="minorHAnsi" w:eastAsiaTheme="minorEastAsia" w:hAnsiTheme="minorHAnsi" w:cstheme="minorBidi"/>
          <w:noProof/>
          <w:sz w:val="22"/>
          <w:szCs w:val="22"/>
          <w:lang w:eastAsia="en-GB"/>
        </w:rPr>
      </w:pPr>
      <w:r w:rsidRPr="009163D0">
        <w:rPr>
          <w:rStyle w:val="Hyperlink"/>
          <w:noProof/>
        </w:rPr>
        <w:fldChar w:fldCharType="begin"/>
      </w:r>
      <w:r w:rsidRPr="009163D0">
        <w:rPr>
          <w:rStyle w:val="Hyperlink"/>
          <w:noProof/>
        </w:rPr>
        <w:instrText xml:space="preserve"> </w:instrText>
      </w:r>
      <w:r>
        <w:rPr>
          <w:noProof/>
        </w:rPr>
        <w:instrText>HYPERLINK \l "_Toc16607110"</w:instrText>
      </w:r>
      <w:r w:rsidRPr="009163D0">
        <w:rPr>
          <w:rStyle w:val="Hyperlink"/>
          <w:noProof/>
        </w:rPr>
        <w:instrText xml:space="preserve"> </w:instrText>
      </w:r>
      <w:r w:rsidRPr="009163D0">
        <w:rPr>
          <w:rStyle w:val="Hyperlink"/>
          <w:noProof/>
        </w:rPr>
      </w:r>
      <w:r w:rsidRPr="009163D0">
        <w:rPr>
          <w:rStyle w:val="Hyperlink"/>
          <w:noProof/>
        </w:rPr>
        <w:fldChar w:fldCharType="separate"/>
      </w:r>
      <w:r w:rsidRPr="009163D0">
        <w:rPr>
          <w:rStyle w:val="Hyperlink"/>
          <w:b/>
          <w:noProof/>
        </w:rPr>
        <w:t>A5.1 System Characteristics and Activity</w:t>
      </w:r>
      <w:r>
        <w:rPr>
          <w:noProof/>
          <w:webHidden/>
        </w:rPr>
        <w:tab/>
      </w:r>
      <w:r>
        <w:rPr>
          <w:noProof/>
          <w:webHidden/>
        </w:rPr>
        <w:fldChar w:fldCharType="begin"/>
      </w:r>
      <w:r>
        <w:rPr>
          <w:noProof/>
          <w:webHidden/>
        </w:rPr>
        <w:instrText xml:space="preserve"> PAGEREF _Toc16607110 \h </w:instrText>
      </w:r>
      <w:r>
        <w:rPr>
          <w:noProof/>
          <w:webHidden/>
        </w:rPr>
      </w:r>
      <w:r>
        <w:rPr>
          <w:noProof/>
          <w:webHidden/>
        </w:rPr>
        <w:fldChar w:fldCharType="separate"/>
      </w:r>
      <w:ins w:id="115" w:author="Author">
        <w:r w:rsidR="004B066E">
          <w:rPr>
            <w:noProof/>
            <w:webHidden/>
          </w:rPr>
          <w:t>30</w:t>
        </w:r>
      </w:ins>
      <w:del w:id="116" w:author="Author">
        <w:r w:rsidDel="004B066E">
          <w:rPr>
            <w:noProof/>
            <w:webHidden/>
          </w:rPr>
          <w:delText>33</w:delText>
        </w:r>
      </w:del>
      <w:r>
        <w:rPr>
          <w:noProof/>
          <w:webHidden/>
        </w:rPr>
        <w:fldChar w:fldCharType="end"/>
      </w:r>
      <w:r w:rsidRPr="009163D0">
        <w:rPr>
          <w:rStyle w:val="Hyperlink"/>
          <w:noProof/>
        </w:rPr>
        <w:fldChar w:fldCharType="end"/>
      </w:r>
    </w:p>
    <w:p w14:paraId="500DB4AF" w14:textId="62D708D0" w:rsidR="0012605C" w:rsidRDefault="0012605C">
      <w:pPr>
        <w:pStyle w:val="TOC2"/>
        <w:tabs>
          <w:tab w:val="right" w:leader="dot" w:pos="8636"/>
        </w:tabs>
        <w:rPr>
          <w:rFonts w:asciiTheme="minorHAnsi" w:eastAsiaTheme="minorEastAsia" w:hAnsiTheme="minorHAnsi" w:cstheme="minorBidi"/>
          <w:noProof/>
          <w:sz w:val="22"/>
          <w:szCs w:val="22"/>
          <w:lang w:eastAsia="en-GB"/>
        </w:rPr>
      </w:pPr>
      <w:r w:rsidRPr="009163D0">
        <w:rPr>
          <w:rStyle w:val="Hyperlink"/>
          <w:noProof/>
        </w:rPr>
        <w:fldChar w:fldCharType="begin"/>
      </w:r>
      <w:r w:rsidRPr="009163D0">
        <w:rPr>
          <w:rStyle w:val="Hyperlink"/>
          <w:noProof/>
        </w:rPr>
        <w:instrText xml:space="preserve"> </w:instrText>
      </w:r>
      <w:r>
        <w:rPr>
          <w:noProof/>
        </w:rPr>
        <w:instrText>HYPERLINK \l "_Toc16607111"</w:instrText>
      </w:r>
      <w:r w:rsidRPr="009163D0">
        <w:rPr>
          <w:rStyle w:val="Hyperlink"/>
          <w:noProof/>
        </w:rPr>
        <w:instrText xml:space="preserve"> </w:instrText>
      </w:r>
      <w:r w:rsidRPr="009163D0">
        <w:rPr>
          <w:rStyle w:val="Hyperlink"/>
          <w:noProof/>
        </w:rPr>
      </w:r>
      <w:r w:rsidRPr="009163D0">
        <w:rPr>
          <w:rStyle w:val="Hyperlink"/>
          <w:noProof/>
        </w:rPr>
        <w:fldChar w:fldCharType="separate"/>
      </w:r>
      <w:r w:rsidRPr="009163D0">
        <w:rPr>
          <w:rStyle w:val="Hyperlink"/>
          <w:b/>
          <w:noProof/>
        </w:rPr>
        <w:t>A6.5 SF6 IIGs (including SF6) Incentive</w:t>
      </w:r>
      <w:r>
        <w:rPr>
          <w:noProof/>
          <w:webHidden/>
        </w:rPr>
        <w:tab/>
      </w:r>
      <w:r>
        <w:rPr>
          <w:noProof/>
          <w:webHidden/>
        </w:rPr>
        <w:fldChar w:fldCharType="begin"/>
      </w:r>
      <w:r>
        <w:rPr>
          <w:noProof/>
          <w:webHidden/>
        </w:rPr>
        <w:instrText xml:space="preserve"> PAGEREF _Toc16607111 \h </w:instrText>
      </w:r>
      <w:r>
        <w:rPr>
          <w:noProof/>
          <w:webHidden/>
        </w:rPr>
      </w:r>
      <w:r>
        <w:rPr>
          <w:noProof/>
          <w:webHidden/>
        </w:rPr>
        <w:fldChar w:fldCharType="separate"/>
      </w:r>
      <w:ins w:id="117" w:author="Author">
        <w:r w:rsidR="004B066E">
          <w:rPr>
            <w:noProof/>
            <w:webHidden/>
          </w:rPr>
          <w:t>33</w:t>
        </w:r>
      </w:ins>
      <w:del w:id="118" w:author="Author">
        <w:r w:rsidDel="004B066E">
          <w:rPr>
            <w:noProof/>
            <w:webHidden/>
          </w:rPr>
          <w:delText>36</w:delText>
        </w:r>
      </w:del>
      <w:r>
        <w:rPr>
          <w:noProof/>
          <w:webHidden/>
        </w:rPr>
        <w:fldChar w:fldCharType="end"/>
      </w:r>
      <w:r w:rsidRPr="009163D0">
        <w:rPr>
          <w:rStyle w:val="Hyperlink"/>
          <w:noProof/>
        </w:rPr>
        <w:fldChar w:fldCharType="end"/>
      </w:r>
    </w:p>
    <w:p w14:paraId="38D98E91" w14:textId="56675C28" w:rsidR="0012605C" w:rsidRDefault="0012605C">
      <w:pPr>
        <w:pStyle w:val="TOC2"/>
        <w:tabs>
          <w:tab w:val="right" w:leader="dot" w:pos="8636"/>
        </w:tabs>
        <w:rPr>
          <w:rFonts w:asciiTheme="minorHAnsi" w:eastAsiaTheme="minorEastAsia" w:hAnsiTheme="minorHAnsi" w:cstheme="minorBidi"/>
          <w:noProof/>
          <w:sz w:val="22"/>
          <w:szCs w:val="22"/>
          <w:lang w:eastAsia="en-GB"/>
        </w:rPr>
      </w:pPr>
      <w:r w:rsidRPr="009163D0">
        <w:rPr>
          <w:rStyle w:val="Hyperlink"/>
          <w:noProof/>
        </w:rPr>
        <w:fldChar w:fldCharType="begin"/>
      </w:r>
      <w:r w:rsidRPr="009163D0">
        <w:rPr>
          <w:rStyle w:val="Hyperlink"/>
          <w:noProof/>
        </w:rPr>
        <w:instrText xml:space="preserve"> </w:instrText>
      </w:r>
      <w:r>
        <w:rPr>
          <w:noProof/>
        </w:rPr>
        <w:instrText>HYPERLINK \l "_Toc16607112"</w:instrText>
      </w:r>
      <w:r w:rsidRPr="009163D0">
        <w:rPr>
          <w:rStyle w:val="Hyperlink"/>
          <w:noProof/>
        </w:rPr>
        <w:instrText xml:space="preserve"> </w:instrText>
      </w:r>
      <w:r w:rsidRPr="009163D0">
        <w:rPr>
          <w:rStyle w:val="Hyperlink"/>
          <w:noProof/>
        </w:rPr>
      </w:r>
      <w:r w:rsidRPr="009163D0">
        <w:rPr>
          <w:rStyle w:val="Hyperlink"/>
          <w:noProof/>
        </w:rPr>
        <w:fldChar w:fldCharType="separate"/>
      </w:r>
      <w:r w:rsidRPr="009163D0">
        <w:rPr>
          <w:rStyle w:val="Hyperlink"/>
          <w:b/>
          <w:noProof/>
        </w:rPr>
        <w:t>A7 Asset movements (by year)</w:t>
      </w:r>
      <w:r>
        <w:rPr>
          <w:noProof/>
          <w:webHidden/>
        </w:rPr>
        <w:tab/>
      </w:r>
      <w:r>
        <w:rPr>
          <w:noProof/>
          <w:webHidden/>
        </w:rPr>
        <w:fldChar w:fldCharType="begin"/>
      </w:r>
      <w:r>
        <w:rPr>
          <w:noProof/>
          <w:webHidden/>
        </w:rPr>
        <w:instrText xml:space="preserve"> PAGEREF _Toc16607112 \h </w:instrText>
      </w:r>
      <w:r>
        <w:rPr>
          <w:noProof/>
          <w:webHidden/>
        </w:rPr>
      </w:r>
      <w:r>
        <w:rPr>
          <w:noProof/>
          <w:webHidden/>
        </w:rPr>
        <w:fldChar w:fldCharType="separate"/>
      </w:r>
      <w:ins w:id="119" w:author="Author">
        <w:r w:rsidR="004B066E">
          <w:rPr>
            <w:noProof/>
            <w:webHidden/>
          </w:rPr>
          <w:t>37</w:t>
        </w:r>
      </w:ins>
      <w:del w:id="120" w:author="Author">
        <w:r w:rsidDel="004B066E">
          <w:rPr>
            <w:noProof/>
            <w:webHidden/>
          </w:rPr>
          <w:delText>40</w:delText>
        </w:r>
      </w:del>
      <w:r>
        <w:rPr>
          <w:noProof/>
          <w:webHidden/>
        </w:rPr>
        <w:fldChar w:fldCharType="end"/>
      </w:r>
      <w:r w:rsidRPr="009163D0">
        <w:rPr>
          <w:rStyle w:val="Hyperlink"/>
          <w:noProof/>
        </w:rPr>
        <w:fldChar w:fldCharType="end"/>
      </w:r>
    </w:p>
    <w:p w14:paraId="0D3F2739" w14:textId="0B2D131D" w:rsidR="0012605C" w:rsidRDefault="0012605C">
      <w:pPr>
        <w:pStyle w:val="TOC1"/>
        <w:tabs>
          <w:tab w:val="right" w:leader="dot" w:pos="8636"/>
        </w:tabs>
        <w:rPr>
          <w:rFonts w:asciiTheme="minorHAnsi" w:eastAsiaTheme="minorEastAsia" w:hAnsiTheme="minorHAnsi" w:cstheme="minorBidi"/>
          <w:b w:val="0"/>
          <w:noProof/>
          <w:szCs w:val="22"/>
          <w:lang w:eastAsia="en-GB"/>
        </w:rPr>
      </w:pPr>
      <w:r w:rsidRPr="009163D0">
        <w:rPr>
          <w:rStyle w:val="Hyperlink"/>
          <w:noProof/>
        </w:rPr>
        <w:fldChar w:fldCharType="begin"/>
      </w:r>
      <w:r w:rsidRPr="009163D0">
        <w:rPr>
          <w:rStyle w:val="Hyperlink"/>
          <w:noProof/>
        </w:rPr>
        <w:instrText xml:space="preserve"> </w:instrText>
      </w:r>
      <w:r>
        <w:rPr>
          <w:noProof/>
        </w:rPr>
        <w:instrText>HYPERLINK \l "_Toc16607113"</w:instrText>
      </w:r>
      <w:r w:rsidRPr="009163D0">
        <w:rPr>
          <w:rStyle w:val="Hyperlink"/>
          <w:noProof/>
        </w:rPr>
        <w:instrText xml:space="preserve"> </w:instrText>
      </w:r>
      <w:r w:rsidRPr="009163D0">
        <w:rPr>
          <w:rStyle w:val="Hyperlink"/>
          <w:noProof/>
        </w:rPr>
      </w:r>
      <w:r w:rsidRPr="009163D0">
        <w:rPr>
          <w:rStyle w:val="Hyperlink"/>
          <w:noProof/>
        </w:rPr>
        <w:fldChar w:fldCharType="separate"/>
      </w:r>
      <w:r w:rsidRPr="009163D0">
        <w:rPr>
          <w:rStyle w:val="Hyperlink"/>
          <w:noProof/>
        </w:rPr>
        <w:t>4. Instructions for completing the load related expenditure worksheets</w:t>
      </w:r>
      <w:r>
        <w:rPr>
          <w:noProof/>
          <w:webHidden/>
        </w:rPr>
        <w:tab/>
      </w:r>
      <w:r>
        <w:rPr>
          <w:noProof/>
          <w:webHidden/>
        </w:rPr>
        <w:fldChar w:fldCharType="begin"/>
      </w:r>
      <w:r>
        <w:rPr>
          <w:noProof/>
          <w:webHidden/>
        </w:rPr>
        <w:instrText xml:space="preserve"> PAGEREF _Toc16607113 \h </w:instrText>
      </w:r>
      <w:r>
        <w:rPr>
          <w:noProof/>
          <w:webHidden/>
        </w:rPr>
      </w:r>
      <w:r>
        <w:rPr>
          <w:noProof/>
          <w:webHidden/>
        </w:rPr>
        <w:fldChar w:fldCharType="separate"/>
      </w:r>
      <w:ins w:id="121" w:author="Author">
        <w:r w:rsidR="004B066E">
          <w:rPr>
            <w:noProof/>
            <w:webHidden/>
          </w:rPr>
          <w:t>38</w:t>
        </w:r>
      </w:ins>
      <w:del w:id="122" w:author="Author">
        <w:r w:rsidDel="004B066E">
          <w:rPr>
            <w:noProof/>
            <w:webHidden/>
          </w:rPr>
          <w:delText>41</w:delText>
        </w:r>
      </w:del>
      <w:r>
        <w:rPr>
          <w:noProof/>
          <w:webHidden/>
        </w:rPr>
        <w:fldChar w:fldCharType="end"/>
      </w:r>
      <w:r w:rsidRPr="009163D0">
        <w:rPr>
          <w:rStyle w:val="Hyperlink"/>
          <w:noProof/>
        </w:rPr>
        <w:fldChar w:fldCharType="end"/>
      </w:r>
    </w:p>
    <w:p w14:paraId="4AD06151" w14:textId="31CAD344" w:rsidR="0012605C" w:rsidRDefault="0012605C">
      <w:pPr>
        <w:pStyle w:val="TOC2"/>
        <w:tabs>
          <w:tab w:val="right" w:leader="dot" w:pos="8636"/>
        </w:tabs>
        <w:rPr>
          <w:rFonts w:asciiTheme="minorHAnsi" w:eastAsiaTheme="minorEastAsia" w:hAnsiTheme="minorHAnsi" w:cstheme="minorBidi"/>
          <w:noProof/>
          <w:sz w:val="22"/>
          <w:szCs w:val="22"/>
          <w:lang w:eastAsia="en-GB"/>
        </w:rPr>
      </w:pPr>
      <w:r w:rsidRPr="009163D0">
        <w:rPr>
          <w:rStyle w:val="Hyperlink"/>
          <w:noProof/>
        </w:rPr>
        <w:fldChar w:fldCharType="begin"/>
      </w:r>
      <w:r w:rsidRPr="009163D0">
        <w:rPr>
          <w:rStyle w:val="Hyperlink"/>
          <w:noProof/>
        </w:rPr>
        <w:instrText xml:space="preserve"> </w:instrText>
      </w:r>
      <w:r>
        <w:rPr>
          <w:noProof/>
        </w:rPr>
        <w:instrText>HYPERLINK \l "_Toc16607114"</w:instrText>
      </w:r>
      <w:r w:rsidRPr="009163D0">
        <w:rPr>
          <w:rStyle w:val="Hyperlink"/>
          <w:noProof/>
        </w:rPr>
        <w:instrText xml:space="preserve"> </w:instrText>
      </w:r>
      <w:r w:rsidRPr="009163D0">
        <w:rPr>
          <w:rStyle w:val="Hyperlink"/>
          <w:noProof/>
        </w:rPr>
      </w:r>
      <w:r w:rsidRPr="009163D0">
        <w:rPr>
          <w:rStyle w:val="Hyperlink"/>
          <w:noProof/>
        </w:rPr>
        <w:fldChar w:fldCharType="separate"/>
      </w:r>
      <w:r w:rsidRPr="009163D0">
        <w:rPr>
          <w:rStyle w:val="Hyperlink"/>
          <w:noProof/>
        </w:rPr>
        <w:t>Introduction</w:t>
      </w:r>
      <w:r>
        <w:rPr>
          <w:noProof/>
          <w:webHidden/>
        </w:rPr>
        <w:tab/>
      </w:r>
      <w:r>
        <w:rPr>
          <w:noProof/>
          <w:webHidden/>
        </w:rPr>
        <w:fldChar w:fldCharType="begin"/>
      </w:r>
      <w:r>
        <w:rPr>
          <w:noProof/>
          <w:webHidden/>
        </w:rPr>
        <w:instrText xml:space="preserve"> PAGEREF _Toc16607114 \h </w:instrText>
      </w:r>
      <w:r>
        <w:rPr>
          <w:noProof/>
          <w:webHidden/>
        </w:rPr>
      </w:r>
      <w:r>
        <w:rPr>
          <w:noProof/>
          <w:webHidden/>
        </w:rPr>
        <w:fldChar w:fldCharType="separate"/>
      </w:r>
      <w:ins w:id="123" w:author="Author">
        <w:r w:rsidR="004B066E">
          <w:rPr>
            <w:noProof/>
            <w:webHidden/>
          </w:rPr>
          <w:t>38</w:t>
        </w:r>
      </w:ins>
      <w:del w:id="124" w:author="Author">
        <w:r w:rsidDel="004B066E">
          <w:rPr>
            <w:noProof/>
            <w:webHidden/>
          </w:rPr>
          <w:delText>41</w:delText>
        </w:r>
      </w:del>
      <w:r>
        <w:rPr>
          <w:noProof/>
          <w:webHidden/>
        </w:rPr>
        <w:fldChar w:fldCharType="end"/>
      </w:r>
      <w:r w:rsidRPr="009163D0">
        <w:rPr>
          <w:rStyle w:val="Hyperlink"/>
          <w:noProof/>
        </w:rPr>
        <w:fldChar w:fldCharType="end"/>
      </w:r>
    </w:p>
    <w:p w14:paraId="37322F53" w14:textId="1C8526E7" w:rsidR="0012605C" w:rsidRDefault="0012605C">
      <w:pPr>
        <w:pStyle w:val="TOC2"/>
        <w:tabs>
          <w:tab w:val="right" w:leader="dot" w:pos="8636"/>
        </w:tabs>
        <w:rPr>
          <w:rFonts w:asciiTheme="minorHAnsi" w:eastAsiaTheme="minorEastAsia" w:hAnsiTheme="minorHAnsi" w:cstheme="minorBidi"/>
          <w:noProof/>
          <w:sz w:val="22"/>
          <w:szCs w:val="22"/>
          <w:lang w:eastAsia="en-GB"/>
        </w:rPr>
      </w:pPr>
      <w:r w:rsidRPr="009163D0">
        <w:rPr>
          <w:rStyle w:val="Hyperlink"/>
          <w:noProof/>
        </w:rPr>
        <w:fldChar w:fldCharType="begin"/>
      </w:r>
      <w:r w:rsidRPr="009163D0">
        <w:rPr>
          <w:rStyle w:val="Hyperlink"/>
          <w:noProof/>
        </w:rPr>
        <w:instrText xml:space="preserve"> </w:instrText>
      </w:r>
      <w:r>
        <w:rPr>
          <w:noProof/>
        </w:rPr>
        <w:instrText>HYPERLINK \l "_Toc16607115"</w:instrText>
      </w:r>
      <w:r w:rsidRPr="009163D0">
        <w:rPr>
          <w:rStyle w:val="Hyperlink"/>
          <w:noProof/>
        </w:rPr>
        <w:instrText xml:space="preserve"> </w:instrText>
      </w:r>
      <w:r w:rsidRPr="009163D0">
        <w:rPr>
          <w:rStyle w:val="Hyperlink"/>
          <w:noProof/>
        </w:rPr>
      </w:r>
      <w:r w:rsidRPr="009163D0">
        <w:rPr>
          <w:rStyle w:val="Hyperlink"/>
          <w:noProof/>
        </w:rPr>
        <w:fldChar w:fldCharType="separate"/>
      </w:r>
      <w:r w:rsidRPr="009163D0">
        <w:rPr>
          <w:rStyle w:val="Hyperlink"/>
          <w:noProof/>
        </w:rPr>
        <w:t>Overview of worksheets</w:t>
      </w:r>
      <w:r>
        <w:rPr>
          <w:noProof/>
          <w:webHidden/>
        </w:rPr>
        <w:tab/>
      </w:r>
      <w:r>
        <w:rPr>
          <w:noProof/>
          <w:webHidden/>
        </w:rPr>
        <w:fldChar w:fldCharType="begin"/>
      </w:r>
      <w:r>
        <w:rPr>
          <w:noProof/>
          <w:webHidden/>
        </w:rPr>
        <w:instrText xml:space="preserve"> PAGEREF _Toc16607115 \h </w:instrText>
      </w:r>
      <w:r>
        <w:rPr>
          <w:noProof/>
          <w:webHidden/>
        </w:rPr>
      </w:r>
      <w:r>
        <w:rPr>
          <w:noProof/>
          <w:webHidden/>
        </w:rPr>
        <w:fldChar w:fldCharType="separate"/>
      </w:r>
      <w:ins w:id="125" w:author="Author">
        <w:r w:rsidR="004B066E">
          <w:rPr>
            <w:noProof/>
            <w:webHidden/>
          </w:rPr>
          <w:t>38</w:t>
        </w:r>
      </w:ins>
      <w:del w:id="126" w:author="Author">
        <w:r w:rsidDel="004B066E">
          <w:rPr>
            <w:noProof/>
            <w:webHidden/>
          </w:rPr>
          <w:delText>41</w:delText>
        </w:r>
      </w:del>
      <w:r>
        <w:rPr>
          <w:noProof/>
          <w:webHidden/>
        </w:rPr>
        <w:fldChar w:fldCharType="end"/>
      </w:r>
      <w:r w:rsidRPr="009163D0">
        <w:rPr>
          <w:rStyle w:val="Hyperlink"/>
          <w:noProof/>
        </w:rPr>
        <w:fldChar w:fldCharType="end"/>
      </w:r>
    </w:p>
    <w:p w14:paraId="1B4E6742" w14:textId="0CABFA36" w:rsidR="0012605C" w:rsidRDefault="0012605C">
      <w:pPr>
        <w:pStyle w:val="TOC2"/>
        <w:tabs>
          <w:tab w:val="right" w:leader="dot" w:pos="8636"/>
        </w:tabs>
        <w:rPr>
          <w:rFonts w:asciiTheme="minorHAnsi" w:eastAsiaTheme="minorEastAsia" w:hAnsiTheme="minorHAnsi" w:cstheme="minorBidi"/>
          <w:noProof/>
          <w:sz w:val="22"/>
          <w:szCs w:val="22"/>
          <w:lang w:eastAsia="en-GB"/>
        </w:rPr>
      </w:pPr>
      <w:r w:rsidRPr="009163D0">
        <w:rPr>
          <w:rStyle w:val="Hyperlink"/>
          <w:noProof/>
        </w:rPr>
        <w:fldChar w:fldCharType="begin"/>
      </w:r>
      <w:r w:rsidRPr="009163D0">
        <w:rPr>
          <w:rStyle w:val="Hyperlink"/>
          <w:noProof/>
        </w:rPr>
        <w:instrText xml:space="preserve"> </w:instrText>
      </w:r>
      <w:r>
        <w:rPr>
          <w:noProof/>
        </w:rPr>
        <w:instrText>HYPERLINK \l "_Toc16607116"</w:instrText>
      </w:r>
      <w:r w:rsidRPr="009163D0">
        <w:rPr>
          <w:rStyle w:val="Hyperlink"/>
          <w:noProof/>
        </w:rPr>
        <w:instrText xml:space="preserve"> </w:instrText>
      </w:r>
      <w:r w:rsidRPr="009163D0">
        <w:rPr>
          <w:rStyle w:val="Hyperlink"/>
          <w:noProof/>
        </w:rPr>
      </w:r>
      <w:r w:rsidRPr="009163D0">
        <w:rPr>
          <w:rStyle w:val="Hyperlink"/>
          <w:noProof/>
        </w:rPr>
        <w:fldChar w:fldCharType="separate"/>
      </w:r>
      <w:r w:rsidRPr="009163D0">
        <w:rPr>
          <w:rStyle w:val="Hyperlink"/>
          <w:rFonts w:cs="Calibri"/>
          <w:b/>
          <w:bCs/>
          <w:noProof/>
        </w:rPr>
        <w:t>Direct Activities</w:t>
      </w:r>
      <w:r>
        <w:rPr>
          <w:noProof/>
          <w:webHidden/>
        </w:rPr>
        <w:tab/>
      </w:r>
      <w:r>
        <w:rPr>
          <w:noProof/>
          <w:webHidden/>
        </w:rPr>
        <w:fldChar w:fldCharType="begin"/>
      </w:r>
      <w:r>
        <w:rPr>
          <w:noProof/>
          <w:webHidden/>
        </w:rPr>
        <w:instrText xml:space="preserve"> PAGEREF _Toc16607116 \h </w:instrText>
      </w:r>
      <w:r>
        <w:rPr>
          <w:noProof/>
          <w:webHidden/>
        </w:rPr>
      </w:r>
      <w:r>
        <w:rPr>
          <w:noProof/>
          <w:webHidden/>
        </w:rPr>
        <w:fldChar w:fldCharType="separate"/>
      </w:r>
      <w:ins w:id="127" w:author="Author">
        <w:r w:rsidR="004B066E">
          <w:rPr>
            <w:noProof/>
            <w:webHidden/>
          </w:rPr>
          <w:t>45</w:t>
        </w:r>
      </w:ins>
      <w:del w:id="128" w:author="Author">
        <w:r w:rsidDel="004B066E">
          <w:rPr>
            <w:noProof/>
            <w:webHidden/>
          </w:rPr>
          <w:delText>48</w:delText>
        </w:r>
      </w:del>
      <w:r>
        <w:rPr>
          <w:noProof/>
          <w:webHidden/>
        </w:rPr>
        <w:fldChar w:fldCharType="end"/>
      </w:r>
      <w:r w:rsidRPr="009163D0">
        <w:rPr>
          <w:rStyle w:val="Hyperlink"/>
          <w:noProof/>
        </w:rPr>
        <w:fldChar w:fldCharType="end"/>
      </w:r>
    </w:p>
    <w:p w14:paraId="7C33C152" w14:textId="7A5EDC1C" w:rsidR="0012605C" w:rsidRDefault="0012605C">
      <w:pPr>
        <w:pStyle w:val="TOC2"/>
        <w:tabs>
          <w:tab w:val="right" w:leader="dot" w:pos="8636"/>
        </w:tabs>
        <w:rPr>
          <w:rFonts w:asciiTheme="minorHAnsi" w:eastAsiaTheme="minorEastAsia" w:hAnsiTheme="minorHAnsi" w:cstheme="minorBidi"/>
          <w:noProof/>
          <w:sz w:val="22"/>
          <w:szCs w:val="22"/>
          <w:lang w:eastAsia="en-GB"/>
        </w:rPr>
      </w:pPr>
      <w:r w:rsidRPr="009163D0">
        <w:rPr>
          <w:rStyle w:val="Hyperlink"/>
          <w:noProof/>
        </w:rPr>
        <w:fldChar w:fldCharType="begin"/>
      </w:r>
      <w:r w:rsidRPr="009163D0">
        <w:rPr>
          <w:rStyle w:val="Hyperlink"/>
          <w:noProof/>
        </w:rPr>
        <w:instrText xml:space="preserve"> </w:instrText>
      </w:r>
      <w:r>
        <w:rPr>
          <w:noProof/>
        </w:rPr>
        <w:instrText>HYPERLINK \l "_Toc16607118"</w:instrText>
      </w:r>
      <w:r w:rsidRPr="009163D0">
        <w:rPr>
          <w:rStyle w:val="Hyperlink"/>
          <w:noProof/>
        </w:rPr>
        <w:instrText xml:space="preserve"> </w:instrText>
      </w:r>
      <w:r w:rsidRPr="009163D0">
        <w:rPr>
          <w:rStyle w:val="Hyperlink"/>
          <w:noProof/>
        </w:rPr>
      </w:r>
      <w:r w:rsidRPr="009163D0">
        <w:rPr>
          <w:rStyle w:val="Hyperlink"/>
          <w:noProof/>
        </w:rPr>
        <w:fldChar w:fldCharType="separate"/>
      </w:r>
      <w:r w:rsidRPr="009163D0">
        <w:rPr>
          <w:rStyle w:val="Hyperlink"/>
          <w:rFonts w:cs="Calibri"/>
          <w:b/>
          <w:bCs/>
          <w:noProof/>
        </w:rPr>
        <w:t>Indirect Activities</w:t>
      </w:r>
      <w:r>
        <w:rPr>
          <w:noProof/>
          <w:webHidden/>
        </w:rPr>
        <w:tab/>
      </w:r>
      <w:r>
        <w:rPr>
          <w:noProof/>
          <w:webHidden/>
        </w:rPr>
        <w:fldChar w:fldCharType="begin"/>
      </w:r>
      <w:r>
        <w:rPr>
          <w:noProof/>
          <w:webHidden/>
        </w:rPr>
        <w:instrText xml:space="preserve"> PAGEREF _Toc16607118 \h </w:instrText>
      </w:r>
      <w:r>
        <w:rPr>
          <w:noProof/>
          <w:webHidden/>
        </w:rPr>
      </w:r>
      <w:r>
        <w:rPr>
          <w:noProof/>
          <w:webHidden/>
        </w:rPr>
        <w:fldChar w:fldCharType="separate"/>
      </w:r>
      <w:ins w:id="129" w:author="Author">
        <w:r w:rsidR="004B066E">
          <w:rPr>
            <w:noProof/>
            <w:webHidden/>
          </w:rPr>
          <w:t>46</w:t>
        </w:r>
      </w:ins>
      <w:del w:id="130" w:author="Author">
        <w:r w:rsidDel="004B066E">
          <w:rPr>
            <w:noProof/>
            <w:webHidden/>
          </w:rPr>
          <w:delText>49</w:delText>
        </w:r>
      </w:del>
      <w:r>
        <w:rPr>
          <w:noProof/>
          <w:webHidden/>
        </w:rPr>
        <w:fldChar w:fldCharType="end"/>
      </w:r>
      <w:r w:rsidRPr="009163D0">
        <w:rPr>
          <w:rStyle w:val="Hyperlink"/>
          <w:noProof/>
        </w:rPr>
        <w:fldChar w:fldCharType="end"/>
      </w:r>
    </w:p>
    <w:p w14:paraId="688C6857" w14:textId="3CAD71A4" w:rsidR="0012605C" w:rsidRDefault="0012605C">
      <w:pPr>
        <w:pStyle w:val="TOC1"/>
        <w:tabs>
          <w:tab w:val="right" w:leader="dot" w:pos="8636"/>
        </w:tabs>
        <w:rPr>
          <w:rFonts w:asciiTheme="minorHAnsi" w:eastAsiaTheme="minorEastAsia" w:hAnsiTheme="minorHAnsi" w:cstheme="minorBidi"/>
          <w:b w:val="0"/>
          <w:noProof/>
          <w:szCs w:val="22"/>
          <w:lang w:eastAsia="en-GB"/>
        </w:rPr>
      </w:pPr>
      <w:r w:rsidRPr="009163D0">
        <w:rPr>
          <w:rStyle w:val="Hyperlink"/>
          <w:noProof/>
        </w:rPr>
        <w:fldChar w:fldCharType="begin"/>
      </w:r>
      <w:r w:rsidRPr="009163D0">
        <w:rPr>
          <w:rStyle w:val="Hyperlink"/>
          <w:noProof/>
        </w:rPr>
        <w:instrText xml:space="preserve"> </w:instrText>
      </w:r>
      <w:r>
        <w:rPr>
          <w:noProof/>
        </w:rPr>
        <w:instrText>HYPERLINK \l "_Toc16607119"</w:instrText>
      </w:r>
      <w:r w:rsidRPr="009163D0">
        <w:rPr>
          <w:rStyle w:val="Hyperlink"/>
          <w:noProof/>
        </w:rPr>
        <w:instrText xml:space="preserve"> </w:instrText>
      </w:r>
      <w:r w:rsidRPr="009163D0">
        <w:rPr>
          <w:rStyle w:val="Hyperlink"/>
          <w:noProof/>
        </w:rPr>
      </w:r>
      <w:r w:rsidRPr="009163D0">
        <w:rPr>
          <w:rStyle w:val="Hyperlink"/>
          <w:noProof/>
        </w:rPr>
        <w:fldChar w:fldCharType="separate"/>
      </w:r>
      <w:r w:rsidRPr="009163D0">
        <w:rPr>
          <w:rStyle w:val="Hyperlink"/>
          <w:noProof/>
        </w:rPr>
        <w:t>5. Instructions for completing the non-load related expenditure worksheets</w:t>
      </w:r>
      <w:r>
        <w:rPr>
          <w:noProof/>
          <w:webHidden/>
        </w:rPr>
        <w:tab/>
      </w:r>
      <w:r>
        <w:rPr>
          <w:noProof/>
          <w:webHidden/>
        </w:rPr>
        <w:fldChar w:fldCharType="begin"/>
      </w:r>
      <w:r>
        <w:rPr>
          <w:noProof/>
          <w:webHidden/>
        </w:rPr>
        <w:instrText xml:space="preserve"> PAGEREF _Toc16607119 \h </w:instrText>
      </w:r>
      <w:r>
        <w:rPr>
          <w:noProof/>
          <w:webHidden/>
        </w:rPr>
      </w:r>
      <w:r>
        <w:rPr>
          <w:noProof/>
          <w:webHidden/>
        </w:rPr>
        <w:fldChar w:fldCharType="separate"/>
      </w:r>
      <w:ins w:id="131" w:author="Author">
        <w:r w:rsidR="004B066E">
          <w:rPr>
            <w:noProof/>
            <w:webHidden/>
          </w:rPr>
          <w:t>67</w:t>
        </w:r>
      </w:ins>
      <w:del w:id="132" w:author="Author">
        <w:r w:rsidDel="004B066E">
          <w:rPr>
            <w:noProof/>
            <w:webHidden/>
          </w:rPr>
          <w:delText>70</w:delText>
        </w:r>
      </w:del>
      <w:r>
        <w:rPr>
          <w:noProof/>
          <w:webHidden/>
        </w:rPr>
        <w:fldChar w:fldCharType="end"/>
      </w:r>
      <w:r w:rsidRPr="009163D0">
        <w:rPr>
          <w:rStyle w:val="Hyperlink"/>
          <w:noProof/>
        </w:rPr>
        <w:fldChar w:fldCharType="end"/>
      </w:r>
    </w:p>
    <w:p w14:paraId="6D8BADB1" w14:textId="072A7947" w:rsidR="0012605C" w:rsidRDefault="0012605C">
      <w:pPr>
        <w:pStyle w:val="TOC2"/>
        <w:tabs>
          <w:tab w:val="right" w:leader="dot" w:pos="8636"/>
        </w:tabs>
        <w:rPr>
          <w:rFonts w:asciiTheme="minorHAnsi" w:eastAsiaTheme="minorEastAsia" w:hAnsiTheme="minorHAnsi" w:cstheme="minorBidi"/>
          <w:noProof/>
          <w:sz w:val="22"/>
          <w:szCs w:val="22"/>
          <w:lang w:eastAsia="en-GB"/>
        </w:rPr>
      </w:pPr>
      <w:r w:rsidRPr="009163D0">
        <w:rPr>
          <w:rStyle w:val="Hyperlink"/>
          <w:noProof/>
        </w:rPr>
        <w:fldChar w:fldCharType="begin"/>
      </w:r>
      <w:r w:rsidRPr="009163D0">
        <w:rPr>
          <w:rStyle w:val="Hyperlink"/>
          <w:noProof/>
        </w:rPr>
        <w:instrText xml:space="preserve"> </w:instrText>
      </w:r>
      <w:r>
        <w:rPr>
          <w:noProof/>
        </w:rPr>
        <w:instrText>HYPERLINK \l "_Toc16607120"</w:instrText>
      </w:r>
      <w:r w:rsidRPr="009163D0">
        <w:rPr>
          <w:rStyle w:val="Hyperlink"/>
          <w:noProof/>
        </w:rPr>
        <w:instrText xml:space="preserve"> </w:instrText>
      </w:r>
      <w:r w:rsidRPr="009163D0">
        <w:rPr>
          <w:rStyle w:val="Hyperlink"/>
          <w:noProof/>
        </w:rPr>
      </w:r>
      <w:r w:rsidRPr="009163D0">
        <w:rPr>
          <w:rStyle w:val="Hyperlink"/>
          <w:noProof/>
        </w:rPr>
        <w:fldChar w:fldCharType="separate"/>
      </w:r>
      <w:r w:rsidRPr="009163D0">
        <w:rPr>
          <w:rStyle w:val="Hyperlink"/>
          <w:noProof/>
        </w:rPr>
        <w:t>Introduction</w:t>
      </w:r>
      <w:r>
        <w:rPr>
          <w:noProof/>
          <w:webHidden/>
        </w:rPr>
        <w:tab/>
      </w:r>
      <w:r>
        <w:rPr>
          <w:noProof/>
          <w:webHidden/>
        </w:rPr>
        <w:fldChar w:fldCharType="begin"/>
      </w:r>
      <w:r>
        <w:rPr>
          <w:noProof/>
          <w:webHidden/>
        </w:rPr>
        <w:instrText xml:space="preserve"> PAGEREF _Toc16607120 \h </w:instrText>
      </w:r>
      <w:r>
        <w:rPr>
          <w:noProof/>
          <w:webHidden/>
        </w:rPr>
      </w:r>
      <w:r>
        <w:rPr>
          <w:noProof/>
          <w:webHidden/>
        </w:rPr>
        <w:fldChar w:fldCharType="separate"/>
      </w:r>
      <w:ins w:id="133" w:author="Author">
        <w:r w:rsidR="004B066E">
          <w:rPr>
            <w:noProof/>
            <w:webHidden/>
          </w:rPr>
          <w:t>67</w:t>
        </w:r>
      </w:ins>
      <w:del w:id="134" w:author="Author">
        <w:r w:rsidDel="004B066E">
          <w:rPr>
            <w:noProof/>
            <w:webHidden/>
          </w:rPr>
          <w:delText>70</w:delText>
        </w:r>
      </w:del>
      <w:r>
        <w:rPr>
          <w:noProof/>
          <w:webHidden/>
        </w:rPr>
        <w:fldChar w:fldCharType="end"/>
      </w:r>
      <w:r w:rsidRPr="009163D0">
        <w:rPr>
          <w:rStyle w:val="Hyperlink"/>
          <w:noProof/>
        </w:rPr>
        <w:fldChar w:fldCharType="end"/>
      </w:r>
    </w:p>
    <w:p w14:paraId="22934235" w14:textId="2C0FE5E7" w:rsidR="0012605C" w:rsidRDefault="0012605C">
      <w:pPr>
        <w:pStyle w:val="TOC2"/>
        <w:tabs>
          <w:tab w:val="right" w:leader="dot" w:pos="8636"/>
        </w:tabs>
        <w:rPr>
          <w:rFonts w:asciiTheme="minorHAnsi" w:eastAsiaTheme="minorEastAsia" w:hAnsiTheme="minorHAnsi" w:cstheme="minorBidi"/>
          <w:noProof/>
          <w:sz w:val="22"/>
          <w:szCs w:val="22"/>
          <w:lang w:eastAsia="en-GB"/>
        </w:rPr>
      </w:pPr>
      <w:r w:rsidRPr="009163D0">
        <w:rPr>
          <w:rStyle w:val="Hyperlink"/>
          <w:noProof/>
        </w:rPr>
        <w:fldChar w:fldCharType="begin"/>
      </w:r>
      <w:r w:rsidRPr="009163D0">
        <w:rPr>
          <w:rStyle w:val="Hyperlink"/>
          <w:noProof/>
        </w:rPr>
        <w:instrText xml:space="preserve"> </w:instrText>
      </w:r>
      <w:r>
        <w:rPr>
          <w:noProof/>
        </w:rPr>
        <w:instrText>HYPERLINK \l "_Toc16607121"</w:instrText>
      </w:r>
      <w:r w:rsidRPr="009163D0">
        <w:rPr>
          <w:rStyle w:val="Hyperlink"/>
          <w:noProof/>
        </w:rPr>
        <w:instrText xml:space="preserve"> </w:instrText>
      </w:r>
      <w:r w:rsidRPr="009163D0">
        <w:rPr>
          <w:rStyle w:val="Hyperlink"/>
          <w:noProof/>
        </w:rPr>
      </w:r>
      <w:r w:rsidRPr="009163D0">
        <w:rPr>
          <w:rStyle w:val="Hyperlink"/>
          <w:noProof/>
        </w:rPr>
        <w:fldChar w:fldCharType="separate"/>
      </w:r>
      <w:r w:rsidRPr="009163D0">
        <w:rPr>
          <w:rStyle w:val="Hyperlink"/>
          <w:noProof/>
        </w:rPr>
        <w:t>Overview of worksheets</w:t>
      </w:r>
      <w:r>
        <w:rPr>
          <w:noProof/>
          <w:webHidden/>
        </w:rPr>
        <w:tab/>
      </w:r>
      <w:r>
        <w:rPr>
          <w:noProof/>
          <w:webHidden/>
        </w:rPr>
        <w:fldChar w:fldCharType="begin"/>
      </w:r>
      <w:r>
        <w:rPr>
          <w:noProof/>
          <w:webHidden/>
        </w:rPr>
        <w:instrText xml:space="preserve"> PAGEREF _Toc16607121 \h </w:instrText>
      </w:r>
      <w:r>
        <w:rPr>
          <w:noProof/>
          <w:webHidden/>
        </w:rPr>
      </w:r>
      <w:r>
        <w:rPr>
          <w:noProof/>
          <w:webHidden/>
        </w:rPr>
        <w:fldChar w:fldCharType="separate"/>
      </w:r>
      <w:ins w:id="135" w:author="Author">
        <w:r w:rsidR="004B066E">
          <w:rPr>
            <w:noProof/>
            <w:webHidden/>
          </w:rPr>
          <w:t>67</w:t>
        </w:r>
      </w:ins>
      <w:del w:id="136" w:author="Author">
        <w:r w:rsidDel="004B066E">
          <w:rPr>
            <w:noProof/>
            <w:webHidden/>
          </w:rPr>
          <w:delText>70</w:delText>
        </w:r>
      </w:del>
      <w:r>
        <w:rPr>
          <w:noProof/>
          <w:webHidden/>
        </w:rPr>
        <w:fldChar w:fldCharType="end"/>
      </w:r>
      <w:r w:rsidRPr="009163D0">
        <w:rPr>
          <w:rStyle w:val="Hyperlink"/>
          <w:noProof/>
        </w:rPr>
        <w:fldChar w:fldCharType="end"/>
      </w:r>
    </w:p>
    <w:p w14:paraId="5F6F61D6" w14:textId="365BCF20" w:rsidR="0012605C" w:rsidRDefault="0012605C">
      <w:pPr>
        <w:pStyle w:val="TOC1"/>
        <w:tabs>
          <w:tab w:val="right" w:leader="dot" w:pos="8636"/>
        </w:tabs>
        <w:rPr>
          <w:rFonts w:asciiTheme="minorHAnsi" w:eastAsiaTheme="minorEastAsia" w:hAnsiTheme="minorHAnsi" w:cstheme="minorBidi"/>
          <w:b w:val="0"/>
          <w:noProof/>
          <w:szCs w:val="22"/>
          <w:lang w:eastAsia="en-GB"/>
        </w:rPr>
      </w:pPr>
      <w:r w:rsidRPr="009163D0">
        <w:rPr>
          <w:rStyle w:val="Hyperlink"/>
          <w:noProof/>
        </w:rPr>
        <w:fldChar w:fldCharType="begin"/>
      </w:r>
      <w:r w:rsidRPr="009163D0">
        <w:rPr>
          <w:rStyle w:val="Hyperlink"/>
          <w:noProof/>
        </w:rPr>
        <w:instrText xml:space="preserve"> </w:instrText>
      </w:r>
      <w:r>
        <w:rPr>
          <w:noProof/>
        </w:rPr>
        <w:instrText>HYPERLINK \l "_Toc16607124"</w:instrText>
      </w:r>
      <w:r w:rsidRPr="009163D0">
        <w:rPr>
          <w:rStyle w:val="Hyperlink"/>
          <w:noProof/>
        </w:rPr>
        <w:instrText xml:space="preserve"> </w:instrText>
      </w:r>
      <w:r w:rsidRPr="009163D0">
        <w:rPr>
          <w:rStyle w:val="Hyperlink"/>
          <w:noProof/>
        </w:rPr>
      </w:r>
      <w:r w:rsidRPr="009163D0">
        <w:rPr>
          <w:rStyle w:val="Hyperlink"/>
          <w:noProof/>
        </w:rPr>
        <w:fldChar w:fldCharType="separate"/>
      </w:r>
      <w:r w:rsidRPr="009163D0">
        <w:rPr>
          <w:rStyle w:val="Hyperlink"/>
          <w:noProof/>
        </w:rPr>
        <w:t>6. Instructions for indirect and operational expenditure worksheets</w:t>
      </w:r>
      <w:r>
        <w:rPr>
          <w:noProof/>
          <w:webHidden/>
        </w:rPr>
        <w:tab/>
      </w:r>
      <w:r>
        <w:rPr>
          <w:noProof/>
          <w:webHidden/>
        </w:rPr>
        <w:fldChar w:fldCharType="begin"/>
      </w:r>
      <w:r>
        <w:rPr>
          <w:noProof/>
          <w:webHidden/>
        </w:rPr>
        <w:instrText xml:space="preserve"> PAGEREF _Toc16607124 \h </w:instrText>
      </w:r>
      <w:r>
        <w:rPr>
          <w:noProof/>
          <w:webHidden/>
        </w:rPr>
      </w:r>
      <w:r>
        <w:rPr>
          <w:noProof/>
          <w:webHidden/>
        </w:rPr>
        <w:fldChar w:fldCharType="separate"/>
      </w:r>
      <w:ins w:id="137" w:author="Author">
        <w:r w:rsidR="004B066E">
          <w:rPr>
            <w:noProof/>
            <w:webHidden/>
          </w:rPr>
          <w:t>86</w:t>
        </w:r>
      </w:ins>
      <w:del w:id="138" w:author="Author">
        <w:r w:rsidDel="004B066E">
          <w:rPr>
            <w:noProof/>
            <w:webHidden/>
          </w:rPr>
          <w:delText>89</w:delText>
        </w:r>
      </w:del>
      <w:r>
        <w:rPr>
          <w:noProof/>
          <w:webHidden/>
        </w:rPr>
        <w:fldChar w:fldCharType="end"/>
      </w:r>
      <w:r w:rsidRPr="009163D0">
        <w:rPr>
          <w:rStyle w:val="Hyperlink"/>
          <w:noProof/>
        </w:rPr>
        <w:fldChar w:fldCharType="end"/>
      </w:r>
    </w:p>
    <w:p w14:paraId="4F093CBC" w14:textId="72D4C298" w:rsidR="0012605C" w:rsidRDefault="0012605C">
      <w:pPr>
        <w:pStyle w:val="TOC2"/>
        <w:tabs>
          <w:tab w:val="right" w:leader="dot" w:pos="8636"/>
        </w:tabs>
        <w:rPr>
          <w:rFonts w:asciiTheme="minorHAnsi" w:eastAsiaTheme="minorEastAsia" w:hAnsiTheme="minorHAnsi" w:cstheme="minorBidi"/>
          <w:noProof/>
          <w:sz w:val="22"/>
          <w:szCs w:val="22"/>
          <w:lang w:eastAsia="en-GB"/>
        </w:rPr>
      </w:pPr>
      <w:r w:rsidRPr="009163D0">
        <w:rPr>
          <w:rStyle w:val="Hyperlink"/>
          <w:noProof/>
        </w:rPr>
        <w:fldChar w:fldCharType="begin"/>
      </w:r>
      <w:r w:rsidRPr="009163D0">
        <w:rPr>
          <w:rStyle w:val="Hyperlink"/>
          <w:noProof/>
        </w:rPr>
        <w:instrText xml:space="preserve"> </w:instrText>
      </w:r>
      <w:r>
        <w:rPr>
          <w:noProof/>
        </w:rPr>
        <w:instrText>HYPERLINK \l "_Toc16607125"</w:instrText>
      </w:r>
      <w:r w:rsidRPr="009163D0">
        <w:rPr>
          <w:rStyle w:val="Hyperlink"/>
          <w:noProof/>
        </w:rPr>
        <w:instrText xml:space="preserve"> </w:instrText>
      </w:r>
      <w:r w:rsidRPr="009163D0">
        <w:rPr>
          <w:rStyle w:val="Hyperlink"/>
          <w:noProof/>
        </w:rPr>
      </w:r>
      <w:r w:rsidRPr="009163D0">
        <w:rPr>
          <w:rStyle w:val="Hyperlink"/>
          <w:noProof/>
        </w:rPr>
        <w:fldChar w:fldCharType="separate"/>
      </w:r>
      <w:r w:rsidRPr="009163D0">
        <w:rPr>
          <w:rStyle w:val="Hyperlink"/>
          <w:noProof/>
        </w:rPr>
        <w:t>Introduction</w:t>
      </w:r>
      <w:r>
        <w:rPr>
          <w:noProof/>
          <w:webHidden/>
        </w:rPr>
        <w:tab/>
      </w:r>
      <w:r>
        <w:rPr>
          <w:noProof/>
          <w:webHidden/>
        </w:rPr>
        <w:fldChar w:fldCharType="begin"/>
      </w:r>
      <w:r>
        <w:rPr>
          <w:noProof/>
          <w:webHidden/>
        </w:rPr>
        <w:instrText xml:space="preserve"> PAGEREF _Toc16607125 \h </w:instrText>
      </w:r>
      <w:r>
        <w:rPr>
          <w:noProof/>
          <w:webHidden/>
        </w:rPr>
      </w:r>
      <w:r>
        <w:rPr>
          <w:noProof/>
          <w:webHidden/>
        </w:rPr>
        <w:fldChar w:fldCharType="separate"/>
      </w:r>
      <w:ins w:id="139" w:author="Author">
        <w:r w:rsidR="004B066E">
          <w:rPr>
            <w:noProof/>
            <w:webHidden/>
          </w:rPr>
          <w:t>86</w:t>
        </w:r>
      </w:ins>
      <w:del w:id="140" w:author="Author">
        <w:r w:rsidDel="004B066E">
          <w:rPr>
            <w:noProof/>
            <w:webHidden/>
          </w:rPr>
          <w:delText>89</w:delText>
        </w:r>
      </w:del>
      <w:r>
        <w:rPr>
          <w:noProof/>
          <w:webHidden/>
        </w:rPr>
        <w:fldChar w:fldCharType="end"/>
      </w:r>
      <w:r w:rsidRPr="009163D0">
        <w:rPr>
          <w:rStyle w:val="Hyperlink"/>
          <w:noProof/>
        </w:rPr>
        <w:fldChar w:fldCharType="end"/>
      </w:r>
    </w:p>
    <w:p w14:paraId="306BEB03" w14:textId="3EDBB5C7" w:rsidR="0012605C" w:rsidRDefault="0012605C">
      <w:pPr>
        <w:pStyle w:val="TOC2"/>
        <w:tabs>
          <w:tab w:val="right" w:leader="dot" w:pos="8636"/>
        </w:tabs>
        <w:rPr>
          <w:rFonts w:asciiTheme="minorHAnsi" w:eastAsiaTheme="minorEastAsia" w:hAnsiTheme="minorHAnsi" w:cstheme="minorBidi"/>
          <w:noProof/>
          <w:sz w:val="22"/>
          <w:szCs w:val="22"/>
          <w:lang w:eastAsia="en-GB"/>
        </w:rPr>
      </w:pPr>
      <w:r w:rsidRPr="009163D0">
        <w:rPr>
          <w:rStyle w:val="Hyperlink"/>
          <w:noProof/>
        </w:rPr>
        <w:fldChar w:fldCharType="begin"/>
      </w:r>
      <w:r w:rsidRPr="009163D0">
        <w:rPr>
          <w:rStyle w:val="Hyperlink"/>
          <w:noProof/>
        </w:rPr>
        <w:instrText xml:space="preserve"> </w:instrText>
      </w:r>
      <w:r>
        <w:rPr>
          <w:noProof/>
        </w:rPr>
        <w:instrText>HYPERLINK \l "_Toc16607126"</w:instrText>
      </w:r>
      <w:r w:rsidRPr="009163D0">
        <w:rPr>
          <w:rStyle w:val="Hyperlink"/>
          <w:noProof/>
        </w:rPr>
        <w:instrText xml:space="preserve"> </w:instrText>
      </w:r>
      <w:r w:rsidRPr="009163D0">
        <w:rPr>
          <w:rStyle w:val="Hyperlink"/>
          <w:noProof/>
        </w:rPr>
      </w:r>
      <w:r w:rsidRPr="009163D0">
        <w:rPr>
          <w:rStyle w:val="Hyperlink"/>
          <w:noProof/>
        </w:rPr>
        <w:fldChar w:fldCharType="separate"/>
      </w:r>
      <w:r w:rsidRPr="009163D0">
        <w:rPr>
          <w:rStyle w:val="Hyperlink"/>
          <w:noProof/>
        </w:rPr>
        <w:t>Overview of worksheets</w:t>
      </w:r>
      <w:r>
        <w:rPr>
          <w:noProof/>
          <w:webHidden/>
        </w:rPr>
        <w:tab/>
      </w:r>
      <w:r>
        <w:rPr>
          <w:noProof/>
          <w:webHidden/>
        </w:rPr>
        <w:fldChar w:fldCharType="begin"/>
      </w:r>
      <w:r>
        <w:rPr>
          <w:noProof/>
          <w:webHidden/>
        </w:rPr>
        <w:instrText xml:space="preserve"> PAGEREF _Toc16607126 \h </w:instrText>
      </w:r>
      <w:r>
        <w:rPr>
          <w:noProof/>
          <w:webHidden/>
        </w:rPr>
      </w:r>
      <w:r>
        <w:rPr>
          <w:noProof/>
          <w:webHidden/>
        </w:rPr>
        <w:fldChar w:fldCharType="separate"/>
      </w:r>
      <w:ins w:id="141" w:author="Author">
        <w:r w:rsidR="004B066E">
          <w:rPr>
            <w:noProof/>
            <w:webHidden/>
          </w:rPr>
          <w:t>86</w:t>
        </w:r>
      </w:ins>
      <w:del w:id="142" w:author="Author">
        <w:r w:rsidDel="004B066E">
          <w:rPr>
            <w:noProof/>
            <w:webHidden/>
          </w:rPr>
          <w:delText>89</w:delText>
        </w:r>
      </w:del>
      <w:r>
        <w:rPr>
          <w:noProof/>
          <w:webHidden/>
        </w:rPr>
        <w:fldChar w:fldCharType="end"/>
      </w:r>
      <w:r w:rsidRPr="009163D0">
        <w:rPr>
          <w:rStyle w:val="Hyperlink"/>
          <w:noProof/>
        </w:rPr>
        <w:fldChar w:fldCharType="end"/>
      </w:r>
    </w:p>
    <w:p w14:paraId="3723AF74" w14:textId="68DDA74A" w:rsidR="0012605C" w:rsidRDefault="0012605C">
      <w:pPr>
        <w:pStyle w:val="TOC1"/>
        <w:tabs>
          <w:tab w:val="right" w:leader="dot" w:pos="8636"/>
        </w:tabs>
        <w:rPr>
          <w:rFonts w:asciiTheme="minorHAnsi" w:eastAsiaTheme="minorEastAsia" w:hAnsiTheme="minorHAnsi" w:cstheme="minorBidi"/>
          <w:b w:val="0"/>
          <w:noProof/>
          <w:szCs w:val="22"/>
          <w:lang w:eastAsia="en-GB"/>
        </w:rPr>
      </w:pPr>
      <w:r w:rsidRPr="009163D0">
        <w:rPr>
          <w:rStyle w:val="Hyperlink"/>
          <w:noProof/>
        </w:rPr>
        <w:fldChar w:fldCharType="begin"/>
      </w:r>
      <w:r w:rsidRPr="009163D0">
        <w:rPr>
          <w:rStyle w:val="Hyperlink"/>
          <w:noProof/>
        </w:rPr>
        <w:instrText xml:space="preserve"> </w:instrText>
      </w:r>
      <w:r>
        <w:rPr>
          <w:noProof/>
        </w:rPr>
        <w:instrText>HYPERLINK \l "_Toc16607127"</w:instrText>
      </w:r>
      <w:r w:rsidRPr="009163D0">
        <w:rPr>
          <w:rStyle w:val="Hyperlink"/>
          <w:noProof/>
        </w:rPr>
        <w:instrText xml:space="preserve"> </w:instrText>
      </w:r>
      <w:r w:rsidRPr="009163D0">
        <w:rPr>
          <w:rStyle w:val="Hyperlink"/>
          <w:noProof/>
        </w:rPr>
      </w:r>
      <w:r w:rsidRPr="009163D0">
        <w:rPr>
          <w:rStyle w:val="Hyperlink"/>
          <w:noProof/>
        </w:rPr>
        <w:fldChar w:fldCharType="separate"/>
      </w:r>
      <w:r w:rsidRPr="009163D0">
        <w:rPr>
          <w:rStyle w:val="Hyperlink"/>
          <w:noProof/>
        </w:rPr>
        <w:t>Appendices</w:t>
      </w:r>
      <w:r>
        <w:rPr>
          <w:noProof/>
          <w:webHidden/>
        </w:rPr>
        <w:tab/>
      </w:r>
      <w:r>
        <w:rPr>
          <w:noProof/>
          <w:webHidden/>
        </w:rPr>
        <w:fldChar w:fldCharType="begin"/>
      </w:r>
      <w:r>
        <w:rPr>
          <w:noProof/>
          <w:webHidden/>
        </w:rPr>
        <w:instrText xml:space="preserve"> PAGEREF _Toc16607127 \h </w:instrText>
      </w:r>
      <w:r>
        <w:rPr>
          <w:noProof/>
          <w:webHidden/>
        </w:rPr>
      </w:r>
      <w:r>
        <w:rPr>
          <w:noProof/>
          <w:webHidden/>
        </w:rPr>
        <w:fldChar w:fldCharType="separate"/>
      </w:r>
      <w:ins w:id="143" w:author="Author">
        <w:r w:rsidR="004B066E">
          <w:rPr>
            <w:noProof/>
            <w:webHidden/>
          </w:rPr>
          <w:t>96</w:t>
        </w:r>
      </w:ins>
      <w:del w:id="144" w:author="Author">
        <w:r w:rsidDel="004B066E">
          <w:rPr>
            <w:noProof/>
            <w:webHidden/>
          </w:rPr>
          <w:delText>99</w:delText>
        </w:r>
      </w:del>
      <w:r>
        <w:rPr>
          <w:noProof/>
          <w:webHidden/>
        </w:rPr>
        <w:fldChar w:fldCharType="end"/>
      </w:r>
      <w:r w:rsidRPr="009163D0">
        <w:rPr>
          <w:rStyle w:val="Hyperlink"/>
          <w:noProof/>
        </w:rPr>
        <w:fldChar w:fldCharType="end"/>
      </w:r>
    </w:p>
    <w:p w14:paraId="6F0EB50D" w14:textId="16DE9693" w:rsidR="0012605C" w:rsidRDefault="0012605C">
      <w:pPr>
        <w:pStyle w:val="TOC1"/>
        <w:tabs>
          <w:tab w:val="right" w:leader="dot" w:pos="8636"/>
        </w:tabs>
        <w:rPr>
          <w:rFonts w:asciiTheme="minorHAnsi" w:eastAsiaTheme="minorEastAsia" w:hAnsiTheme="minorHAnsi" w:cstheme="minorBidi"/>
          <w:b w:val="0"/>
          <w:noProof/>
          <w:szCs w:val="22"/>
          <w:lang w:eastAsia="en-GB"/>
        </w:rPr>
      </w:pPr>
      <w:r w:rsidRPr="009163D0">
        <w:rPr>
          <w:rStyle w:val="Hyperlink"/>
          <w:noProof/>
        </w:rPr>
        <w:fldChar w:fldCharType="begin"/>
      </w:r>
      <w:r w:rsidRPr="009163D0">
        <w:rPr>
          <w:rStyle w:val="Hyperlink"/>
          <w:noProof/>
        </w:rPr>
        <w:instrText xml:space="preserve"> </w:instrText>
      </w:r>
      <w:r>
        <w:rPr>
          <w:noProof/>
        </w:rPr>
        <w:instrText>HYPERLINK \l "_Toc16607128"</w:instrText>
      </w:r>
      <w:r w:rsidRPr="009163D0">
        <w:rPr>
          <w:rStyle w:val="Hyperlink"/>
          <w:noProof/>
        </w:rPr>
        <w:instrText xml:space="preserve"> </w:instrText>
      </w:r>
      <w:r w:rsidRPr="009163D0">
        <w:rPr>
          <w:rStyle w:val="Hyperlink"/>
          <w:noProof/>
        </w:rPr>
      </w:r>
      <w:r w:rsidRPr="009163D0">
        <w:rPr>
          <w:rStyle w:val="Hyperlink"/>
          <w:noProof/>
        </w:rPr>
        <w:fldChar w:fldCharType="separate"/>
      </w:r>
      <w:r w:rsidRPr="009163D0">
        <w:rPr>
          <w:rStyle w:val="Hyperlink"/>
          <w:noProof/>
        </w:rPr>
        <w:t>Appendix 1 – Glossary and Definitions</w:t>
      </w:r>
      <w:r>
        <w:rPr>
          <w:noProof/>
          <w:webHidden/>
        </w:rPr>
        <w:tab/>
      </w:r>
      <w:r>
        <w:rPr>
          <w:noProof/>
          <w:webHidden/>
        </w:rPr>
        <w:fldChar w:fldCharType="begin"/>
      </w:r>
      <w:r>
        <w:rPr>
          <w:noProof/>
          <w:webHidden/>
        </w:rPr>
        <w:instrText xml:space="preserve"> PAGEREF _Toc16607128 \h </w:instrText>
      </w:r>
      <w:r>
        <w:rPr>
          <w:noProof/>
          <w:webHidden/>
        </w:rPr>
      </w:r>
      <w:r>
        <w:rPr>
          <w:noProof/>
          <w:webHidden/>
        </w:rPr>
        <w:fldChar w:fldCharType="separate"/>
      </w:r>
      <w:ins w:id="145" w:author="Author">
        <w:r w:rsidR="004B066E">
          <w:rPr>
            <w:noProof/>
            <w:webHidden/>
          </w:rPr>
          <w:t>97</w:t>
        </w:r>
      </w:ins>
      <w:del w:id="146" w:author="Author">
        <w:r w:rsidDel="004B066E">
          <w:rPr>
            <w:noProof/>
            <w:webHidden/>
          </w:rPr>
          <w:delText>100</w:delText>
        </w:r>
      </w:del>
      <w:r>
        <w:rPr>
          <w:noProof/>
          <w:webHidden/>
        </w:rPr>
        <w:fldChar w:fldCharType="end"/>
      </w:r>
      <w:r w:rsidRPr="009163D0">
        <w:rPr>
          <w:rStyle w:val="Hyperlink"/>
          <w:noProof/>
        </w:rPr>
        <w:fldChar w:fldCharType="end"/>
      </w:r>
    </w:p>
    <w:p w14:paraId="2244B19B" w14:textId="55B85591" w:rsidR="0012605C" w:rsidRDefault="0012605C">
      <w:pPr>
        <w:pStyle w:val="TOC1"/>
        <w:tabs>
          <w:tab w:val="right" w:leader="dot" w:pos="8636"/>
        </w:tabs>
        <w:rPr>
          <w:rFonts w:asciiTheme="minorHAnsi" w:eastAsiaTheme="minorEastAsia" w:hAnsiTheme="minorHAnsi" w:cstheme="minorBidi"/>
          <w:b w:val="0"/>
          <w:noProof/>
          <w:szCs w:val="22"/>
          <w:lang w:eastAsia="en-GB"/>
        </w:rPr>
      </w:pPr>
      <w:r w:rsidRPr="009163D0">
        <w:rPr>
          <w:rStyle w:val="Hyperlink"/>
          <w:noProof/>
        </w:rPr>
        <w:fldChar w:fldCharType="begin"/>
      </w:r>
      <w:r w:rsidRPr="009163D0">
        <w:rPr>
          <w:rStyle w:val="Hyperlink"/>
          <w:noProof/>
        </w:rPr>
        <w:instrText xml:space="preserve"> </w:instrText>
      </w:r>
      <w:r>
        <w:rPr>
          <w:noProof/>
        </w:rPr>
        <w:instrText>HYPERLINK \l "_Toc16607129"</w:instrText>
      </w:r>
      <w:r w:rsidRPr="009163D0">
        <w:rPr>
          <w:rStyle w:val="Hyperlink"/>
          <w:noProof/>
        </w:rPr>
        <w:instrText xml:space="preserve"> </w:instrText>
      </w:r>
      <w:r w:rsidRPr="009163D0">
        <w:rPr>
          <w:rStyle w:val="Hyperlink"/>
          <w:noProof/>
        </w:rPr>
      </w:r>
      <w:r w:rsidRPr="009163D0">
        <w:rPr>
          <w:rStyle w:val="Hyperlink"/>
          <w:noProof/>
        </w:rPr>
        <w:fldChar w:fldCharType="separate"/>
      </w:r>
      <w:r w:rsidRPr="009163D0">
        <w:rPr>
          <w:rStyle w:val="Hyperlink"/>
          <w:noProof/>
        </w:rPr>
        <w:t>Appendix 2 – Definition of Totex</w:t>
      </w:r>
      <w:r>
        <w:rPr>
          <w:noProof/>
          <w:webHidden/>
        </w:rPr>
        <w:tab/>
      </w:r>
      <w:r>
        <w:rPr>
          <w:noProof/>
          <w:webHidden/>
        </w:rPr>
        <w:fldChar w:fldCharType="begin"/>
      </w:r>
      <w:r>
        <w:rPr>
          <w:noProof/>
          <w:webHidden/>
        </w:rPr>
        <w:instrText xml:space="preserve"> PAGEREF _Toc16607129 \h </w:instrText>
      </w:r>
      <w:r>
        <w:rPr>
          <w:noProof/>
          <w:webHidden/>
        </w:rPr>
      </w:r>
      <w:r>
        <w:rPr>
          <w:noProof/>
          <w:webHidden/>
        </w:rPr>
        <w:fldChar w:fldCharType="separate"/>
      </w:r>
      <w:ins w:id="147" w:author="Author">
        <w:r w:rsidR="004B066E">
          <w:rPr>
            <w:noProof/>
            <w:webHidden/>
          </w:rPr>
          <w:t>106</w:t>
        </w:r>
      </w:ins>
      <w:del w:id="148" w:author="Author">
        <w:r w:rsidDel="004B066E">
          <w:rPr>
            <w:noProof/>
            <w:webHidden/>
          </w:rPr>
          <w:delText>109</w:delText>
        </w:r>
      </w:del>
      <w:r>
        <w:rPr>
          <w:noProof/>
          <w:webHidden/>
        </w:rPr>
        <w:fldChar w:fldCharType="end"/>
      </w:r>
      <w:r w:rsidRPr="009163D0">
        <w:rPr>
          <w:rStyle w:val="Hyperlink"/>
          <w:noProof/>
        </w:rPr>
        <w:fldChar w:fldCharType="end"/>
      </w:r>
    </w:p>
    <w:p w14:paraId="405E40C7" w14:textId="6B71349A" w:rsidR="0012605C" w:rsidRDefault="0012605C">
      <w:pPr>
        <w:pStyle w:val="TOC2"/>
        <w:tabs>
          <w:tab w:val="right" w:leader="dot" w:pos="8636"/>
        </w:tabs>
        <w:rPr>
          <w:rFonts w:asciiTheme="minorHAnsi" w:eastAsiaTheme="minorEastAsia" w:hAnsiTheme="minorHAnsi" w:cstheme="minorBidi"/>
          <w:noProof/>
          <w:sz w:val="22"/>
          <w:szCs w:val="22"/>
          <w:lang w:eastAsia="en-GB"/>
        </w:rPr>
      </w:pPr>
      <w:r w:rsidRPr="009163D0">
        <w:rPr>
          <w:rStyle w:val="Hyperlink"/>
          <w:noProof/>
        </w:rPr>
        <w:fldChar w:fldCharType="begin"/>
      </w:r>
      <w:r w:rsidRPr="009163D0">
        <w:rPr>
          <w:rStyle w:val="Hyperlink"/>
          <w:noProof/>
        </w:rPr>
        <w:instrText xml:space="preserve"> </w:instrText>
      </w:r>
      <w:r>
        <w:rPr>
          <w:noProof/>
        </w:rPr>
        <w:instrText>HYPERLINK \l "_Toc16607130"</w:instrText>
      </w:r>
      <w:r w:rsidRPr="009163D0">
        <w:rPr>
          <w:rStyle w:val="Hyperlink"/>
          <w:noProof/>
        </w:rPr>
        <w:instrText xml:space="preserve"> </w:instrText>
      </w:r>
      <w:r w:rsidRPr="009163D0">
        <w:rPr>
          <w:rStyle w:val="Hyperlink"/>
          <w:noProof/>
        </w:rPr>
      </w:r>
      <w:r w:rsidRPr="009163D0">
        <w:rPr>
          <w:rStyle w:val="Hyperlink"/>
          <w:noProof/>
        </w:rPr>
        <w:fldChar w:fldCharType="separate"/>
      </w:r>
      <w:r w:rsidRPr="009163D0">
        <w:rPr>
          <w:rStyle w:val="Hyperlink"/>
          <w:noProof/>
        </w:rPr>
        <w:t>Introduction</w:t>
      </w:r>
      <w:r>
        <w:rPr>
          <w:noProof/>
          <w:webHidden/>
        </w:rPr>
        <w:tab/>
      </w:r>
      <w:r>
        <w:rPr>
          <w:noProof/>
          <w:webHidden/>
        </w:rPr>
        <w:fldChar w:fldCharType="begin"/>
      </w:r>
      <w:r>
        <w:rPr>
          <w:noProof/>
          <w:webHidden/>
        </w:rPr>
        <w:instrText xml:space="preserve"> PAGEREF _Toc16607130 \h </w:instrText>
      </w:r>
      <w:r>
        <w:rPr>
          <w:noProof/>
          <w:webHidden/>
        </w:rPr>
      </w:r>
      <w:r>
        <w:rPr>
          <w:noProof/>
          <w:webHidden/>
        </w:rPr>
        <w:fldChar w:fldCharType="separate"/>
      </w:r>
      <w:ins w:id="149" w:author="Author">
        <w:r w:rsidR="004B066E">
          <w:rPr>
            <w:noProof/>
            <w:webHidden/>
          </w:rPr>
          <w:t>106</w:t>
        </w:r>
      </w:ins>
      <w:del w:id="150" w:author="Author">
        <w:r w:rsidDel="004B066E">
          <w:rPr>
            <w:noProof/>
            <w:webHidden/>
          </w:rPr>
          <w:delText>109</w:delText>
        </w:r>
      </w:del>
      <w:r>
        <w:rPr>
          <w:noProof/>
          <w:webHidden/>
        </w:rPr>
        <w:fldChar w:fldCharType="end"/>
      </w:r>
      <w:r w:rsidRPr="009163D0">
        <w:rPr>
          <w:rStyle w:val="Hyperlink"/>
          <w:noProof/>
        </w:rPr>
        <w:fldChar w:fldCharType="end"/>
      </w:r>
    </w:p>
    <w:p w14:paraId="7AE7F858" w14:textId="0A01C2DF" w:rsidR="0012605C" w:rsidRDefault="0012605C">
      <w:pPr>
        <w:pStyle w:val="TOC2"/>
        <w:tabs>
          <w:tab w:val="right" w:leader="dot" w:pos="8636"/>
        </w:tabs>
        <w:rPr>
          <w:rFonts w:asciiTheme="minorHAnsi" w:eastAsiaTheme="minorEastAsia" w:hAnsiTheme="minorHAnsi" w:cstheme="minorBidi"/>
          <w:noProof/>
          <w:sz w:val="22"/>
          <w:szCs w:val="22"/>
          <w:lang w:eastAsia="en-GB"/>
        </w:rPr>
      </w:pPr>
      <w:r w:rsidRPr="009163D0">
        <w:rPr>
          <w:rStyle w:val="Hyperlink"/>
          <w:noProof/>
        </w:rPr>
        <w:fldChar w:fldCharType="begin"/>
      </w:r>
      <w:r w:rsidRPr="009163D0">
        <w:rPr>
          <w:rStyle w:val="Hyperlink"/>
          <w:noProof/>
        </w:rPr>
        <w:instrText xml:space="preserve"> </w:instrText>
      </w:r>
      <w:r>
        <w:rPr>
          <w:noProof/>
        </w:rPr>
        <w:instrText>HYPERLINK \l "_Toc16607131"</w:instrText>
      </w:r>
      <w:r w:rsidRPr="009163D0">
        <w:rPr>
          <w:rStyle w:val="Hyperlink"/>
          <w:noProof/>
        </w:rPr>
        <w:instrText xml:space="preserve"> </w:instrText>
      </w:r>
      <w:r w:rsidRPr="009163D0">
        <w:rPr>
          <w:rStyle w:val="Hyperlink"/>
          <w:noProof/>
        </w:rPr>
      </w:r>
      <w:r w:rsidRPr="009163D0">
        <w:rPr>
          <w:rStyle w:val="Hyperlink"/>
          <w:noProof/>
        </w:rPr>
        <w:fldChar w:fldCharType="separate"/>
      </w:r>
      <w:r w:rsidRPr="009163D0">
        <w:rPr>
          <w:rStyle w:val="Hyperlink"/>
          <w:noProof/>
        </w:rPr>
        <w:t>Definition of totex</w:t>
      </w:r>
      <w:r>
        <w:rPr>
          <w:noProof/>
          <w:webHidden/>
        </w:rPr>
        <w:tab/>
      </w:r>
      <w:r>
        <w:rPr>
          <w:noProof/>
          <w:webHidden/>
        </w:rPr>
        <w:fldChar w:fldCharType="begin"/>
      </w:r>
      <w:r>
        <w:rPr>
          <w:noProof/>
          <w:webHidden/>
        </w:rPr>
        <w:instrText xml:space="preserve"> PAGEREF _Toc16607131 \h </w:instrText>
      </w:r>
      <w:r>
        <w:rPr>
          <w:noProof/>
          <w:webHidden/>
        </w:rPr>
      </w:r>
      <w:r>
        <w:rPr>
          <w:noProof/>
          <w:webHidden/>
        </w:rPr>
        <w:fldChar w:fldCharType="separate"/>
      </w:r>
      <w:ins w:id="151" w:author="Author">
        <w:r w:rsidR="004B066E">
          <w:rPr>
            <w:noProof/>
            <w:webHidden/>
          </w:rPr>
          <w:t>106</w:t>
        </w:r>
      </w:ins>
      <w:del w:id="152" w:author="Author">
        <w:r w:rsidDel="004B066E">
          <w:rPr>
            <w:noProof/>
            <w:webHidden/>
          </w:rPr>
          <w:delText>109</w:delText>
        </w:r>
      </w:del>
      <w:r>
        <w:rPr>
          <w:noProof/>
          <w:webHidden/>
        </w:rPr>
        <w:fldChar w:fldCharType="end"/>
      </w:r>
      <w:r w:rsidRPr="009163D0">
        <w:rPr>
          <w:rStyle w:val="Hyperlink"/>
          <w:noProof/>
        </w:rPr>
        <w:fldChar w:fldCharType="end"/>
      </w:r>
    </w:p>
    <w:p w14:paraId="302F30F2" w14:textId="37F2D077" w:rsidR="0012605C" w:rsidRDefault="0012605C">
      <w:pPr>
        <w:pStyle w:val="TOC2"/>
        <w:tabs>
          <w:tab w:val="right" w:leader="dot" w:pos="8636"/>
        </w:tabs>
        <w:rPr>
          <w:rFonts w:asciiTheme="minorHAnsi" w:eastAsiaTheme="minorEastAsia" w:hAnsiTheme="minorHAnsi" w:cstheme="minorBidi"/>
          <w:noProof/>
          <w:sz w:val="22"/>
          <w:szCs w:val="22"/>
          <w:lang w:eastAsia="en-GB"/>
        </w:rPr>
      </w:pPr>
      <w:r w:rsidRPr="009163D0">
        <w:rPr>
          <w:rStyle w:val="Hyperlink"/>
          <w:noProof/>
        </w:rPr>
        <w:fldChar w:fldCharType="begin"/>
      </w:r>
      <w:r w:rsidRPr="009163D0">
        <w:rPr>
          <w:rStyle w:val="Hyperlink"/>
          <w:noProof/>
        </w:rPr>
        <w:instrText xml:space="preserve"> </w:instrText>
      </w:r>
      <w:r>
        <w:rPr>
          <w:noProof/>
        </w:rPr>
        <w:instrText>HYPERLINK \l "_Toc16607132"</w:instrText>
      </w:r>
      <w:r w:rsidRPr="009163D0">
        <w:rPr>
          <w:rStyle w:val="Hyperlink"/>
          <w:noProof/>
        </w:rPr>
        <w:instrText xml:space="preserve"> </w:instrText>
      </w:r>
      <w:r w:rsidRPr="009163D0">
        <w:rPr>
          <w:rStyle w:val="Hyperlink"/>
          <w:noProof/>
        </w:rPr>
      </w:r>
      <w:r w:rsidRPr="009163D0">
        <w:rPr>
          <w:rStyle w:val="Hyperlink"/>
          <w:noProof/>
        </w:rPr>
        <w:fldChar w:fldCharType="separate"/>
      </w:r>
      <w:r w:rsidRPr="009163D0">
        <w:rPr>
          <w:rStyle w:val="Hyperlink"/>
          <w:noProof/>
        </w:rPr>
        <w:t>Deductions from RAV</w:t>
      </w:r>
      <w:r>
        <w:rPr>
          <w:noProof/>
          <w:webHidden/>
        </w:rPr>
        <w:tab/>
      </w:r>
      <w:r>
        <w:rPr>
          <w:noProof/>
          <w:webHidden/>
        </w:rPr>
        <w:fldChar w:fldCharType="begin"/>
      </w:r>
      <w:r>
        <w:rPr>
          <w:noProof/>
          <w:webHidden/>
        </w:rPr>
        <w:instrText xml:space="preserve"> PAGEREF _Toc16607132 \h </w:instrText>
      </w:r>
      <w:r>
        <w:rPr>
          <w:noProof/>
          <w:webHidden/>
        </w:rPr>
      </w:r>
      <w:r>
        <w:rPr>
          <w:noProof/>
          <w:webHidden/>
        </w:rPr>
        <w:fldChar w:fldCharType="separate"/>
      </w:r>
      <w:ins w:id="153" w:author="Author">
        <w:r w:rsidR="004B066E">
          <w:rPr>
            <w:noProof/>
            <w:webHidden/>
          </w:rPr>
          <w:t>107</w:t>
        </w:r>
      </w:ins>
      <w:del w:id="154" w:author="Author">
        <w:r w:rsidDel="004B066E">
          <w:rPr>
            <w:noProof/>
            <w:webHidden/>
          </w:rPr>
          <w:delText>110</w:delText>
        </w:r>
      </w:del>
      <w:r>
        <w:rPr>
          <w:noProof/>
          <w:webHidden/>
        </w:rPr>
        <w:fldChar w:fldCharType="end"/>
      </w:r>
      <w:r w:rsidRPr="009163D0">
        <w:rPr>
          <w:rStyle w:val="Hyperlink"/>
          <w:noProof/>
        </w:rPr>
        <w:fldChar w:fldCharType="end"/>
      </w:r>
    </w:p>
    <w:p w14:paraId="1D7579D3" w14:textId="612E57A9" w:rsidR="0012605C" w:rsidRDefault="0012605C">
      <w:pPr>
        <w:pStyle w:val="TOC2"/>
        <w:tabs>
          <w:tab w:val="right" w:leader="dot" w:pos="8636"/>
        </w:tabs>
        <w:rPr>
          <w:rFonts w:asciiTheme="minorHAnsi" w:eastAsiaTheme="minorEastAsia" w:hAnsiTheme="minorHAnsi" w:cstheme="minorBidi"/>
          <w:noProof/>
          <w:sz w:val="22"/>
          <w:szCs w:val="22"/>
          <w:lang w:eastAsia="en-GB"/>
        </w:rPr>
      </w:pPr>
      <w:r w:rsidRPr="009163D0">
        <w:rPr>
          <w:rStyle w:val="Hyperlink"/>
          <w:noProof/>
        </w:rPr>
        <w:fldChar w:fldCharType="begin"/>
      </w:r>
      <w:r w:rsidRPr="009163D0">
        <w:rPr>
          <w:rStyle w:val="Hyperlink"/>
          <w:noProof/>
        </w:rPr>
        <w:instrText xml:space="preserve"> </w:instrText>
      </w:r>
      <w:r>
        <w:rPr>
          <w:noProof/>
        </w:rPr>
        <w:instrText>HYPERLINK \l "_Toc16607133"</w:instrText>
      </w:r>
      <w:r w:rsidRPr="009163D0">
        <w:rPr>
          <w:rStyle w:val="Hyperlink"/>
          <w:noProof/>
        </w:rPr>
        <w:instrText xml:space="preserve"> </w:instrText>
      </w:r>
      <w:r w:rsidRPr="009163D0">
        <w:rPr>
          <w:rStyle w:val="Hyperlink"/>
          <w:noProof/>
        </w:rPr>
      </w:r>
      <w:r w:rsidRPr="009163D0">
        <w:rPr>
          <w:rStyle w:val="Hyperlink"/>
          <w:noProof/>
        </w:rPr>
        <w:fldChar w:fldCharType="separate"/>
      </w:r>
      <w:r w:rsidRPr="009163D0">
        <w:rPr>
          <w:rStyle w:val="Hyperlink"/>
          <w:noProof/>
        </w:rPr>
        <w:t>Other RAV requirements</w:t>
      </w:r>
      <w:r>
        <w:rPr>
          <w:noProof/>
          <w:webHidden/>
        </w:rPr>
        <w:tab/>
      </w:r>
      <w:r>
        <w:rPr>
          <w:noProof/>
          <w:webHidden/>
        </w:rPr>
        <w:fldChar w:fldCharType="begin"/>
      </w:r>
      <w:r>
        <w:rPr>
          <w:noProof/>
          <w:webHidden/>
        </w:rPr>
        <w:instrText xml:space="preserve"> PAGEREF _Toc16607133 \h </w:instrText>
      </w:r>
      <w:r>
        <w:rPr>
          <w:noProof/>
          <w:webHidden/>
        </w:rPr>
      </w:r>
      <w:r>
        <w:rPr>
          <w:noProof/>
          <w:webHidden/>
        </w:rPr>
        <w:fldChar w:fldCharType="separate"/>
      </w:r>
      <w:ins w:id="155" w:author="Author">
        <w:r w:rsidR="004B066E">
          <w:rPr>
            <w:noProof/>
            <w:webHidden/>
          </w:rPr>
          <w:t>108</w:t>
        </w:r>
      </w:ins>
      <w:del w:id="156" w:author="Author">
        <w:r w:rsidDel="004B066E">
          <w:rPr>
            <w:noProof/>
            <w:webHidden/>
          </w:rPr>
          <w:delText>111</w:delText>
        </w:r>
      </w:del>
      <w:r>
        <w:rPr>
          <w:noProof/>
          <w:webHidden/>
        </w:rPr>
        <w:fldChar w:fldCharType="end"/>
      </w:r>
      <w:r w:rsidRPr="009163D0">
        <w:rPr>
          <w:rStyle w:val="Hyperlink"/>
          <w:noProof/>
        </w:rPr>
        <w:fldChar w:fldCharType="end"/>
      </w:r>
    </w:p>
    <w:p w14:paraId="3ECF5930" w14:textId="1225161B" w:rsidR="0012605C" w:rsidRDefault="0012605C">
      <w:pPr>
        <w:pStyle w:val="TOC1"/>
        <w:tabs>
          <w:tab w:val="right" w:leader="dot" w:pos="8636"/>
        </w:tabs>
        <w:rPr>
          <w:rFonts w:asciiTheme="minorHAnsi" w:eastAsiaTheme="minorEastAsia" w:hAnsiTheme="minorHAnsi" w:cstheme="minorBidi"/>
          <w:b w:val="0"/>
          <w:noProof/>
          <w:szCs w:val="22"/>
          <w:lang w:eastAsia="en-GB"/>
        </w:rPr>
      </w:pPr>
      <w:r w:rsidRPr="009163D0">
        <w:rPr>
          <w:rStyle w:val="Hyperlink"/>
          <w:noProof/>
        </w:rPr>
        <w:fldChar w:fldCharType="begin"/>
      </w:r>
      <w:r w:rsidRPr="009163D0">
        <w:rPr>
          <w:rStyle w:val="Hyperlink"/>
          <w:noProof/>
        </w:rPr>
        <w:instrText xml:space="preserve"> </w:instrText>
      </w:r>
      <w:r>
        <w:rPr>
          <w:noProof/>
        </w:rPr>
        <w:instrText>HYPERLINK \l "_Toc16607134"</w:instrText>
      </w:r>
      <w:r w:rsidRPr="009163D0">
        <w:rPr>
          <w:rStyle w:val="Hyperlink"/>
          <w:noProof/>
        </w:rPr>
        <w:instrText xml:space="preserve"> </w:instrText>
      </w:r>
      <w:r w:rsidRPr="009163D0">
        <w:rPr>
          <w:rStyle w:val="Hyperlink"/>
          <w:noProof/>
        </w:rPr>
      </w:r>
      <w:r w:rsidRPr="009163D0">
        <w:rPr>
          <w:rStyle w:val="Hyperlink"/>
          <w:noProof/>
        </w:rPr>
        <w:fldChar w:fldCharType="separate"/>
      </w:r>
      <w:r w:rsidRPr="009163D0">
        <w:rPr>
          <w:rStyle w:val="Hyperlink"/>
          <w:noProof/>
        </w:rPr>
        <w:t>Appendix 3 – Data flow diagram</w:t>
      </w:r>
      <w:r>
        <w:rPr>
          <w:noProof/>
          <w:webHidden/>
        </w:rPr>
        <w:tab/>
      </w:r>
      <w:r>
        <w:rPr>
          <w:noProof/>
          <w:webHidden/>
        </w:rPr>
        <w:fldChar w:fldCharType="begin"/>
      </w:r>
      <w:r>
        <w:rPr>
          <w:noProof/>
          <w:webHidden/>
        </w:rPr>
        <w:instrText xml:space="preserve"> PAGEREF _Toc16607134 \h </w:instrText>
      </w:r>
      <w:r>
        <w:rPr>
          <w:noProof/>
          <w:webHidden/>
        </w:rPr>
      </w:r>
      <w:r>
        <w:rPr>
          <w:noProof/>
          <w:webHidden/>
        </w:rPr>
        <w:fldChar w:fldCharType="separate"/>
      </w:r>
      <w:ins w:id="157" w:author="Author">
        <w:r w:rsidR="004B066E">
          <w:rPr>
            <w:noProof/>
            <w:webHidden/>
          </w:rPr>
          <w:t>111</w:t>
        </w:r>
      </w:ins>
      <w:del w:id="158" w:author="Author">
        <w:r w:rsidDel="004B066E">
          <w:rPr>
            <w:noProof/>
            <w:webHidden/>
          </w:rPr>
          <w:delText>114</w:delText>
        </w:r>
      </w:del>
      <w:r>
        <w:rPr>
          <w:noProof/>
          <w:webHidden/>
        </w:rPr>
        <w:fldChar w:fldCharType="end"/>
      </w:r>
      <w:r w:rsidRPr="009163D0">
        <w:rPr>
          <w:rStyle w:val="Hyperlink"/>
          <w:noProof/>
        </w:rPr>
        <w:fldChar w:fldCharType="end"/>
      </w:r>
    </w:p>
    <w:p w14:paraId="339D4F7E" w14:textId="7875D915" w:rsidR="0012605C" w:rsidRDefault="0012605C">
      <w:pPr>
        <w:pStyle w:val="TOC1"/>
        <w:tabs>
          <w:tab w:val="right" w:leader="dot" w:pos="8636"/>
        </w:tabs>
        <w:rPr>
          <w:rFonts w:asciiTheme="minorHAnsi" w:eastAsiaTheme="minorEastAsia" w:hAnsiTheme="minorHAnsi" w:cstheme="minorBidi"/>
          <w:b w:val="0"/>
          <w:noProof/>
          <w:szCs w:val="22"/>
          <w:lang w:eastAsia="en-GB"/>
        </w:rPr>
      </w:pPr>
      <w:r w:rsidRPr="009163D0">
        <w:rPr>
          <w:rStyle w:val="Hyperlink"/>
          <w:noProof/>
        </w:rPr>
        <w:fldChar w:fldCharType="begin"/>
      </w:r>
      <w:r w:rsidRPr="009163D0">
        <w:rPr>
          <w:rStyle w:val="Hyperlink"/>
          <w:noProof/>
        </w:rPr>
        <w:instrText xml:space="preserve"> </w:instrText>
      </w:r>
      <w:r>
        <w:rPr>
          <w:noProof/>
        </w:rPr>
        <w:instrText>HYPERLINK \l "_Toc16607135"</w:instrText>
      </w:r>
      <w:r w:rsidRPr="009163D0">
        <w:rPr>
          <w:rStyle w:val="Hyperlink"/>
          <w:noProof/>
        </w:rPr>
        <w:instrText xml:space="preserve"> </w:instrText>
      </w:r>
      <w:r w:rsidRPr="009163D0">
        <w:rPr>
          <w:rStyle w:val="Hyperlink"/>
          <w:noProof/>
        </w:rPr>
      </w:r>
      <w:r w:rsidRPr="009163D0">
        <w:rPr>
          <w:rStyle w:val="Hyperlink"/>
          <w:noProof/>
        </w:rPr>
        <w:fldChar w:fldCharType="separate"/>
      </w:r>
      <w:r w:rsidRPr="009163D0">
        <w:rPr>
          <w:rStyle w:val="Hyperlink"/>
          <w:noProof/>
        </w:rPr>
        <w:t>Appendix 4 – Investment process comparison</w:t>
      </w:r>
      <w:r>
        <w:rPr>
          <w:noProof/>
          <w:webHidden/>
        </w:rPr>
        <w:tab/>
      </w:r>
      <w:r>
        <w:rPr>
          <w:noProof/>
          <w:webHidden/>
        </w:rPr>
        <w:fldChar w:fldCharType="begin"/>
      </w:r>
      <w:r>
        <w:rPr>
          <w:noProof/>
          <w:webHidden/>
        </w:rPr>
        <w:instrText xml:space="preserve"> PAGEREF _Toc16607135 \h </w:instrText>
      </w:r>
      <w:r>
        <w:rPr>
          <w:noProof/>
          <w:webHidden/>
        </w:rPr>
      </w:r>
      <w:r>
        <w:rPr>
          <w:noProof/>
          <w:webHidden/>
        </w:rPr>
        <w:fldChar w:fldCharType="separate"/>
      </w:r>
      <w:ins w:id="159" w:author="Author">
        <w:r w:rsidR="004B066E">
          <w:rPr>
            <w:noProof/>
            <w:webHidden/>
          </w:rPr>
          <w:t>115</w:t>
        </w:r>
      </w:ins>
      <w:del w:id="160" w:author="Author">
        <w:r w:rsidDel="004B066E">
          <w:rPr>
            <w:noProof/>
            <w:webHidden/>
          </w:rPr>
          <w:delText>118</w:delText>
        </w:r>
      </w:del>
      <w:r>
        <w:rPr>
          <w:noProof/>
          <w:webHidden/>
        </w:rPr>
        <w:fldChar w:fldCharType="end"/>
      </w:r>
      <w:r w:rsidRPr="009163D0">
        <w:rPr>
          <w:rStyle w:val="Hyperlink"/>
          <w:noProof/>
        </w:rPr>
        <w:fldChar w:fldCharType="end"/>
      </w:r>
    </w:p>
    <w:p w14:paraId="61E9F099" w14:textId="46E34A0F" w:rsidR="00DB496D" w:rsidRDefault="00E41070" w:rsidP="00DB496D">
      <w:r>
        <w:fldChar w:fldCharType="end"/>
      </w:r>
    </w:p>
    <w:p w14:paraId="66C01A1C" w14:textId="77777777" w:rsidR="00DB496D" w:rsidRPr="00EF570D" w:rsidRDefault="00DB496D" w:rsidP="00DB496D">
      <w:pPr>
        <w:pStyle w:val="ChapterHeading"/>
      </w:pPr>
      <w:bookmarkStart w:id="161" w:name="_Toc419108870"/>
      <w:bookmarkStart w:id="162" w:name="_Toc16607069"/>
      <w:r>
        <w:t>Introduction</w:t>
      </w:r>
      <w:bookmarkEnd w:id="161"/>
      <w:bookmarkEnd w:id="162"/>
    </w:p>
    <w:p w14:paraId="72B6A007" w14:textId="77777777" w:rsidR="00DB496D" w:rsidRDefault="00DB496D" w:rsidP="00DB496D">
      <w:pPr>
        <w:tabs>
          <w:tab w:val="left" w:pos="2581"/>
        </w:tabs>
      </w:pPr>
    </w:p>
    <w:p w14:paraId="6326100C" w14:textId="77777777" w:rsidR="00DB496D" w:rsidRPr="00B0426B" w:rsidRDefault="00DB496D" w:rsidP="00DB496D">
      <w:pPr>
        <w:pStyle w:val="Textbox"/>
        <w:rPr>
          <w:b/>
          <w:bCs/>
        </w:rPr>
      </w:pPr>
      <w:r w:rsidRPr="00B0426B">
        <w:rPr>
          <w:b/>
          <w:bCs/>
        </w:rPr>
        <w:t xml:space="preserve">Chapter Summary </w:t>
      </w:r>
    </w:p>
    <w:p w14:paraId="46427E97" w14:textId="77777777" w:rsidR="00DB496D" w:rsidRDefault="00DB496D" w:rsidP="00DB496D">
      <w:pPr>
        <w:pStyle w:val="Textbox"/>
      </w:pPr>
    </w:p>
    <w:p w14:paraId="7FFF45B6" w14:textId="77777777" w:rsidR="00DB496D" w:rsidRPr="00147CDC" w:rsidRDefault="00DB496D" w:rsidP="00DB496D">
      <w:pPr>
        <w:pStyle w:val="Textbox"/>
      </w:pPr>
      <w:r>
        <w:t xml:space="preserve">This chapter sets out the purpose and structure of the </w:t>
      </w:r>
      <w:r w:rsidR="00481B82">
        <w:rPr>
          <w:szCs w:val="20"/>
        </w:rPr>
        <w:t>Business Plan Data Templates (BPDTs)</w:t>
      </w:r>
      <w:r>
        <w:t xml:space="preserve"> which will apply to the electricity transmission owners for RIIO-</w:t>
      </w:r>
      <w:r w:rsidR="00481B82">
        <w:t>T2</w:t>
      </w:r>
      <w:r>
        <w:t xml:space="preserve">. </w:t>
      </w:r>
    </w:p>
    <w:p w14:paraId="7F2255AB" w14:textId="77777777" w:rsidR="00DB496D" w:rsidRDefault="00DB496D" w:rsidP="00DB496D">
      <w:pPr>
        <w:tabs>
          <w:tab w:val="left" w:pos="2581"/>
        </w:tabs>
      </w:pPr>
    </w:p>
    <w:p w14:paraId="633D7961" w14:textId="77777777" w:rsidR="00DB496D" w:rsidRDefault="00DB496D" w:rsidP="00DB496D">
      <w:pPr>
        <w:pStyle w:val="Heading2"/>
      </w:pPr>
      <w:bookmarkStart w:id="163" w:name="_Toc352078364"/>
      <w:bookmarkStart w:id="164" w:name="_Toc419108871"/>
      <w:bookmarkStart w:id="165" w:name="_Toc16607070"/>
      <w:r>
        <w:t>Background</w:t>
      </w:r>
      <w:bookmarkEnd w:id="163"/>
      <w:bookmarkEnd w:id="164"/>
      <w:bookmarkEnd w:id="165"/>
    </w:p>
    <w:p w14:paraId="48666C9C" w14:textId="26E8498B" w:rsidR="00DB496D" w:rsidRDefault="00F119B1" w:rsidP="00F119B1">
      <w:pPr>
        <w:pStyle w:val="Paragrapgh"/>
        <w:numPr>
          <w:ilvl w:val="0"/>
          <w:numId w:val="0"/>
        </w:numPr>
      </w:pPr>
      <w:r>
        <w:t xml:space="preserve">1.1. </w:t>
      </w:r>
      <w:r w:rsidR="00052DC4">
        <w:t>RIIO-T2</w:t>
      </w:r>
      <w:r w:rsidR="00052DC4" w:rsidRPr="00B242AA">
        <w:t xml:space="preserve"> </w:t>
      </w:r>
      <w:r w:rsidR="00DB496D" w:rsidRPr="00B242AA">
        <w:t xml:space="preserve">is the </w:t>
      </w:r>
      <w:r w:rsidR="00052DC4">
        <w:t>second</w:t>
      </w:r>
      <w:r w:rsidR="00052DC4" w:rsidRPr="00B242AA">
        <w:t xml:space="preserve"> </w:t>
      </w:r>
      <w:r w:rsidR="00052DC4">
        <w:t xml:space="preserve">iteration of transmission </w:t>
      </w:r>
      <w:r w:rsidR="00DB496D" w:rsidRPr="00B242AA">
        <w:t>price control</w:t>
      </w:r>
      <w:r w:rsidR="00052DC4">
        <w:t>s</w:t>
      </w:r>
      <w:r w:rsidR="00DB496D" w:rsidRPr="00B242AA">
        <w:t xml:space="preserve"> to be conducted under </w:t>
      </w:r>
      <w:r w:rsidR="00052DC4">
        <w:t>the</w:t>
      </w:r>
      <w:r w:rsidR="00DB496D" w:rsidRPr="00B242AA">
        <w:t xml:space="preserve"> RIIO (Revenue = Incentives + Innovation + Outputs) model. </w:t>
      </w:r>
      <w:r w:rsidR="00052DC4">
        <w:t>This will</w:t>
      </w:r>
      <w:r w:rsidR="00DB496D" w:rsidRPr="00B242AA">
        <w:t xml:space="preserve"> apply to electricity and gas transmission </w:t>
      </w:r>
      <w:r w:rsidR="00CE1037">
        <w:t xml:space="preserve">network </w:t>
      </w:r>
      <w:r w:rsidR="00DB496D" w:rsidRPr="00B242AA">
        <w:t xml:space="preserve">companies from 1 April </w:t>
      </w:r>
      <w:r w:rsidR="00052DC4" w:rsidRPr="00B242AA">
        <w:t>20</w:t>
      </w:r>
      <w:r w:rsidR="00052DC4">
        <w:t>21</w:t>
      </w:r>
      <w:r w:rsidR="00052DC4" w:rsidRPr="00B242AA">
        <w:t xml:space="preserve"> </w:t>
      </w:r>
      <w:r w:rsidR="00DB496D" w:rsidRPr="00B242AA">
        <w:t xml:space="preserve">to 31 March </w:t>
      </w:r>
      <w:r w:rsidR="00052DC4" w:rsidRPr="00B242AA">
        <w:t>202</w:t>
      </w:r>
      <w:r w:rsidR="00052DC4">
        <w:t>6</w:t>
      </w:r>
      <w:r w:rsidR="00DB496D" w:rsidRPr="00B242AA">
        <w:t xml:space="preserve">. </w:t>
      </w:r>
    </w:p>
    <w:p w14:paraId="1C616581" w14:textId="0F3B4878" w:rsidR="00481B82" w:rsidRPr="00B242AA" w:rsidRDefault="00F119B1" w:rsidP="00F119B1">
      <w:pPr>
        <w:pStyle w:val="Paragrapgh"/>
        <w:numPr>
          <w:ilvl w:val="0"/>
          <w:numId w:val="0"/>
        </w:numPr>
      </w:pPr>
      <w:r>
        <w:t xml:space="preserve">1.2. </w:t>
      </w:r>
      <w:r w:rsidR="00481B82">
        <w:t xml:space="preserve">As part of our regulatory oversight of the transmission </w:t>
      </w:r>
      <w:r w:rsidR="00CE1037">
        <w:t xml:space="preserve">network </w:t>
      </w:r>
      <w:r w:rsidR="00481B82">
        <w:t>companies, we collect a wide variety of both qualitative and quantitative information. In preparation for RIIO-T2, companies submit business plans in advance of the period to enable us to understand the requirements of their networks and inform our decisions on setting the economic and efficient allowances for the RIIO-2 period</w:t>
      </w:r>
      <w:r w:rsidR="00481B82" w:rsidRPr="00526168">
        <w:rPr>
          <w:rFonts w:cs="Verdana"/>
        </w:rPr>
        <w:t>.</w:t>
      </w:r>
    </w:p>
    <w:p w14:paraId="5F7FCE9E" w14:textId="65F1659B" w:rsidR="00526168" w:rsidRPr="00526168" w:rsidRDefault="00F119B1" w:rsidP="00F119B1">
      <w:pPr>
        <w:pStyle w:val="Paragrapgh"/>
        <w:numPr>
          <w:ilvl w:val="0"/>
          <w:numId w:val="0"/>
        </w:numPr>
      </w:pPr>
      <w:r>
        <w:t xml:space="preserve">1.3. </w:t>
      </w:r>
      <w:r w:rsidR="00DB496D">
        <w:t xml:space="preserve">The </w:t>
      </w:r>
      <w:r w:rsidR="00052DC4">
        <w:t>Business Plan Data Templates (BPDTs)</w:t>
      </w:r>
      <w:r w:rsidR="00DB496D">
        <w:t xml:space="preserve"> provide a framework which enables Ofgem to collect </w:t>
      </w:r>
      <w:r w:rsidR="00B6647A">
        <w:t xml:space="preserve">quantitative </w:t>
      </w:r>
      <w:r w:rsidR="00DB496D">
        <w:t xml:space="preserve">data from the </w:t>
      </w:r>
      <w:ins w:id="166" w:author="Author">
        <w:r w:rsidR="00B172BA">
          <w:t xml:space="preserve">three onshore electricity </w:t>
        </w:r>
      </w:ins>
      <w:r w:rsidR="00DB496D">
        <w:t>transmission owners (</w:t>
      </w:r>
      <w:del w:id="167" w:author="Author">
        <w:r w:rsidR="00DB496D" w:rsidDel="00B172BA">
          <w:delText>TO</w:delText>
        </w:r>
      </w:del>
      <w:ins w:id="168" w:author="Author">
        <w:r w:rsidR="00B172BA">
          <w:t xml:space="preserve">referred to </w:t>
        </w:r>
        <w:r w:rsidR="007A13BC">
          <w:t xml:space="preserve">hereafter </w:t>
        </w:r>
        <w:r w:rsidR="00B172BA">
          <w:t>as licensees</w:t>
        </w:r>
      </w:ins>
      <w:r w:rsidR="00DB496D">
        <w:t xml:space="preserve">) </w:t>
      </w:r>
      <w:r w:rsidR="00052DC4">
        <w:t xml:space="preserve">on their proposed operations and investment plans </w:t>
      </w:r>
      <w:r w:rsidR="00DB496D">
        <w:t>during the RIIO-T</w:t>
      </w:r>
      <w:r w:rsidR="00052DC4">
        <w:t>2</w:t>
      </w:r>
      <w:r w:rsidR="00DB496D">
        <w:t xml:space="preserve"> period. </w:t>
      </w:r>
    </w:p>
    <w:p w14:paraId="45266B8C" w14:textId="5F7FC094" w:rsidR="00526168" w:rsidRPr="00526168" w:rsidRDefault="00F119B1" w:rsidP="00F119B1">
      <w:pPr>
        <w:pStyle w:val="Paragrapgh"/>
        <w:numPr>
          <w:ilvl w:val="0"/>
          <w:numId w:val="0"/>
        </w:numPr>
      </w:pPr>
      <w:r>
        <w:rPr>
          <w:rFonts w:cs="Verdana"/>
        </w:rPr>
        <w:t xml:space="preserve">1.4. </w:t>
      </w:r>
      <w:r w:rsidR="00052DC4">
        <w:rPr>
          <w:rFonts w:cs="Verdana"/>
        </w:rPr>
        <w:t xml:space="preserve">The BPDTs will </w:t>
      </w:r>
      <w:r w:rsidR="00A0475F">
        <w:rPr>
          <w:rFonts w:cs="Verdana"/>
        </w:rPr>
        <w:t>ultimately</w:t>
      </w:r>
      <w:r w:rsidR="00052DC4">
        <w:rPr>
          <w:rFonts w:cs="Verdana"/>
        </w:rPr>
        <w:t xml:space="preserve"> form part of a more extensive regulatory reporting and monitoring pack, which will:</w:t>
      </w:r>
      <w:r w:rsidR="00DB496D">
        <w:rPr>
          <w:rFonts w:cs="Verdana"/>
        </w:rPr>
        <w:t xml:space="preserve"> </w:t>
      </w:r>
    </w:p>
    <w:p w14:paraId="6DF8C621" w14:textId="77777777" w:rsidR="00CE1037" w:rsidRDefault="000B5728" w:rsidP="007441CD">
      <w:pPr>
        <w:pStyle w:val="Paragrapgh"/>
        <w:numPr>
          <w:ilvl w:val="0"/>
          <w:numId w:val="24"/>
        </w:numPr>
      </w:pPr>
      <w:r w:rsidRPr="00526168">
        <w:rPr>
          <w:rFonts w:cs="Verdana"/>
        </w:rPr>
        <w:t xml:space="preserve">allow us to </w:t>
      </w:r>
      <w:r w:rsidR="00DB496D" w:rsidRPr="00526168">
        <w:rPr>
          <w:rFonts w:cs="Verdana"/>
        </w:rPr>
        <w:t xml:space="preserve">collect data on provisional </w:t>
      </w:r>
      <w:r w:rsidR="00CE1037">
        <w:rPr>
          <w:rFonts w:cs="Verdana"/>
        </w:rPr>
        <w:t>total expenditure (</w:t>
      </w:r>
      <w:r w:rsidR="00DB496D" w:rsidRPr="00526168">
        <w:rPr>
          <w:rFonts w:cs="Verdana"/>
        </w:rPr>
        <w:t>Totex</w:t>
      </w:r>
      <w:r w:rsidR="00CE1037">
        <w:rPr>
          <w:rFonts w:cs="Verdana"/>
        </w:rPr>
        <w:t>)</w:t>
      </w:r>
      <w:r w:rsidR="00DB496D">
        <w:rPr>
          <w:rStyle w:val="FootnoteReference"/>
          <w:rFonts w:cs="Verdana"/>
        </w:rPr>
        <w:footnoteReference w:id="2"/>
      </w:r>
      <w:r w:rsidR="00CE1037">
        <w:rPr>
          <w:rFonts w:cs="Verdana"/>
        </w:rPr>
        <w:t xml:space="preserve"> for  </w:t>
      </w:r>
      <w:r w:rsidR="00DB496D" w:rsidRPr="00526168">
        <w:t xml:space="preserve">use in the annual iteration process </w:t>
      </w:r>
      <w:r w:rsidR="00CE1037">
        <w:t xml:space="preserve">(AIP) </w:t>
      </w:r>
      <w:r w:rsidR="00DB496D" w:rsidRPr="00526168">
        <w:t>and the calculation of the MOD term (see glossary for definition)</w:t>
      </w:r>
      <w:r w:rsidR="00E014FF">
        <w:t>; and</w:t>
      </w:r>
    </w:p>
    <w:p w14:paraId="7BD5CBE2" w14:textId="72CD5A48" w:rsidR="00DB496D" w:rsidRDefault="00052DC4" w:rsidP="007441CD">
      <w:pPr>
        <w:pStyle w:val="Paragrapgh"/>
        <w:numPr>
          <w:ilvl w:val="0"/>
          <w:numId w:val="24"/>
        </w:numPr>
      </w:pPr>
      <w:r w:rsidRPr="00CE1037">
        <w:rPr>
          <w:rFonts w:cs="Verdana"/>
        </w:rPr>
        <w:t xml:space="preserve">provide a database of </w:t>
      </w:r>
      <w:del w:id="169" w:author="Author">
        <w:r w:rsidRPr="00CE1037" w:rsidDel="00B172BA">
          <w:rPr>
            <w:rFonts w:cs="Verdana"/>
          </w:rPr>
          <w:delText xml:space="preserve">TO </w:delText>
        </w:r>
      </w:del>
      <w:ins w:id="170" w:author="Author">
        <w:r w:rsidR="00B172BA">
          <w:rPr>
            <w:rFonts w:cs="Verdana"/>
          </w:rPr>
          <w:t xml:space="preserve">licensee </w:t>
        </w:r>
      </w:ins>
      <w:r w:rsidRPr="00CE1037">
        <w:rPr>
          <w:rFonts w:cs="Verdana"/>
        </w:rPr>
        <w:t>performance which we draw on to set cost proposals at subsequent review periods.</w:t>
      </w:r>
      <w:r w:rsidR="00DB496D" w:rsidRPr="00016FD2">
        <w:t xml:space="preserve"> </w:t>
      </w:r>
    </w:p>
    <w:p w14:paraId="21102D7F" w14:textId="387BDA07" w:rsidR="009F577A" w:rsidRDefault="009F577A" w:rsidP="009F577A">
      <w:pPr>
        <w:pStyle w:val="Paragrapgh"/>
        <w:numPr>
          <w:ilvl w:val="0"/>
          <w:numId w:val="0"/>
        </w:numPr>
      </w:pPr>
      <w:r>
        <w:t>1.5. These instructions are limited to ensuring consistency of reporting in the BPDTs. They do not set out the process for when drafts and final Business Plans should be submitted or provide guidance on what should be included in Business Plans. These instructions should be read alongside the RIIO-2 Business Plan Draft Guidance Document and the Priorities and Work Plan of the RIIO-2 Challenge Group.</w:t>
      </w:r>
    </w:p>
    <w:p w14:paraId="53FB8C85" w14:textId="7F3E2186" w:rsidR="001B6AD2" w:rsidRPr="00016FD2" w:rsidRDefault="009F577A" w:rsidP="009F577A">
      <w:pPr>
        <w:pStyle w:val="Paragrapgh"/>
        <w:numPr>
          <w:ilvl w:val="0"/>
          <w:numId w:val="0"/>
        </w:numPr>
      </w:pPr>
      <w:r>
        <w:t>1.6.</w:t>
      </w:r>
      <w:r>
        <w:tab/>
        <w:t>These instructions do not change any definitions or obligations contained within the electricity transmission licence applicable to and in the event of any conflict, the licence conditions will always take precedence.</w:t>
      </w:r>
      <w:r w:rsidRPr="009F577A">
        <w:t xml:space="preserve"> </w:t>
      </w:r>
    </w:p>
    <w:p w14:paraId="744AA80D" w14:textId="77777777" w:rsidR="00DB496D" w:rsidRDefault="00F705D4" w:rsidP="00823B8C">
      <w:pPr>
        <w:pStyle w:val="Heading2"/>
      </w:pPr>
      <w:bookmarkStart w:id="171" w:name="_Toc419108873"/>
      <w:bookmarkStart w:id="172" w:name="_Toc16607071"/>
      <w:r>
        <w:t xml:space="preserve">Use </w:t>
      </w:r>
      <w:r w:rsidR="00DB496D">
        <w:t xml:space="preserve">of the </w:t>
      </w:r>
      <w:bookmarkEnd w:id="171"/>
      <w:r w:rsidR="00E014FF">
        <w:t>BPDTs</w:t>
      </w:r>
      <w:bookmarkEnd w:id="172"/>
    </w:p>
    <w:p w14:paraId="6F1DDD7A" w14:textId="3A11698C" w:rsidR="00DB496D" w:rsidRPr="00481B82" w:rsidRDefault="009F577A" w:rsidP="00F119B1">
      <w:pPr>
        <w:pStyle w:val="Paragrapgh"/>
        <w:numPr>
          <w:ilvl w:val="0"/>
          <w:numId w:val="0"/>
        </w:numPr>
      </w:pPr>
      <w:r>
        <w:t>1.7</w:t>
      </w:r>
      <w:r w:rsidR="00F119B1">
        <w:t xml:space="preserve">. </w:t>
      </w:r>
      <w:r w:rsidR="00DB496D">
        <w:t xml:space="preserve">The </w:t>
      </w:r>
      <w:r w:rsidR="00481B82">
        <w:t xml:space="preserve">BPDTs </w:t>
      </w:r>
      <w:r w:rsidR="00DB496D">
        <w:t xml:space="preserve">comprise </w:t>
      </w:r>
      <w:r w:rsidR="00481B82">
        <w:t xml:space="preserve">a set of </w:t>
      </w:r>
      <w:r w:rsidR="00DB496D" w:rsidRPr="00481B82">
        <w:t xml:space="preserve">templates </w:t>
      </w:r>
      <w:r w:rsidR="00481B82" w:rsidRPr="00481B82">
        <w:t xml:space="preserve">(in MS </w:t>
      </w:r>
      <w:r w:rsidR="00481B82">
        <w:t xml:space="preserve">Office </w:t>
      </w:r>
      <w:r w:rsidR="00481B82" w:rsidRPr="00481B82">
        <w:t>Excel</w:t>
      </w:r>
      <w:r w:rsidR="00481B82">
        <w:t xml:space="preserve"> format</w:t>
      </w:r>
      <w:r w:rsidR="00481B82" w:rsidRPr="00481B82">
        <w:t>)</w:t>
      </w:r>
      <w:r w:rsidR="00481B82">
        <w:t xml:space="preserve"> </w:t>
      </w:r>
      <w:r w:rsidR="00DB496D" w:rsidRPr="00481B82">
        <w:t xml:space="preserve">for reporting </w:t>
      </w:r>
      <w:r w:rsidR="00481B82">
        <w:t xml:space="preserve">business plan </w:t>
      </w:r>
      <w:r w:rsidR="00DB496D" w:rsidRPr="00481B82">
        <w:t>data</w:t>
      </w:r>
      <w:r w:rsidR="00481B82">
        <w:t>.</w:t>
      </w:r>
      <w:r w:rsidR="00DB496D" w:rsidRPr="00481B82">
        <w:t xml:space="preserve"> </w:t>
      </w:r>
      <w:r w:rsidR="00F705D4">
        <w:t xml:space="preserve">They are one element of the wider suite of information provided to Ofgem to enable informed </w:t>
      </w:r>
      <w:r w:rsidR="001E14EF">
        <w:t xml:space="preserve">price control </w:t>
      </w:r>
      <w:r w:rsidR="00F705D4">
        <w:t>allowances to be set. Other elements include:</w:t>
      </w:r>
    </w:p>
    <w:p w14:paraId="67C67ABE" w14:textId="77777777" w:rsidR="00F705D4" w:rsidRDefault="00F705D4" w:rsidP="007441CD">
      <w:pPr>
        <w:pStyle w:val="Default"/>
        <w:numPr>
          <w:ilvl w:val="0"/>
          <w:numId w:val="25"/>
        </w:numPr>
        <w:spacing w:after="49"/>
        <w:rPr>
          <w:sz w:val="20"/>
          <w:szCs w:val="20"/>
        </w:rPr>
      </w:pPr>
      <w:r w:rsidRPr="00B64E05">
        <w:rPr>
          <w:sz w:val="20"/>
          <w:szCs w:val="20"/>
        </w:rPr>
        <w:t xml:space="preserve">instructions and guidance on how to </w:t>
      </w:r>
      <w:r w:rsidR="00A253A3" w:rsidRPr="00A253A3">
        <w:rPr>
          <w:sz w:val="20"/>
          <w:szCs w:val="20"/>
        </w:rPr>
        <w:t xml:space="preserve">complete the associated workbooks </w:t>
      </w:r>
      <w:r w:rsidR="00A253A3">
        <w:rPr>
          <w:sz w:val="20"/>
          <w:szCs w:val="20"/>
        </w:rPr>
        <w:t xml:space="preserve">and </w:t>
      </w:r>
      <w:r w:rsidRPr="00B64E05">
        <w:rPr>
          <w:sz w:val="20"/>
          <w:szCs w:val="20"/>
        </w:rPr>
        <w:t>report the data (</w:t>
      </w:r>
      <w:r>
        <w:rPr>
          <w:sz w:val="20"/>
          <w:szCs w:val="20"/>
        </w:rPr>
        <w:t>this document</w:t>
      </w:r>
      <w:r w:rsidRPr="00B64E05">
        <w:rPr>
          <w:sz w:val="20"/>
          <w:szCs w:val="20"/>
        </w:rPr>
        <w:t xml:space="preserve">). </w:t>
      </w:r>
    </w:p>
    <w:p w14:paraId="445FBABE" w14:textId="27B82A77" w:rsidR="00DB496D" w:rsidRPr="00B64E05" w:rsidRDefault="00DB496D" w:rsidP="007441CD">
      <w:pPr>
        <w:pStyle w:val="Default"/>
        <w:numPr>
          <w:ilvl w:val="0"/>
          <w:numId w:val="25"/>
        </w:numPr>
        <w:spacing w:after="49"/>
        <w:rPr>
          <w:sz w:val="20"/>
          <w:szCs w:val="20"/>
        </w:rPr>
      </w:pPr>
      <w:r w:rsidRPr="00B64E05">
        <w:rPr>
          <w:sz w:val="20"/>
          <w:szCs w:val="20"/>
        </w:rPr>
        <w:t xml:space="preserve">templates for providing commentaries against the data </w:t>
      </w:r>
      <w:del w:id="173" w:author="Author">
        <w:r w:rsidR="00F119B1" w:rsidDel="001868DC">
          <w:rPr>
            <w:sz w:val="20"/>
            <w:szCs w:val="20"/>
          </w:rPr>
          <w:delText xml:space="preserve">(chapter </w:delText>
        </w:r>
        <w:r w:rsidR="00F27D80" w:rsidDel="001868DC">
          <w:rPr>
            <w:sz w:val="20"/>
            <w:szCs w:val="20"/>
          </w:rPr>
          <w:delText>8</w:delText>
        </w:r>
        <w:r w:rsidR="00A253A3" w:rsidDel="001868DC">
          <w:rPr>
            <w:sz w:val="20"/>
            <w:szCs w:val="20"/>
          </w:rPr>
          <w:delText>)</w:delText>
        </w:r>
      </w:del>
    </w:p>
    <w:p w14:paraId="278BDE32" w14:textId="3E3CCAF1" w:rsidR="00BA7A84" w:rsidRDefault="00F705D4" w:rsidP="007441CD">
      <w:pPr>
        <w:pStyle w:val="Default"/>
        <w:numPr>
          <w:ilvl w:val="0"/>
          <w:numId w:val="25"/>
        </w:numPr>
        <w:spacing w:after="49"/>
        <w:rPr>
          <w:sz w:val="20"/>
          <w:szCs w:val="20"/>
        </w:rPr>
      </w:pPr>
      <w:r>
        <w:rPr>
          <w:sz w:val="20"/>
          <w:szCs w:val="20"/>
        </w:rPr>
        <w:t>an engineering justification template, which should provide a technical and stakeholder justification for the work proposed to be undertaken (on a project</w:t>
      </w:r>
      <w:r w:rsidR="00A253A3">
        <w:rPr>
          <w:rStyle w:val="FootnoteReference"/>
          <w:sz w:val="20"/>
          <w:szCs w:val="20"/>
        </w:rPr>
        <w:footnoteReference w:id="3"/>
      </w:r>
      <w:r>
        <w:rPr>
          <w:sz w:val="20"/>
          <w:szCs w:val="20"/>
        </w:rPr>
        <w:t xml:space="preserve"> level)</w:t>
      </w:r>
      <w:r w:rsidR="00540F56">
        <w:rPr>
          <w:sz w:val="20"/>
          <w:szCs w:val="20"/>
        </w:rPr>
        <w:t xml:space="preserve"> </w:t>
      </w:r>
    </w:p>
    <w:p w14:paraId="3BD7EF78" w14:textId="0C5C74CB" w:rsidR="00F705D4" w:rsidRDefault="00F705D4" w:rsidP="007441CD">
      <w:pPr>
        <w:pStyle w:val="Default"/>
        <w:numPr>
          <w:ilvl w:val="0"/>
          <w:numId w:val="25"/>
        </w:numPr>
        <w:spacing w:after="49"/>
        <w:rPr>
          <w:sz w:val="20"/>
          <w:szCs w:val="20"/>
        </w:rPr>
      </w:pPr>
      <w:r>
        <w:rPr>
          <w:sz w:val="20"/>
          <w:szCs w:val="20"/>
        </w:rPr>
        <w:t>a Cost Benefit Analysis (CBA) template, which should provide the quantitative economic data underpinning each proposed project</w:t>
      </w:r>
      <w:r w:rsidR="00540F56">
        <w:rPr>
          <w:sz w:val="20"/>
          <w:szCs w:val="20"/>
        </w:rPr>
        <w:t>.</w:t>
      </w:r>
      <w:r>
        <w:rPr>
          <w:sz w:val="20"/>
          <w:szCs w:val="20"/>
        </w:rPr>
        <w:t xml:space="preserve"> </w:t>
      </w:r>
    </w:p>
    <w:p w14:paraId="660A971F" w14:textId="6E6E58BF" w:rsidR="00F705D4" w:rsidRPr="00FB79EA" w:rsidRDefault="009F577A" w:rsidP="00F119B1">
      <w:pPr>
        <w:pStyle w:val="Paragrapgh"/>
        <w:numPr>
          <w:ilvl w:val="0"/>
          <w:numId w:val="0"/>
        </w:numPr>
      </w:pPr>
      <w:r>
        <w:t>1.8</w:t>
      </w:r>
      <w:r w:rsidR="00F119B1">
        <w:t xml:space="preserve">. </w:t>
      </w:r>
      <w:r w:rsidR="00F705D4">
        <w:t>The combined suite of documentation above will</w:t>
      </w:r>
      <w:r w:rsidR="00B515F0">
        <w:t xml:space="preserve"> form the evidence base under which Ofgem will assess the validity of the plans proposed by the licensees and will inform any revenue allowance recommendations Ofgem makes to the Authority.</w:t>
      </w:r>
    </w:p>
    <w:p w14:paraId="3F5479DF" w14:textId="77777777" w:rsidR="00DB496D" w:rsidRPr="00462A36" w:rsidRDefault="00B515F0" w:rsidP="00823B8C">
      <w:pPr>
        <w:pStyle w:val="Heading3"/>
      </w:pPr>
      <w:bookmarkStart w:id="174" w:name="_Toc419108875"/>
      <w:bookmarkStart w:id="175" w:name="_Toc16607072"/>
      <w:r>
        <w:t xml:space="preserve">BPDT </w:t>
      </w:r>
      <w:r w:rsidR="00DB496D">
        <w:t>templates</w:t>
      </w:r>
      <w:bookmarkEnd w:id="174"/>
      <w:bookmarkEnd w:id="175"/>
    </w:p>
    <w:p w14:paraId="303EFC62" w14:textId="77777777" w:rsidR="008F60A3" w:rsidRDefault="009F577A" w:rsidP="00F119B1">
      <w:pPr>
        <w:pStyle w:val="Paragrapgh"/>
        <w:numPr>
          <w:ilvl w:val="0"/>
          <w:numId w:val="0"/>
        </w:numPr>
        <w:rPr>
          <w:ins w:id="176" w:author="Author"/>
          <w:b/>
        </w:rPr>
      </w:pPr>
      <w:r>
        <w:t>1.9</w:t>
      </w:r>
      <w:r w:rsidR="00F119B1">
        <w:t xml:space="preserve">. </w:t>
      </w:r>
      <w:r w:rsidR="00DB496D">
        <w:t xml:space="preserve">The data templates have been designed to </w:t>
      </w:r>
      <w:r w:rsidR="00440DF6">
        <w:t xml:space="preserve">act as a means of recording the basis of the </w:t>
      </w:r>
      <w:r w:rsidR="00B03E88">
        <w:t>R</w:t>
      </w:r>
      <w:r w:rsidR="00DB496D">
        <w:t>IIO-</w:t>
      </w:r>
      <w:r w:rsidR="00440DF6">
        <w:t>T2</w:t>
      </w:r>
      <w:r w:rsidR="00440DF6" w:rsidRPr="0055295C">
        <w:t xml:space="preserve"> </w:t>
      </w:r>
      <w:r w:rsidR="00DB496D">
        <w:t xml:space="preserve">price control </w:t>
      </w:r>
      <w:r w:rsidR="00440DF6">
        <w:t>and enabling its subsequent monitoring and reporting</w:t>
      </w:r>
      <w:r w:rsidR="00DB496D">
        <w:t xml:space="preserve">. </w:t>
      </w:r>
      <w:r w:rsidR="00440DF6">
        <w:t>Their content has built on the learning from the Regulatory Instructions and Guidance (RIGs) used to monitor the regulatory settlement throughout RIIO-T1 period</w:t>
      </w:r>
      <w:r w:rsidR="00DB496D">
        <w:t xml:space="preserve">. </w:t>
      </w:r>
      <w:r w:rsidR="004A401C" w:rsidRPr="00151F10">
        <w:rPr>
          <w:b/>
        </w:rPr>
        <w:t>Information provided will be subject to review and confirmation by Ofgem.</w:t>
      </w:r>
    </w:p>
    <w:p w14:paraId="3599DEEE" w14:textId="7138EF3D" w:rsidR="00DB496D" w:rsidRDefault="009F577A" w:rsidP="00F119B1">
      <w:pPr>
        <w:pStyle w:val="Paragrapgh"/>
        <w:numPr>
          <w:ilvl w:val="0"/>
          <w:numId w:val="0"/>
        </w:numPr>
      </w:pPr>
      <w:r>
        <w:t>1.10</w:t>
      </w:r>
      <w:r w:rsidR="00F119B1">
        <w:t xml:space="preserve">. </w:t>
      </w:r>
      <w:r w:rsidR="00DB496D">
        <w:t xml:space="preserve">The key points to note in completing the </w:t>
      </w:r>
      <w:r w:rsidR="00440DF6">
        <w:t xml:space="preserve">BPDT </w:t>
      </w:r>
      <w:r w:rsidR="00DB496D">
        <w:t>templates are:</w:t>
      </w:r>
    </w:p>
    <w:p w14:paraId="6B0A2414" w14:textId="77777777" w:rsidR="00315275" w:rsidRDefault="00315275" w:rsidP="007441CD">
      <w:pPr>
        <w:pStyle w:val="Paragrapgh"/>
        <w:numPr>
          <w:ilvl w:val="0"/>
          <w:numId w:val="10"/>
        </w:numPr>
        <w:spacing w:before="120" w:after="120"/>
        <w:ind w:left="850" w:hanging="357"/>
      </w:pPr>
      <w:r>
        <w:t xml:space="preserve">The </w:t>
      </w:r>
      <w:r w:rsidR="00F5514C">
        <w:t>Licensee</w:t>
      </w:r>
      <w:r>
        <w:t xml:space="preserve"> must take all reasonable steps to ensure </w:t>
      </w:r>
      <w:r w:rsidR="00AF39C2">
        <w:t xml:space="preserve">the quality of its data.  </w:t>
      </w:r>
      <w:r w:rsidR="00440DF6">
        <w:t>This</w:t>
      </w:r>
      <w:r w:rsidR="00AF39C2">
        <w:t xml:space="preserve"> will</w:t>
      </w:r>
      <w:r>
        <w:t xml:space="preserve"> in all material respects</w:t>
      </w:r>
      <w:r w:rsidR="00AF39C2">
        <w:t xml:space="preserve"> be</w:t>
      </w:r>
      <w:r>
        <w:t xml:space="preserve"> accurate, complete and fairly presented.  </w:t>
      </w:r>
    </w:p>
    <w:p w14:paraId="7F170860" w14:textId="517CCEBF" w:rsidR="00BC435E" w:rsidRDefault="00BC435E" w:rsidP="007441CD">
      <w:pPr>
        <w:pStyle w:val="Paragrapgh"/>
        <w:numPr>
          <w:ilvl w:val="0"/>
          <w:numId w:val="10"/>
        </w:numPr>
        <w:spacing w:before="120" w:after="120"/>
        <w:ind w:left="850" w:hanging="357"/>
      </w:pPr>
      <w:r>
        <w:t xml:space="preserve">Where a table contains </w:t>
      </w:r>
      <w:r w:rsidR="003174B4">
        <w:t>multiple years of data (</w:t>
      </w:r>
      <w:r>
        <w:t xml:space="preserve">historical </w:t>
      </w:r>
      <w:r w:rsidR="003174B4">
        <w:t>and/</w:t>
      </w:r>
      <w:r>
        <w:t>or forecast</w:t>
      </w:r>
      <w:r w:rsidR="003174B4">
        <w:t>) that was reported</w:t>
      </w:r>
      <w:r>
        <w:t xml:space="preserve"> in a previous RIGs </w:t>
      </w:r>
      <w:r w:rsidR="003174B4">
        <w:t>template, the licensees should</w:t>
      </w:r>
      <w:r w:rsidR="00A51562">
        <w:t xml:space="preserve"> report</w:t>
      </w:r>
      <w:r w:rsidR="003174B4">
        <w:t xml:space="preserve">, unless otherwise stated in the specific table guidance, data for all years that is to the best of its knowledge up to date and accurate. Licensees are required to explain any material data revisions in </w:t>
      </w:r>
      <w:r w:rsidR="00A51562">
        <w:t xml:space="preserve">their </w:t>
      </w:r>
      <w:r w:rsidR="003174B4">
        <w:t xml:space="preserve">accompanying narrative.  </w:t>
      </w:r>
      <w:ins w:id="177" w:author="Author">
        <w:r w:rsidR="001868DC">
          <w:t xml:space="preserve">For the avoidance of doubt, all tables requiring annual historical data must be fully reconcilable to the latest published Regulatory Reporting Pack.  </w:t>
        </w:r>
      </w:ins>
    </w:p>
    <w:p w14:paraId="31A9477B" w14:textId="77777777" w:rsidR="00F5514C" w:rsidRDefault="00AF39C2" w:rsidP="007441CD">
      <w:pPr>
        <w:pStyle w:val="Paragrapgh"/>
        <w:numPr>
          <w:ilvl w:val="0"/>
          <w:numId w:val="10"/>
        </w:numPr>
        <w:spacing w:before="120" w:after="120"/>
        <w:ind w:left="850" w:hanging="357"/>
      </w:pPr>
      <w:r>
        <w:t>The L</w:t>
      </w:r>
      <w:r w:rsidR="00F5514C">
        <w:t>icensee must</w:t>
      </w:r>
      <w:r w:rsidR="00F97E0B">
        <w:t xml:space="preserve"> </w:t>
      </w:r>
      <w:r w:rsidR="001A2239">
        <w:t>notify</w:t>
      </w:r>
      <w:r w:rsidR="00F97E0B">
        <w:t xml:space="preserve"> Ofgem of</w:t>
      </w:r>
      <w:r w:rsidR="00F5514C" w:rsidRPr="00F5514C">
        <w:t xml:space="preserve"> the </w:t>
      </w:r>
      <w:r w:rsidR="0071770D">
        <w:t xml:space="preserve">likelihood </w:t>
      </w:r>
      <w:r w:rsidR="00D7772D">
        <w:t xml:space="preserve">of any </w:t>
      </w:r>
      <w:r w:rsidR="00F5514C" w:rsidRPr="00F5514C">
        <w:t xml:space="preserve">significant </w:t>
      </w:r>
      <w:r>
        <w:t xml:space="preserve">revisions to improve </w:t>
      </w:r>
      <w:r w:rsidR="00F5514C" w:rsidRPr="00F5514C">
        <w:t>data</w:t>
      </w:r>
      <w:r>
        <w:t xml:space="preserve"> quality</w:t>
      </w:r>
      <w:r w:rsidR="0071770D">
        <w:t>, eg if data is provisional due to cost uncertainty</w:t>
      </w:r>
      <w:r w:rsidR="001A2239">
        <w:t xml:space="preserve">.  </w:t>
      </w:r>
      <w:r w:rsidR="00F5514C" w:rsidRPr="00F5514C">
        <w:t xml:space="preserve">  </w:t>
      </w:r>
    </w:p>
    <w:p w14:paraId="46281638" w14:textId="3E8B4F50" w:rsidR="00DB496D" w:rsidRPr="00C641FF" w:rsidRDefault="00DB496D" w:rsidP="007441CD">
      <w:pPr>
        <w:pStyle w:val="Paragrapgh"/>
        <w:numPr>
          <w:ilvl w:val="0"/>
          <w:numId w:val="10"/>
        </w:numPr>
        <w:spacing w:before="120" w:after="120"/>
        <w:ind w:left="850" w:hanging="357"/>
      </w:pPr>
      <w:r>
        <w:t xml:space="preserve">Some of the workbooks in these </w:t>
      </w:r>
      <w:r w:rsidR="0071770D">
        <w:t xml:space="preserve">BPDTs </w:t>
      </w:r>
      <w:r>
        <w:t xml:space="preserve">have been designed to link to other workbooks. These links must be retained by the </w:t>
      </w:r>
      <w:del w:id="178" w:author="Author">
        <w:r w:rsidDel="00B172BA">
          <w:delText>TO</w:delText>
        </w:r>
      </w:del>
      <w:ins w:id="179" w:author="Author">
        <w:r w:rsidR="00B172BA">
          <w:t>licensee</w:t>
        </w:r>
      </w:ins>
      <w:r>
        <w:t xml:space="preserve">s in the version submitted to Ofgem. </w:t>
      </w:r>
    </w:p>
    <w:p w14:paraId="0AE948B3" w14:textId="77777777" w:rsidR="00DB496D" w:rsidRDefault="00DB496D" w:rsidP="007441CD">
      <w:pPr>
        <w:pStyle w:val="Paragrapgh"/>
        <w:numPr>
          <w:ilvl w:val="0"/>
          <w:numId w:val="10"/>
        </w:numPr>
        <w:spacing w:before="120" w:after="120"/>
        <w:ind w:left="850" w:hanging="357"/>
      </w:pPr>
      <w:r>
        <w:t xml:space="preserve">The </w:t>
      </w:r>
      <w:r w:rsidR="0071770D">
        <w:t xml:space="preserve">BPDT </w:t>
      </w:r>
      <w:r>
        <w:t xml:space="preserve">tables are colour coded to reflect the action required.  </w:t>
      </w:r>
      <w:r w:rsidR="00B72AA3" w:rsidRPr="004B7CB3">
        <w:t xml:space="preserve">Yellow cells represent editable </w:t>
      </w:r>
      <w:r w:rsidR="00B72AA3">
        <w:t>input fields. </w:t>
      </w:r>
      <w:r w:rsidR="00B72AA3" w:rsidRPr="004B7CB3">
        <w:t xml:space="preserve">Grey and </w:t>
      </w:r>
      <w:r w:rsidR="00B72AA3">
        <w:t>G</w:t>
      </w:r>
      <w:r w:rsidR="00B72AA3" w:rsidRPr="004B7CB3">
        <w:t xml:space="preserve">reen is used to denote locked </w:t>
      </w:r>
      <w:r w:rsidR="00B72AA3">
        <w:t>cells containing a formula. </w:t>
      </w:r>
      <w:r w:rsidR="00B72AA3" w:rsidRPr="004B7CB3">
        <w:t>Cyan cells denote locked cells which are linking to a different tab from the same workbook. White &amp; Grey pattern cells are used where cells do not need to be completed</w:t>
      </w:r>
      <w:r>
        <w:t>.</w:t>
      </w:r>
    </w:p>
    <w:p w14:paraId="5A639484" w14:textId="4FC4D520" w:rsidR="00DB496D" w:rsidRDefault="00DB496D" w:rsidP="007441CD">
      <w:pPr>
        <w:pStyle w:val="Paragrapgh"/>
        <w:numPr>
          <w:ilvl w:val="0"/>
          <w:numId w:val="10"/>
        </w:numPr>
        <w:spacing w:before="120" w:after="120"/>
        <w:ind w:left="850" w:hanging="357"/>
      </w:pPr>
      <w:r>
        <w:t>Unless otherwise indicated in th</w:t>
      </w:r>
      <w:r w:rsidR="0071770D">
        <w:t>is</w:t>
      </w:r>
      <w:r>
        <w:t xml:space="preserve"> guidance document or </w:t>
      </w:r>
      <w:r w:rsidR="0071770D">
        <w:t xml:space="preserve">the </w:t>
      </w:r>
      <w:r>
        <w:t xml:space="preserve">templates, actual financial values should be provided in £ million to a </w:t>
      </w:r>
      <w:r w:rsidRPr="00265B61">
        <w:t>minimum of</w:t>
      </w:r>
      <w:r w:rsidR="00A253A3">
        <w:t xml:space="preserve"> three</w:t>
      </w:r>
      <w:r>
        <w:t xml:space="preserve"> decimal place, with </w:t>
      </w:r>
      <w:r w:rsidR="0071770D">
        <w:t xml:space="preserve">historical </w:t>
      </w:r>
      <w:r>
        <w:t xml:space="preserve">financial values reconciling with the audited regulatory accounts.  However, </w:t>
      </w:r>
      <w:del w:id="180" w:author="Author">
        <w:r w:rsidDel="00B172BA">
          <w:delText>TO</w:delText>
        </w:r>
      </w:del>
      <w:ins w:id="181" w:author="Author">
        <w:r w:rsidR="00B172BA">
          <w:t>licensee</w:t>
        </w:r>
      </w:ins>
      <w:r>
        <w:t xml:space="preserve">s are required to provide all actual financial data to the highest </w:t>
      </w:r>
      <w:r w:rsidRPr="00265B61">
        <w:t>reasonable</w:t>
      </w:r>
      <w:r>
        <w:t xml:space="preserve"> level of accuracy available from their source systems, and commensurate with the purpose for which such data is intended taking into consideration the appropriate allocations that are necessary to complete the tables. </w:t>
      </w:r>
    </w:p>
    <w:p w14:paraId="39457261" w14:textId="77777777" w:rsidR="0072377C" w:rsidRDefault="0072377C" w:rsidP="007441CD">
      <w:pPr>
        <w:pStyle w:val="Paragrapgh"/>
        <w:numPr>
          <w:ilvl w:val="0"/>
          <w:numId w:val="10"/>
        </w:numPr>
        <w:spacing w:before="120" w:after="120"/>
        <w:ind w:left="850" w:hanging="357"/>
      </w:pPr>
      <w:r w:rsidRPr="008B2635">
        <w:t xml:space="preserve">Workload units and outputs should be reported </w:t>
      </w:r>
      <w:r>
        <w:t>commensurate with the purpose for which such data is intended</w:t>
      </w:r>
      <w:r w:rsidR="0071770D">
        <w:t>,</w:t>
      </w:r>
      <w:r>
        <w:t xml:space="preserve"> taking into consideration the appropriate allocations that are necessary to complete the tables. Workload and outputs should be entered </w:t>
      </w:r>
      <w:r w:rsidRPr="008B2635">
        <w:t>in the unit of measurement set out in this guidance or in the template</w:t>
      </w:r>
      <w:r w:rsidR="0071770D">
        <w:t>.</w:t>
      </w:r>
    </w:p>
    <w:p w14:paraId="3841D8B1" w14:textId="77777777" w:rsidR="00DB496D" w:rsidRDefault="00DB496D" w:rsidP="007441CD">
      <w:pPr>
        <w:pStyle w:val="Paragrapgh"/>
        <w:numPr>
          <w:ilvl w:val="0"/>
          <w:numId w:val="10"/>
        </w:numPr>
        <w:spacing w:before="120" w:after="120"/>
        <w:ind w:left="850" w:hanging="357"/>
      </w:pPr>
      <w:r>
        <w:t>Unless otherwise indicated in the guidance or templates financial values should be input as positive values.</w:t>
      </w:r>
    </w:p>
    <w:p w14:paraId="5122D5E4" w14:textId="5DAAB994" w:rsidR="00DB496D" w:rsidRDefault="00DB496D" w:rsidP="007441CD">
      <w:pPr>
        <w:pStyle w:val="Paragrapgh"/>
        <w:numPr>
          <w:ilvl w:val="0"/>
          <w:numId w:val="10"/>
        </w:numPr>
        <w:spacing w:before="120" w:after="120"/>
        <w:ind w:left="850" w:hanging="357"/>
      </w:pPr>
      <w:r>
        <w:t xml:space="preserve">Where a reportable value is zero or not applicable to the </w:t>
      </w:r>
      <w:del w:id="182" w:author="Author">
        <w:r w:rsidDel="00B172BA">
          <w:delText>TO</w:delText>
        </w:r>
      </w:del>
      <w:ins w:id="183" w:author="Author">
        <w:r w:rsidR="00B172BA">
          <w:t>licensee</w:t>
        </w:r>
      </w:ins>
      <w:r>
        <w:t xml:space="preserve"> then a zero must be input rather than the cell being left blank.</w:t>
      </w:r>
    </w:p>
    <w:p w14:paraId="407472A1" w14:textId="77A5B7AA" w:rsidR="004F7E90" w:rsidRDefault="004F7E90" w:rsidP="007441CD">
      <w:pPr>
        <w:pStyle w:val="Paragrapgh"/>
        <w:numPr>
          <w:ilvl w:val="0"/>
          <w:numId w:val="10"/>
        </w:numPr>
        <w:spacing w:before="120" w:after="120"/>
        <w:ind w:left="850" w:hanging="357"/>
      </w:pPr>
      <w:r>
        <w:t xml:space="preserve">Where a table clearly states that data is to be filled in by another </w:t>
      </w:r>
      <w:del w:id="184" w:author="Author">
        <w:r w:rsidDel="00B172BA">
          <w:delText>TO</w:delText>
        </w:r>
      </w:del>
      <w:ins w:id="185" w:author="Author">
        <w:r w:rsidR="00B172BA">
          <w:t>licensee</w:t>
        </w:r>
      </w:ins>
      <w:r>
        <w:t xml:space="preserve"> other than the licensee, the licensee does not need to populate the data.</w:t>
      </w:r>
    </w:p>
    <w:p w14:paraId="4E5E6C6B" w14:textId="77777777" w:rsidR="00DB496D" w:rsidRDefault="00DB496D" w:rsidP="00DB496D">
      <w:pPr>
        <w:pStyle w:val="Paragrapgh"/>
        <w:numPr>
          <w:ilvl w:val="0"/>
          <w:numId w:val="0"/>
        </w:numPr>
        <w:spacing w:before="120" w:after="120"/>
      </w:pPr>
    </w:p>
    <w:p w14:paraId="4C427670" w14:textId="77777777" w:rsidR="00D85842" w:rsidRPr="00D85842" w:rsidRDefault="00D85842" w:rsidP="00D85842">
      <w:pPr>
        <w:tabs>
          <w:tab w:val="left" w:pos="2581"/>
        </w:tabs>
        <w:spacing w:before="120" w:after="360"/>
        <w:outlineLvl w:val="2"/>
        <w:rPr>
          <w:b/>
        </w:rPr>
      </w:pPr>
      <w:bookmarkStart w:id="186" w:name="_Toc419108876"/>
      <w:bookmarkStart w:id="187" w:name="_Toc16607073"/>
      <w:r w:rsidRPr="00D85842">
        <w:rPr>
          <w:b/>
        </w:rPr>
        <w:t>Provision of historical data</w:t>
      </w:r>
      <w:bookmarkEnd w:id="187"/>
    </w:p>
    <w:p w14:paraId="4C4B7089" w14:textId="22FD4BE2" w:rsidR="006237AA" w:rsidRDefault="009F577A" w:rsidP="00F119B1">
      <w:pPr>
        <w:pStyle w:val="Paragrapgh"/>
        <w:numPr>
          <w:ilvl w:val="0"/>
          <w:numId w:val="0"/>
        </w:numPr>
      </w:pPr>
      <w:r>
        <w:t>1.11</w:t>
      </w:r>
      <w:r w:rsidR="00F119B1">
        <w:t xml:space="preserve">. </w:t>
      </w:r>
      <w:r w:rsidR="00D85842" w:rsidRPr="00D85842">
        <w:t>The BPDT requires data to be submitted for years prior to RIIO-T</w:t>
      </w:r>
      <w:r w:rsidR="007B2940">
        <w:t>2</w:t>
      </w:r>
      <w:r w:rsidR="00D85842" w:rsidRPr="00D85842">
        <w:t xml:space="preserve">. </w:t>
      </w:r>
    </w:p>
    <w:p w14:paraId="2DA8E331" w14:textId="2EA68EAF" w:rsidR="006237AA" w:rsidRDefault="009F577A" w:rsidP="00F119B1">
      <w:pPr>
        <w:pStyle w:val="Paragrapgh"/>
        <w:numPr>
          <w:ilvl w:val="0"/>
          <w:numId w:val="0"/>
        </w:numPr>
      </w:pPr>
      <w:r>
        <w:t>1.12</w:t>
      </w:r>
      <w:r w:rsidR="00F119B1">
        <w:t xml:space="preserve">. </w:t>
      </w:r>
      <w:r w:rsidR="006237AA" w:rsidRPr="006237AA">
        <w:t>Th</w:t>
      </w:r>
      <w:r w:rsidR="006237AA">
        <w:t xml:space="preserve">e </w:t>
      </w:r>
      <w:del w:id="188" w:author="Author">
        <w:r w:rsidR="006237AA" w:rsidDel="00B172BA">
          <w:delText>TO</w:delText>
        </w:r>
      </w:del>
      <w:ins w:id="189" w:author="Author">
        <w:r w:rsidR="00B172BA">
          <w:t>licensee</w:t>
        </w:r>
      </w:ins>
      <w:r w:rsidR="006237AA">
        <w:t xml:space="preserve">’s will </w:t>
      </w:r>
      <w:r w:rsidR="006237AA" w:rsidRPr="006237AA">
        <w:t>populate historic actual data covering from 1 April 201</w:t>
      </w:r>
      <w:r w:rsidR="007B2940">
        <w:t>3</w:t>
      </w:r>
      <w:r w:rsidR="006237AA" w:rsidRPr="006237AA">
        <w:t xml:space="preserve"> up to and including the current reporting year and forecas</w:t>
      </w:r>
      <w:r w:rsidR="006237AA">
        <w:t>t data for the remaining RIIO-T1 period, i.e. all eight years of RIIO-T1</w:t>
      </w:r>
      <w:r w:rsidR="006237AA" w:rsidRPr="006237AA">
        <w:t xml:space="preserve">. </w:t>
      </w:r>
      <w:del w:id="190" w:author="Author">
        <w:r w:rsidR="006237AA" w:rsidRPr="006237AA" w:rsidDel="00B172BA">
          <w:delText>TO</w:delText>
        </w:r>
      </w:del>
      <w:ins w:id="191" w:author="Author">
        <w:r w:rsidR="00B172BA">
          <w:t>licensee</w:t>
        </w:r>
      </w:ins>
      <w:r w:rsidR="006237AA" w:rsidRPr="006237AA">
        <w:t>’s should also populate, where available, any projected expenditure beyond RIIO</w:t>
      </w:r>
      <w:r>
        <w:t>-T</w:t>
      </w:r>
      <w:r w:rsidR="006237AA" w:rsidRPr="006237AA">
        <w:t>2 for any categories listed on the worksheet.</w:t>
      </w:r>
      <w:ins w:id="192" w:author="Author">
        <w:r w:rsidR="001868DC" w:rsidRPr="001868DC">
          <w:t xml:space="preserve"> </w:t>
        </w:r>
        <w:r w:rsidR="001868DC">
          <w:t xml:space="preserve">For the avoidance of doubt, all tables requiring annual historical data must be fully reconcilable to the latest published Regulatory Reporting Pack.  </w:t>
        </w:r>
      </w:ins>
    </w:p>
    <w:p w14:paraId="59B8A49F" w14:textId="2BE1292D" w:rsidR="00D85842" w:rsidRPr="00D85842" w:rsidRDefault="009F577A" w:rsidP="00F119B1">
      <w:pPr>
        <w:spacing w:before="360" w:after="360"/>
        <w:rPr>
          <w:szCs w:val="20"/>
        </w:rPr>
      </w:pPr>
      <w:r>
        <w:rPr>
          <w:szCs w:val="20"/>
        </w:rPr>
        <w:t>1.13</w:t>
      </w:r>
      <w:r w:rsidR="00F119B1">
        <w:rPr>
          <w:szCs w:val="20"/>
        </w:rPr>
        <w:t xml:space="preserve">. </w:t>
      </w:r>
      <w:del w:id="193" w:author="Author">
        <w:r w:rsidR="00D85842" w:rsidRPr="00D85842" w:rsidDel="00B172BA">
          <w:rPr>
            <w:szCs w:val="20"/>
          </w:rPr>
          <w:delText>TO</w:delText>
        </w:r>
      </w:del>
      <w:ins w:id="194" w:author="Author">
        <w:r w:rsidR="00B172BA">
          <w:rPr>
            <w:szCs w:val="20"/>
          </w:rPr>
          <w:t>Licensee</w:t>
        </w:r>
      </w:ins>
      <w:r w:rsidR="00D85842" w:rsidRPr="00D85842">
        <w:rPr>
          <w:szCs w:val="20"/>
        </w:rPr>
        <w:t xml:space="preserve">s must provide this data </w:t>
      </w:r>
      <w:r w:rsidR="006237AA">
        <w:rPr>
          <w:szCs w:val="20"/>
        </w:rPr>
        <w:t xml:space="preserve">as part of the </w:t>
      </w:r>
      <w:ins w:id="195" w:author="Author">
        <w:r w:rsidR="001868DC">
          <w:rPr>
            <w:szCs w:val="20"/>
          </w:rPr>
          <w:t>October</w:t>
        </w:r>
      </w:ins>
      <w:del w:id="196" w:author="Author">
        <w:r w:rsidR="006237AA" w:rsidDel="001868DC">
          <w:rPr>
            <w:szCs w:val="20"/>
          </w:rPr>
          <w:delText>July</w:delText>
        </w:r>
      </w:del>
      <w:r w:rsidR="006237AA">
        <w:rPr>
          <w:szCs w:val="20"/>
        </w:rPr>
        <w:t xml:space="preserve"> </w:t>
      </w:r>
      <w:r w:rsidR="00D85842" w:rsidRPr="00D85842">
        <w:rPr>
          <w:szCs w:val="20"/>
        </w:rPr>
        <w:t>2019</w:t>
      </w:r>
      <w:r w:rsidR="006237AA">
        <w:rPr>
          <w:szCs w:val="20"/>
        </w:rPr>
        <w:t xml:space="preserve"> submission</w:t>
      </w:r>
      <w:r w:rsidR="00D85842" w:rsidRPr="00D85842">
        <w:rPr>
          <w:szCs w:val="20"/>
        </w:rPr>
        <w:t xml:space="preserve">. </w:t>
      </w:r>
    </w:p>
    <w:p w14:paraId="41DE769B" w14:textId="42EA7CAA" w:rsidR="00D85842" w:rsidRPr="00D85842" w:rsidRDefault="009F577A" w:rsidP="00F119B1">
      <w:pPr>
        <w:spacing w:before="360" w:after="360"/>
        <w:rPr>
          <w:szCs w:val="20"/>
        </w:rPr>
      </w:pPr>
      <w:r>
        <w:rPr>
          <w:szCs w:val="20"/>
        </w:rPr>
        <w:t>1.14</w:t>
      </w:r>
      <w:r w:rsidR="00F119B1">
        <w:rPr>
          <w:szCs w:val="20"/>
        </w:rPr>
        <w:t xml:space="preserve">. </w:t>
      </w:r>
      <w:r w:rsidR="00D85842" w:rsidRPr="00D85842">
        <w:rPr>
          <w:szCs w:val="20"/>
        </w:rPr>
        <w:t xml:space="preserve">All historical expenditure should be input in </w:t>
      </w:r>
      <w:r w:rsidR="00787D51" w:rsidRPr="009F577A">
        <w:rPr>
          <w:szCs w:val="20"/>
        </w:rPr>
        <w:t>2018/19</w:t>
      </w:r>
      <w:r w:rsidR="00D85842" w:rsidRPr="009F577A">
        <w:rPr>
          <w:szCs w:val="20"/>
        </w:rPr>
        <w:t xml:space="preserve"> prices.</w:t>
      </w:r>
    </w:p>
    <w:p w14:paraId="17722E39" w14:textId="77777777" w:rsidR="00DB496D" w:rsidRDefault="00DB496D" w:rsidP="00DB496D">
      <w:pPr>
        <w:pStyle w:val="Heading3"/>
        <w:keepNext/>
      </w:pPr>
      <w:bookmarkStart w:id="197" w:name="_Toc16607074"/>
      <w:r>
        <w:t>Instructions and guidance</w:t>
      </w:r>
      <w:bookmarkEnd w:id="186"/>
      <w:bookmarkEnd w:id="197"/>
    </w:p>
    <w:p w14:paraId="12640306" w14:textId="417A50E0" w:rsidR="00DB496D" w:rsidRDefault="009F577A" w:rsidP="00F119B1">
      <w:pPr>
        <w:pStyle w:val="Paragrapgh"/>
        <w:numPr>
          <w:ilvl w:val="0"/>
          <w:numId w:val="0"/>
        </w:numPr>
      </w:pPr>
      <w:r>
        <w:t>1.15</w:t>
      </w:r>
      <w:r w:rsidR="00F119B1">
        <w:t xml:space="preserve">. </w:t>
      </w:r>
      <w:r w:rsidR="00DB496D">
        <w:t xml:space="preserve">The purpose of this document is to provide instructions and guidance to enable the </w:t>
      </w:r>
      <w:del w:id="198" w:author="Author">
        <w:r w:rsidR="00DB496D" w:rsidDel="00B172BA">
          <w:delText>TO</w:delText>
        </w:r>
      </w:del>
      <w:ins w:id="199" w:author="Author">
        <w:r w:rsidR="00B172BA">
          <w:t>licensee</w:t>
        </w:r>
      </w:ins>
      <w:r w:rsidR="00DB496D">
        <w:t xml:space="preserve">s to complete the associated workbooks. This document provides information on: </w:t>
      </w:r>
    </w:p>
    <w:p w14:paraId="21D4A724" w14:textId="77777777" w:rsidR="00DB496D" w:rsidRDefault="00DB496D" w:rsidP="007441CD">
      <w:pPr>
        <w:pStyle w:val="Paragrapgh"/>
        <w:numPr>
          <w:ilvl w:val="0"/>
          <w:numId w:val="8"/>
        </w:numPr>
        <w:spacing w:before="120" w:after="120"/>
        <w:ind w:left="851" w:hanging="357"/>
      </w:pPr>
      <w:r>
        <w:t xml:space="preserve">the systems, processes, procedures, recording and provision of the required data </w:t>
      </w:r>
    </w:p>
    <w:p w14:paraId="761CDF20" w14:textId="77777777" w:rsidR="00DB496D" w:rsidRDefault="00DB496D" w:rsidP="007441CD">
      <w:pPr>
        <w:pStyle w:val="Paragrapgh"/>
        <w:numPr>
          <w:ilvl w:val="0"/>
          <w:numId w:val="8"/>
        </w:numPr>
        <w:spacing w:before="120" w:after="120"/>
        <w:ind w:left="851" w:hanging="357"/>
      </w:pPr>
      <w:r>
        <w:t xml:space="preserve">reporting units </w:t>
      </w:r>
    </w:p>
    <w:p w14:paraId="4CA8C0AA" w14:textId="77777777" w:rsidR="00DB496D" w:rsidRDefault="00DB496D" w:rsidP="007441CD">
      <w:pPr>
        <w:pStyle w:val="Paragrapgh"/>
        <w:numPr>
          <w:ilvl w:val="0"/>
          <w:numId w:val="8"/>
        </w:numPr>
        <w:spacing w:before="120" w:after="120"/>
        <w:ind w:left="851" w:hanging="357"/>
      </w:pPr>
      <w:r>
        <w:t xml:space="preserve">levels of accuracy (including rounding) </w:t>
      </w:r>
    </w:p>
    <w:p w14:paraId="00F42549" w14:textId="77777777" w:rsidR="00DB496D" w:rsidRDefault="00DB496D" w:rsidP="007441CD">
      <w:pPr>
        <w:pStyle w:val="Paragrapgh"/>
        <w:numPr>
          <w:ilvl w:val="0"/>
          <w:numId w:val="8"/>
        </w:numPr>
        <w:spacing w:before="120" w:after="120"/>
        <w:ind w:left="851" w:hanging="357"/>
      </w:pPr>
      <w:r>
        <w:t xml:space="preserve">the methodology for calculating or deriving required numbers </w:t>
      </w:r>
    </w:p>
    <w:p w14:paraId="314707BC" w14:textId="77777777" w:rsidR="00DB496D" w:rsidRDefault="00DB496D" w:rsidP="007441CD">
      <w:pPr>
        <w:pStyle w:val="Paragrapgh"/>
        <w:numPr>
          <w:ilvl w:val="0"/>
          <w:numId w:val="8"/>
        </w:numPr>
        <w:spacing w:before="120" w:after="120"/>
        <w:ind w:left="851" w:hanging="357"/>
      </w:pPr>
      <w:r>
        <w:t xml:space="preserve">the provision of the data to the Ofgem (format, frequency etc) </w:t>
      </w:r>
    </w:p>
    <w:p w14:paraId="0D008334" w14:textId="77777777" w:rsidR="00DB496D" w:rsidRDefault="00DB496D" w:rsidP="007441CD">
      <w:pPr>
        <w:pStyle w:val="Paragrapgh"/>
        <w:numPr>
          <w:ilvl w:val="0"/>
          <w:numId w:val="8"/>
        </w:numPr>
        <w:spacing w:before="120" w:after="120"/>
        <w:ind w:left="851" w:hanging="357"/>
      </w:pPr>
      <w:r>
        <w:t xml:space="preserve">reasons </w:t>
      </w:r>
      <w:r w:rsidR="00443FBC">
        <w:t>for</w:t>
      </w:r>
      <w:r>
        <w:t xml:space="preserve"> the data </w:t>
      </w:r>
      <w:r w:rsidR="00443FBC">
        <w:t>requirement</w:t>
      </w:r>
    </w:p>
    <w:p w14:paraId="67B620F1" w14:textId="77777777" w:rsidR="00DB496D" w:rsidRDefault="00DB496D" w:rsidP="007441CD">
      <w:pPr>
        <w:pStyle w:val="Paragrapgh"/>
        <w:numPr>
          <w:ilvl w:val="0"/>
          <w:numId w:val="8"/>
        </w:numPr>
        <w:spacing w:before="120" w:after="120"/>
        <w:ind w:left="851" w:hanging="357"/>
      </w:pPr>
      <w:r>
        <w:t>a glossary of terms used in the workbooks.</w:t>
      </w:r>
    </w:p>
    <w:p w14:paraId="511AA4D7" w14:textId="77777777" w:rsidR="00DB496D" w:rsidRPr="008869D4" w:rsidRDefault="00DB496D" w:rsidP="00DB496D">
      <w:pPr>
        <w:pStyle w:val="Paragrapgh"/>
        <w:numPr>
          <w:ilvl w:val="0"/>
          <w:numId w:val="0"/>
        </w:numPr>
        <w:rPr>
          <w:i/>
          <w:highlight w:val="yellow"/>
        </w:rPr>
      </w:pPr>
      <w:r w:rsidRPr="008869D4">
        <w:rPr>
          <w:i/>
        </w:rPr>
        <w:t xml:space="preserve">Provision of forecast data </w:t>
      </w:r>
    </w:p>
    <w:p w14:paraId="0632A1D4" w14:textId="2567C24D" w:rsidR="000D2622" w:rsidRDefault="009F577A" w:rsidP="00F119B1">
      <w:pPr>
        <w:pStyle w:val="Paragrapgh"/>
        <w:numPr>
          <w:ilvl w:val="0"/>
          <w:numId w:val="0"/>
        </w:numPr>
      </w:pPr>
      <w:r>
        <w:t>1.16</w:t>
      </w:r>
      <w:r w:rsidR="00F119B1">
        <w:t xml:space="preserve">. </w:t>
      </w:r>
      <w:del w:id="200" w:author="Author">
        <w:r w:rsidR="000D6B1A" w:rsidRPr="000D2622" w:rsidDel="00B172BA">
          <w:delText>TO</w:delText>
        </w:r>
      </w:del>
      <w:ins w:id="201" w:author="Author">
        <w:r w:rsidR="00B172BA">
          <w:t>Licensee</w:t>
        </w:r>
      </w:ins>
      <w:r w:rsidR="000D6B1A" w:rsidRPr="000D2622">
        <w:t>s a</w:t>
      </w:r>
      <w:r w:rsidR="006237AA">
        <w:t>re required to provide forecast expenditure profiles, where applicable</w:t>
      </w:r>
      <w:r w:rsidR="00F27D80">
        <w:t xml:space="preserve">, </w:t>
      </w:r>
      <w:r w:rsidR="00F27D80" w:rsidRPr="000D2622">
        <w:t>for</w:t>
      </w:r>
      <w:r w:rsidR="006237AA" w:rsidRPr="006237AA">
        <w:t xml:space="preserve"> all 5 years of the RIIO</w:t>
      </w:r>
      <w:r w:rsidR="003E0ECF">
        <w:t>-T</w:t>
      </w:r>
      <w:r w:rsidR="006237AA" w:rsidRPr="006237AA">
        <w:t>2 price control</w:t>
      </w:r>
      <w:r w:rsidR="006237AA">
        <w:t>.</w:t>
      </w:r>
      <w:r w:rsidR="006237AA" w:rsidRPr="000D2622">
        <w:t xml:space="preserve"> </w:t>
      </w:r>
      <w:r w:rsidR="006237AA">
        <w:t xml:space="preserve"> Forecasts </w:t>
      </w:r>
      <w:r w:rsidR="000D6B1A" w:rsidRPr="000D2622">
        <w:t xml:space="preserve">represent the </w:t>
      </w:r>
      <w:del w:id="202" w:author="Author">
        <w:r w:rsidR="000D6B1A" w:rsidRPr="000D2622" w:rsidDel="00B172BA">
          <w:delText>TO</w:delText>
        </w:r>
      </w:del>
      <w:ins w:id="203" w:author="Author">
        <w:r w:rsidR="00B172BA">
          <w:t>licensee</w:t>
        </w:r>
      </w:ins>
      <w:r w:rsidR="000D6B1A" w:rsidRPr="000D2622">
        <w:t xml:space="preserve">s best view following its best endeavours to take account of all relevant internal and external factors.  </w:t>
      </w:r>
    </w:p>
    <w:p w14:paraId="5F76EDB2" w14:textId="77777777" w:rsidR="00DB496D" w:rsidRPr="00462A36" w:rsidRDefault="00DB496D" w:rsidP="00DB496D">
      <w:pPr>
        <w:pStyle w:val="Paragrapgh"/>
        <w:numPr>
          <w:ilvl w:val="0"/>
          <w:numId w:val="0"/>
        </w:numPr>
        <w:tabs>
          <w:tab w:val="num" w:pos="567"/>
        </w:tabs>
        <w:rPr>
          <w:b/>
        </w:rPr>
      </w:pPr>
      <w:r w:rsidRPr="00462A36">
        <w:rPr>
          <w:b/>
        </w:rPr>
        <w:t>Form of submission</w:t>
      </w:r>
    </w:p>
    <w:p w14:paraId="6FE04E2C" w14:textId="087012E8" w:rsidR="00A253A3" w:rsidRDefault="009F577A" w:rsidP="00F119B1">
      <w:pPr>
        <w:pStyle w:val="Paragrapgh"/>
        <w:numPr>
          <w:ilvl w:val="0"/>
          <w:numId w:val="0"/>
        </w:numPr>
      </w:pPr>
      <w:r>
        <w:t>1.17</w:t>
      </w:r>
      <w:r w:rsidR="00F119B1">
        <w:t xml:space="preserve">. </w:t>
      </w:r>
      <w:r w:rsidR="00DB496D">
        <w:t xml:space="preserve">Instructions for the electronic submission of the workbooks will be circulated to each </w:t>
      </w:r>
      <w:del w:id="204" w:author="Author">
        <w:r w:rsidR="00DB496D" w:rsidDel="00B172BA">
          <w:delText>TO</w:delText>
        </w:r>
      </w:del>
      <w:ins w:id="205" w:author="Author">
        <w:r w:rsidR="00B172BA">
          <w:t>licensee</w:t>
        </w:r>
      </w:ins>
      <w:r w:rsidR="00DB496D">
        <w:t xml:space="preserve">’s regulation manager in advance of each submission deadline. However, if there is any doubt about the method of submission, the licensee must contact Ofgem. </w:t>
      </w:r>
      <w:bookmarkStart w:id="206" w:name="_Toc419108882"/>
    </w:p>
    <w:p w14:paraId="0B23E20D" w14:textId="77777777" w:rsidR="00DB496D" w:rsidRDefault="00DB496D" w:rsidP="00DB496D">
      <w:pPr>
        <w:pStyle w:val="Heading2"/>
        <w:tabs>
          <w:tab w:val="left" w:pos="567"/>
        </w:tabs>
      </w:pPr>
      <w:bookmarkStart w:id="207" w:name="_Toc16607075"/>
      <w:r w:rsidRPr="009F577A">
        <w:rPr>
          <w:color w:val="365F91"/>
        </w:rPr>
        <w:t>Structure</w:t>
      </w:r>
      <w:r>
        <w:t xml:space="preserve"> of this document</w:t>
      </w:r>
      <w:bookmarkEnd w:id="206"/>
      <w:bookmarkEnd w:id="207"/>
    </w:p>
    <w:p w14:paraId="7AA3CE22" w14:textId="41AC4895" w:rsidR="00DB496D" w:rsidRDefault="009F577A" w:rsidP="00F119B1">
      <w:pPr>
        <w:pStyle w:val="Paragrapgh"/>
        <w:numPr>
          <w:ilvl w:val="0"/>
          <w:numId w:val="0"/>
        </w:numPr>
      </w:pPr>
      <w:r>
        <w:t>1.18</w:t>
      </w:r>
      <w:r w:rsidR="00F119B1">
        <w:t xml:space="preserve">. </w:t>
      </w:r>
      <w:r w:rsidR="00DB496D">
        <w:t xml:space="preserve">This document is divided into sections reflecting the different component parts of the </w:t>
      </w:r>
      <w:r w:rsidR="006B7D39">
        <w:t xml:space="preserve">BPDTs </w:t>
      </w:r>
      <w:r w:rsidR="00DB496D">
        <w:t>workbooks. These are as follows:</w:t>
      </w:r>
    </w:p>
    <w:p w14:paraId="7927DE24" w14:textId="77777777" w:rsidR="00DB496D" w:rsidRDefault="00DB496D" w:rsidP="007441CD">
      <w:pPr>
        <w:pStyle w:val="Paragrapgh"/>
        <w:numPr>
          <w:ilvl w:val="0"/>
          <w:numId w:val="9"/>
        </w:numPr>
        <w:spacing w:before="120" w:after="120"/>
        <w:ind w:left="709" w:hanging="357"/>
      </w:pPr>
      <w:r>
        <w:t>Chapter 2 provides general instructions and guidance for completing the data template worksheets</w:t>
      </w:r>
      <w:r w:rsidR="00F93860">
        <w:t>.</w:t>
      </w:r>
    </w:p>
    <w:p w14:paraId="5D031A62" w14:textId="4D76A397" w:rsidR="00DB496D" w:rsidRDefault="00F539C5" w:rsidP="007441CD">
      <w:pPr>
        <w:pStyle w:val="Paragrapgh"/>
        <w:numPr>
          <w:ilvl w:val="0"/>
          <w:numId w:val="9"/>
        </w:numPr>
        <w:spacing w:before="120" w:after="120"/>
        <w:ind w:left="709" w:hanging="357"/>
      </w:pPr>
      <w:r>
        <w:t>Chapter 3</w:t>
      </w:r>
      <w:r w:rsidR="00DB496D">
        <w:t xml:space="preserve"> provides instructions for the completion of the total expenditure worksheets.</w:t>
      </w:r>
    </w:p>
    <w:p w14:paraId="5B1817D6" w14:textId="3FF6E38E" w:rsidR="00DB496D" w:rsidRDefault="00F539C5" w:rsidP="007441CD">
      <w:pPr>
        <w:pStyle w:val="Paragrapgh"/>
        <w:numPr>
          <w:ilvl w:val="0"/>
          <w:numId w:val="9"/>
        </w:numPr>
        <w:spacing w:before="120" w:after="120"/>
        <w:ind w:left="709" w:hanging="357"/>
      </w:pPr>
      <w:r>
        <w:t>Chapter 4</w:t>
      </w:r>
      <w:r w:rsidR="00DB496D">
        <w:t xml:space="preserve"> provides instructions for the completion of the </w:t>
      </w:r>
      <w:r w:rsidR="001E14EF">
        <w:t xml:space="preserve">load related </w:t>
      </w:r>
      <w:r w:rsidR="00DB496D">
        <w:t>expenditure worksheets.</w:t>
      </w:r>
    </w:p>
    <w:p w14:paraId="46575EB5" w14:textId="4D8BAFC3" w:rsidR="00DB496D" w:rsidRDefault="00F539C5" w:rsidP="007441CD">
      <w:pPr>
        <w:pStyle w:val="Paragrapgh"/>
        <w:numPr>
          <w:ilvl w:val="0"/>
          <w:numId w:val="9"/>
        </w:numPr>
        <w:spacing w:before="120" w:after="120"/>
        <w:ind w:left="709" w:hanging="357"/>
      </w:pPr>
      <w:r>
        <w:t>Chapter 5</w:t>
      </w:r>
      <w:r w:rsidR="00DB496D">
        <w:t xml:space="preserve"> provides instructions for the completion of the </w:t>
      </w:r>
      <w:r w:rsidR="001E14EF">
        <w:t xml:space="preserve">non-load related </w:t>
      </w:r>
      <w:r w:rsidR="00DB496D">
        <w:t>expenditure worksheets.</w:t>
      </w:r>
    </w:p>
    <w:p w14:paraId="20D92A29" w14:textId="075C58BD" w:rsidR="00DB496D" w:rsidRDefault="00F539C5" w:rsidP="007441CD">
      <w:pPr>
        <w:pStyle w:val="Paragrapgh"/>
        <w:numPr>
          <w:ilvl w:val="0"/>
          <w:numId w:val="9"/>
        </w:numPr>
        <w:spacing w:before="120" w:after="120"/>
        <w:ind w:left="709" w:hanging="357"/>
      </w:pPr>
      <w:r>
        <w:t>Chapter 6</w:t>
      </w:r>
      <w:r w:rsidR="00DB496D">
        <w:t xml:space="preserve"> provides instructions for the completion of the </w:t>
      </w:r>
      <w:r w:rsidR="001E14EF">
        <w:t xml:space="preserve">indirect and operational expenditure </w:t>
      </w:r>
      <w:r w:rsidR="00DB496D">
        <w:t>worksheets.</w:t>
      </w:r>
    </w:p>
    <w:p w14:paraId="4E5EE26B" w14:textId="77777777" w:rsidR="00B172BA" w:rsidRDefault="00B172BA" w:rsidP="009F577A">
      <w:pPr>
        <w:pStyle w:val="Paragrapgh"/>
        <w:numPr>
          <w:ilvl w:val="0"/>
          <w:numId w:val="0"/>
        </w:numPr>
        <w:spacing w:before="120" w:after="120"/>
        <w:rPr>
          <w:ins w:id="208" w:author="Author"/>
          <w:b/>
          <w:color w:val="365F91"/>
          <w:sz w:val="24"/>
          <w:szCs w:val="24"/>
        </w:rPr>
      </w:pPr>
    </w:p>
    <w:p w14:paraId="29F4055B" w14:textId="55CDAC7C" w:rsidR="009F577A" w:rsidRDefault="009F577A" w:rsidP="009F577A">
      <w:pPr>
        <w:pStyle w:val="Paragrapgh"/>
        <w:numPr>
          <w:ilvl w:val="0"/>
          <w:numId w:val="0"/>
        </w:numPr>
        <w:spacing w:before="120" w:after="120"/>
        <w:rPr>
          <w:b/>
          <w:color w:val="365F91"/>
          <w:sz w:val="24"/>
          <w:szCs w:val="24"/>
        </w:rPr>
      </w:pPr>
      <w:r w:rsidRPr="009F577A">
        <w:rPr>
          <w:b/>
          <w:color w:val="365F91"/>
          <w:sz w:val="24"/>
          <w:szCs w:val="24"/>
        </w:rPr>
        <w:t>Publication</w:t>
      </w:r>
    </w:p>
    <w:p w14:paraId="67EC44A8" w14:textId="77777777" w:rsidR="009F577A" w:rsidRPr="009F577A" w:rsidRDefault="009F577A" w:rsidP="009F577A">
      <w:pPr>
        <w:pStyle w:val="Paragrapgh"/>
        <w:numPr>
          <w:ilvl w:val="0"/>
          <w:numId w:val="0"/>
        </w:numPr>
      </w:pPr>
      <w:r w:rsidRPr="009F577A">
        <w:t>1.19. Ofgem is bound by the requirements of section 105 of the Utilities Act 2000 relating to the disclosure of information.</w:t>
      </w:r>
    </w:p>
    <w:p w14:paraId="4754C798" w14:textId="496F9CF8" w:rsidR="009F577A" w:rsidRPr="009F577A" w:rsidRDefault="009F577A" w:rsidP="009F577A">
      <w:pPr>
        <w:pStyle w:val="Paragrapgh"/>
        <w:numPr>
          <w:ilvl w:val="0"/>
          <w:numId w:val="0"/>
        </w:numPr>
      </w:pPr>
      <w:r w:rsidRPr="009F577A">
        <w:t>1.18. Ofgem recognises the value of improving transparency of information in regulating natural monopolies and we intend to continue to review to what extent to publish further disaggregated data and analysis alongside the Business Plans.</w:t>
      </w:r>
    </w:p>
    <w:p w14:paraId="33D1E5CD" w14:textId="46F3C11E" w:rsidR="00DB496D" w:rsidRDefault="00DB496D" w:rsidP="00DB496D">
      <w:pPr>
        <w:pStyle w:val="ChapterHeading"/>
      </w:pPr>
      <w:bookmarkStart w:id="209" w:name="_Toc419108883"/>
      <w:bookmarkStart w:id="210" w:name="_Toc16607076"/>
      <w:r>
        <w:t xml:space="preserve">General Instructions for completing </w:t>
      </w:r>
      <w:r w:rsidR="005E33C7">
        <w:t xml:space="preserve">the </w:t>
      </w:r>
      <w:r>
        <w:t>data template</w:t>
      </w:r>
      <w:bookmarkEnd w:id="209"/>
      <w:bookmarkEnd w:id="210"/>
    </w:p>
    <w:p w14:paraId="1669C629" w14:textId="77777777" w:rsidR="00DB496D" w:rsidRPr="00B0426B" w:rsidRDefault="00DB496D" w:rsidP="00DB496D">
      <w:pPr>
        <w:pStyle w:val="Textbox"/>
        <w:rPr>
          <w:b/>
          <w:bCs/>
        </w:rPr>
      </w:pPr>
      <w:r w:rsidRPr="00B0426B">
        <w:rPr>
          <w:b/>
          <w:bCs/>
        </w:rPr>
        <w:t xml:space="preserve">Chapter Summary </w:t>
      </w:r>
    </w:p>
    <w:p w14:paraId="72E3E0D1" w14:textId="77777777" w:rsidR="00DB496D" w:rsidRDefault="00DB496D" w:rsidP="00DB496D">
      <w:pPr>
        <w:pStyle w:val="Textbox"/>
      </w:pPr>
    </w:p>
    <w:p w14:paraId="2B34AE88" w14:textId="7A098FAD" w:rsidR="00DB496D" w:rsidRDefault="009F577A" w:rsidP="00DB496D">
      <w:pPr>
        <w:pStyle w:val="Textbox"/>
        <w:rPr>
          <w:szCs w:val="20"/>
        </w:rPr>
      </w:pPr>
      <w:r w:rsidRPr="009F577A">
        <w:rPr>
          <w:szCs w:val="20"/>
        </w:rPr>
        <w:t xml:space="preserve">This instruction and guidance document (‘instructions’) provide a framework for the collection and provision of consistent information to support the well-justified business plans submitted by </w:t>
      </w:r>
      <w:r>
        <w:rPr>
          <w:szCs w:val="20"/>
        </w:rPr>
        <w:t xml:space="preserve">each </w:t>
      </w:r>
      <w:del w:id="211" w:author="Author">
        <w:r w:rsidDel="00B172BA">
          <w:rPr>
            <w:szCs w:val="20"/>
          </w:rPr>
          <w:delText>TO</w:delText>
        </w:r>
      </w:del>
      <w:ins w:id="212" w:author="Author">
        <w:r w:rsidR="00B172BA">
          <w:rPr>
            <w:szCs w:val="20"/>
          </w:rPr>
          <w:t>licensee</w:t>
        </w:r>
      </w:ins>
      <w:r w:rsidRPr="009F577A">
        <w:rPr>
          <w:szCs w:val="20"/>
        </w:rPr>
        <w:t>. Ofgem will use this information to assist in the assessment of the well-justified busi</w:t>
      </w:r>
      <w:r>
        <w:rPr>
          <w:szCs w:val="20"/>
        </w:rPr>
        <w:t>ness plan submissions for RIIO-</w:t>
      </w:r>
      <w:r w:rsidRPr="009F577A">
        <w:rPr>
          <w:szCs w:val="20"/>
        </w:rPr>
        <w:t>T2.</w:t>
      </w:r>
      <w:r w:rsidR="00A902AB">
        <w:rPr>
          <w:szCs w:val="20"/>
        </w:rPr>
        <w:t xml:space="preserve">  The chapter concludes with a high level description of the general tables for completion. </w:t>
      </w:r>
    </w:p>
    <w:p w14:paraId="1F1873F2" w14:textId="77777777" w:rsidR="00DB496D" w:rsidRDefault="00DB496D" w:rsidP="00DB496D">
      <w:bookmarkStart w:id="213" w:name="_Toc256587774"/>
      <w:bookmarkStart w:id="214" w:name="_Toc199051655"/>
    </w:p>
    <w:p w14:paraId="0824CAE8" w14:textId="77777777" w:rsidR="00DB496D" w:rsidRPr="00814EDE" w:rsidRDefault="00DB496D" w:rsidP="00DB496D">
      <w:pPr>
        <w:pStyle w:val="Heading2"/>
      </w:pPr>
      <w:bookmarkStart w:id="215" w:name="_Toc338767289"/>
      <w:bookmarkStart w:id="216" w:name="_Toc351559170"/>
      <w:bookmarkStart w:id="217" w:name="_Toc419108884"/>
      <w:bookmarkStart w:id="218" w:name="_Toc16607077"/>
      <w:r w:rsidRPr="00814EDE">
        <w:t>Overview</w:t>
      </w:r>
      <w:bookmarkEnd w:id="215"/>
      <w:bookmarkEnd w:id="216"/>
      <w:bookmarkEnd w:id="217"/>
      <w:bookmarkEnd w:id="218"/>
    </w:p>
    <w:p w14:paraId="0688DE68" w14:textId="41ED42BE" w:rsidR="00DB496D" w:rsidRPr="00540F56" w:rsidRDefault="00F27D80" w:rsidP="00F27D80">
      <w:pPr>
        <w:pStyle w:val="Paragrapgh"/>
        <w:numPr>
          <w:ilvl w:val="0"/>
          <w:numId w:val="0"/>
        </w:numPr>
      </w:pPr>
      <w:r>
        <w:t xml:space="preserve">2.1. </w:t>
      </w:r>
      <w:r w:rsidR="00DB496D" w:rsidRPr="00D354A3">
        <w:t xml:space="preserve">The </w:t>
      </w:r>
      <w:r w:rsidR="00DB496D">
        <w:t xml:space="preserve">data </w:t>
      </w:r>
      <w:r w:rsidR="00DB496D" w:rsidRPr="00D354A3">
        <w:t>template</w:t>
      </w:r>
      <w:r w:rsidR="00DB496D">
        <w:t xml:space="preserve">s are </w:t>
      </w:r>
      <w:r w:rsidR="00806901">
        <w:t>a series</w:t>
      </w:r>
      <w:r w:rsidR="00DB496D">
        <w:t xml:space="preserve"> of </w:t>
      </w:r>
      <w:r w:rsidR="00890A03">
        <w:t xml:space="preserve">tables in MS </w:t>
      </w:r>
      <w:r w:rsidR="00890A03" w:rsidRPr="00D354A3">
        <w:t>Excel workbook</w:t>
      </w:r>
      <w:r w:rsidR="00890A03">
        <w:t>s</w:t>
      </w:r>
      <w:r w:rsidR="00DB496D" w:rsidRPr="00D354A3">
        <w:t xml:space="preserve">. </w:t>
      </w:r>
      <w:r w:rsidR="00DB496D">
        <w:t xml:space="preserve">The </w:t>
      </w:r>
      <w:r w:rsidR="00890A03">
        <w:t>purpose of the workbooks is</w:t>
      </w:r>
      <w:r w:rsidR="00DB496D">
        <w:t xml:space="preserve"> to facilitate the submission of uniform and comparable financial and ou</w:t>
      </w:r>
      <w:r w:rsidR="00540F56">
        <w:t xml:space="preserve">tputs information from </w:t>
      </w:r>
      <w:del w:id="219" w:author="Author">
        <w:r w:rsidR="00540F56" w:rsidDel="00B172BA">
          <w:delText>TO</w:delText>
        </w:r>
      </w:del>
      <w:ins w:id="220" w:author="Author">
        <w:r w:rsidR="00B172BA">
          <w:t>licensee</w:t>
        </w:r>
      </w:ins>
      <w:r w:rsidR="00540F56">
        <w:t xml:space="preserve">s and enables comparison of </w:t>
      </w:r>
      <w:del w:id="221" w:author="Author">
        <w:r w:rsidR="00540F56" w:rsidDel="00B172BA">
          <w:delText>TO</w:delText>
        </w:r>
      </w:del>
      <w:ins w:id="222" w:author="Author">
        <w:r w:rsidR="00B172BA">
          <w:t>licensee</w:t>
        </w:r>
      </w:ins>
      <w:r w:rsidR="00540F56">
        <w:t>s business plans on a consistent basis</w:t>
      </w:r>
      <w:r w:rsidR="00540F56" w:rsidRPr="00D354A3">
        <w:t>.</w:t>
      </w:r>
      <w:r w:rsidR="00540F56">
        <w:t xml:space="preserve"> Ofgem will use this</w:t>
      </w:r>
      <w:r w:rsidR="00DB496D">
        <w:t xml:space="preserve"> </w:t>
      </w:r>
      <w:r w:rsidR="00540F56">
        <w:t>information to assess and analyse the business plan</w:t>
      </w:r>
      <w:r w:rsidR="00540F56" w:rsidRPr="00540F56">
        <w:t xml:space="preserve"> and inform its recommendations on price control allowances.</w:t>
      </w:r>
    </w:p>
    <w:p w14:paraId="5EF56640" w14:textId="77777777" w:rsidR="009F577A" w:rsidRDefault="00F27D80" w:rsidP="009F577A">
      <w:pPr>
        <w:pStyle w:val="Paragrapgh"/>
        <w:numPr>
          <w:ilvl w:val="0"/>
          <w:numId w:val="0"/>
        </w:numPr>
      </w:pPr>
      <w:r>
        <w:t xml:space="preserve">2.2. </w:t>
      </w:r>
      <w:r w:rsidR="00DB496D">
        <w:t>The workbook</w:t>
      </w:r>
      <w:r w:rsidR="006D5C73">
        <w:t>s</w:t>
      </w:r>
      <w:r w:rsidR="00DB496D">
        <w:t xml:space="preserve"> </w:t>
      </w:r>
      <w:r w:rsidR="006D5C73" w:rsidRPr="0062705D">
        <w:t>ha</w:t>
      </w:r>
      <w:r w:rsidR="006D5C73">
        <w:t>ve</w:t>
      </w:r>
      <w:r w:rsidR="006D5C73" w:rsidRPr="0062705D">
        <w:t xml:space="preserve"> </w:t>
      </w:r>
      <w:r w:rsidR="00DB496D" w:rsidRPr="0062705D">
        <w:t>been de</w:t>
      </w:r>
      <w:r w:rsidR="00DB496D">
        <w:t>s</w:t>
      </w:r>
      <w:r w:rsidR="00DB496D" w:rsidRPr="0062705D">
        <w:t>igned to have single data entry where possible in order to av</w:t>
      </w:r>
      <w:r w:rsidR="00DB496D">
        <w:t>o</w:t>
      </w:r>
      <w:r w:rsidR="00DB496D" w:rsidRPr="0062705D">
        <w:t>id duplication and to facilitate reconciliations and balance checks.</w:t>
      </w:r>
    </w:p>
    <w:p w14:paraId="03A24B95" w14:textId="7631F413" w:rsidR="009F577A" w:rsidRDefault="009F577A" w:rsidP="009F577A">
      <w:pPr>
        <w:pStyle w:val="Paragrapgh"/>
        <w:numPr>
          <w:ilvl w:val="0"/>
          <w:numId w:val="0"/>
        </w:numPr>
      </w:pPr>
      <w:r>
        <w:t xml:space="preserve">2.3. Each </w:t>
      </w:r>
      <w:del w:id="223" w:author="Author">
        <w:r w:rsidDel="00B172BA">
          <w:delText>TO</w:delText>
        </w:r>
      </w:del>
      <w:ins w:id="224" w:author="Author">
        <w:r w:rsidR="00B172BA">
          <w:t>licensee</w:t>
        </w:r>
      </w:ins>
      <w:r>
        <w:t xml:space="preserve"> must complete the BPDT in full</w:t>
      </w:r>
      <w:r w:rsidR="00C56225">
        <w:t>, unless otherwise instructed in the specific table guidance</w:t>
      </w:r>
      <w:r>
        <w:t xml:space="preserve">. If information is incomplete, the </w:t>
      </w:r>
      <w:del w:id="225" w:author="Author">
        <w:r w:rsidDel="00B172BA">
          <w:delText>TO</w:delText>
        </w:r>
      </w:del>
      <w:ins w:id="226" w:author="Author">
        <w:r w:rsidR="00B172BA">
          <w:t>licensee</w:t>
        </w:r>
      </w:ins>
      <w:r>
        <w:t xml:space="preserve"> must provide a clear explanation for why.</w:t>
      </w:r>
    </w:p>
    <w:p w14:paraId="0A9BD922" w14:textId="096ECAD6" w:rsidR="009F577A" w:rsidRDefault="009F577A" w:rsidP="009F577A">
      <w:pPr>
        <w:pStyle w:val="Paragrapgh"/>
        <w:numPr>
          <w:ilvl w:val="0"/>
          <w:numId w:val="0"/>
        </w:numPr>
      </w:pPr>
      <w:r>
        <w:t>2.4.</w:t>
      </w:r>
      <w:r>
        <w:tab/>
        <w:t xml:space="preserve">Any resubmission of the BPDT is only to be made by agreement between Ofgem and the </w:t>
      </w:r>
      <w:del w:id="227" w:author="Author">
        <w:r w:rsidDel="00B172BA">
          <w:delText>TO</w:delText>
        </w:r>
      </w:del>
      <w:ins w:id="228" w:author="Author">
        <w:r w:rsidR="00B172BA">
          <w:t>licensee</w:t>
        </w:r>
      </w:ins>
      <w:r>
        <w:t xml:space="preserve"> and in any such instance, the pack should be resubmitted in full.  Resubmission is required to be accompanied by a letter signed by a Director.</w:t>
      </w:r>
    </w:p>
    <w:p w14:paraId="76D7656A" w14:textId="77777777" w:rsidR="00DB496D" w:rsidRPr="00FE068D" w:rsidRDefault="00DB496D" w:rsidP="00F27D80">
      <w:pPr>
        <w:pStyle w:val="Heading3"/>
      </w:pPr>
      <w:bookmarkStart w:id="229" w:name="_Toc419108885"/>
      <w:bookmarkStart w:id="230" w:name="_Toc338767290"/>
      <w:bookmarkStart w:id="231" w:name="_Toc351559171"/>
      <w:bookmarkStart w:id="232" w:name="_Toc16607078"/>
      <w:r>
        <w:t>A</w:t>
      </w:r>
      <w:r w:rsidRPr="00FE068D">
        <w:t>ccounting policies</w:t>
      </w:r>
      <w:bookmarkEnd w:id="229"/>
      <w:bookmarkEnd w:id="232"/>
    </w:p>
    <w:p w14:paraId="405A78F6" w14:textId="15339C8D" w:rsidR="00DB496D" w:rsidRDefault="009F577A" w:rsidP="00F27D80">
      <w:pPr>
        <w:pStyle w:val="Paragrapgh"/>
        <w:numPr>
          <w:ilvl w:val="0"/>
          <w:numId w:val="0"/>
        </w:numPr>
      </w:pPr>
      <w:r>
        <w:t>2.5</w:t>
      </w:r>
      <w:r w:rsidR="00F27D80">
        <w:t xml:space="preserve">. </w:t>
      </w:r>
      <w:r w:rsidR="00DB496D" w:rsidRPr="00160C91">
        <w:t xml:space="preserve">All costs are to be entered on a </w:t>
      </w:r>
      <w:r w:rsidR="00DB496D">
        <w:t>c</w:t>
      </w:r>
      <w:r w:rsidR="00DB496D" w:rsidRPr="00160C91">
        <w:t xml:space="preserve">ash </w:t>
      </w:r>
      <w:r w:rsidR="00DB496D">
        <w:t>b</w:t>
      </w:r>
      <w:r w:rsidR="00DB496D" w:rsidRPr="00160C91">
        <w:t xml:space="preserve">asis. Cash means exclusive </w:t>
      </w:r>
      <w:r w:rsidR="00806901" w:rsidRPr="00160C91">
        <w:t>of provisions</w:t>
      </w:r>
      <w:r w:rsidR="00DB496D" w:rsidRPr="00160C91">
        <w:t xml:space="preserve"> </w:t>
      </w:r>
      <w:r w:rsidR="00806901" w:rsidRPr="00160C91">
        <w:t>and accruals</w:t>
      </w:r>
      <w:r w:rsidR="00DB496D" w:rsidRPr="00160C91">
        <w:t xml:space="preserve"> and prepayments that are not incurred as part of the ordinary level of business. </w:t>
      </w:r>
      <w:del w:id="233" w:author="Author">
        <w:r w:rsidR="00DB496D" w:rsidDel="00B172BA">
          <w:delText>TO</w:delText>
        </w:r>
      </w:del>
      <w:ins w:id="234" w:author="Author">
        <w:r w:rsidR="00B172BA">
          <w:t>Licensee</w:t>
        </w:r>
      </w:ins>
      <w:r w:rsidR="00DB496D">
        <w:t>s should use</w:t>
      </w:r>
      <w:r w:rsidR="00DB496D" w:rsidRPr="00C04E6B">
        <w:t xml:space="preserve"> the same accounting policies as in the </w:t>
      </w:r>
      <w:r w:rsidR="00DB496D">
        <w:t>preparation of the r</w:t>
      </w:r>
      <w:r w:rsidR="00DB496D" w:rsidRPr="00C04E6B">
        <w:t xml:space="preserve">egulatory </w:t>
      </w:r>
      <w:r w:rsidR="00DB496D">
        <w:t>f</w:t>
      </w:r>
      <w:r w:rsidR="00DB496D" w:rsidRPr="00DC39EC">
        <w:t>inancial</w:t>
      </w:r>
      <w:r w:rsidR="00DB496D" w:rsidRPr="00C04E6B">
        <w:t xml:space="preserve"> </w:t>
      </w:r>
      <w:r w:rsidR="00DB496D">
        <w:t>s</w:t>
      </w:r>
      <w:r w:rsidR="00DB496D" w:rsidRPr="00C04E6B">
        <w:t>tatements</w:t>
      </w:r>
      <w:r w:rsidR="00DB496D">
        <w:t xml:space="preserve">, in accordance </w:t>
      </w:r>
      <w:r w:rsidR="00DB496D" w:rsidRPr="00812B38">
        <w:t>with UK GAAP</w:t>
      </w:r>
      <w:r w:rsidR="00DB496D">
        <w:t xml:space="preserve"> or IFRS unless otherwise stated</w:t>
      </w:r>
      <w:r w:rsidR="00DB496D" w:rsidRPr="00812B38">
        <w:t>.</w:t>
      </w:r>
    </w:p>
    <w:p w14:paraId="69DF4D1B" w14:textId="0E40EE26" w:rsidR="00DB496D" w:rsidRDefault="009F577A" w:rsidP="00F27D80">
      <w:pPr>
        <w:pStyle w:val="Paragrapgh"/>
        <w:numPr>
          <w:ilvl w:val="0"/>
          <w:numId w:val="0"/>
        </w:numPr>
      </w:pPr>
      <w:r>
        <w:t>2.6</w:t>
      </w:r>
      <w:r w:rsidR="00F27D80">
        <w:t xml:space="preserve">. </w:t>
      </w:r>
      <w:r w:rsidR="00DB496D">
        <w:t>I</w:t>
      </w:r>
      <w:r w:rsidR="00DB496D" w:rsidRPr="008E48D6">
        <w:t xml:space="preserve">n the event that the accounting policies applied to prepare the </w:t>
      </w:r>
      <w:r w:rsidR="00DB496D">
        <w:t xml:space="preserve">template </w:t>
      </w:r>
      <w:r w:rsidR="00DB496D" w:rsidRPr="008E48D6">
        <w:t xml:space="preserve">differ from those used in the </w:t>
      </w:r>
      <w:r w:rsidR="00DB496D">
        <w:t>r</w:t>
      </w:r>
      <w:r w:rsidR="00DB496D" w:rsidRPr="008E48D6">
        <w:t xml:space="preserve">egulatory </w:t>
      </w:r>
      <w:r w:rsidR="00DB496D">
        <w:t>financial statements</w:t>
      </w:r>
      <w:r w:rsidR="00E027C7">
        <w:t xml:space="preserve"> (for some or all years) the Licensee </w:t>
      </w:r>
      <w:r w:rsidR="00DB496D">
        <w:t>must</w:t>
      </w:r>
      <w:r w:rsidR="00DB496D" w:rsidRPr="008E48D6">
        <w:t xml:space="preserve"> include </w:t>
      </w:r>
      <w:r w:rsidR="00DB496D" w:rsidRPr="00DC39EC">
        <w:t>appropriate</w:t>
      </w:r>
      <w:r w:rsidR="00DB496D" w:rsidRPr="008E48D6">
        <w:t xml:space="preserve"> details including quantification </w:t>
      </w:r>
      <w:r w:rsidR="00DB496D">
        <w:t>of the difference.</w:t>
      </w:r>
    </w:p>
    <w:p w14:paraId="369DF98C" w14:textId="77777777" w:rsidR="00DB496D" w:rsidRPr="00CF2690" w:rsidRDefault="00DB496D" w:rsidP="00F27D80">
      <w:pPr>
        <w:pStyle w:val="Heading3"/>
      </w:pPr>
      <w:bookmarkStart w:id="235" w:name="_Toc419108886"/>
      <w:bookmarkStart w:id="236" w:name="_Toc16607079"/>
      <w:r w:rsidRPr="00CF2690">
        <w:t>Structure of the template</w:t>
      </w:r>
      <w:bookmarkEnd w:id="230"/>
      <w:bookmarkEnd w:id="231"/>
      <w:bookmarkEnd w:id="235"/>
      <w:bookmarkEnd w:id="236"/>
    </w:p>
    <w:p w14:paraId="657B498C" w14:textId="77C51589" w:rsidR="00DB496D" w:rsidRDefault="009F577A" w:rsidP="00F27D80">
      <w:pPr>
        <w:pStyle w:val="Paragrapgh"/>
        <w:numPr>
          <w:ilvl w:val="0"/>
          <w:numId w:val="0"/>
        </w:numPr>
      </w:pPr>
      <w:r>
        <w:t>2.7</w:t>
      </w:r>
      <w:r w:rsidR="00F27D80">
        <w:t xml:space="preserve">. </w:t>
      </w:r>
      <w:r w:rsidR="00DB496D">
        <w:t xml:space="preserve">The template </w:t>
      </w:r>
      <w:r w:rsidR="00DB496D" w:rsidRPr="00186E8C">
        <w:t xml:space="preserve">has been separated into the following sections: </w:t>
      </w:r>
    </w:p>
    <w:p w14:paraId="45C169F5" w14:textId="45B85F7A" w:rsidR="00DB496D" w:rsidRDefault="009F577A" w:rsidP="007441CD">
      <w:pPr>
        <w:pStyle w:val="Text-bulleted"/>
        <w:numPr>
          <w:ilvl w:val="0"/>
          <w:numId w:val="26"/>
        </w:numPr>
      </w:pPr>
      <w:r>
        <w:t>Totex (including Finance)</w:t>
      </w:r>
    </w:p>
    <w:p w14:paraId="280ABDA3" w14:textId="77777777" w:rsidR="00DB496D" w:rsidRDefault="00EB5DAD" w:rsidP="007441CD">
      <w:pPr>
        <w:pStyle w:val="Text-bulleted"/>
        <w:numPr>
          <w:ilvl w:val="0"/>
          <w:numId w:val="26"/>
        </w:numPr>
      </w:pPr>
      <w:r>
        <w:t xml:space="preserve">Load related capital expenditure </w:t>
      </w:r>
    </w:p>
    <w:p w14:paraId="3F19E3B1" w14:textId="77777777" w:rsidR="00DB496D" w:rsidRDefault="00EB5DAD" w:rsidP="007441CD">
      <w:pPr>
        <w:pStyle w:val="Text-bulleted"/>
        <w:numPr>
          <w:ilvl w:val="0"/>
          <w:numId w:val="26"/>
        </w:numPr>
      </w:pPr>
      <w:r>
        <w:t xml:space="preserve">Non-load related expenditure </w:t>
      </w:r>
    </w:p>
    <w:p w14:paraId="5F40D018" w14:textId="77777777" w:rsidR="00DB496D" w:rsidRDefault="00EB5DAD" w:rsidP="007441CD">
      <w:pPr>
        <w:pStyle w:val="Text-bulleted"/>
        <w:numPr>
          <w:ilvl w:val="0"/>
          <w:numId w:val="26"/>
        </w:numPr>
      </w:pPr>
      <w:r>
        <w:t>Indirect and operating expenditure</w:t>
      </w:r>
      <w:r w:rsidR="00DB496D" w:rsidRPr="00776E42">
        <w:t>.</w:t>
      </w:r>
    </w:p>
    <w:p w14:paraId="547C1DE8" w14:textId="77777777" w:rsidR="004078C3" w:rsidRDefault="004078C3" w:rsidP="00F27D80">
      <w:pPr>
        <w:pStyle w:val="Text-bulleted"/>
        <w:numPr>
          <w:ilvl w:val="0"/>
          <w:numId w:val="0"/>
        </w:numPr>
      </w:pPr>
    </w:p>
    <w:p w14:paraId="38942A6B" w14:textId="1973EDEB" w:rsidR="00DB496D" w:rsidRDefault="009F577A" w:rsidP="00F27D80">
      <w:pPr>
        <w:pStyle w:val="Text-bulleted"/>
        <w:numPr>
          <w:ilvl w:val="0"/>
          <w:numId w:val="0"/>
        </w:numPr>
      </w:pPr>
      <w:r>
        <w:t>2.8</w:t>
      </w:r>
      <w:r w:rsidR="00F27D80">
        <w:t xml:space="preserve">. </w:t>
      </w:r>
      <w:r w:rsidR="00F4710A">
        <w:t>The template has</w:t>
      </w:r>
      <w:r w:rsidR="00EA6673">
        <w:t xml:space="preserve"> a common structure, comprising an initial series of tabs dealing with procedural issues (contents tables, log of changes, etc), followed by the main data input sections. The key data input </w:t>
      </w:r>
      <w:r w:rsidR="005A0263">
        <w:t xml:space="preserve">on the expenditure sections </w:t>
      </w:r>
      <w:r w:rsidR="00EA6673">
        <w:t>from the perspective of the business plan submission are those tabs relating to the defined outputs, the associated asset cost and volumes</w:t>
      </w:r>
      <w:r w:rsidR="009B703D">
        <w:t xml:space="preserve"> and the </w:t>
      </w:r>
      <w:del w:id="237" w:author="Author">
        <w:r w:rsidR="009B703D" w:rsidDel="00B172BA">
          <w:delText>TO</w:delText>
        </w:r>
      </w:del>
      <w:ins w:id="238" w:author="Author">
        <w:r w:rsidR="00B172BA">
          <w:t>licensee</w:t>
        </w:r>
      </w:ins>
      <w:r w:rsidR="009B703D">
        <w:t>s views on asset unit costs</w:t>
      </w:r>
      <w:r w:rsidR="00EA6673">
        <w:t>.</w:t>
      </w:r>
    </w:p>
    <w:p w14:paraId="272C1C3F" w14:textId="77777777" w:rsidR="009B703D" w:rsidRDefault="009B703D" w:rsidP="00F27D80">
      <w:pPr>
        <w:pStyle w:val="Text-bulleted"/>
        <w:numPr>
          <w:ilvl w:val="0"/>
          <w:numId w:val="0"/>
        </w:numPr>
      </w:pPr>
    </w:p>
    <w:p w14:paraId="7EBDD643" w14:textId="00AE55C9" w:rsidR="00B51D94" w:rsidRDefault="009F577A" w:rsidP="00B51D94">
      <w:pPr>
        <w:pStyle w:val="Text-bulleted"/>
        <w:numPr>
          <w:ilvl w:val="0"/>
          <w:numId w:val="0"/>
        </w:numPr>
      </w:pPr>
      <w:r>
        <w:t>2.9</w:t>
      </w:r>
      <w:r w:rsidR="00F27D80">
        <w:t xml:space="preserve">. </w:t>
      </w:r>
      <w:r>
        <w:t>T</w:t>
      </w:r>
      <w:r w:rsidR="00433B27">
        <w:t>his document (</w:t>
      </w:r>
      <w:r w:rsidR="00B51D94">
        <w:t>version 1.</w:t>
      </w:r>
      <w:ins w:id="239" w:author="Author">
        <w:r w:rsidR="001868DC">
          <w:t>2</w:t>
        </w:r>
      </w:ins>
      <w:del w:id="240" w:author="Author">
        <w:r w:rsidR="00030697" w:rsidDel="001868DC">
          <w:delText>1</w:delText>
        </w:r>
      </w:del>
      <w:r w:rsidR="009B703D">
        <w:t>) only details the tables that need to be filled in for conveying data for the business plan submission; subsequent versions will expand to include the other elements that are focussed on the monitoring and reporting of the RIIO-T2 price control.</w:t>
      </w:r>
    </w:p>
    <w:p w14:paraId="411F57C4" w14:textId="77777777" w:rsidR="00B51D94" w:rsidRDefault="00B51D94" w:rsidP="00B51D94">
      <w:pPr>
        <w:pStyle w:val="Text-bulleted"/>
        <w:numPr>
          <w:ilvl w:val="0"/>
          <w:numId w:val="0"/>
        </w:numPr>
      </w:pPr>
    </w:p>
    <w:p w14:paraId="6C0ABC3D" w14:textId="38D301E5" w:rsidR="00DB496D" w:rsidRPr="00FE068D" w:rsidRDefault="00DB496D" w:rsidP="00F27D80">
      <w:pPr>
        <w:pStyle w:val="Heading3"/>
      </w:pPr>
      <w:bookmarkStart w:id="241" w:name="_Toc338767293"/>
      <w:bookmarkStart w:id="242" w:name="_Toc351559174"/>
      <w:bookmarkStart w:id="243" w:name="_Toc419108887"/>
      <w:bookmarkStart w:id="244" w:name="_Toc16607080"/>
      <w:r w:rsidRPr="00FE068D">
        <w:t>Data entry</w:t>
      </w:r>
      <w:bookmarkEnd w:id="241"/>
      <w:bookmarkEnd w:id="242"/>
      <w:r w:rsidR="00735057">
        <w:t xml:space="preserve"> (I</w:t>
      </w:r>
      <w:r w:rsidR="00762468">
        <w:t>mportant</w:t>
      </w:r>
      <w:r w:rsidR="00735057">
        <w:t>)</w:t>
      </w:r>
      <w:bookmarkEnd w:id="243"/>
      <w:bookmarkEnd w:id="244"/>
    </w:p>
    <w:p w14:paraId="72E470A9" w14:textId="777199D0" w:rsidR="00DB496D" w:rsidRDefault="009F577A" w:rsidP="00F27D80">
      <w:pPr>
        <w:pStyle w:val="Paragrapgh"/>
        <w:numPr>
          <w:ilvl w:val="0"/>
          <w:numId w:val="0"/>
        </w:numPr>
      </w:pPr>
      <w:r>
        <w:t>2.1</w:t>
      </w:r>
      <w:r w:rsidR="00B51D94">
        <w:t>0</w:t>
      </w:r>
      <w:r w:rsidR="00F27D80">
        <w:t xml:space="preserve">. </w:t>
      </w:r>
      <w:r w:rsidR="00DB496D" w:rsidRPr="009364F5">
        <w:t>As the template</w:t>
      </w:r>
      <w:r w:rsidR="00890A03">
        <w:t>s</w:t>
      </w:r>
      <w:r w:rsidR="00DB496D" w:rsidRPr="009364F5">
        <w:t xml:space="preserve"> </w:t>
      </w:r>
      <w:r w:rsidR="002F4C7C">
        <w:t>are</w:t>
      </w:r>
      <w:r w:rsidR="00DB496D" w:rsidRPr="009364F5">
        <w:t xml:space="preserve"> a series of </w:t>
      </w:r>
      <w:r w:rsidR="00890A03">
        <w:t xml:space="preserve">tables in MS </w:t>
      </w:r>
      <w:r w:rsidR="00DB496D" w:rsidRPr="009364F5">
        <w:t xml:space="preserve">Excel </w:t>
      </w:r>
      <w:r w:rsidR="00DD1196">
        <w:t>work</w:t>
      </w:r>
      <w:r w:rsidR="00890A03">
        <w:t>books</w:t>
      </w:r>
      <w:r w:rsidR="00DB496D" w:rsidRPr="009364F5">
        <w:t xml:space="preserve">, links and formulae have been included to limit, where possible, the amount of manual data entry required. </w:t>
      </w:r>
      <w:del w:id="245" w:author="Author">
        <w:r w:rsidR="00FB53CD" w:rsidRPr="00B87908" w:rsidDel="00B172BA">
          <w:rPr>
            <w:b/>
          </w:rPr>
          <w:delText>TO</w:delText>
        </w:r>
      </w:del>
      <w:ins w:id="246" w:author="Author">
        <w:r w:rsidR="00B172BA">
          <w:rPr>
            <w:b/>
          </w:rPr>
          <w:t>licensee</w:t>
        </w:r>
      </w:ins>
      <w:r w:rsidR="00FB53CD" w:rsidRPr="00B87908">
        <w:rPr>
          <w:b/>
        </w:rPr>
        <w:t>s are not to change any formulae or formats (including insertion of deletion of rows or columns, moving any cells, or altering any text, figures, or formulae in any cells not shaded yellow) without instruction from Ofgem first.</w:t>
      </w:r>
      <w:r w:rsidR="00DB496D" w:rsidRPr="009364F5">
        <w:t xml:space="preserve"> If a change is necessary (to correct an error, for example), Ofgem will notify </w:t>
      </w:r>
      <w:del w:id="247" w:author="Author">
        <w:r w:rsidR="00DB496D" w:rsidDel="00B172BA">
          <w:delText>TO</w:delText>
        </w:r>
      </w:del>
      <w:ins w:id="248" w:author="Author">
        <w:r w:rsidR="00B172BA">
          <w:t>licensee</w:t>
        </w:r>
      </w:ins>
      <w:r w:rsidR="00DB496D">
        <w:t>s</w:t>
      </w:r>
      <w:r w:rsidR="00DB496D" w:rsidRPr="009364F5">
        <w:t xml:space="preserve"> of the correction to be made.</w:t>
      </w:r>
    </w:p>
    <w:p w14:paraId="0646B81D" w14:textId="1B9E9643" w:rsidR="00B51D94" w:rsidRDefault="00B51D94" w:rsidP="00B51D94">
      <w:pPr>
        <w:pStyle w:val="Text-bulleted"/>
        <w:numPr>
          <w:ilvl w:val="0"/>
          <w:numId w:val="0"/>
        </w:numPr>
        <w:spacing w:after="360"/>
      </w:pPr>
      <w:bookmarkStart w:id="249" w:name="_Toc338767295"/>
      <w:bookmarkStart w:id="250" w:name="_Toc351559176"/>
      <w:bookmarkStart w:id="251" w:name="_Toc419108888"/>
      <w:r>
        <w:t>2.11. Certain fields require positive entries, whereas others require negative entries. Unless specified in the individual table instructions below, the following rules apply:</w:t>
      </w:r>
    </w:p>
    <w:p w14:paraId="6211E7AF" w14:textId="77777777" w:rsidR="00B51D94" w:rsidRDefault="00B51D94" w:rsidP="007441CD">
      <w:pPr>
        <w:pStyle w:val="Paragraph"/>
        <w:numPr>
          <w:ilvl w:val="0"/>
          <w:numId w:val="39"/>
        </w:numPr>
        <w:spacing w:before="120" w:after="120"/>
        <w:ind w:left="1395" w:hanging="357"/>
        <w:rPr>
          <w:rFonts w:cs="CGOmega-Regular"/>
          <w:szCs w:val="24"/>
        </w:rPr>
      </w:pPr>
      <w:r w:rsidRPr="00FA193B">
        <w:rPr>
          <w:rFonts w:cs="CGOmega-Regular"/>
          <w:szCs w:val="24"/>
        </w:rPr>
        <w:t>Gross costs are to be entered as positive values</w:t>
      </w:r>
      <w:r>
        <w:rPr>
          <w:rFonts w:cs="CGOmega-Regular"/>
          <w:szCs w:val="24"/>
        </w:rPr>
        <w:t>.</w:t>
      </w:r>
    </w:p>
    <w:p w14:paraId="63F1FDEB" w14:textId="77777777" w:rsidR="00B51D94" w:rsidRDefault="00B51D94" w:rsidP="007441CD">
      <w:pPr>
        <w:pStyle w:val="Paragraph"/>
        <w:numPr>
          <w:ilvl w:val="0"/>
          <w:numId w:val="39"/>
        </w:numPr>
        <w:spacing w:before="120" w:after="120"/>
        <w:ind w:left="1395" w:hanging="357"/>
        <w:rPr>
          <w:rFonts w:cs="CGOmega-Regular"/>
          <w:szCs w:val="24"/>
        </w:rPr>
      </w:pPr>
      <w:r>
        <w:rPr>
          <w:rFonts w:cs="CGOmega-Regular"/>
          <w:szCs w:val="24"/>
        </w:rPr>
        <w:t>Contributions (customer or otherwise) are to be entered as negative values.</w:t>
      </w:r>
    </w:p>
    <w:p w14:paraId="55A71D0D" w14:textId="20EEC0F2" w:rsidR="00B51D94" w:rsidRDefault="00B51D94" w:rsidP="007441CD">
      <w:pPr>
        <w:pStyle w:val="Paragraph"/>
        <w:numPr>
          <w:ilvl w:val="0"/>
          <w:numId w:val="39"/>
        </w:numPr>
        <w:spacing w:before="120"/>
        <w:ind w:left="1395" w:hanging="357"/>
        <w:rPr>
          <w:rFonts w:cs="CGOmega-Regular"/>
          <w:szCs w:val="24"/>
        </w:rPr>
      </w:pPr>
      <w:r>
        <w:rPr>
          <w:rFonts w:cs="CGOmega-Regular"/>
          <w:szCs w:val="24"/>
        </w:rPr>
        <w:t>Cost recoveries are to be entered as negative values.</w:t>
      </w:r>
    </w:p>
    <w:p w14:paraId="6597DB8A" w14:textId="0FFDE019" w:rsidR="00B51D94" w:rsidRDefault="00B51D94" w:rsidP="00B51D94">
      <w:pPr>
        <w:pStyle w:val="Paragraph"/>
        <w:spacing w:before="120"/>
        <w:ind w:left="0" w:firstLine="0"/>
        <w:rPr>
          <w:rFonts w:cs="CGOmega-Regular"/>
          <w:szCs w:val="24"/>
        </w:rPr>
      </w:pPr>
      <w:r>
        <w:rPr>
          <w:rFonts w:cs="CGOmega-Regular"/>
          <w:szCs w:val="24"/>
        </w:rPr>
        <w:t xml:space="preserve">2.12. </w:t>
      </w:r>
      <w:r w:rsidRPr="00B51D94">
        <w:rPr>
          <w:rFonts w:cs="CGOmega-Regular"/>
          <w:szCs w:val="24"/>
        </w:rPr>
        <w:t xml:space="preserve">The BPDT requires the reporting of actual and forecast costs </w:t>
      </w:r>
      <w:r>
        <w:rPr>
          <w:rFonts w:cs="CGOmega-Regular"/>
          <w:szCs w:val="24"/>
        </w:rPr>
        <w:t>for RIIO-T1 and the forecast costs for RIIO-</w:t>
      </w:r>
      <w:r w:rsidRPr="00B51D94">
        <w:rPr>
          <w:rFonts w:cs="CGOmega-Regular"/>
          <w:szCs w:val="24"/>
        </w:rPr>
        <w:t>T2 (2021/22-2025/26). It also contains the 5 years beyond (2027-2031) which will be used to provide a 5 yea</w:t>
      </w:r>
      <w:r>
        <w:rPr>
          <w:rFonts w:cs="CGOmega-Regular"/>
          <w:szCs w:val="24"/>
        </w:rPr>
        <w:t>r rolling forecast during RIIO-</w:t>
      </w:r>
      <w:r w:rsidRPr="00B51D94">
        <w:rPr>
          <w:rFonts w:cs="CGOmega-Regular"/>
          <w:szCs w:val="24"/>
        </w:rPr>
        <w:t>T2.</w:t>
      </w:r>
      <w:ins w:id="252" w:author="Author">
        <w:r w:rsidR="001868DC" w:rsidRPr="001868DC">
          <w:t xml:space="preserve"> </w:t>
        </w:r>
        <w:r w:rsidR="001868DC">
          <w:t xml:space="preserve">For the avoidance of doubt, all tables requiring annual historical data must be fully reconcilable to the latest published Regulatory Reporting Pack.  </w:t>
        </w:r>
      </w:ins>
    </w:p>
    <w:p w14:paraId="12C49A11" w14:textId="77777777" w:rsidR="00B51D94" w:rsidRDefault="00B51D94" w:rsidP="00B51D94">
      <w:pPr>
        <w:pStyle w:val="Paragraph"/>
        <w:spacing w:before="120"/>
        <w:ind w:left="0" w:firstLine="0"/>
        <w:rPr>
          <w:rFonts w:cs="CGOmega-Regular"/>
          <w:szCs w:val="24"/>
        </w:rPr>
      </w:pPr>
      <w:r>
        <w:rPr>
          <w:rFonts w:cs="CGOmega-Regular"/>
          <w:szCs w:val="24"/>
        </w:rPr>
        <w:t xml:space="preserve">2.13. </w:t>
      </w:r>
      <w:r w:rsidRPr="00B51D94">
        <w:rPr>
          <w:rFonts w:cs="CGOmega-Regular"/>
          <w:szCs w:val="24"/>
        </w:rPr>
        <w:t xml:space="preserve">A financial year for the provision of information required will be a period of 12 months commencing on 1 April of each year and ending on 31 March of the following calendar year. </w:t>
      </w:r>
    </w:p>
    <w:p w14:paraId="7E3CC665" w14:textId="7AB46A26" w:rsidR="002A0648" w:rsidRDefault="00B51D94" w:rsidP="002A0648">
      <w:pPr>
        <w:pStyle w:val="Paragraph"/>
        <w:tabs>
          <w:tab w:val="clear" w:pos="680"/>
        </w:tabs>
        <w:rPr>
          <w:ins w:id="253" w:author="Author"/>
        </w:rPr>
      </w:pPr>
      <w:r>
        <w:rPr>
          <w:rFonts w:cs="CGOmega-Regular"/>
          <w:szCs w:val="24"/>
        </w:rPr>
        <w:t xml:space="preserve">2.14. </w:t>
      </w:r>
      <w:r w:rsidRPr="00B51D94">
        <w:rPr>
          <w:rFonts w:cs="CGOmega-Regular"/>
          <w:szCs w:val="24"/>
        </w:rPr>
        <w:t xml:space="preserve">The base year (price base) for costs is 2018/19, therefore, all costs should be provided in 2018/19 prices. </w:t>
      </w:r>
      <w:del w:id="254" w:author="Author">
        <w:r w:rsidRPr="00B51D94" w:rsidDel="001868DC">
          <w:rPr>
            <w:rFonts w:cs="CGOmega-Regular"/>
            <w:szCs w:val="24"/>
          </w:rPr>
          <w:delText>Ofgem will provide the</w:delText>
        </w:r>
      </w:del>
      <w:ins w:id="255" w:author="Author">
        <w:del w:id="256" w:author="Author">
          <w:r w:rsidR="002A0648" w:rsidDel="001868DC">
            <w:rPr>
              <w:rFonts w:cs="CGOmega-Regular"/>
              <w:szCs w:val="24"/>
            </w:rPr>
            <w:delText xml:space="preserve"> RPI and</w:delText>
          </w:r>
        </w:del>
      </w:ins>
      <w:del w:id="257" w:author="Author">
        <w:r w:rsidRPr="00B51D94" w:rsidDel="001868DC">
          <w:rPr>
            <w:rFonts w:cs="CGOmega-Regular"/>
            <w:szCs w:val="24"/>
          </w:rPr>
          <w:delText xml:space="preserve"> CPIH indices to use for deflation/inflation purposes.</w:delText>
        </w:r>
      </w:del>
      <w:ins w:id="258" w:author="Author">
        <w:del w:id="259" w:author="Author">
          <w:r w:rsidR="002A0648" w:rsidDel="001868DC">
            <w:rPr>
              <w:rFonts w:cs="CGOmega-Regular"/>
              <w:szCs w:val="24"/>
            </w:rPr>
            <w:delText xml:space="preserve"> </w:delText>
          </w:r>
          <w:r w:rsidR="002A0648" w:rsidDel="001868DC">
            <w:delText xml:space="preserve">. </w:delText>
          </w:r>
        </w:del>
        <w:r w:rsidR="002A0648">
          <w:t xml:space="preserve">RPI will be used for inflation to the end of the last year of RIIO-1 and CPIH will be used for inflation from the start of the first year of RIIO-2. </w:t>
        </w:r>
        <w:r w:rsidR="002A0648" w:rsidRPr="00173AD9">
          <w:t>G46 to H6</w:t>
        </w:r>
        <w:r w:rsidR="00CB0A32" w:rsidRPr="00173AD9">
          <w:t>8</w:t>
        </w:r>
        <w:del w:id="260" w:author="Author">
          <w:r w:rsidR="002A0648" w:rsidRPr="00173AD9" w:rsidDel="00CB0A32">
            <w:delText>7</w:delText>
          </w:r>
        </w:del>
        <w:r w:rsidR="002A0648">
          <w:t xml:space="preserve"> of the Universal Data sheet provide the year average inflation to be used for each year.</w:t>
        </w:r>
      </w:ins>
    </w:p>
    <w:p w14:paraId="026CC5DB" w14:textId="00E2357C" w:rsidR="00B51D94" w:rsidRDefault="00B51D94" w:rsidP="00B51D94">
      <w:pPr>
        <w:pStyle w:val="Paragraph"/>
        <w:spacing w:before="120"/>
        <w:ind w:left="0" w:firstLine="0"/>
        <w:rPr>
          <w:rFonts w:cs="CGOmega-Regular"/>
          <w:szCs w:val="24"/>
        </w:rPr>
      </w:pPr>
    </w:p>
    <w:p w14:paraId="6BD04B8F" w14:textId="6E3EF8A7" w:rsidR="00B51D94" w:rsidDel="001868DC" w:rsidRDefault="00B51D94" w:rsidP="00B51D94">
      <w:pPr>
        <w:pStyle w:val="Paragraph"/>
        <w:spacing w:before="120"/>
        <w:ind w:left="0" w:firstLine="0"/>
        <w:rPr>
          <w:del w:id="261" w:author="Author"/>
          <w:rFonts w:cs="CGOmega-Regular"/>
          <w:szCs w:val="24"/>
        </w:rPr>
      </w:pPr>
      <w:del w:id="262" w:author="Author">
        <w:r w:rsidDel="001868DC">
          <w:rPr>
            <w:rFonts w:cs="CGOmega-Regular"/>
            <w:szCs w:val="24"/>
          </w:rPr>
          <w:delText xml:space="preserve">2.15. </w:delText>
        </w:r>
        <w:r w:rsidRPr="00B51D94" w:rsidDel="001868DC">
          <w:rPr>
            <w:rFonts w:cs="CGOmega-Regular"/>
            <w:szCs w:val="24"/>
          </w:rPr>
          <w:delText xml:space="preserve">Note, at the time of publishing (March 2019), complete monthly inflation data for 2018/19 were not available and an estimate has been used in the BPDT. Final inflation data will be circulated once it becomes available. As a matter of governance, </w:delText>
        </w:r>
        <w:r w:rsidDel="001868DC">
          <w:rPr>
            <w:rFonts w:cs="CGOmega-Regular"/>
            <w:szCs w:val="24"/>
          </w:rPr>
          <w:delText xml:space="preserve">each </w:delText>
        </w:r>
        <w:r w:rsidDel="00B172BA">
          <w:rPr>
            <w:rFonts w:cs="CGOmega-Regular"/>
            <w:szCs w:val="24"/>
          </w:rPr>
          <w:delText>TO</w:delText>
        </w:r>
        <w:r w:rsidRPr="00B51D94" w:rsidDel="001868DC">
          <w:rPr>
            <w:rFonts w:cs="CGOmega-Regular"/>
            <w:szCs w:val="24"/>
          </w:rPr>
          <w:delText xml:space="preserve"> is to enter the final 2018/19 inflation figures for both CPIH and RPI into their version of the BPDT. The 2018/19 CPIH figure is to be entered into cell M50 and N50 of “Universal Data” tab, and the 2018/19 RPI figure is to be entered into cell J50 and K50 of “Universal Data” tab prior to business plan submission in July 2019. </w:delText>
        </w:r>
      </w:del>
    </w:p>
    <w:p w14:paraId="7DDA2F08" w14:textId="11F35E1B" w:rsidR="001868DC" w:rsidRDefault="001868DC" w:rsidP="00B51D94">
      <w:pPr>
        <w:pStyle w:val="Paragraph"/>
        <w:spacing w:before="120"/>
        <w:ind w:left="0" w:firstLine="0"/>
        <w:rPr>
          <w:ins w:id="263" w:author="Author"/>
          <w:rFonts w:cs="CGOmega-Regular"/>
          <w:szCs w:val="24"/>
        </w:rPr>
      </w:pPr>
      <w:ins w:id="264" w:author="Author">
        <w:r>
          <w:rPr>
            <w:rFonts w:cs="CGOmega-Regular"/>
            <w:szCs w:val="24"/>
          </w:rPr>
          <w:t xml:space="preserve">2.15. </w:t>
        </w:r>
      </w:ins>
      <w:del w:id="265" w:author="Author">
        <w:r w:rsidR="00A902AB" w:rsidRPr="00A902AB" w:rsidDel="001868DC">
          <w:rPr>
            <w:rFonts w:cs="CGOmega-Regular"/>
            <w:szCs w:val="24"/>
          </w:rPr>
          <w:delText>2.1</w:delText>
        </w:r>
        <w:r w:rsidR="007F3604" w:rsidDel="001868DC">
          <w:rPr>
            <w:rFonts w:cs="CGOmega-Regular"/>
            <w:szCs w:val="24"/>
          </w:rPr>
          <w:delText>6</w:delText>
        </w:r>
        <w:r w:rsidR="00A902AB" w:rsidRPr="00A902AB" w:rsidDel="001868DC">
          <w:rPr>
            <w:rFonts w:cs="CGOmega-Regular"/>
            <w:szCs w:val="24"/>
          </w:rPr>
          <w:delText>.</w:delText>
        </w:r>
        <w:r w:rsidR="00A902AB" w:rsidRPr="00A902AB" w:rsidDel="001868DC">
          <w:rPr>
            <w:rFonts w:cs="CGOmega-Regular"/>
            <w:szCs w:val="24"/>
          </w:rPr>
          <w:tab/>
        </w:r>
      </w:del>
      <w:r w:rsidR="00A902AB" w:rsidRPr="00A902AB">
        <w:rPr>
          <w:rFonts w:cs="CGOmega-Regular"/>
          <w:szCs w:val="24"/>
        </w:rPr>
        <w:t xml:space="preserve">Unless otherwise stated in this document or in the BPDT, actual financial values should be provided in £ million to a minimum of three decimal places. </w:t>
      </w:r>
    </w:p>
    <w:p w14:paraId="2D975969" w14:textId="6A03AFD2" w:rsidR="00A902AB" w:rsidRPr="00B51D94" w:rsidRDefault="001868DC" w:rsidP="00B51D94">
      <w:pPr>
        <w:pStyle w:val="Paragraph"/>
        <w:spacing w:before="120"/>
        <w:ind w:left="0" w:firstLine="0"/>
        <w:rPr>
          <w:rFonts w:cs="CGOmega-Regular"/>
          <w:szCs w:val="24"/>
        </w:rPr>
      </w:pPr>
      <w:ins w:id="266" w:author="Author">
        <w:r w:rsidRPr="00A902AB">
          <w:rPr>
            <w:rFonts w:cs="CGOmega-Regular"/>
            <w:szCs w:val="24"/>
          </w:rPr>
          <w:t>2.1</w:t>
        </w:r>
        <w:r>
          <w:rPr>
            <w:rFonts w:cs="CGOmega-Regular"/>
            <w:szCs w:val="24"/>
          </w:rPr>
          <w:t>6</w:t>
        </w:r>
        <w:r w:rsidRPr="00A902AB">
          <w:rPr>
            <w:rFonts w:cs="CGOmega-Regular"/>
            <w:szCs w:val="24"/>
          </w:rPr>
          <w:t>.</w:t>
        </w:r>
        <w:r>
          <w:rPr>
            <w:rFonts w:cs="CGOmega-Regular"/>
            <w:szCs w:val="24"/>
          </w:rPr>
          <w:t xml:space="preserve"> </w:t>
        </w:r>
      </w:ins>
      <w:r w:rsidR="00A902AB" w:rsidRPr="00A902AB">
        <w:rPr>
          <w:rFonts w:cs="CGOmega-Regular"/>
          <w:szCs w:val="24"/>
        </w:rPr>
        <w:t>Financial values should reconcile with audited regulatory accounts</w:t>
      </w:r>
      <w:ins w:id="267" w:author="Author">
        <w:r w:rsidR="002A0648">
          <w:rPr>
            <w:rFonts w:cs="CGOmega-Regular"/>
            <w:szCs w:val="24"/>
          </w:rPr>
          <w:t xml:space="preserve"> </w:t>
        </w:r>
        <w:r w:rsidR="002A0648">
          <w:t>for historical years for which audited regulatory accounts have been produced</w:t>
        </w:r>
      </w:ins>
      <w:r w:rsidR="00A902AB" w:rsidRPr="00A902AB">
        <w:rPr>
          <w:rFonts w:cs="CGOmega-Regular"/>
          <w:szCs w:val="24"/>
        </w:rPr>
        <w:t xml:space="preserve">. </w:t>
      </w:r>
      <w:r w:rsidR="00A902AB">
        <w:rPr>
          <w:rFonts w:cs="CGOmega-Regular"/>
          <w:szCs w:val="24"/>
        </w:rPr>
        <w:t xml:space="preserve">Each </w:t>
      </w:r>
      <w:del w:id="268" w:author="Author">
        <w:r w:rsidR="00A902AB" w:rsidDel="00B172BA">
          <w:rPr>
            <w:rFonts w:cs="CGOmega-Regular"/>
            <w:szCs w:val="24"/>
          </w:rPr>
          <w:delText>TO</w:delText>
        </w:r>
      </w:del>
      <w:ins w:id="269" w:author="Author">
        <w:r w:rsidR="00B172BA">
          <w:rPr>
            <w:rFonts w:cs="CGOmega-Regular"/>
            <w:szCs w:val="24"/>
          </w:rPr>
          <w:t>licensee</w:t>
        </w:r>
      </w:ins>
      <w:r w:rsidR="00A902AB" w:rsidRPr="00A902AB">
        <w:rPr>
          <w:rFonts w:cs="CGOmega-Regular"/>
          <w:szCs w:val="24"/>
        </w:rPr>
        <w:t xml:space="preserve"> is required to provide all actual financial data to the highest reasonable level of accuracy available from their source systems, and commensurate with the purpose for which such data is intended, taking into consideration the appropriate allocations that are necessary to complete the tables.</w:t>
      </w:r>
    </w:p>
    <w:p w14:paraId="774418B2" w14:textId="20D50E7A" w:rsidR="00B51D94" w:rsidRDefault="00A902AB" w:rsidP="00B51D94">
      <w:pPr>
        <w:pStyle w:val="Paragraph"/>
        <w:spacing w:before="120"/>
        <w:ind w:left="0" w:firstLine="0"/>
        <w:rPr>
          <w:rFonts w:cs="CGOmega-Regular"/>
          <w:szCs w:val="24"/>
        </w:rPr>
      </w:pPr>
      <w:r>
        <w:rPr>
          <w:rFonts w:cs="CGOmega-Regular"/>
          <w:szCs w:val="24"/>
        </w:rPr>
        <w:t>2.1</w:t>
      </w:r>
      <w:r w:rsidR="007F3604">
        <w:rPr>
          <w:rFonts w:cs="CGOmega-Regular"/>
          <w:szCs w:val="24"/>
        </w:rPr>
        <w:t>7</w:t>
      </w:r>
      <w:r w:rsidR="00B51D94" w:rsidRPr="00B51D94">
        <w:rPr>
          <w:rFonts w:cs="CGOmega-Regular"/>
          <w:szCs w:val="24"/>
        </w:rPr>
        <w:t>.</w:t>
      </w:r>
      <w:r w:rsidR="00B51D94" w:rsidRPr="00B51D94">
        <w:rPr>
          <w:rFonts w:cs="CGOmega-Regular"/>
          <w:szCs w:val="24"/>
        </w:rPr>
        <w:tab/>
        <w:t>All tables are to be completed exclusive of real price effects (RPE)</w:t>
      </w:r>
      <w:r w:rsidR="00FA67DB">
        <w:rPr>
          <w:rFonts w:cs="CGOmega-Regular"/>
          <w:szCs w:val="24"/>
        </w:rPr>
        <w:t>.</w:t>
      </w:r>
      <w:r w:rsidR="00B51D94" w:rsidRPr="00B51D94">
        <w:rPr>
          <w:rFonts w:cs="CGOmega-Regular"/>
          <w:szCs w:val="24"/>
        </w:rPr>
        <w:t xml:space="preserve"> Tables are to be completed inclusive of ongoing efficiency (i.e. ‘frontier shift’).</w:t>
      </w:r>
    </w:p>
    <w:p w14:paraId="4BDCBFFA" w14:textId="2899341D" w:rsidR="00F539C5" w:rsidRDefault="00A902AB" w:rsidP="00F539C5">
      <w:pPr>
        <w:pStyle w:val="Paragrapgh"/>
        <w:numPr>
          <w:ilvl w:val="0"/>
          <w:numId w:val="0"/>
        </w:numPr>
      </w:pPr>
      <w:r>
        <w:t>2.1</w:t>
      </w:r>
      <w:r w:rsidR="007F3604">
        <w:t>8</w:t>
      </w:r>
      <w:r>
        <w:t xml:space="preserve">. </w:t>
      </w:r>
      <w:r w:rsidR="00F539C5">
        <w:t>The BPDT should be prepared on a cash controllable basis (see Glossary). This means exclusive of all provisions and all accruals and prepayments that are that are not incurred as part of the ordinary level of business. All expenses recognised are those expected to be incurred as part of the ordinary level of business.</w:t>
      </w:r>
    </w:p>
    <w:p w14:paraId="6E450AC4" w14:textId="0112675C" w:rsidR="00A902AB" w:rsidRDefault="00F539C5" w:rsidP="00F539C5">
      <w:pPr>
        <w:pStyle w:val="Paragraph"/>
        <w:spacing w:before="120"/>
        <w:ind w:left="0" w:firstLine="0"/>
        <w:rPr>
          <w:rFonts w:cs="CGOmega-Regular"/>
          <w:szCs w:val="24"/>
        </w:rPr>
      </w:pPr>
      <w:r>
        <w:t>2.</w:t>
      </w:r>
      <w:r w:rsidR="007F3604">
        <w:t>19</w:t>
      </w:r>
      <w:r>
        <w:t xml:space="preserve">. </w:t>
      </w:r>
      <w:r w:rsidR="00A902AB">
        <w:t xml:space="preserve">The BPDT should be prepared using the same accounting policies as in the preparation of the regulatory financial statements, in accordance with UK GAAP or IFRS unless otherwise stated. In the event that the accounting policies applied to prepare the template differ from those used in the regulatory financial statements (for some or all years) a </w:t>
      </w:r>
      <w:del w:id="270" w:author="Author">
        <w:r w:rsidR="00A902AB" w:rsidDel="00B172BA">
          <w:delText>TO</w:delText>
        </w:r>
      </w:del>
      <w:ins w:id="271" w:author="Author">
        <w:r w:rsidR="00B172BA">
          <w:t>licensee</w:t>
        </w:r>
      </w:ins>
      <w:r w:rsidR="00A902AB">
        <w:t xml:space="preserve"> must include appropriate details including quantification of the difference.</w:t>
      </w:r>
    </w:p>
    <w:p w14:paraId="40C2F104" w14:textId="487CD069" w:rsidR="00DB496D" w:rsidRPr="00FE068D" w:rsidRDefault="00DB496D" w:rsidP="00B51D94">
      <w:pPr>
        <w:pStyle w:val="Heading3"/>
      </w:pPr>
      <w:bookmarkStart w:id="272" w:name="_Toc16607081"/>
      <w:r w:rsidRPr="00FE068D">
        <w:t>Definitions</w:t>
      </w:r>
      <w:bookmarkEnd w:id="249"/>
      <w:bookmarkEnd w:id="250"/>
      <w:bookmarkEnd w:id="251"/>
      <w:bookmarkEnd w:id="272"/>
    </w:p>
    <w:p w14:paraId="11A4F668" w14:textId="7512E28C" w:rsidR="00DB496D" w:rsidRDefault="00B51D94" w:rsidP="00F27D80">
      <w:pPr>
        <w:pStyle w:val="Paragrapgh"/>
        <w:numPr>
          <w:ilvl w:val="0"/>
          <w:numId w:val="0"/>
        </w:numPr>
      </w:pPr>
      <w:r>
        <w:t>2.</w:t>
      </w:r>
      <w:r w:rsidR="007F3604">
        <w:t>20</w:t>
      </w:r>
      <w:r w:rsidR="00F27D80">
        <w:t xml:space="preserve">. </w:t>
      </w:r>
      <w:r w:rsidR="009B703D">
        <w:t>D</w:t>
      </w:r>
      <w:r w:rsidR="00DB496D" w:rsidRPr="002C422B">
        <w:t>efinitions</w:t>
      </w:r>
      <w:r w:rsidR="00DB496D">
        <w:t xml:space="preserve"> are included in the specific instructions for the tables unless they affect more than one table</w:t>
      </w:r>
      <w:r w:rsidR="00DB496D" w:rsidRPr="0062705D">
        <w:t xml:space="preserve">.  </w:t>
      </w:r>
      <w:del w:id="273" w:author="Author">
        <w:r w:rsidR="00DB496D" w:rsidDel="00B172BA">
          <w:delText>TO</w:delText>
        </w:r>
      </w:del>
      <w:ins w:id="274" w:author="Author">
        <w:r w:rsidR="00B172BA">
          <w:t>licensee</w:t>
        </w:r>
      </w:ins>
      <w:r w:rsidR="00DB496D">
        <w:t>s</w:t>
      </w:r>
      <w:r w:rsidR="00DB496D" w:rsidRPr="0062705D">
        <w:t xml:space="preserve"> must ensure that the definitions are clearly understood and are complied with whe</w:t>
      </w:r>
      <w:r w:rsidR="00DB496D">
        <w:t>n entering any data into the template</w:t>
      </w:r>
      <w:r w:rsidR="00DB496D" w:rsidRPr="0062705D">
        <w:t xml:space="preserve">.  </w:t>
      </w:r>
      <w:r w:rsidR="00DB496D">
        <w:t xml:space="preserve">Where there is doubt or uncertainty, please refer to Ofgem for clarification.  </w:t>
      </w:r>
      <w:r w:rsidR="00DB496D" w:rsidRPr="0062705D">
        <w:t xml:space="preserve">This is to ensure consistency and comparability of data entry </w:t>
      </w:r>
      <w:r w:rsidR="00806901" w:rsidRPr="0062705D">
        <w:t xml:space="preserve">across </w:t>
      </w:r>
      <w:del w:id="275" w:author="Author">
        <w:r w:rsidR="00806901" w:rsidDel="00B172BA">
          <w:delText>TO</w:delText>
        </w:r>
      </w:del>
      <w:ins w:id="276" w:author="Author">
        <w:r w:rsidR="00B172BA">
          <w:t>licensee</w:t>
        </w:r>
      </w:ins>
      <w:r w:rsidR="00806901">
        <w:t>s</w:t>
      </w:r>
      <w:r w:rsidR="00DB496D">
        <w:t>.</w:t>
      </w:r>
    </w:p>
    <w:p w14:paraId="008D9FFE" w14:textId="77777777" w:rsidR="00DB496D" w:rsidRPr="00FE068D" w:rsidRDefault="00DB496D" w:rsidP="00F27D80">
      <w:pPr>
        <w:pStyle w:val="Heading3"/>
      </w:pPr>
      <w:bookmarkStart w:id="277" w:name="_Toc338767296"/>
      <w:bookmarkStart w:id="278" w:name="_Toc351559177"/>
      <w:bookmarkStart w:id="279" w:name="_Toc419108889"/>
      <w:bookmarkStart w:id="280" w:name="_Toc16607082"/>
      <w:r w:rsidRPr="00FE068D">
        <w:t>Use of Estimates and Allocations</w:t>
      </w:r>
      <w:bookmarkEnd w:id="277"/>
      <w:bookmarkEnd w:id="278"/>
      <w:bookmarkEnd w:id="279"/>
      <w:bookmarkEnd w:id="280"/>
    </w:p>
    <w:p w14:paraId="543F8D31" w14:textId="6C8CCE86" w:rsidR="00DB496D" w:rsidRDefault="00F539C5" w:rsidP="00F27D80">
      <w:pPr>
        <w:pStyle w:val="Paragrapgh"/>
        <w:numPr>
          <w:ilvl w:val="0"/>
          <w:numId w:val="0"/>
        </w:numPr>
      </w:pPr>
      <w:r>
        <w:t>2.2</w:t>
      </w:r>
      <w:r w:rsidR="007F3604">
        <w:t>1</w:t>
      </w:r>
      <w:r w:rsidR="00F27D80">
        <w:t xml:space="preserve">. </w:t>
      </w:r>
      <w:r w:rsidR="006D5C73">
        <w:t>W</w:t>
      </w:r>
      <w:r w:rsidR="00DB496D" w:rsidRPr="0062705D">
        <w:t xml:space="preserve">here a </w:t>
      </w:r>
      <w:del w:id="281" w:author="Author">
        <w:r w:rsidR="00DB496D" w:rsidDel="00B172BA">
          <w:delText>TO</w:delText>
        </w:r>
      </w:del>
      <w:ins w:id="282" w:author="Author">
        <w:r w:rsidR="00B172BA">
          <w:t>licensee</w:t>
        </w:r>
      </w:ins>
      <w:r w:rsidR="00DB496D" w:rsidRPr="0062705D">
        <w:t xml:space="preserve"> (and any affiliate or related undertaking of the licensee) </w:t>
      </w:r>
      <w:r w:rsidR="00DB496D">
        <w:t xml:space="preserve">has </w:t>
      </w:r>
      <w:r w:rsidR="006D5C73">
        <w:t>apportioned costs</w:t>
      </w:r>
      <w:r w:rsidR="00DB496D">
        <w:t xml:space="preserve"> to complete the tables</w:t>
      </w:r>
      <w:r w:rsidR="001B6AD2">
        <w:t>, t</w:t>
      </w:r>
      <w:r w:rsidR="00DB496D">
        <w:t xml:space="preserve">he basis of apportionment must be provided. </w:t>
      </w:r>
    </w:p>
    <w:p w14:paraId="7F58ECC3" w14:textId="77777777" w:rsidR="00FA67DB" w:rsidRDefault="00FA67DB" w:rsidP="00F27D80">
      <w:pPr>
        <w:pStyle w:val="Heading3"/>
      </w:pPr>
      <w:bookmarkStart w:id="283" w:name="_Toc338767297"/>
      <w:bookmarkStart w:id="284" w:name="_Toc351559178"/>
      <w:bookmarkStart w:id="285" w:name="_Toc419108890"/>
    </w:p>
    <w:p w14:paraId="25187A4E" w14:textId="38ADD1DD" w:rsidR="00DB496D" w:rsidRPr="00FE068D" w:rsidRDefault="00DB496D" w:rsidP="00F27D80">
      <w:pPr>
        <w:pStyle w:val="Heading3"/>
      </w:pPr>
      <w:bookmarkStart w:id="286" w:name="_Toc16607083"/>
      <w:r w:rsidRPr="00FE068D">
        <w:t>Additional information</w:t>
      </w:r>
      <w:bookmarkEnd w:id="283"/>
      <w:bookmarkEnd w:id="284"/>
      <w:bookmarkEnd w:id="285"/>
      <w:bookmarkEnd w:id="286"/>
      <w:r w:rsidRPr="00FE068D">
        <w:t xml:space="preserve"> </w:t>
      </w:r>
    </w:p>
    <w:p w14:paraId="3718B7B0" w14:textId="685EDFB6" w:rsidR="00DB496D" w:rsidRDefault="00A902AB" w:rsidP="00F27D80">
      <w:pPr>
        <w:pStyle w:val="Paragrapgh"/>
        <w:numPr>
          <w:ilvl w:val="0"/>
          <w:numId w:val="0"/>
        </w:numPr>
      </w:pPr>
      <w:r>
        <w:t>2.2</w:t>
      </w:r>
      <w:r w:rsidR="007F3604">
        <w:t>2</w:t>
      </w:r>
      <w:r w:rsidR="00F27D80">
        <w:t xml:space="preserve">. </w:t>
      </w:r>
      <w:r w:rsidR="00DB496D">
        <w:t>If</w:t>
      </w:r>
      <w:r w:rsidR="00DB496D" w:rsidRPr="0093272D">
        <w:t xml:space="preserve"> </w:t>
      </w:r>
      <w:del w:id="287" w:author="Author">
        <w:r w:rsidR="00DB496D" w:rsidDel="00B172BA">
          <w:delText>TO</w:delText>
        </w:r>
      </w:del>
      <w:ins w:id="288" w:author="Author">
        <w:r w:rsidR="00B172BA">
          <w:t>licensee</w:t>
        </w:r>
      </w:ins>
      <w:r w:rsidR="00DB496D">
        <w:t xml:space="preserve">s </w:t>
      </w:r>
      <w:r w:rsidR="00DD1196">
        <w:t xml:space="preserve">consider </w:t>
      </w:r>
      <w:r w:rsidR="006D5C73">
        <w:t xml:space="preserve">that </w:t>
      </w:r>
      <w:r w:rsidR="00DD1196" w:rsidRPr="0093272D">
        <w:t>additional</w:t>
      </w:r>
      <w:r w:rsidR="00DB496D" w:rsidRPr="0093272D">
        <w:t xml:space="preserve"> information beyond that requested is necessary to develop a complete understanding of th</w:t>
      </w:r>
      <w:r w:rsidR="00DB496D">
        <w:t>e information presented in the t</w:t>
      </w:r>
      <w:r w:rsidR="00DB496D" w:rsidRPr="0093272D">
        <w:t xml:space="preserve">ables </w:t>
      </w:r>
      <w:r w:rsidR="00DD1196">
        <w:t>then</w:t>
      </w:r>
      <w:r w:rsidR="00DB496D">
        <w:t xml:space="preserve"> such information</w:t>
      </w:r>
      <w:r w:rsidR="00DB496D" w:rsidRPr="0093272D">
        <w:t xml:space="preserve"> </w:t>
      </w:r>
      <w:r w:rsidR="00DD1196">
        <w:t xml:space="preserve">should be included </w:t>
      </w:r>
      <w:r w:rsidR="00DB496D" w:rsidRPr="0093272D">
        <w:t xml:space="preserve">in </w:t>
      </w:r>
      <w:r w:rsidR="001D17ED">
        <w:t>the narrative</w:t>
      </w:r>
      <w:r w:rsidR="00DB496D" w:rsidRPr="0093272D">
        <w:t>.</w:t>
      </w:r>
    </w:p>
    <w:p w14:paraId="4A4B9B00" w14:textId="77777777" w:rsidR="00DD1196" w:rsidRPr="00E922E0" w:rsidRDefault="00DD1196" w:rsidP="00F27D80">
      <w:pPr>
        <w:pStyle w:val="Heading3"/>
        <w:keepNext/>
        <w:keepLines/>
      </w:pPr>
      <w:bookmarkStart w:id="289" w:name="_Toc355687260"/>
      <w:bookmarkStart w:id="290" w:name="_Toc419108891"/>
      <w:bookmarkStart w:id="291" w:name="_Toc16607084"/>
      <w:r w:rsidRPr="00B34F3A">
        <w:t>Template errors</w:t>
      </w:r>
      <w:bookmarkEnd w:id="289"/>
      <w:bookmarkEnd w:id="290"/>
      <w:bookmarkEnd w:id="291"/>
    </w:p>
    <w:p w14:paraId="51863474" w14:textId="7B069B14" w:rsidR="00DD1196" w:rsidRDefault="00A902AB" w:rsidP="00F27D80">
      <w:pPr>
        <w:pStyle w:val="Paragrapgh"/>
        <w:numPr>
          <w:ilvl w:val="0"/>
          <w:numId w:val="0"/>
        </w:numPr>
      </w:pPr>
      <w:r>
        <w:t>2.2</w:t>
      </w:r>
      <w:r w:rsidR="007F3604">
        <w:t>3</w:t>
      </w:r>
      <w:r w:rsidR="00F27D80">
        <w:t xml:space="preserve">. </w:t>
      </w:r>
      <w:r w:rsidR="00DD1196">
        <w:t xml:space="preserve">Where errors </w:t>
      </w:r>
      <w:r w:rsidR="006D5C73">
        <w:t xml:space="preserve">(eg incorrect formulae, incorrect links) </w:t>
      </w:r>
      <w:r w:rsidR="00DD1196">
        <w:t xml:space="preserve">in a worksheet are identified then Ofgem should be notified as soon as possible. Ofgem will make the necessary corrections, log them in the change log and notify the </w:t>
      </w:r>
      <w:del w:id="292" w:author="Author">
        <w:r w:rsidR="002E53CD" w:rsidDel="00B172BA">
          <w:delText>TO</w:delText>
        </w:r>
      </w:del>
      <w:ins w:id="293" w:author="Author">
        <w:r w:rsidR="00B172BA">
          <w:t>Licensee</w:t>
        </w:r>
      </w:ins>
      <w:r w:rsidR="002E53CD">
        <w:t>s</w:t>
      </w:r>
      <w:r w:rsidR="00DD1196">
        <w:t xml:space="preserve">. </w:t>
      </w:r>
    </w:p>
    <w:p w14:paraId="5BED7FDC" w14:textId="48A8D4F3" w:rsidR="00A902AB" w:rsidRDefault="00A902AB" w:rsidP="00A902AB">
      <w:pPr>
        <w:pStyle w:val="Heading2"/>
        <w:spacing w:after="240"/>
      </w:pPr>
      <w:bookmarkStart w:id="294" w:name="_Toc16607085"/>
      <w:r>
        <w:t>General tables</w:t>
      </w:r>
      <w:bookmarkEnd w:id="294"/>
    </w:p>
    <w:p w14:paraId="664B1EDD" w14:textId="20A357A7" w:rsidR="00A902AB" w:rsidRPr="005D69C6" w:rsidRDefault="00433B27" w:rsidP="00A902AB">
      <w:pPr>
        <w:tabs>
          <w:tab w:val="left" w:pos="2581"/>
        </w:tabs>
        <w:spacing w:after="240"/>
        <w:outlineLvl w:val="1"/>
        <w:rPr>
          <w:szCs w:val="20"/>
        </w:rPr>
      </w:pPr>
      <w:bookmarkStart w:id="295" w:name="_Toc4749630"/>
      <w:bookmarkStart w:id="296" w:name="_Toc16509614"/>
      <w:bookmarkStart w:id="297" w:name="_Toc16583189"/>
      <w:bookmarkStart w:id="298" w:name="_Toc16601252"/>
      <w:bookmarkStart w:id="299" w:name="_Toc16607086"/>
      <w:r>
        <w:rPr>
          <w:szCs w:val="20"/>
        </w:rPr>
        <w:t>BPDT_</w:t>
      </w:r>
      <w:r w:rsidR="00A902AB" w:rsidRPr="005D69C6">
        <w:rPr>
          <w:szCs w:val="20"/>
        </w:rPr>
        <w:t>Cover</w:t>
      </w:r>
      <w:bookmarkEnd w:id="295"/>
      <w:bookmarkEnd w:id="296"/>
      <w:bookmarkEnd w:id="297"/>
      <w:bookmarkEnd w:id="298"/>
      <w:bookmarkEnd w:id="299"/>
    </w:p>
    <w:tbl>
      <w:tblPr>
        <w:tblW w:w="0" w:type="auto"/>
        <w:tblCellMar>
          <w:left w:w="0" w:type="dxa"/>
          <w:right w:w="0" w:type="dxa"/>
        </w:tblCellMar>
        <w:tblLook w:val="0000" w:firstRow="0" w:lastRow="0" w:firstColumn="0" w:lastColumn="0" w:noHBand="0" w:noVBand="0"/>
      </w:tblPr>
      <w:tblGrid>
        <w:gridCol w:w="2552"/>
        <w:gridCol w:w="6074"/>
      </w:tblGrid>
      <w:tr w:rsidR="00A902AB" w:rsidRPr="00A902AB" w14:paraId="49B15C47" w14:textId="77777777" w:rsidTr="005E33C7">
        <w:tc>
          <w:tcPr>
            <w:tcW w:w="2597"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14:paraId="6AEBE384" w14:textId="77777777" w:rsidR="00A902AB" w:rsidRPr="00A902AB" w:rsidRDefault="00A902AB" w:rsidP="00A902AB">
            <w:r w:rsidRPr="00A902AB">
              <w:t>Purpose and Use by Ofgem</w:t>
            </w:r>
          </w:p>
        </w:tc>
        <w:tc>
          <w:tcPr>
            <w:tcW w:w="6259" w:type="dxa"/>
            <w:tcBorders>
              <w:top w:val="single" w:sz="8" w:space="0" w:color="auto"/>
              <w:left w:val="nil"/>
              <w:bottom w:val="single" w:sz="8" w:space="0" w:color="auto"/>
              <w:right w:val="single" w:sz="8" w:space="0" w:color="auto"/>
            </w:tcBorders>
            <w:tcMar>
              <w:top w:w="0" w:type="dxa"/>
              <w:left w:w="108" w:type="dxa"/>
              <w:bottom w:w="0" w:type="dxa"/>
              <w:right w:w="108" w:type="dxa"/>
            </w:tcMar>
          </w:tcPr>
          <w:p w14:paraId="768439FB" w14:textId="77777777" w:rsidR="00A902AB" w:rsidRPr="00A902AB" w:rsidRDefault="00A902AB" w:rsidP="00A902AB">
            <w:r w:rsidRPr="00A902AB">
              <w:t>The purpose of this worksheet is to capture the licensee name, as well as the data file submission date and version number. It also provides a key to the colour coding convention used throughout the workbook.</w:t>
            </w:r>
          </w:p>
        </w:tc>
      </w:tr>
      <w:tr w:rsidR="00A902AB" w:rsidRPr="00A902AB" w14:paraId="7C39F430" w14:textId="77777777" w:rsidTr="005E33C7">
        <w:tc>
          <w:tcPr>
            <w:tcW w:w="2597"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342DE0A4" w14:textId="77777777" w:rsidR="00A902AB" w:rsidRPr="00A902AB" w:rsidRDefault="00A902AB" w:rsidP="00A902AB">
            <w:r w:rsidRPr="00A902AB">
              <w:t>Instructions for Completion</w:t>
            </w:r>
          </w:p>
        </w:tc>
        <w:tc>
          <w:tcPr>
            <w:tcW w:w="6259" w:type="dxa"/>
            <w:tcBorders>
              <w:top w:val="nil"/>
              <w:left w:val="nil"/>
              <w:bottom w:val="single" w:sz="8" w:space="0" w:color="auto"/>
              <w:right w:val="single" w:sz="8" w:space="0" w:color="auto"/>
            </w:tcBorders>
            <w:tcMar>
              <w:top w:w="0" w:type="dxa"/>
              <w:left w:w="108" w:type="dxa"/>
              <w:bottom w:w="0" w:type="dxa"/>
              <w:right w:w="108" w:type="dxa"/>
            </w:tcMar>
          </w:tcPr>
          <w:p w14:paraId="5F0FCD0A" w14:textId="77777777" w:rsidR="00A902AB" w:rsidRPr="00A902AB" w:rsidRDefault="00A902AB" w:rsidP="00A902AB">
            <w:r w:rsidRPr="00A902AB">
              <w:t>The licensee should complete the version number and submission date.</w:t>
            </w:r>
          </w:p>
        </w:tc>
      </w:tr>
    </w:tbl>
    <w:p w14:paraId="5659C36E" w14:textId="77777777" w:rsidR="00A902AB" w:rsidRPr="00A902AB" w:rsidRDefault="00A902AB" w:rsidP="00A902AB">
      <w:pPr>
        <w:contextualSpacing/>
      </w:pPr>
      <w:bookmarkStart w:id="300" w:name="_Toc3197762"/>
    </w:p>
    <w:p w14:paraId="4CAB45AD" w14:textId="3CBA9C7C" w:rsidR="00A902AB" w:rsidRPr="005D69C6" w:rsidRDefault="0067773D" w:rsidP="00A902AB">
      <w:pPr>
        <w:tabs>
          <w:tab w:val="left" w:pos="2581"/>
        </w:tabs>
        <w:spacing w:after="240"/>
        <w:outlineLvl w:val="1"/>
        <w:rPr>
          <w:szCs w:val="20"/>
        </w:rPr>
      </w:pPr>
      <w:bookmarkStart w:id="301" w:name="_Toc4749631"/>
      <w:bookmarkStart w:id="302" w:name="_Toc16509615"/>
      <w:bookmarkStart w:id="303" w:name="_Toc16583190"/>
      <w:bookmarkStart w:id="304" w:name="_Toc16601253"/>
      <w:bookmarkStart w:id="305" w:name="_Toc16607087"/>
      <w:bookmarkEnd w:id="300"/>
      <w:r>
        <w:rPr>
          <w:szCs w:val="20"/>
        </w:rPr>
        <w:t xml:space="preserve">A/B/C/D 0.1 </w:t>
      </w:r>
      <w:r w:rsidR="00A902AB" w:rsidRPr="005D69C6">
        <w:rPr>
          <w:szCs w:val="20"/>
        </w:rPr>
        <w:t>Contents</w:t>
      </w:r>
      <w:bookmarkEnd w:id="301"/>
      <w:r w:rsidR="00433B27">
        <w:rPr>
          <w:szCs w:val="20"/>
        </w:rPr>
        <w:t xml:space="preserve"> (separate tabs for totex, load related, non-load related and INOE)</w:t>
      </w:r>
      <w:bookmarkEnd w:id="302"/>
      <w:bookmarkEnd w:id="303"/>
      <w:bookmarkEnd w:id="304"/>
      <w:bookmarkEnd w:id="305"/>
    </w:p>
    <w:tbl>
      <w:tblPr>
        <w:tblW w:w="0" w:type="auto"/>
        <w:tblCellMar>
          <w:left w:w="0" w:type="dxa"/>
          <w:right w:w="0" w:type="dxa"/>
        </w:tblCellMar>
        <w:tblLook w:val="0000" w:firstRow="0" w:lastRow="0" w:firstColumn="0" w:lastColumn="0" w:noHBand="0" w:noVBand="0"/>
      </w:tblPr>
      <w:tblGrid>
        <w:gridCol w:w="2552"/>
        <w:gridCol w:w="6074"/>
      </w:tblGrid>
      <w:tr w:rsidR="00A902AB" w:rsidRPr="00A902AB" w14:paraId="67D1AB91" w14:textId="77777777" w:rsidTr="005E33C7">
        <w:tc>
          <w:tcPr>
            <w:tcW w:w="2597"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14:paraId="619CDB35" w14:textId="77777777" w:rsidR="00A902AB" w:rsidRPr="00A902AB" w:rsidRDefault="00A902AB" w:rsidP="00A902AB">
            <w:r w:rsidRPr="00A902AB">
              <w:t>Purpose and Use by Ofgem</w:t>
            </w:r>
          </w:p>
        </w:tc>
        <w:tc>
          <w:tcPr>
            <w:tcW w:w="6259" w:type="dxa"/>
            <w:tcBorders>
              <w:top w:val="single" w:sz="8" w:space="0" w:color="auto"/>
              <w:left w:val="nil"/>
              <w:bottom w:val="single" w:sz="8" w:space="0" w:color="auto"/>
              <w:right w:val="single" w:sz="8" w:space="0" w:color="auto"/>
            </w:tcBorders>
            <w:tcMar>
              <w:top w:w="0" w:type="dxa"/>
              <w:left w:w="108" w:type="dxa"/>
              <w:bottom w:w="0" w:type="dxa"/>
              <w:right w:w="108" w:type="dxa"/>
            </w:tcMar>
          </w:tcPr>
          <w:p w14:paraId="59926688" w14:textId="77777777" w:rsidR="00A902AB" w:rsidRPr="00A902AB" w:rsidRDefault="00A902AB" w:rsidP="00A902AB">
            <w:r w:rsidRPr="00A902AB">
              <w:t>The purpose of this sheet is to provide a summary of the data table names contained within the template, a detailed description of the contents, and quick reference links.</w:t>
            </w:r>
          </w:p>
          <w:p w14:paraId="607446EC" w14:textId="77777777" w:rsidR="00A902AB" w:rsidRPr="00A902AB" w:rsidRDefault="00A902AB" w:rsidP="00A902AB"/>
        </w:tc>
      </w:tr>
      <w:tr w:rsidR="00A902AB" w:rsidRPr="00A902AB" w14:paraId="0AA25FC5" w14:textId="77777777" w:rsidTr="005E33C7">
        <w:tc>
          <w:tcPr>
            <w:tcW w:w="2597"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71AFBFBA" w14:textId="77777777" w:rsidR="00A902AB" w:rsidRPr="00A902AB" w:rsidRDefault="00A902AB" w:rsidP="00A902AB">
            <w:r w:rsidRPr="00A902AB">
              <w:t>Instructions for Completion</w:t>
            </w:r>
          </w:p>
        </w:tc>
        <w:tc>
          <w:tcPr>
            <w:tcW w:w="6259" w:type="dxa"/>
            <w:tcBorders>
              <w:top w:val="nil"/>
              <w:left w:val="nil"/>
              <w:bottom w:val="single" w:sz="8" w:space="0" w:color="auto"/>
              <w:right w:val="single" w:sz="8" w:space="0" w:color="auto"/>
            </w:tcBorders>
            <w:tcMar>
              <w:top w:w="0" w:type="dxa"/>
              <w:left w:w="108" w:type="dxa"/>
              <w:bottom w:w="0" w:type="dxa"/>
              <w:right w:w="108" w:type="dxa"/>
            </w:tcMar>
          </w:tcPr>
          <w:p w14:paraId="7E5B2B8B" w14:textId="77777777" w:rsidR="00A902AB" w:rsidRPr="00A902AB" w:rsidRDefault="00A902AB" w:rsidP="00A902AB">
            <w:r w:rsidRPr="00A902AB">
              <w:t>There is no input required in this worksheet.</w:t>
            </w:r>
          </w:p>
        </w:tc>
      </w:tr>
    </w:tbl>
    <w:p w14:paraId="1240CE2E" w14:textId="77777777" w:rsidR="00A902AB" w:rsidRPr="00A902AB" w:rsidRDefault="00A902AB" w:rsidP="00A902AB">
      <w:pPr>
        <w:contextualSpacing/>
      </w:pPr>
      <w:bookmarkStart w:id="306" w:name="_Toc3197763"/>
    </w:p>
    <w:p w14:paraId="70A444A7" w14:textId="74F2BECD" w:rsidR="009715B5" w:rsidRPr="005D69C6" w:rsidRDefault="00433B27" w:rsidP="009715B5">
      <w:pPr>
        <w:tabs>
          <w:tab w:val="left" w:pos="2581"/>
        </w:tabs>
        <w:spacing w:after="240"/>
        <w:outlineLvl w:val="1"/>
        <w:rPr>
          <w:szCs w:val="20"/>
        </w:rPr>
      </w:pPr>
      <w:bookmarkStart w:id="307" w:name="_Toc16509616"/>
      <w:bookmarkStart w:id="308" w:name="_Toc16583191"/>
      <w:bookmarkStart w:id="309" w:name="_Toc16601254"/>
      <w:bookmarkStart w:id="310" w:name="_Toc4749632"/>
      <w:bookmarkStart w:id="311" w:name="_Toc16607088"/>
      <w:bookmarkEnd w:id="306"/>
      <w:r>
        <w:rPr>
          <w:szCs w:val="20"/>
        </w:rPr>
        <w:t xml:space="preserve">A0.2 </w:t>
      </w:r>
      <w:r w:rsidR="009715B5" w:rsidRPr="005D69C6">
        <w:rPr>
          <w:szCs w:val="20"/>
        </w:rPr>
        <w:t>Version history</w:t>
      </w:r>
      <w:bookmarkEnd w:id="307"/>
      <w:bookmarkEnd w:id="308"/>
      <w:bookmarkEnd w:id="309"/>
      <w:bookmarkEnd w:id="311"/>
    </w:p>
    <w:tbl>
      <w:tblPr>
        <w:tblW w:w="0" w:type="auto"/>
        <w:tblCellMar>
          <w:left w:w="0" w:type="dxa"/>
          <w:right w:w="0" w:type="dxa"/>
        </w:tblCellMar>
        <w:tblLook w:val="0000" w:firstRow="0" w:lastRow="0" w:firstColumn="0" w:lastColumn="0" w:noHBand="0" w:noVBand="0"/>
      </w:tblPr>
      <w:tblGrid>
        <w:gridCol w:w="2552"/>
        <w:gridCol w:w="6074"/>
      </w:tblGrid>
      <w:tr w:rsidR="009715B5" w:rsidRPr="00A902AB" w14:paraId="2B941408" w14:textId="77777777" w:rsidTr="005E33C7">
        <w:tc>
          <w:tcPr>
            <w:tcW w:w="2597"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14:paraId="68EAB506" w14:textId="77777777" w:rsidR="009715B5" w:rsidRPr="00A902AB" w:rsidRDefault="009715B5" w:rsidP="005E33C7">
            <w:r w:rsidRPr="00A902AB">
              <w:t>Purpose and Use by Ofgem</w:t>
            </w:r>
          </w:p>
        </w:tc>
        <w:tc>
          <w:tcPr>
            <w:tcW w:w="6259" w:type="dxa"/>
            <w:tcBorders>
              <w:top w:val="single" w:sz="8" w:space="0" w:color="auto"/>
              <w:left w:val="nil"/>
              <w:bottom w:val="single" w:sz="8" w:space="0" w:color="auto"/>
              <w:right w:val="single" w:sz="8" w:space="0" w:color="auto"/>
            </w:tcBorders>
            <w:tcMar>
              <w:top w:w="0" w:type="dxa"/>
              <w:left w:w="108" w:type="dxa"/>
              <w:bottom w:w="0" w:type="dxa"/>
              <w:right w:w="108" w:type="dxa"/>
            </w:tcMar>
          </w:tcPr>
          <w:p w14:paraId="0F2F98D9" w14:textId="7C78B86F" w:rsidR="009715B5" w:rsidRPr="00A902AB" w:rsidRDefault="009715B5" w:rsidP="005E33C7">
            <w:r w:rsidRPr="00A902AB">
              <w:t xml:space="preserve">The purpose of this table is </w:t>
            </w:r>
            <w:r>
              <w:t xml:space="preserve">record the date and version of submission for each </w:t>
            </w:r>
            <w:del w:id="312" w:author="Author">
              <w:r w:rsidDel="00B172BA">
                <w:delText>TO</w:delText>
              </w:r>
            </w:del>
            <w:ins w:id="313" w:author="Author">
              <w:r w:rsidR="00B172BA">
                <w:t>licensee</w:t>
              </w:r>
            </w:ins>
            <w:r>
              <w:t>.</w:t>
            </w:r>
            <w:r w:rsidRPr="00A902AB">
              <w:t xml:space="preserve"> </w:t>
            </w:r>
          </w:p>
          <w:p w14:paraId="3007855D" w14:textId="77777777" w:rsidR="009715B5" w:rsidRPr="00A902AB" w:rsidRDefault="009715B5" w:rsidP="005E33C7"/>
        </w:tc>
      </w:tr>
      <w:tr w:rsidR="009715B5" w:rsidRPr="00A902AB" w14:paraId="34832EF5" w14:textId="77777777" w:rsidTr="005E33C7">
        <w:tc>
          <w:tcPr>
            <w:tcW w:w="2597"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6AD1492D" w14:textId="77777777" w:rsidR="009715B5" w:rsidRPr="00A902AB" w:rsidRDefault="009715B5" w:rsidP="005E33C7">
            <w:r w:rsidRPr="00A902AB">
              <w:t>Instructions for Completion</w:t>
            </w:r>
          </w:p>
        </w:tc>
        <w:tc>
          <w:tcPr>
            <w:tcW w:w="6259" w:type="dxa"/>
            <w:tcBorders>
              <w:top w:val="nil"/>
              <w:left w:val="nil"/>
              <w:bottom w:val="single" w:sz="8" w:space="0" w:color="auto"/>
              <w:right w:val="single" w:sz="8" w:space="0" w:color="auto"/>
            </w:tcBorders>
            <w:tcMar>
              <w:top w:w="0" w:type="dxa"/>
              <w:left w:w="108" w:type="dxa"/>
              <w:bottom w:w="0" w:type="dxa"/>
              <w:right w:w="108" w:type="dxa"/>
            </w:tcMar>
          </w:tcPr>
          <w:p w14:paraId="79F12E1E" w14:textId="66BC7B1F" w:rsidR="009715B5" w:rsidRPr="00A902AB" w:rsidRDefault="009715B5" w:rsidP="009715B5">
            <w:r w:rsidRPr="00A902AB">
              <w:t>Th</w:t>
            </w:r>
            <w:r>
              <w:t>ere is no input required in this worksheet.</w:t>
            </w:r>
          </w:p>
        </w:tc>
      </w:tr>
    </w:tbl>
    <w:p w14:paraId="77FF4E19" w14:textId="77777777" w:rsidR="005D69C6" w:rsidRDefault="005D69C6" w:rsidP="00A902AB">
      <w:pPr>
        <w:tabs>
          <w:tab w:val="left" w:pos="2581"/>
        </w:tabs>
        <w:spacing w:after="240"/>
        <w:outlineLvl w:val="1"/>
        <w:rPr>
          <w:b/>
          <w:szCs w:val="20"/>
        </w:rPr>
      </w:pPr>
    </w:p>
    <w:p w14:paraId="5B32645F" w14:textId="0EFF17E4" w:rsidR="00A902AB" w:rsidRPr="005D69C6" w:rsidRDefault="00433B27" w:rsidP="00A902AB">
      <w:pPr>
        <w:tabs>
          <w:tab w:val="left" w:pos="2581"/>
        </w:tabs>
        <w:spacing w:after="240"/>
        <w:outlineLvl w:val="1"/>
        <w:rPr>
          <w:szCs w:val="20"/>
        </w:rPr>
      </w:pPr>
      <w:bookmarkStart w:id="314" w:name="_Toc16509617"/>
      <w:bookmarkStart w:id="315" w:name="_Toc16583192"/>
      <w:bookmarkStart w:id="316" w:name="_Toc16601255"/>
      <w:bookmarkStart w:id="317" w:name="_Toc16607089"/>
      <w:r>
        <w:rPr>
          <w:szCs w:val="20"/>
        </w:rPr>
        <w:t>A</w:t>
      </w:r>
      <w:r w:rsidR="005D69C6" w:rsidRPr="005D69C6">
        <w:rPr>
          <w:szCs w:val="20"/>
        </w:rPr>
        <w:t>0.</w:t>
      </w:r>
      <w:r w:rsidR="009715B5" w:rsidRPr="005D69C6">
        <w:rPr>
          <w:szCs w:val="20"/>
        </w:rPr>
        <w:t>3</w:t>
      </w:r>
      <w:r w:rsidR="00A902AB" w:rsidRPr="005D69C6">
        <w:rPr>
          <w:szCs w:val="20"/>
        </w:rPr>
        <w:t xml:space="preserve"> </w:t>
      </w:r>
      <w:r w:rsidR="00316A31" w:rsidRPr="005D69C6">
        <w:rPr>
          <w:szCs w:val="20"/>
        </w:rPr>
        <w:t>Change</w:t>
      </w:r>
      <w:r w:rsidR="00A902AB" w:rsidRPr="005D69C6">
        <w:rPr>
          <w:szCs w:val="20"/>
        </w:rPr>
        <w:t xml:space="preserve"> Log</w:t>
      </w:r>
      <w:bookmarkEnd w:id="310"/>
      <w:bookmarkEnd w:id="314"/>
      <w:bookmarkEnd w:id="315"/>
      <w:bookmarkEnd w:id="316"/>
      <w:bookmarkEnd w:id="317"/>
    </w:p>
    <w:tbl>
      <w:tblPr>
        <w:tblW w:w="8626" w:type="dxa"/>
        <w:tblCellMar>
          <w:left w:w="0" w:type="dxa"/>
          <w:right w:w="0" w:type="dxa"/>
        </w:tblCellMar>
        <w:tblLook w:val="0000" w:firstRow="0" w:lastRow="0" w:firstColumn="0" w:lastColumn="0" w:noHBand="0" w:noVBand="0"/>
      </w:tblPr>
      <w:tblGrid>
        <w:gridCol w:w="2554"/>
        <w:gridCol w:w="6072"/>
      </w:tblGrid>
      <w:tr w:rsidR="00316A31" w:rsidRPr="00A902AB" w14:paraId="58875E8C" w14:textId="77777777" w:rsidTr="00316A31">
        <w:tc>
          <w:tcPr>
            <w:tcW w:w="2554" w:type="dxa"/>
            <w:tcBorders>
              <w:top w:val="single" w:sz="8" w:space="0" w:color="auto"/>
              <w:left w:val="single" w:sz="8" w:space="0" w:color="auto"/>
              <w:bottom w:val="single" w:sz="8" w:space="0" w:color="auto"/>
              <w:right w:val="single" w:sz="4" w:space="0" w:color="auto"/>
            </w:tcBorders>
            <w:tcMar>
              <w:top w:w="0" w:type="dxa"/>
              <w:left w:w="108" w:type="dxa"/>
              <w:bottom w:w="0" w:type="dxa"/>
              <w:right w:w="108" w:type="dxa"/>
            </w:tcMar>
          </w:tcPr>
          <w:p w14:paraId="37416A0D" w14:textId="77777777" w:rsidR="00316A31" w:rsidRPr="00A902AB" w:rsidRDefault="00316A31" w:rsidP="00316A31">
            <w:r w:rsidRPr="00A902AB">
              <w:t>Purpose and Use by Ofgem</w:t>
            </w:r>
          </w:p>
        </w:tc>
        <w:tc>
          <w:tcPr>
            <w:tcW w:w="6072" w:type="dxa"/>
            <w:tcBorders>
              <w:top w:val="single" w:sz="4" w:space="0" w:color="auto"/>
              <w:left w:val="single" w:sz="4" w:space="0" w:color="auto"/>
              <w:bottom w:val="single" w:sz="4" w:space="0" w:color="auto"/>
              <w:right w:val="single" w:sz="4" w:space="0" w:color="auto"/>
            </w:tcBorders>
          </w:tcPr>
          <w:p w14:paraId="429D59F2" w14:textId="77AD058C" w:rsidR="00316A31" w:rsidRDefault="00316A31" w:rsidP="00316A31">
            <w:r w:rsidRPr="009F1A55">
              <w:t>The purpose of t</w:t>
            </w:r>
            <w:r>
              <w:t>his table is to track the status of change proposals (and the action taken) and</w:t>
            </w:r>
            <w:r w:rsidRPr="009F1A55">
              <w:t xml:space="preserve"> the correction of errors within the template</w:t>
            </w:r>
            <w:r>
              <w:t>.</w:t>
            </w:r>
          </w:p>
          <w:p w14:paraId="342CBA62" w14:textId="77777777" w:rsidR="00316A31" w:rsidRPr="00316A31" w:rsidRDefault="00316A31" w:rsidP="00316A31"/>
        </w:tc>
      </w:tr>
      <w:tr w:rsidR="00316A31" w:rsidRPr="00A902AB" w14:paraId="440E8A6B" w14:textId="77777777" w:rsidTr="00316A31">
        <w:tc>
          <w:tcPr>
            <w:tcW w:w="2554" w:type="dxa"/>
            <w:tcBorders>
              <w:top w:val="nil"/>
              <w:left w:val="single" w:sz="8" w:space="0" w:color="auto"/>
              <w:bottom w:val="single" w:sz="8" w:space="0" w:color="auto"/>
              <w:right w:val="single" w:sz="4" w:space="0" w:color="auto"/>
            </w:tcBorders>
            <w:tcMar>
              <w:top w:w="0" w:type="dxa"/>
              <w:left w:w="108" w:type="dxa"/>
              <w:bottom w:w="0" w:type="dxa"/>
              <w:right w:w="108" w:type="dxa"/>
            </w:tcMar>
          </w:tcPr>
          <w:p w14:paraId="5C42FAB2" w14:textId="77777777" w:rsidR="00316A31" w:rsidRPr="00A902AB" w:rsidRDefault="00316A31" w:rsidP="00316A31">
            <w:r w:rsidRPr="00A902AB">
              <w:t>Instructions for Completion</w:t>
            </w:r>
          </w:p>
        </w:tc>
        <w:tc>
          <w:tcPr>
            <w:tcW w:w="6072" w:type="dxa"/>
            <w:tcBorders>
              <w:top w:val="single" w:sz="4" w:space="0" w:color="auto"/>
              <w:left w:val="single" w:sz="4" w:space="0" w:color="auto"/>
              <w:bottom w:val="single" w:sz="4" w:space="0" w:color="auto"/>
              <w:right w:val="single" w:sz="4" w:space="0" w:color="auto"/>
            </w:tcBorders>
          </w:tcPr>
          <w:p w14:paraId="49A8B4F8" w14:textId="29908291" w:rsidR="00316A31" w:rsidRPr="00A902AB" w:rsidRDefault="00316A31" w:rsidP="00316A31">
            <w:r w:rsidRPr="009F1A55">
              <w:t>There is no input required to this sheet, any errors identified or changes required should be notified to Ofgem, who will update the template, record the changes and issue a revision.</w:t>
            </w:r>
          </w:p>
        </w:tc>
      </w:tr>
    </w:tbl>
    <w:p w14:paraId="7CE0F918" w14:textId="77777777" w:rsidR="00A902AB" w:rsidRPr="00A902AB" w:rsidRDefault="00A902AB" w:rsidP="00A902AB"/>
    <w:p w14:paraId="21761F36" w14:textId="77777777" w:rsidR="00316A31" w:rsidRDefault="00316A31" w:rsidP="00A902AB">
      <w:pPr>
        <w:tabs>
          <w:tab w:val="left" w:pos="2581"/>
        </w:tabs>
        <w:spacing w:after="240"/>
        <w:outlineLvl w:val="1"/>
        <w:rPr>
          <w:b/>
          <w:szCs w:val="20"/>
        </w:rPr>
      </w:pPr>
      <w:bookmarkStart w:id="318" w:name="_Toc4749633"/>
    </w:p>
    <w:p w14:paraId="5DC0FFD5" w14:textId="6BB978C5" w:rsidR="00A902AB" w:rsidRPr="005D69C6" w:rsidRDefault="00433B27" w:rsidP="00A902AB">
      <w:pPr>
        <w:tabs>
          <w:tab w:val="left" w:pos="2581"/>
        </w:tabs>
        <w:spacing w:after="240"/>
        <w:outlineLvl w:val="1"/>
        <w:rPr>
          <w:szCs w:val="20"/>
        </w:rPr>
      </w:pPr>
      <w:bookmarkStart w:id="319" w:name="_Toc16509618"/>
      <w:bookmarkStart w:id="320" w:name="_Toc16583193"/>
      <w:bookmarkStart w:id="321" w:name="_Toc16601256"/>
      <w:bookmarkStart w:id="322" w:name="_Toc16607090"/>
      <w:r>
        <w:rPr>
          <w:szCs w:val="20"/>
        </w:rPr>
        <w:t>A</w:t>
      </w:r>
      <w:r w:rsidR="005D69C6" w:rsidRPr="005D69C6">
        <w:rPr>
          <w:szCs w:val="20"/>
        </w:rPr>
        <w:t>0.</w:t>
      </w:r>
      <w:r w:rsidR="009715B5" w:rsidRPr="005D69C6">
        <w:rPr>
          <w:szCs w:val="20"/>
        </w:rPr>
        <w:t>4</w:t>
      </w:r>
      <w:r w:rsidR="00A902AB" w:rsidRPr="005D69C6">
        <w:rPr>
          <w:szCs w:val="20"/>
        </w:rPr>
        <w:t xml:space="preserve"> Data Checks</w:t>
      </w:r>
      <w:bookmarkEnd w:id="318"/>
      <w:bookmarkEnd w:id="319"/>
      <w:bookmarkEnd w:id="320"/>
      <w:bookmarkEnd w:id="321"/>
      <w:bookmarkEnd w:id="322"/>
    </w:p>
    <w:tbl>
      <w:tblPr>
        <w:tblW w:w="0" w:type="auto"/>
        <w:tblCellMar>
          <w:left w:w="0" w:type="dxa"/>
          <w:right w:w="0" w:type="dxa"/>
        </w:tblCellMar>
        <w:tblLook w:val="0000" w:firstRow="0" w:lastRow="0" w:firstColumn="0" w:lastColumn="0" w:noHBand="0" w:noVBand="0"/>
      </w:tblPr>
      <w:tblGrid>
        <w:gridCol w:w="2552"/>
        <w:gridCol w:w="6074"/>
      </w:tblGrid>
      <w:tr w:rsidR="00A902AB" w:rsidRPr="00A902AB" w14:paraId="099264FC" w14:textId="77777777" w:rsidTr="005E33C7">
        <w:tc>
          <w:tcPr>
            <w:tcW w:w="2597"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14:paraId="502380CB" w14:textId="77777777" w:rsidR="00A902AB" w:rsidRPr="00A902AB" w:rsidRDefault="00A902AB" w:rsidP="00A902AB">
            <w:r w:rsidRPr="00A902AB">
              <w:t>Purpose and Use by Ofgem</w:t>
            </w:r>
          </w:p>
        </w:tc>
        <w:tc>
          <w:tcPr>
            <w:tcW w:w="6259" w:type="dxa"/>
            <w:tcBorders>
              <w:top w:val="single" w:sz="8" w:space="0" w:color="auto"/>
              <w:left w:val="nil"/>
              <w:bottom w:val="single" w:sz="8" w:space="0" w:color="auto"/>
              <w:right w:val="single" w:sz="8" w:space="0" w:color="auto"/>
            </w:tcBorders>
            <w:tcMar>
              <w:top w:w="0" w:type="dxa"/>
              <w:left w:w="108" w:type="dxa"/>
              <w:bottom w:w="0" w:type="dxa"/>
              <w:right w:w="108" w:type="dxa"/>
            </w:tcMar>
          </w:tcPr>
          <w:p w14:paraId="7D10D398" w14:textId="77777777" w:rsidR="00A902AB" w:rsidRPr="00A902AB" w:rsidRDefault="00A902AB" w:rsidP="00A902AB">
            <w:r w:rsidRPr="00A902AB">
              <w:t xml:space="preserve">This sheet contains and data cross checks or validation within the template </w:t>
            </w:r>
          </w:p>
        </w:tc>
      </w:tr>
      <w:tr w:rsidR="00A902AB" w:rsidRPr="00A902AB" w14:paraId="4E08B40D" w14:textId="77777777" w:rsidTr="005E33C7">
        <w:tc>
          <w:tcPr>
            <w:tcW w:w="2597"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5038C747" w14:textId="77777777" w:rsidR="00A902AB" w:rsidRPr="00A902AB" w:rsidRDefault="00A902AB" w:rsidP="00A902AB">
            <w:r w:rsidRPr="00A902AB">
              <w:t>Instructions for Completion</w:t>
            </w:r>
          </w:p>
        </w:tc>
        <w:tc>
          <w:tcPr>
            <w:tcW w:w="6259" w:type="dxa"/>
            <w:tcBorders>
              <w:top w:val="nil"/>
              <w:left w:val="nil"/>
              <w:bottom w:val="single" w:sz="8" w:space="0" w:color="auto"/>
              <w:right w:val="single" w:sz="8" w:space="0" w:color="auto"/>
            </w:tcBorders>
            <w:tcMar>
              <w:top w:w="0" w:type="dxa"/>
              <w:left w:w="108" w:type="dxa"/>
              <w:bottom w:w="0" w:type="dxa"/>
              <w:right w:w="108" w:type="dxa"/>
            </w:tcMar>
          </w:tcPr>
          <w:p w14:paraId="2D41BD52" w14:textId="77777777" w:rsidR="00A902AB" w:rsidRPr="00A902AB" w:rsidRDefault="00A902AB" w:rsidP="00A902AB">
            <w:r w:rsidRPr="00A902AB">
              <w:t>There is no input required in this worksheet.</w:t>
            </w:r>
          </w:p>
        </w:tc>
      </w:tr>
    </w:tbl>
    <w:p w14:paraId="3EF03894" w14:textId="77777777" w:rsidR="00A902AB" w:rsidRPr="00A902AB" w:rsidRDefault="00A902AB" w:rsidP="00A902AB"/>
    <w:p w14:paraId="20B76826" w14:textId="469C2657" w:rsidR="00A902AB" w:rsidRPr="005D69C6" w:rsidRDefault="00433B27" w:rsidP="00A902AB">
      <w:pPr>
        <w:tabs>
          <w:tab w:val="left" w:pos="2581"/>
        </w:tabs>
        <w:spacing w:after="240"/>
        <w:outlineLvl w:val="1"/>
        <w:rPr>
          <w:szCs w:val="20"/>
        </w:rPr>
      </w:pPr>
      <w:bookmarkStart w:id="323" w:name="_Toc4749634"/>
      <w:bookmarkStart w:id="324" w:name="_Toc16509619"/>
      <w:bookmarkStart w:id="325" w:name="_Toc16583194"/>
      <w:bookmarkStart w:id="326" w:name="_Toc16601257"/>
      <w:bookmarkStart w:id="327" w:name="_Toc16607091"/>
      <w:r>
        <w:rPr>
          <w:szCs w:val="20"/>
        </w:rPr>
        <w:t>A</w:t>
      </w:r>
      <w:r w:rsidR="005D69C6" w:rsidRPr="005D69C6">
        <w:rPr>
          <w:szCs w:val="20"/>
        </w:rPr>
        <w:t>0.</w:t>
      </w:r>
      <w:r w:rsidR="00316A31" w:rsidRPr="005D69C6">
        <w:rPr>
          <w:szCs w:val="20"/>
        </w:rPr>
        <w:t>5</w:t>
      </w:r>
      <w:r w:rsidR="00A902AB" w:rsidRPr="005D69C6">
        <w:rPr>
          <w:szCs w:val="20"/>
        </w:rPr>
        <w:t xml:space="preserve"> Data Constants</w:t>
      </w:r>
      <w:bookmarkEnd w:id="323"/>
      <w:bookmarkEnd w:id="324"/>
      <w:bookmarkEnd w:id="325"/>
      <w:bookmarkEnd w:id="326"/>
      <w:bookmarkEnd w:id="327"/>
    </w:p>
    <w:tbl>
      <w:tblPr>
        <w:tblW w:w="0" w:type="auto"/>
        <w:tblCellMar>
          <w:left w:w="0" w:type="dxa"/>
          <w:right w:w="0" w:type="dxa"/>
        </w:tblCellMar>
        <w:tblLook w:val="0000" w:firstRow="0" w:lastRow="0" w:firstColumn="0" w:lastColumn="0" w:noHBand="0" w:noVBand="0"/>
      </w:tblPr>
      <w:tblGrid>
        <w:gridCol w:w="2552"/>
        <w:gridCol w:w="6074"/>
      </w:tblGrid>
      <w:tr w:rsidR="00A902AB" w:rsidRPr="00A902AB" w14:paraId="452FE8BE" w14:textId="77777777" w:rsidTr="001868DC">
        <w:tc>
          <w:tcPr>
            <w:tcW w:w="2552"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14:paraId="3723403D" w14:textId="77777777" w:rsidR="00A902AB" w:rsidRPr="00A902AB" w:rsidRDefault="00A902AB" w:rsidP="00A902AB">
            <w:r w:rsidRPr="00A902AB">
              <w:t>Purpose and Use by Ofgem</w:t>
            </w:r>
          </w:p>
        </w:tc>
        <w:tc>
          <w:tcPr>
            <w:tcW w:w="6074" w:type="dxa"/>
            <w:tcBorders>
              <w:top w:val="single" w:sz="8" w:space="0" w:color="auto"/>
              <w:left w:val="nil"/>
              <w:bottom w:val="single" w:sz="8" w:space="0" w:color="auto"/>
              <w:right w:val="single" w:sz="8" w:space="0" w:color="auto"/>
            </w:tcBorders>
            <w:tcMar>
              <w:top w:w="0" w:type="dxa"/>
              <w:left w:w="108" w:type="dxa"/>
              <w:bottom w:w="0" w:type="dxa"/>
              <w:right w:w="108" w:type="dxa"/>
            </w:tcMar>
          </w:tcPr>
          <w:p w14:paraId="5E64341B" w14:textId="4BB5CBE0" w:rsidR="00A902AB" w:rsidRPr="00A902AB" w:rsidRDefault="00A902AB" w:rsidP="009715B5">
            <w:r w:rsidRPr="00A902AB">
              <w:t>This sheet contains any data constants used throughout the template</w:t>
            </w:r>
            <w:r w:rsidR="009715B5">
              <w:t xml:space="preserve">, including </w:t>
            </w:r>
            <w:r w:rsidR="009715B5" w:rsidRPr="00A902AB">
              <w:t>lookup values</w:t>
            </w:r>
            <w:r w:rsidR="009715B5">
              <w:t>.</w:t>
            </w:r>
          </w:p>
        </w:tc>
      </w:tr>
      <w:tr w:rsidR="00A902AB" w:rsidRPr="00A902AB" w14:paraId="5A2DDFFD" w14:textId="77777777" w:rsidTr="001868DC">
        <w:tc>
          <w:tcPr>
            <w:tcW w:w="2552"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5A00A14E" w14:textId="77777777" w:rsidR="00A902AB" w:rsidRPr="00A902AB" w:rsidRDefault="00A902AB" w:rsidP="00A902AB">
            <w:r w:rsidRPr="00A902AB">
              <w:t>Instructions for Completion</w:t>
            </w:r>
          </w:p>
        </w:tc>
        <w:tc>
          <w:tcPr>
            <w:tcW w:w="6074" w:type="dxa"/>
            <w:tcBorders>
              <w:top w:val="nil"/>
              <w:left w:val="nil"/>
              <w:bottom w:val="single" w:sz="8" w:space="0" w:color="auto"/>
              <w:right w:val="single" w:sz="8" w:space="0" w:color="auto"/>
            </w:tcBorders>
            <w:tcMar>
              <w:top w:w="0" w:type="dxa"/>
              <w:left w:w="108" w:type="dxa"/>
              <w:bottom w:w="0" w:type="dxa"/>
              <w:right w:w="108" w:type="dxa"/>
            </w:tcMar>
          </w:tcPr>
          <w:p w14:paraId="653916D5" w14:textId="77777777" w:rsidR="00A902AB" w:rsidRPr="00A902AB" w:rsidRDefault="00A902AB" w:rsidP="00A902AB">
            <w:r w:rsidRPr="00A902AB">
              <w:t>There is no input required in this worksheet.</w:t>
            </w:r>
          </w:p>
        </w:tc>
      </w:tr>
    </w:tbl>
    <w:p w14:paraId="2686AE66" w14:textId="4AC03832" w:rsidR="001868DC" w:rsidDel="00656968" w:rsidRDefault="001868DC" w:rsidP="001868DC">
      <w:pPr>
        <w:tabs>
          <w:tab w:val="left" w:pos="2581"/>
        </w:tabs>
        <w:spacing w:after="240"/>
        <w:outlineLvl w:val="1"/>
        <w:rPr>
          <w:ins w:id="328" w:author="Author"/>
          <w:del w:id="329" w:author="Author"/>
          <w:szCs w:val="20"/>
        </w:rPr>
      </w:pPr>
      <w:bookmarkStart w:id="330" w:name="_Toc3392637"/>
      <w:bookmarkStart w:id="331" w:name="_Toc3443562"/>
      <w:bookmarkStart w:id="332" w:name="_Toc3392638"/>
      <w:bookmarkStart w:id="333" w:name="_Toc3443563"/>
      <w:bookmarkStart w:id="334" w:name="_Toc353466500"/>
      <w:bookmarkStart w:id="335" w:name="_Toc350347020"/>
      <w:bookmarkEnd w:id="213"/>
      <w:bookmarkEnd w:id="214"/>
      <w:bookmarkEnd w:id="330"/>
      <w:bookmarkEnd w:id="331"/>
      <w:bookmarkEnd w:id="332"/>
      <w:bookmarkEnd w:id="333"/>
      <w:bookmarkEnd w:id="334"/>
    </w:p>
    <w:p w14:paraId="21DAC026" w14:textId="0198AA93" w:rsidR="001868DC" w:rsidRPr="005D69C6" w:rsidRDefault="001868DC" w:rsidP="001868DC">
      <w:pPr>
        <w:tabs>
          <w:tab w:val="left" w:pos="2581"/>
        </w:tabs>
        <w:spacing w:after="240"/>
        <w:outlineLvl w:val="1"/>
        <w:rPr>
          <w:ins w:id="336" w:author="Author"/>
          <w:szCs w:val="20"/>
        </w:rPr>
      </w:pPr>
      <w:bookmarkStart w:id="337" w:name="_Toc16583195"/>
      <w:bookmarkStart w:id="338" w:name="_Toc16601258"/>
      <w:bookmarkStart w:id="339" w:name="_Toc16607092"/>
      <w:ins w:id="340" w:author="Author">
        <w:r>
          <w:rPr>
            <w:szCs w:val="20"/>
          </w:rPr>
          <w:t>A</w:t>
        </w:r>
        <w:r w:rsidRPr="005D69C6">
          <w:rPr>
            <w:szCs w:val="20"/>
          </w:rPr>
          <w:t>0.</w:t>
        </w:r>
        <w:r>
          <w:rPr>
            <w:szCs w:val="20"/>
          </w:rPr>
          <w:t>6</w:t>
        </w:r>
        <w:r w:rsidRPr="005D69C6">
          <w:rPr>
            <w:szCs w:val="20"/>
          </w:rPr>
          <w:t xml:space="preserve"> </w:t>
        </w:r>
        <w:r>
          <w:rPr>
            <w:szCs w:val="20"/>
          </w:rPr>
          <w:t>Assumptions log</w:t>
        </w:r>
        <w:bookmarkEnd w:id="337"/>
        <w:bookmarkEnd w:id="338"/>
        <w:bookmarkEnd w:id="339"/>
      </w:ins>
    </w:p>
    <w:tbl>
      <w:tblPr>
        <w:tblW w:w="0" w:type="auto"/>
        <w:tblCellMar>
          <w:left w:w="0" w:type="dxa"/>
          <w:right w:w="0" w:type="dxa"/>
        </w:tblCellMar>
        <w:tblLook w:val="0000" w:firstRow="0" w:lastRow="0" w:firstColumn="0" w:lastColumn="0" w:noHBand="0" w:noVBand="0"/>
      </w:tblPr>
      <w:tblGrid>
        <w:gridCol w:w="2552"/>
        <w:gridCol w:w="6074"/>
      </w:tblGrid>
      <w:tr w:rsidR="00DA55E0" w:rsidRPr="00A902AB" w14:paraId="5796CCE8" w14:textId="77777777" w:rsidTr="00DA55E0">
        <w:trPr>
          <w:ins w:id="341" w:author="Author"/>
        </w:trPr>
        <w:tc>
          <w:tcPr>
            <w:tcW w:w="2552"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14:paraId="600A4892" w14:textId="77777777" w:rsidR="00DA55E0" w:rsidRPr="00A902AB" w:rsidRDefault="00DA55E0" w:rsidP="00DA55E0">
            <w:pPr>
              <w:rPr>
                <w:ins w:id="342" w:author="Author"/>
              </w:rPr>
            </w:pPr>
            <w:ins w:id="343" w:author="Author">
              <w:r w:rsidRPr="00A902AB">
                <w:t>Purpose and Use by Ofgem</w:t>
              </w:r>
            </w:ins>
          </w:p>
        </w:tc>
        <w:tc>
          <w:tcPr>
            <w:tcW w:w="6074" w:type="dxa"/>
            <w:tcBorders>
              <w:top w:val="single" w:sz="8" w:space="0" w:color="auto"/>
              <w:left w:val="nil"/>
              <w:bottom w:val="single" w:sz="8" w:space="0" w:color="auto"/>
              <w:right w:val="single" w:sz="8" w:space="0" w:color="auto"/>
            </w:tcBorders>
            <w:tcMar>
              <w:top w:w="0" w:type="dxa"/>
              <w:left w:w="108" w:type="dxa"/>
              <w:bottom w:w="0" w:type="dxa"/>
              <w:right w:w="108" w:type="dxa"/>
            </w:tcMar>
          </w:tcPr>
          <w:p w14:paraId="058EEFEB" w14:textId="072CDC24" w:rsidR="00DA55E0" w:rsidRPr="00A902AB" w:rsidRDefault="00DA55E0" w:rsidP="00DA55E0">
            <w:pPr>
              <w:rPr>
                <w:ins w:id="344" w:author="Author"/>
              </w:rPr>
            </w:pPr>
            <w:ins w:id="345" w:author="Author">
              <w:r w:rsidRPr="00BA010D">
                <w:t xml:space="preserve">The purpose of </w:t>
              </w:r>
              <w:r>
                <w:t>this worksheet is to identify and describe any assumptions</w:t>
              </w:r>
              <w:r w:rsidRPr="00BA010D">
                <w:t xml:space="preserve"> </w:t>
              </w:r>
              <w:r>
                <w:t xml:space="preserve">made by the </w:t>
              </w:r>
              <w:r w:rsidRPr="00BA010D">
                <w:t xml:space="preserve">licensee </w:t>
              </w:r>
              <w:r>
                <w:t xml:space="preserve">when populating the data template </w:t>
              </w:r>
              <w:r w:rsidR="00C657F4">
                <w:t xml:space="preserve">(in particular where it is different to the method outlined in the BPDT guidance) </w:t>
              </w:r>
              <w:r>
                <w:t>that are relevant to the understanding and interpretation of the information.</w:t>
              </w:r>
            </w:ins>
          </w:p>
        </w:tc>
      </w:tr>
      <w:tr w:rsidR="00DA55E0" w:rsidRPr="00A902AB" w14:paraId="0D367199" w14:textId="77777777" w:rsidTr="00DA55E0">
        <w:trPr>
          <w:ins w:id="346" w:author="Author"/>
        </w:trPr>
        <w:tc>
          <w:tcPr>
            <w:tcW w:w="2552"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4F3FC582" w14:textId="77777777" w:rsidR="00DA55E0" w:rsidRPr="00A902AB" w:rsidRDefault="00DA55E0" w:rsidP="00DA55E0">
            <w:pPr>
              <w:rPr>
                <w:ins w:id="347" w:author="Author"/>
              </w:rPr>
            </w:pPr>
            <w:ins w:id="348" w:author="Author">
              <w:r w:rsidRPr="00A902AB">
                <w:t>Instructions for Completion</w:t>
              </w:r>
            </w:ins>
          </w:p>
        </w:tc>
        <w:tc>
          <w:tcPr>
            <w:tcW w:w="6074" w:type="dxa"/>
            <w:tcBorders>
              <w:top w:val="nil"/>
              <w:left w:val="nil"/>
              <w:bottom w:val="single" w:sz="8" w:space="0" w:color="auto"/>
              <w:right w:val="single" w:sz="8" w:space="0" w:color="auto"/>
            </w:tcBorders>
            <w:tcMar>
              <w:top w:w="0" w:type="dxa"/>
              <w:left w:w="108" w:type="dxa"/>
              <w:bottom w:w="0" w:type="dxa"/>
              <w:right w:w="108" w:type="dxa"/>
            </w:tcMar>
          </w:tcPr>
          <w:p w14:paraId="5C88F546" w14:textId="2565228F" w:rsidR="00DA55E0" w:rsidRPr="00A902AB" w:rsidRDefault="00DA55E0" w:rsidP="00DA55E0">
            <w:pPr>
              <w:rPr>
                <w:ins w:id="349" w:author="Author"/>
              </w:rPr>
            </w:pPr>
            <w:ins w:id="350" w:author="Author">
              <w:r w:rsidRPr="00BA010D">
                <w:t xml:space="preserve">The licensee should complete </w:t>
              </w:r>
              <w:r>
                <w:t xml:space="preserve">all </w:t>
              </w:r>
              <w:r w:rsidRPr="00BA010D">
                <w:t xml:space="preserve">the </w:t>
              </w:r>
              <w:r>
                <w:t>required information.</w:t>
              </w:r>
            </w:ins>
          </w:p>
        </w:tc>
      </w:tr>
    </w:tbl>
    <w:p w14:paraId="686DED47" w14:textId="09124E1A" w:rsidR="00700BBC" w:rsidRDefault="00700BBC" w:rsidP="00B172BA">
      <w:pPr>
        <w:pStyle w:val="Heading3"/>
        <w:keepNext/>
        <w:keepLines/>
        <w:spacing w:before="360"/>
        <w:rPr>
          <w:ins w:id="351" w:author="Author"/>
        </w:rPr>
      </w:pPr>
      <w:bookmarkStart w:id="352" w:name="_Toc16607093"/>
      <w:ins w:id="353" w:author="Author">
        <w:r>
          <w:t>Overview requirements</w:t>
        </w:r>
        <w:bookmarkEnd w:id="352"/>
      </w:ins>
    </w:p>
    <w:p w14:paraId="3EE112B5" w14:textId="5C96E1DF" w:rsidR="00667233" w:rsidRDefault="00700BBC" w:rsidP="00D80D6F">
      <w:pPr>
        <w:pStyle w:val="Heading3"/>
        <w:keepNext/>
        <w:keepLines/>
        <w:rPr>
          <w:ins w:id="354" w:author="Author"/>
          <w:b w:val="0"/>
        </w:rPr>
      </w:pPr>
      <w:bookmarkStart w:id="355" w:name="_Toc16597812"/>
      <w:bookmarkStart w:id="356" w:name="_Toc16601260"/>
      <w:bookmarkStart w:id="357" w:name="_Toc16583197"/>
      <w:bookmarkStart w:id="358" w:name="_Toc16607094"/>
      <w:ins w:id="359" w:author="Author">
        <w:r w:rsidRPr="00700BBC">
          <w:rPr>
            <w:b w:val="0"/>
          </w:rPr>
          <w:t>2.2</w:t>
        </w:r>
        <w:r w:rsidR="00113EFB">
          <w:rPr>
            <w:b w:val="0"/>
          </w:rPr>
          <w:t>4</w:t>
        </w:r>
        <w:del w:id="360" w:author="Author">
          <w:r w:rsidRPr="00700BBC" w:rsidDel="00113EFB">
            <w:rPr>
              <w:b w:val="0"/>
            </w:rPr>
            <w:delText>3</w:delText>
          </w:r>
        </w:del>
        <w:r w:rsidRPr="00700BBC">
          <w:rPr>
            <w:b w:val="0"/>
          </w:rPr>
          <w:t xml:space="preserve">. </w:t>
        </w:r>
        <w:r w:rsidR="00667233">
          <w:rPr>
            <w:b w:val="0"/>
          </w:rPr>
          <w:t xml:space="preserve">An </w:t>
        </w:r>
        <w:r w:rsidR="00667233" w:rsidRPr="00667233">
          <w:rPr>
            <w:b w:val="0"/>
          </w:rPr>
          <w:t xml:space="preserve">updated guidance document </w:t>
        </w:r>
        <w:r w:rsidR="00667233">
          <w:rPr>
            <w:b w:val="0"/>
          </w:rPr>
          <w:t>setting</w:t>
        </w:r>
        <w:r w:rsidR="00667233" w:rsidRPr="00667233">
          <w:rPr>
            <w:b w:val="0"/>
          </w:rPr>
          <w:t xml:space="preserve"> out the infor</w:t>
        </w:r>
        <w:r w:rsidR="00667233">
          <w:rPr>
            <w:b w:val="0"/>
          </w:rPr>
          <w:t>mation we expect to see in the</w:t>
        </w:r>
        <w:r w:rsidR="00667233" w:rsidRPr="00667233">
          <w:rPr>
            <w:b w:val="0"/>
          </w:rPr>
          <w:t xml:space="preserve"> </w:t>
        </w:r>
        <w:r w:rsidR="003F562C">
          <w:rPr>
            <w:b w:val="0"/>
          </w:rPr>
          <w:t>licensees</w:t>
        </w:r>
        <w:r w:rsidR="00667233" w:rsidRPr="00667233">
          <w:rPr>
            <w:b w:val="0"/>
          </w:rPr>
          <w:t>’ business plans for RIIO-2</w:t>
        </w:r>
        <w:r w:rsidR="00667233">
          <w:rPr>
            <w:b w:val="0"/>
          </w:rPr>
          <w:t xml:space="preserve"> was published in June 2019. The document sets the requirement to provide a </w:t>
        </w:r>
        <w:r w:rsidR="00667233" w:rsidRPr="00667233">
          <w:rPr>
            <w:b w:val="0"/>
          </w:rPr>
          <w:t xml:space="preserve">core narrative </w:t>
        </w:r>
        <w:r w:rsidR="00667233">
          <w:rPr>
            <w:b w:val="0"/>
          </w:rPr>
          <w:t>document (no more than 200 pages)</w:t>
        </w:r>
        <w:r w:rsidR="00667233" w:rsidRPr="00667233">
          <w:rPr>
            <w:b w:val="0"/>
          </w:rPr>
          <w:t>.</w:t>
        </w:r>
        <w:bookmarkEnd w:id="355"/>
        <w:bookmarkEnd w:id="356"/>
        <w:bookmarkEnd w:id="358"/>
        <w:r w:rsidR="00667233">
          <w:rPr>
            <w:b w:val="0"/>
          </w:rPr>
          <w:t xml:space="preserve"> </w:t>
        </w:r>
      </w:ins>
    </w:p>
    <w:p w14:paraId="78A5C37E" w14:textId="74C8EC7E" w:rsidR="00BB3E7F" w:rsidRDefault="00667233" w:rsidP="003D257E">
      <w:pPr>
        <w:pStyle w:val="Heading3"/>
        <w:keepNext/>
        <w:keepLines/>
        <w:rPr>
          <w:ins w:id="361" w:author="Author"/>
          <w:szCs w:val="20"/>
        </w:rPr>
      </w:pPr>
      <w:bookmarkStart w:id="362" w:name="_Toc16597813"/>
      <w:bookmarkStart w:id="363" w:name="_Toc16601261"/>
      <w:bookmarkStart w:id="364" w:name="_Toc16607095"/>
      <w:ins w:id="365" w:author="Author">
        <w:r>
          <w:rPr>
            <w:b w:val="0"/>
          </w:rPr>
          <w:t>2.2</w:t>
        </w:r>
        <w:r w:rsidR="00113EFB">
          <w:rPr>
            <w:b w:val="0"/>
          </w:rPr>
          <w:t>5</w:t>
        </w:r>
        <w:del w:id="366" w:author="Author">
          <w:r w:rsidDel="00113EFB">
            <w:rPr>
              <w:b w:val="0"/>
            </w:rPr>
            <w:delText>4</w:delText>
          </w:r>
        </w:del>
        <w:r>
          <w:rPr>
            <w:b w:val="0"/>
          </w:rPr>
          <w:t xml:space="preserve">. Licensees </w:t>
        </w:r>
        <w:r w:rsidRPr="00667233">
          <w:rPr>
            <w:b w:val="0"/>
          </w:rPr>
          <w:t>should, to the fullest extent possible, ensure that the core narrative contains all information relevant to Ofgem’s assessment of the plan</w:t>
        </w:r>
        <w:r>
          <w:rPr>
            <w:b w:val="0"/>
          </w:rPr>
          <w:t xml:space="preserve">. This includes providing a </w:t>
        </w:r>
        <w:r w:rsidR="008E4219">
          <w:rPr>
            <w:b w:val="0"/>
          </w:rPr>
          <w:t xml:space="preserve">proportionate </w:t>
        </w:r>
        <w:r>
          <w:rPr>
            <w:b w:val="0"/>
          </w:rPr>
          <w:t>summary of</w:t>
        </w:r>
        <w:r w:rsidRPr="00656968">
          <w:rPr>
            <w:b w:val="0"/>
          </w:rPr>
          <w:t xml:space="preserve"> the overall</w:t>
        </w:r>
        <w:r>
          <w:rPr>
            <w:b w:val="0"/>
          </w:rPr>
          <w:t xml:space="preserve"> activity level </w:t>
        </w:r>
        <w:r w:rsidR="003F562C">
          <w:rPr>
            <w:b w:val="0"/>
          </w:rPr>
          <w:t xml:space="preserve">experienced </w:t>
        </w:r>
        <w:r>
          <w:rPr>
            <w:b w:val="0"/>
          </w:rPr>
          <w:t xml:space="preserve">and costs </w:t>
        </w:r>
        <w:r w:rsidR="003F562C">
          <w:rPr>
            <w:b w:val="0"/>
          </w:rPr>
          <w:t xml:space="preserve">incurred </w:t>
        </w:r>
        <w:r w:rsidR="008E4219">
          <w:rPr>
            <w:b w:val="0"/>
          </w:rPr>
          <w:t xml:space="preserve">and </w:t>
        </w:r>
        <w:r w:rsidRPr="00656968">
          <w:rPr>
            <w:b w:val="0"/>
          </w:rPr>
          <w:t xml:space="preserve">expected by the </w:t>
        </w:r>
        <w:r>
          <w:rPr>
            <w:b w:val="0"/>
          </w:rPr>
          <w:t xml:space="preserve">licensee. </w:t>
        </w:r>
        <w:r w:rsidR="00656968" w:rsidRPr="00656968">
          <w:rPr>
            <w:b w:val="0"/>
          </w:rPr>
          <w:t xml:space="preserve">The commentary must therefore </w:t>
        </w:r>
        <w:r w:rsidR="00495624">
          <w:rPr>
            <w:b w:val="0"/>
          </w:rPr>
          <w:t xml:space="preserve">provide overview </w:t>
        </w:r>
        <w:r w:rsidR="00B172BA">
          <w:rPr>
            <w:b w:val="0"/>
          </w:rPr>
          <w:t>information</w:t>
        </w:r>
        <w:r w:rsidR="00656968" w:rsidRPr="00656968">
          <w:rPr>
            <w:b w:val="0"/>
          </w:rPr>
          <w:t xml:space="preserve"> </w:t>
        </w:r>
        <w:r w:rsidR="00B172BA">
          <w:rPr>
            <w:b w:val="0"/>
          </w:rPr>
          <w:t xml:space="preserve">on </w:t>
        </w:r>
        <w:r w:rsidR="00735DB8">
          <w:rPr>
            <w:b w:val="0"/>
          </w:rPr>
          <w:t xml:space="preserve">the level of activity </w:t>
        </w:r>
        <w:r>
          <w:rPr>
            <w:b w:val="0"/>
          </w:rPr>
          <w:t xml:space="preserve">and costs </w:t>
        </w:r>
        <w:r w:rsidR="00735DB8">
          <w:rPr>
            <w:b w:val="0"/>
          </w:rPr>
          <w:t>across the RIIO-T1 period</w:t>
        </w:r>
        <w:r w:rsidR="003D257E">
          <w:rPr>
            <w:b w:val="0"/>
          </w:rPr>
          <w:t xml:space="preserve"> and</w:t>
        </w:r>
        <w:r>
          <w:rPr>
            <w:b w:val="0"/>
          </w:rPr>
          <w:t xml:space="preserve"> </w:t>
        </w:r>
        <w:r w:rsidRPr="00D80D6F">
          <w:rPr>
            <w:b w:val="0"/>
            <w:szCs w:val="20"/>
          </w:rPr>
          <w:t xml:space="preserve">the </w:t>
        </w:r>
        <w:r>
          <w:rPr>
            <w:b w:val="0"/>
            <w:szCs w:val="20"/>
          </w:rPr>
          <w:t xml:space="preserve">current </w:t>
        </w:r>
        <w:r w:rsidRPr="00D80D6F">
          <w:rPr>
            <w:b w:val="0"/>
            <w:szCs w:val="20"/>
          </w:rPr>
          <w:t>BPDT forecast</w:t>
        </w:r>
        <w:r>
          <w:rPr>
            <w:b w:val="0"/>
            <w:szCs w:val="20"/>
          </w:rPr>
          <w:t>s for the RIIO-T2 period</w:t>
        </w:r>
        <w:r w:rsidR="003D257E">
          <w:rPr>
            <w:b w:val="0"/>
            <w:szCs w:val="20"/>
          </w:rPr>
          <w:t>.</w:t>
        </w:r>
        <w:r w:rsidR="00735DB8">
          <w:rPr>
            <w:b w:val="0"/>
            <w:szCs w:val="20"/>
          </w:rPr>
          <w:t xml:space="preserve"> </w:t>
        </w:r>
        <w:r w:rsidR="003D257E">
          <w:rPr>
            <w:b w:val="0"/>
          </w:rPr>
          <w:t>W</w:t>
        </w:r>
        <w:r w:rsidR="003D257E">
          <w:rPr>
            <w:b w:val="0"/>
            <w:szCs w:val="20"/>
          </w:rPr>
          <w:t xml:space="preserve">here a </w:t>
        </w:r>
        <w:r w:rsidR="008A665A">
          <w:rPr>
            <w:b w:val="0"/>
            <w:szCs w:val="20"/>
          </w:rPr>
          <w:t>variance</w:t>
        </w:r>
        <w:r w:rsidR="003D257E">
          <w:rPr>
            <w:b w:val="0"/>
            <w:szCs w:val="20"/>
          </w:rPr>
          <w:t xml:space="preserve"> is observed</w:t>
        </w:r>
        <w:r w:rsidR="003F562C">
          <w:rPr>
            <w:b w:val="0"/>
            <w:szCs w:val="20"/>
          </w:rPr>
          <w:t xml:space="preserve"> in the transition between price control periods</w:t>
        </w:r>
        <w:r w:rsidR="008A665A">
          <w:rPr>
            <w:b w:val="0"/>
            <w:szCs w:val="20"/>
          </w:rPr>
          <w:t xml:space="preserve">, </w:t>
        </w:r>
        <w:r w:rsidRPr="00BA6E1B">
          <w:rPr>
            <w:b w:val="0"/>
            <w:szCs w:val="20"/>
          </w:rPr>
          <w:t>a succinct</w:t>
        </w:r>
        <w:r w:rsidR="008A665A" w:rsidRPr="00BA6E1B">
          <w:rPr>
            <w:b w:val="0"/>
            <w:szCs w:val="20"/>
          </w:rPr>
          <w:t xml:space="preserve"> explana</w:t>
        </w:r>
        <w:r w:rsidR="00495624" w:rsidRPr="00BA6E1B">
          <w:rPr>
            <w:b w:val="0"/>
            <w:szCs w:val="20"/>
          </w:rPr>
          <w:t xml:space="preserve">tion of </w:t>
        </w:r>
        <w:r w:rsidR="008A665A" w:rsidRPr="00BA6E1B">
          <w:rPr>
            <w:b w:val="0"/>
            <w:szCs w:val="20"/>
          </w:rPr>
          <w:t>the</w:t>
        </w:r>
        <w:r w:rsidR="00BA6E1B" w:rsidRPr="00BA6E1B">
          <w:rPr>
            <w:b w:val="0"/>
            <w:szCs w:val="20"/>
          </w:rPr>
          <w:t xml:space="preserve"> material differences between them and </w:t>
        </w:r>
        <w:r w:rsidR="008A665A" w:rsidRPr="00BA6E1B">
          <w:rPr>
            <w:b w:val="0"/>
            <w:szCs w:val="20"/>
          </w:rPr>
          <w:t>factors driving the variation</w:t>
        </w:r>
        <w:r w:rsidR="003D257E" w:rsidRPr="00BA6E1B">
          <w:rPr>
            <w:b w:val="0"/>
            <w:szCs w:val="20"/>
          </w:rPr>
          <w:t xml:space="preserve"> is required</w:t>
        </w:r>
        <w:r w:rsidR="00735DB8" w:rsidRPr="00BA6E1B">
          <w:rPr>
            <w:b w:val="0"/>
            <w:szCs w:val="20"/>
          </w:rPr>
          <w:t>.</w:t>
        </w:r>
        <w:bookmarkEnd w:id="357"/>
        <w:bookmarkEnd w:id="362"/>
        <w:bookmarkEnd w:id="363"/>
        <w:bookmarkEnd w:id="364"/>
        <w:r w:rsidR="00735DB8" w:rsidRPr="00C657F4">
          <w:rPr>
            <w:szCs w:val="20"/>
          </w:rPr>
          <w:t xml:space="preserve">  </w:t>
        </w:r>
      </w:ins>
    </w:p>
    <w:p w14:paraId="45CCD77E" w14:textId="604623F5" w:rsidR="00735DB8" w:rsidRPr="008E4219" w:rsidRDefault="00BB3E7F" w:rsidP="008E4219">
      <w:pPr>
        <w:pStyle w:val="Heading3"/>
        <w:keepNext/>
        <w:keepLines/>
        <w:rPr>
          <w:ins w:id="367" w:author="Author"/>
          <w:szCs w:val="20"/>
        </w:rPr>
      </w:pPr>
      <w:bookmarkStart w:id="368" w:name="_Toc16597814"/>
      <w:bookmarkStart w:id="369" w:name="_Toc16601262"/>
      <w:bookmarkStart w:id="370" w:name="_Toc16607096"/>
      <w:ins w:id="371" w:author="Author">
        <w:r w:rsidRPr="00BB3E7F">
          <w:rPr>
            <w:b w:val="0"/>
            <w:szCs w:val="20"/>
          </w:rPr>
          <w:t>2.2</w:t>
        </w:r>
        <w:r w:rsidR="00113EFB">
          <w:rPr>
            <w:b w:val="0"/>
            <w:szCs w:val="20"/>
          </w:rPr>
          <w:t>6</w:t>
        </w:r>
        <w:del w:id="372" w:author="Author">
          <w:r w:rsidRPr="00BB3E7F" w:rsidDel="00113EFB">
            <w:rPr>
              <w:b w:val="0"/>
              <w:szCs w:val="20"/>
            </w:rPr>
            <w:delText>5</w:delText>
          </w:r>
        </w:del>
        <w:r w:rsidRPr="00BB3E7F">
          <w:rPr>
            <w:b w:val="0"/>
            <w:szCs w:val="20"/>
          </w:rPr>
          <w:t>.</w:t>
        </w:r>
        <w:r>
          <w:rPr>
            <w:szCs w:val="20"/>
          </w:rPr>
          <w:t xml:space="preserve"> </w:t>
        </w:r>
        <w:r w:rsidRPr="00BB3E7F">
          <w:rPr>
            <w:b w:val="0"/>
            <w:szCs w:val="20"/>
          </w:rPr>
          <w:t>More technical information may be provided in the annex docum</w:t>
        </w:r>
        <w:r w:rsidR="008E4219">
          <w:rPr>
            <w:b w:val="0"/>
            <w:szCs w:val="20"/>
          </w:rPr>
          <w:t>ents but</w:t>
        </w:r>
        <w:r w:rsidRPr="00BB3E7F">
          <w:rPr>
            <w:b w:val="0"/>
            <w:szCs w:val="20"/>
          </w:rPr>
          <w:t xml:space="preserve"> </w:t>
        </w:r>
        <w:r w:rsidR="008E4219" w:rsidRPr="008E4219">
          <w:rPr>
            <w:b w:val="0"/>
            <w:szCs w:val="20"/>
          </w:rPr>
          <w:t>references</w:t>
        </w:r>
        <w:r w:rsidR="008E4219">
          <w:rPr>
            <w:b w:val="0"/>
            <w:szCs w:val="20"/>
          </w:rPr>
          <w:t xml:space="preserve"> must be</w:t>
        </w:r>
        <w:r w:rsidR="008E4219" w:rsidRPr="008E4219">
          <w:rPr>
            <w:b w:val="0"/>
            <w:szCs w:val="20"/>
          </w:rPr>
          <w:t xml:space="preserve"> clearly signposted.</w:t>
        </w:r>
        <w:r w:rsidR="008E4219" w:rsidRPr="008E4219">
          <w:t xml:space="preserve"> </w:t>
        </w:r>
        <w:r w:rsidR="008E4219" w:rsidRPr="008E4219">
          <w:rPr>
            <w:b w:val="0"/>
            <w:szCs w:val="20"/>
          </w:rPr>
          <w:t xml:space="preserve">Where it is not possible to </w:t>
        </w:r>
        <w:r w:rsidR="008E4219">
          <w:rPr>
            <w:b w:val="0"/>
            <w:szCs w:val="20"/>
          </w:rPr>
          <w:t>include all information as prescribed</w:t>
        </w:r>
        <w:r w:rsidR="008E4219" w:rsidRPr="008E4219">
          <w:rPr>
            <w:b w:val="0"/>
            <w:szCs w:val="20"/>
          </w:rPr>
          <w:t xml:space="preserve">, companies will need to clearly </w:t>
        </w:r>
        <w:r w:rsidR="008E4219">
          <w:rPr>
            <w:b w:val="0"/>
            <w:szCs w:val="20"/>
          </w:rPr>
          <w:t>explain the reason why</w:t>
        </w:r>
        <w:r w:rsidR="008E4219" w:rsidRPr="008E4219">
          <w:rPr>
            <w:b w:val="0"/>
            <w:szCs w:val="20"/>
          </w:rPr>
          <w:t>.</w:t>
        </w:r>
        <w:bookmarkEnd w:id="368"/>
        <w:bookmarkEnd w:id="369"/>
        <w:bookmarkEnd w:id="370"/>
      </w:ins>
    </w:p>
    <w:p w14:paraId="3B2CBCE9" w14:textId="37BAD9C6" w:rsidR="00006FD0" w:rsidRPr="00006FD0" w:rsidRDefault="00735DB8" w:rsidP="00D62FF4">
      <w:pPr>
        <w:rPr>
          <w:ins w:id="373" w:author="Author"/>
        </w:rPr>
      </w:pPr>
      <w:ins w:id="374" w:author="Author">
        <w:r w:rsidRPr="00006FD0">
          <w:t>2.2</w:t>
        </w:r>
        <w:r w:rsidR="00113EFB">
          <w:t>7</w:t>
        </w:r>
        <w:del w:id="375" w:author="Author">
          <w:r w:rsidR="00BB3E7F" w:rsidDel="00113EFB">
            <w:delText>6</w:delText>
          </w:r>
          <w:r w:rsidRPr="00006FD0" w:rsidDel="00BB3E7F">
            <w:delText>4</w:delText>
          </w:r>
        </w:del>
        <w:r w:rsidRPr="00006FD0">
          <w:t xml:space="preserve">. </w:t>
        </w:r>
        <w:r w:rsidR="00D62FF4" w:rsidRPr="00006FD0">
          <w:t>Ofgem require</w:t>
        </w:r>
        <w:r w:rsidR="00D80D6F" w:rsidRPr="00006FD0">
          <w:t xml:space="preserve">s </w:t>
        </w:r>
        <w:r w:rsidR="00267B5C" w:rsidRPr="00006FD0">
          <w:t xml:space="preserve">the </w:t>
        </w:r>
        <w:r w:rsidRPr="00006FD0">
          <w:t xml:space="preserve">population and </w:t>
        </w:r>
        <w:r w:rsidR="00267B5C" w:rsidRPr="00006FD0">
          <w:t>submission of the following summary tables</w:t>
        </w:r>
        <w:r w:rsidR="00E3264E">
          <w:t xml:space="preserve"> as part of the </w:t>
        </w:r>
        <w:r w:rsidR="003F562C">
          <w:t>core</w:t>
        </w:r>
        <w:r w:rsidR="00E3264E">
          <w:t xml:space="preserve"> narrative</w:t>
        </w:r>
        <w:r w:rsidR="003F562C">
          <w:t xml:space="preserve"> document</w:t>
        </w:r>
        <w:r w:rsidRPr="00006FD0">
          <w:t>.</w:t>
        </w:r>
      </w:ins>
    </w:p>
    <w:p w14:paraId="78D2A67D" w14:textId="77777777" w:rsidR="00006FD0" w:rsidRDefault="00006FD0" w:rsidP="00D62FF4">
      <w:pPr>
        <w:rPr>
          <w:ins w:id="376" w:author="Author"/>
          <w:b/>
        </w:rPr>
      </w:pPr>
    </w:p>
    <w:p w14:paraId="3818DAB9" w14:textId="54073B40" w:rsidR="00D62FF4" w:rsidRDefault="00D62FF4" w:rsidP="00D62FF4">
      <w:pPr>
        <w:rPr>
          <w:ins w:id="377" w:author="Author"/>
        </w:rPr>
      </w:pPr>
      <w:ins w:id="378" w:author="Author">
        <w:r>
          <w:t xml:space="preserve">Table 1: Load related </w:t>
        </w:r>
        <w:r w:rsidR="00BB3E7F">
          <w:t>volume</w:t>
        </w:r>
        <w:r w:rsidR="00735DB8">
          <w:t xml:space="preserve"> </w:t>
        </w:r>
        <w:r>
          <w:t>activity</w:t>
        </w:r>
        <w:r w:rsidR="00997569">
          <w:t xml:space="preserve"> </w:t>
        </w:r>
      </w:ins>
    </w:p>
    <w:p w14:paraId="7E80AE4C" w14:textId="69F836D4" w:rsidR="00495624" w:rsidRDefault="00495624" w:rsidP="00D62FF4">
      <w:pPr>
        <w:rPr>
          <w:ins w:id="379" w:author="Author"/>
        </w:rPr>
      </w:pPr>
    </w:p>
    <w:tbl>
      <w:tblPr>
        <w:tblW w:w="0" w:type="auto"/>
        <w:tblCellMar>
          <w:left w:w="0" w:type="dxa"/>
          <w:right w:w="0" w:type="dxa"/>
        </w:tblCellMar>
        <w:tblLook w:val="0000" w:firstRow="0" w:lastRow="0" w:firstColumn="0" w:lastColumn="0" w:noHBand="0" w:noVBand="0"/>
      </w:tblPr>
      <w:tblGrid>
        <w:gridCol w:w="1723"/>
        <w:gridCol w:w="1176"/>
        <w:gridCol w:w="1131"/>
        <w:gridCol w:w="1115"/>
        <w:gridCol w:w="1148"/>
        <w:gridCol w:w="1131"/>
        <w:gridCol w:w="1189"/>
      </w:tblGrid>
      <w:tr w:rsidR="006D3D8E" w:rsidRPr="00A902AB" w14:paraId="5E34D158" w14:textId="77777777" w:rsidTr="00113EFB">
        <w:trPr>
          <w:trHeight w:val="662"/>
          <w:ins w:id="380" w:author="Author"/>
        </w:trPr>
        <w:tc>
          <w:tcPr>
            <w:tcW w:w="1723" w:type="dxa"/>
            <w:vMerge w:val="restart"/>
            <w:tcBorders>
              <w:top w:val="single" w:sz="8" w:space="0" w:color="auto"/>
              <w:left w:val="single" w:sz="8" w:space="0" w:color="auto"/>
              <w:right w:val="single" w:sz="8" w:space="0" w:color="auto"/>
            </w:tcBorders>
            <w:tcMar>
              <w:top w:w="0" w:type="dxa"/>
              <w:left w:w="108" w:type="dxa"/>
              <w:bottom w:w="0" w:type="dxa"/>
              <w:right w:w="108" w:type="dxa"/>
            </w:tcMar>
          </w:tcPr>
          <w:p w14:paraId="47546969" w14:textId="38171D17" w:rsidR="006D3D8E" w:rsidRPr="00A00C26" w:rsidRDefault="006D3D8E" w:rsidP="00A00C26">
            <w:pPr>
              <w:rPr>
                <w:ins w:id="381" w:author="Author"/>
                <w:sz w:val="14"/>
                <w:szCs w:val="14"/>
              </w:rPr>
            </w:pPr>
            <w:ins w:id="382" w:author="Author">
              <w:r w:rsidRPr="00A00C26">
                <w:rPr>
                  <w:sz w:val="14"/>
                  <w:szCs w:val="14"/>
                </w:rPr>
                <w:t xml:space="preserve">Funding category </w:t>
              </w:r>
            </w:ins>
          </w:p>
        </w:tc>
        <w:tc>
          <w:tcPr>
            <w:tcW w:w="1176" w:type="dxa"/>
            <w:tcBorders>
              <w:top w:val="single" w:sz="8" w:space="0" w:color="auto"/>
              <w:left w:val="nil"/>
              <w:bottom w:val="single" w:sz="4" w:space="0" w:color="auto"/>
              <w:right w:val="single" w:sz="4" w:space="0" w:color="auto"/>
            </w:tcBorders>
            <w:tcMar>
              <w:top w:w="0" w:type="dxa"/>
              <w:left w:w="108" w:type="dxa"/>
              <w:bottom w:w="0" w:type="dxa"/>
              <w:right w:w="108" w:type="dxa"/>
            </w:tcMar>
          </w:tcPr>
          <w:p w14:paraId="0C5CB179" w14:textId="214802B5" w:rsidR="006D3D8E" w:rsidRPr="00A00C26" w:rsidDel="00113EFB" w:rsidRDefault="006D3D8E" w:rsidP="00113EFB">
            <w:pPr>
              <w:jc w:val="center"/>
              <w:rPr>
                <w:ins w:id="383" w:author="Author"/>
                <w:del w:id="384" w:author="Author"/>
                <w:sz w:val="14"/>
                <w:szCs w:val="14"/>
              </w:rPr>
            </w:pPr>
            <w:ins w:id="385" w:author="Author">
              <w:r w:rsidRPr="00A00C26">
                <w:rPr>
                  <w:sz w:val="14"/>
                  <w:szCs w:val="14"/>
                </w:rPr>
                <w:t xml:space="preserve">T1 </w:t>
              </w:r>
              <w:r>
                <w:rPr>
                  <w:sz w:val="14"/>
                  <w:szCs w:val="14"/>
                </w:rPr>
                <w:t xml:space="preserve">total </w:t>
              </w:r>
              <w:r w:rsidRPr="00A00C26">
                <w:rPr>
                  <w:sz w:val="14"/>
                  <w:szCs w:val="14"/>
                </w:rPr>
                <w:t>volume planned</w:t>
              </w:r>
              <w:r w:rsidR="00113EFB">
                <w:rPr>
                  <w:sz w:val="14"/>
                  <w:szCs w:val="14"/>
                </w:rPr>
                <w:t xml:space="preserve"> (eight years)</w:t>
              </w:r>
              <w:r w:rsidR="00113EFB" w:rsidRPr="00A00C26" w:rsidDel="00113EFB">
                <w:rPr>
                  <w:sz w:val="14"/>
                  <w:szCs w:val="14"/>
                </w:rPr>
                <w:t xml:space="preserve"> </w:t>
              </w:r>
            </w:ins>
          </w:p>
          <w:p w14:paraId="5B1117A4" w14:textId="5F33A34C" w:rsidR="006D3D8E" w:rsidRPr="00A00C26" w:rsidRDefault="006D3D8E" w:rsidP="00113EFB">
            <w:pPr>
              <w:rPr>
                <w:ins w:id="386" w:author="Author"/>
                <w:sz w:val="14"/>
                <w:szCs w:val="14"/>
              </w:rPr>
            </w:pPr>
          </w:p>
        </w:tc>
        <w:tc>
          <w:tcPr>
            <w:tcW w:w="1131" w:type="dxa"/>
            <w:tcBorders>
              <w:top w:val="single" w:sz="8" w:space="0" w:color="auto"/>
              <w:left w:val="single" w:sz="4" w:space="0" w:color="auto"/>
              <w:bottom w:val="single" w:sz="4" w:space="0" w:color="auto"/>
              <w:right w:val="single" w:sz="4" w:space="0" w:color="auto"/>
            </w:tcBorders>
          </w:tcPr>
          <w:p w14:paraId="7B95E5FE" w14:textId="77777777" w:rsidR="00113EFB" w:rsidRDefault="006D3D8E" w:rsidP="00A00C26">
            <w:pPr>
              <w:jc w:val="center"/>
              <w:rPr>
                <w:ins w:id="387" w:author="Author"/>
                <w:sz w:val="14"/>
                <w:szCs w:val="14"/>
              </w:rPr>
            </w:pPr>
            <w:ins w:id="388" w:author="Author">
              <w:r w:rsidRPr="00A00C26">
                <w:rPr>
                  <w:sz w:val="14"/>
                  <w:szCs w:val="14"/>
                </w:rPr>
                <w:t xml:space="preserve">T1 </w:t>
              </w:r>
              <w:r>
                <w:rPr>
                  <w:sz w:val="14"/>
                  <w:szCs w:val="14"/>
                </w:rPr>
                <w:t xml:space="preserve">total </w:t>
              </w:r>
              <w:r w:rsidRPr="00A00C26">
                <w:rPr>
                  <w:sz w:val="14"/>
                  <w:szCs w:val="14"/>
                </w:rPr>
                <w:t>volume delivered</w:t>
              </w:r>
              <w:r w:rsidR="00113EFB">
                <w:rPr>
                  <w:sz w:val="14"/>
                  <w:szCs w:val="14"/>
                </w:rPr>
                <w:t xml:space="preserve"> </w:t>
              </w:r>
            </w:ins>
          </w:p>
          <w:p w14:paraId="50E9F8C5" w14:textId="41F1FD79" w:rsidR="006D3D8E" w:rsidRPr="00A00C26" w:rsidRDefault="00113EFB" w:rsidP="00A00C26">
            <w:pPr>
              <w:jc w:val="center"/>
              <w:rPr>
                <w:ins w:id="389" w:author="Author"/>
                <w:sz w:val="14"/>
                <w:szCs w:val="14"/>
              </w:rPr>
            </w:pPr>
            <w:ins w:id="390" w:author="Author">
              <w:r>
                <w:rPr>
                  <w:sz w:val="14"/>
                  <w:szCs w:val="14"/>
                </w:rPr>
                <w:t>(eight years)</w:t>
              </w:r>
              <w:r w:rsidR="006D3D8E" w:rsidRPr="00A00C26">
                <w:rPr>
                  <w:rStyle w:val="FootnoteReference"/>
                  <w:sz w:val="14"/>
                  <w:szCs w:val="14"/>
                </w:rPr>
                <w:footnoteReference w:id="4"/>
              </w:r>
            </w:ins>
          </w:p>
        </w:tc>
        <w:tc>
          <w:tcPr>
            <w:tcW w:w="1115" w:type="dxa"/>
            <w:tcBorders>
              <w:top w:val="single" w:sz="4" w:space="0" w:color="auto"/>
              <w:left w:val="single" w:sz="4" w:space="0" w:color="auto"/>
              <w:bottom w:val="single" w:sz="4" w:space="0" w:color="auto"/>
              <w:right w:val="single" w:sz="4" w:space="0" w:color="auto"/>
            </w:tcBorders>
          </w:tcPr>
          <w:p w14:paraId="0C7EFC8E" w14:textId="44C62D5B" w:rsidR="006D3D8E" w:rsidRPr="00A00C26" w:rsidRDefault="006D3D8E" w:rsidP="00A00C26">
            <w:pPr>
              <w:jc w:val="center"/>
              <w:rPr>
                <w:ins w:id="392" w:author="Author"/>
                <w:sz w:val="14"/>
                <w:szCs w:val="14"/>
              </w:rPr>
            </w:pPr>
            <w:ins w:id="393" w:author="Author">
              <w:r w:rsidRPr="00A00C26">
                <w:rPr>
                  <w:sz w:val="14"/>
                  <w:szCs w:val="14"/>
                </w:rPr>
                <w:t>T1 volume delivered</w:t>
              </w:r>
              <w:r>
                <w:rPr>
                  <w:sz w:val="14"/>
                  <w:szCs w:val="14"/>
                  <w:vertAlign w:val="superscript"/>
                </w:rPr>
                <w:t>3</w:t>
              </w:r>
              <w:r w:rsidRPr="00A00C26">
                <w:rPr>
                  <w:sz w:val="14"/>
                  <w:szCs w:val="14"/>
                </w:rPr>
                <w:t>: annual average</w:t>
              </w:r>
            </w:ins>
          </w:p>
        </w:tc>
        <w:tc>
          <w:tcPr>
            <w:tcW w:w="1148" w:type="dxa"/>
            <w:tcBorders>
              <w:top w:val="single" w:sz="4" w:space="0" w:color="auto"/>
              <w:left w:val="single" w:sz="4" w:space="0" w:color="auto"/>
              <w:bottom w:val="single" w:sz="4" w:space="0" w:color="auto"/>
              <w:right w:val="single" w:sz="4" w:space="0" w:color="auto"/>
            </w:tcBorders>
          </w:tcPr>
          <w:p w14:paraId="3AF98292" w14:textId="75AAE975" w:rsidR="006D3D8E" w:rsidRPr="00A00C26" w:rsidRDefault="006D3D8E" w:rsidP="00A00C26">
            <w:pPr>
              <w:jc w:val="center"/>
              <w:rPr>
                <w:ins w:id="394" w:author="Author"/>
                <w:sz w:val="14"/>
                <w:szCs w:val="14"/>
              </w:rPr>
            </w:pPr>
            <w:ins w:id="395" w:author="Author">
              <w:r>
                <w:rPr>
                  <w:sz w:val="14"/>
                  <w:szCs w:val="14"/>
                </w:rPr>
                <w:t xml:space="preserve">T1 </w:t>
              </w:r>
              <w:r w:rsidRPr="00A00C26">
                <w:rPr>
                  <w:sz w:val="14"/>
                  <w:szCs w:val="14"/>
                </w:rPr>
                <w:t>volume delivered</w:t>
              </w:r>
              <w:r>
                <w:rPr>
                  <w:rStyle w:val="FootnoteReference"/>
                  <w:sz w:val="14"/>
                  <w:szCs w:val="14"/>
                </w:rPr>
                <w:footnoteReference w:id="5"/>
              </w:r>
              <w:r w:rsidRPr="00A00C26">
                <w:rPr>
                  <w:sz w:val="14"/>
                  <w:szCs w:val="14"/>
                </w:rPr>
                <w:t xml:space="preserve">: </w:t>
              </w:r>
              <w:r>
                <w:rPr>
                  <w:sz w:val="14"/>
                  <w:szCs w:val="14"/>
                </w:rPr>
                <w:t xml:space="preserve">five year </w:t>
              </w:r>
              <w:r w:rsidRPr="00A00C26">
                <w:rPr>
                  <w:sz w:val="14"/>
                  <w:szCs w:val="14"/>
                </w:rPr>
                <w:t>average</w:t>
              </w:r>
            </w:ins>
          </w:p>
        </w:tc>
        <w:tc>
          <w:tcPr>
            <w:tcW w:w="1131" w:type="dxa"/>
            <w:tcBorders>
              <w:top w:val="single" w:sz="8" w:space="0" w:color="auto"/>
              <w:left w:val="single" w:sz="4" w:space="0" w:color="auto"/>
              <w:bottom w:val="single" w:sz="4" w:space="0" w:color="auto"/>
              <w:right w:val="single" w:sz="8" w:space="0" w:color="auto"/>
            </w:tcBorders>
          </w:tcPr>
          <w:p w14:paraId="7C8F13FA" w14:textId="77777777" w:rsidR="00113EFB" w:rsidRDefault="006D3D8E" w:rsidP="00A00C26">
            <w:pPr>
              <w:jc w:val="center"/>
              <w:rPr>
                <w:ins w:id="397" w:author="Author"/>
                <w:sz w:val="14"/>
                <w:szCs w:val="14"/>
              </w:rPr>
            </w:pPr>
            <w:ins w:id="398" w:author="Author">
              <w:r w:rsidRPr="00A00C26">
                <w:rPr>
                  <w:sz w:val="14"/>
                  <w:szCs w:val="14"/>
                </w:rPr>
                <w:t xml:space="preserve">T2 </w:t>
              </w:r>
              <w:r>
                <w:rPr>
                  <w:sz w:val="14"/>
                  <w:szCs w:val="14"/>
                </w:rPr>
                <w:t xml:space="preserve">total </w:t>
              </w:r>
              <w:r w:rsidRPr="00A00C26">
                <w:rPr>
                  <w:sz w:val="14"/>
                  <w:szCs w:val="14"/>
                </w:rPr>
                <w:t>volume planned</w:t>
              </w:r>
              <w:r w:rsidR="00113EFB">
                <w:rPr>
                  <w:sz w:val="14"/>
                  <w:szCs w:val="14"/>
                </w:rPr>
                <w:t xml:space="preserve"> </w:t>
              </w:r>
            </w:ins>
          </w:p>
          <w:p w14:paraId="1112EF30" w14:textId="61D67D3A" w:rsidR="006D3D8E" w:rsidRPr="00A00C26" w:rsidDel="00113EFB" w:rsidRDefault="00113EFB" w:rsidP="00A00C26">
            <w:pPr>
              <w:jc w:val="center"/>
              <w:rPr>
                <w:ins w:id="399" w:author="Author"/>
                <w:del w:id="400" w:author="Author"/>
                <w:sz w:val="14"/>
                <w:szCs w:val="14"/>
              </w:rPr>
            </w:pPr>
            <w:ins w:id="401" w:author="Author">
              <w:r>
                <w:rPr>
                  <w:sz w:val="14"/>
                  <w:szCs w:val="14"/>
                </w:rPr>
                <w:t>(five years)</w:t>
              </w:r>
              <w:r w:rsidR="006D3D8E">
                <w:rPr>
                  <w:rStyle w:val="FootnoteReference"/>
                  <w:sz w:val="14"/>
                  <w:szCs w:val="14"/>
                </w:rPr>
                <w:footnoteReference w:id="6"/>
              </w:r>
              <w:del w:id="404" w:author="Author">
                <w:r w:rsidR="006D3D8E" w:rsidRPr="00A00C26" w:rsidDel="00A00C26">
                  <w:rPr>
                    <w:sz w:val="14"/>
                    <w:szCs w:val="14"/>
                  </w:rPr>
                  <w:delText xml:space="preserve"> </w:delText>
                </w:r>
              </w:del>
            </w:ins>
          </w:p>
          <w:p w14:paraId="1E6EB73E" w14:textId="560D9AEB" w:rsidR="006D3D8E" w:rsidRPr="00A00C26" w:rsidRDefault="006D3D8E" w:rsidP="00113EFB">
            <w:pPr>
              <w:rPr>
                <w:ins w:id="405" w:author="Author"/>
                <w:sz w:val="14"/>
                <w:szCs w:val="14"/>
              </w:rPr>
            </w:pPr>
          </w:p>
        </w:tc>
        <w:tc>
          <w:tcPr>
            <w:tcW w:w="1189" w:type="dxa"/>
            <w:tcBorders>
              <w:top w:val="single" w:sz="8" w:space="0" w:color="auto"/>
              <w:left w:val="single" w:sz="4" w:space="0" w:color="auto"/>
              <w:bottom w:val="single" w:sz="4" w:space="0" w:color="auto"/>
              <w:right w:val="single" w:sz="4" w:space="0" w:color="auto"/>
            </w:tcBorders>
          </w:tcPr>
          <w:p w14:paraId="55C985FF" w14:textId="6DA68E0B" w:rsidR="006D3D8E" w:rsidRPr="00A00C26" w:rsidRDefault="006D3D8E" w:rsidP="006D3D8E">
            <w:pPr>
              <w:jc w:val="center"/>
              <w:rPr>
                <w:ins w:id="406" w:author="Author"/>
                <w:sz w:val="14"/>
                <w:szCs w:val="14"/>
              </w:rPr>
            </w:pPr>
            <w:ins w:id="407" w:author="Author">
              <w:r w:rsidRPr="00A00C26">
                <w:rPr>
                  <w:sz w:val="14"/>
                  <w:szCs w:val="14"/>
                </w:rPr>
                <w:t>T2 volume planned</w:t>
              </w:r>
              <w:r w:rsidRPr="006D3D8E">
                <w:rPr>
                  <w:sz w:val="14"/>
                  <w:szCs w:val="14"/>
                  <w:vertAlign w:val="superscript"/>
                </w:rPr>
                <w:t>5</w:t>
              </w:r>
              <w:r w:rsidRPr="00A00C26">
                <w:rPr>
                  <w:sz w:val="14"/>
                  <w:szCs w:val="14"/>
                </w:rPr>
                <w:t>: annual average</w:t>
              </w:r>
            </w:ins>
          </w:p>
        </w:tc>
      </w:tr>
      <w:tr w:rsidR="006D3D8E" w:rsidRPr="00A902AB" w14:paraId="1F57BC23" w14:textId="77777777" w:rsidTr="006D3D8E">
        <w:trPr>
          <w:trHeight w:val="143"/>
          <w:ins w:id="408" w:author="Author"/>
        </w:trPr>
        <w:tc>
          <w:tcPr>
            <w:tcW w:w="1723" w:type="dxa"/>
            <w:vMerge/>
            <w:tcBorders>
              <w:left w:val="single" w:sz="8" w:space="0" w:color="auto"/>
              <w:bottom w:val="single" w:sz="4" w:space="0" w:color="auto"/>
              <w:right w:val="single" w:sz="8" w:space="0" w:color="auto"/>
            </w:tcBorders>
            <w:tcMar>
              <w:top w:w="0" w:type="dxa"/>
              <w:left w:w="108" w:type="dxa"/>
              <w:bottom w:w="0" w:type="dxa"/>
              <w:right w:w="108" w:type="dxa"/>
            </w:tcMar>
          </w:tcPr>
          <w:p w14:paraId="2087E8C1" w14:textId="77777777" w:rsidR="006D3D8E" w:rsidRPr="00A00C26" w:rsidRDefault="006D3D8E" w:rsidP="00A00C26">
            <w:pPr>
              <w:rPr>
                <w:ins w:id="409" w:author="Author"/>
                <w:sz w:val="14"/>
                <w:szCs w:val="14"/>
              </w:rPr>
            </w:pPr>
          </w:p>
        </w:tc>
        <w:tc>
          <w:tcPr>
            <w:tcW w:w="1176" w:type="dxa"/>
            <w:tcBorders>
              <w:top w:val="single" w:sz="8" w:space="0" w:color="auto"/>
              <w:left w:val="nil"/>
              <w:bottom w:val="single" w:sz="4" w:space="0" w:color="auto"/>
              <w:right w:val="single" w:sz="4" w:space="0" w:color="auto"/>
            </w:tcBorders>
            <w:tcMar>
              <w:top w:w="0" w:type="dxa"/>
              <w:left w:w="108" w:type="dxa"/>
              <w:bottom w:w="0" w:type="dxa"/>
              <w:right w:w="108" w:type="dxa"/>
            </w:tcMar>
          </w:tcPr>
          <w:p w14:paraId="18F8FCF2" w14:textId="27FE079C" w:rsidR="006D3D8E" w:rsidRPr="00A00C26" w:rsidRDefault="006D3D8E" w:rsidP="00A00C26">
            <w:pPr>
              <w:jc w:val="center"/>
              <w:rPr>
                <w:ins w:id="410" w:author="Author"/>
                <w:sz w:val="14"/>
                <w:szCs w:val="14"/>
              </w:rPr>
            </w:pPr>
            <w:ins w:id="411" w:author="Author">
              <w:r w:rsidRPr="00A00C26">
                <w:rPr>
                  <w:sz w:val="14"/>
                  <w:szCs w:val="14"/>
                </w:rPr>
                <w:t>March 12 BP</w:t>
              </w:r>
            </w:ins>
          </w:p>
        </w:tc>
        <w:tc>
          <w:tcPr>
            <w:tcW w:w="1131" w:type="dxa"/>
            <w:tcBorders>
              <w:top w:val="single" w:sz="8" w:space="0" w:color="auto"/>
              <w:left w:val="single" w:sz="4" w:space="0" w:color="auto"/>
              <w:bottom w:val="single" w:sz="4" w:space="0" w:color="auto"/>
              <w:right w:val="single" w:sz="4" w:space="0" w:color="auto"/>
            </w:tcBorders>
          </w:tcPr>
          <w:p w14:paraId="230C98AC" w14:textId="79CFC926" w:rsidR="006D3D8E" w:rsidRPr="00A00C26" w:rsidRDefault="006D3D8E" w:rsidP="00A00C26">
            <w:pPr>
              <w:jc w:val="center"/>
              <w:rPr>
                <w:ins w:id="412" w:author="Author"/>
                <w:sz w:val="14"/>
                <w:szCs w:val="14"/>
              </w:rPr>
            </w:pPr>
            <w:ins w:id="413" w:author="Author">
              <w:r w:rsidRPr="00A00C26">
                <w:rPr>
                  <w:sz w:val="14"/>
                  <w:szCs w:val="14"/>
                </w:rPr>
                <w:t>RRP19</w:t>
              </w:r>
            </w:ins>
          </w:p>
        </w:tc>
        <w:tc>
          <w:tcPr>
            <w:tcW w:w="1115" w:type="dxa"/>
            <w:tcBorders>
              <w:top w:val="single" w:sz="4" w:space="0" w:color="auto"/>
              <w:left w:val="single" w:sz="4" w:space="0" w:color="auto"/>
              <w:bottom w:val="single" w:sz="4" w:space="0" w:color="auto"/>
              <w:right w:val="single" w:sz="4" w:space="0" w:color="auto"/>
            </w:tcBorders>
          </w:tcPr>
          <w:p w14:paraId="13529A8B" w14:textId="2256FFE3" w:rsidR="006D3D8E" w:rsidRPr="00A00C26" w:rsidRDefault="006D3D8E" w:rsidP="00A00C26">
            <w:pPr>
              <w:jc w:val="center"/>
              <w:rPr>
                <w:ins w:id="414" w:author="Author"/>
                <w:sz w:val="14"/>
                <w:szCs w:val="14"/>
              </w:rPr>
            </w:pPr>
            <w:ins w:id="415" w:author="Author">
              <w:r>
                <w:rPr>
                  <w:sz w:val="14"/>
                  <w:szCs w:val="14"/>
                </w:rPr>
                <w:t>RRP19</w:t>
              </w:r>
            </w:ins>
          </w:p>
        </w:tc>
        <w:tc>
          <w:tcPr>
            <w:tcW w:w="1148" w:type="dxa"/>
            <w:tcBorders>
              <w:top w:val="single" w:sz="4" w:space="0" w:color="auto"/>
              <w:left w:val="single" w:sz="4" w:space="0" w:color="auto"/>
              <w:bottom w:val="single" w:sz="4" w:space="0" w:color="auto"/>
              <w:right w:val="single" w:sz="4" w:space="0" w:color="auto"/>
            </w:tcBorders>
          </w:tcPr>
          <w:p w14:paraId="3549C046" w14:textId="7EAB791F" w:rsidR="006D3D8E" w:rsidRPr="00A00C26" w:rsidRDefault="006D3D8E" w:rsidP="00A00C26">
            <w:pPr>
              <w:jc w:val="center"/>
              <w:rPr>
                <w:ins w:id="416" w:author="Author"/>
                <w:sz w:val="14"/>
                <w:szCs w:val="14"/>
              </w:rPr>
            </w:pPr>
            <w:ins w:id="417" w:author="Author">
              <w:r w:rsidRPr="00A00C26">
                <w:rPr>
                  <w:sz w:val="14"/>
                  <w:szCs w:val="14"/>
                </w:rPr>
                <w:t>RRP19</w:t>
              </w:r>
            </w:ins>
          </w:p>
        </w:tc>
        <w:tc>
          <w:tcPr>
            <w:tcW w:w="1131" w:type="dxa"/>
            <w:tcBorders>
              <w:top w:val="single" w:sz="8" w:space="0" w:color="auto"/>
              <w:left w:val="single" w:sz="4" w:space="0" w:color="auto"/>
              <w:bottom w:val="single" w:sz="4" w:space="0" w:color="auto"/>
              <w:right w:val="single" w:sz="8" w:space="0" w:color="auto"/>
            </w:tcBorders>
          </w:tcPr>
          <w:p w14:paraId="69620356" w14:textId="7FF03CE4" w:rsidR="006D3D8E" w:rsidRPr="00A00C26" w:rsidRDefault="006D3D8E" w:rsidP="00A00C26">
            <w:pPr>
              <w:jc w:val="center"/>
              <w:rPr>
                <w:ins w:id="418" w:author="Author"/>
                <w:sz w:val="14"/>
                <w:szCs w:val="14"/>
              </w:rPr>
            </w:pPr>
            <w:ins w:id="419" w:author="Author">
              <w:r w:rsidRPr="00A00C26">
                <w:rPr>
                  <w:sz w:val="14"/>
                  <w:szCs w:val="14"/>
                </w:rPr>
                <w:t>Oct 19 BPDT</w:t>
              </w:r>
            </w:ins>
          </w:p>
        </w:tc>
        <w:tc>
          <w:tcPr>
            <w:tcW w:w="1189" w:type="dxa"/>
            <w:tcBorders>
              <w:top w:val="single" w:sz="8" w:space="0" w:color="auto"/>
              <w:left w:val="single" w:sz="4" w:space="0" w:color="auto"/>
              <w:bottom w:val="single" w:sz="4" w:space="0" w:color="auto"/>
              <w:right w:val="single" w:sz="4" w:space="0" w:color="auto"/>
            </w:tcBorders>
          </w:tcPr>
          <w:p w14:paraId="7008C4E2" w14:textId="2358B846" w:rsidR="006D3D8E" w:rsidRPr="00A00C26" w:rsidRDefault="006D3D8E" w:rsidP="00A00C26">
            <w:pPr>
              <w:jc w:val="center"/>
              <w:rPr>
                <w:ins w:id="420" w:author="Author"/>
                <w:sz w:val="14"/>
                <w:szCs w:val="14"/>
              </w:rPr>
            </w:pPr>
            <w:ins w:id="421" w:author="Author">
              <w:r w:rsidRPr="00A00C26">
                <w:rPr>
                  <w:sz w:val="14"/>
                  <w:szCs w:val="14"/>
                </w:rPr>
                <w:t>Oct 19 BPDT</w:t>
              </w:r>
            </w:ins>
          </w:p>
        </w:tc>
      </w:tr>
      <w:tr w:rsidR="006D3D8E" w:rsidRPr="00A902AB" w14:paraId="08C1B6C3" w14:textId="77777777" w:rsidTr="006D3D8E">
        <w:trPr>
          <w:trHeight w:val="87"/>
          <w:ins w:id="422" w:author="Author"/>
        </w:trPr>
        <w:tc>
          <w:tcPr>
            <w:tcW w:w="172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B50086B" w14:textId="637B10D8" w:rsidR="006D3D8E" w:rsidRPr="00A00C26" w:rsidRDefault="006D3D8E" w:rsidP="00A00C26">
            <w:pPr>
              <w:rPr>
                <w:ins w:id="423" w:author="Author"/>
                <w:sz w:val="14"/>
                <w:szCs w:val="14"/>
              </w:rPr>
            </w:pPr>
            <w:ins w:id="424" w:author="Author">
              <w:r w:rsidRPr="00A00C26">
                <w:rPr>
                  <w:sz w:val="14"/>
                  <w:szCs w:val="14"/>
                </w:rPr>
                <w:t>Generation</w:t>
              </w:r>
            </w:ins>
          </w:p>
        </w:tc>
        <w:tc>
          <w:tcPr>
            <w:tcW w:w="117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85FB67B" w14:textId="77777777" w:rsidR="006D3D8E" w:rsidRPr="00A902AB" w:rsidRDefault="006D3D8E" w:rsidP="00A00C26">
            <w:pPr>
              <w:rPr>
                <w:ins w:id="425" w:author="Author"/>
              </w:rPr>
            </w:pPr>
          </w:p>
        </w:tc>
        <w:tc>
          <w:tcPr>
            <w:tcW w:w="1131" w:type="dxa"/>
            <w:tcBorders>
              <w:top w:val="single" w:sz="4" w:space="0" w:color="auto"/>
              <w:left w:val="single" w:sz="4" w:space="0" w:color="auto"/>
              <w:bottom w:val="single" w:sz="4" w:space="0" w:color="auto"/>
              <w:right w:val="single" w:sz="4" w:space="0" w:color="auto"/>
            </w:tcBorders>
          </w:tcPr>
          <w:p w14:paraId="4AE85CB5" w14:textId="77777777" w:rsidR="006D3D8E" w:rsidRPr="00A902AB" w:rsidRDefault="006D3D8E" w:rsidP="00A00C26">
            <w:pPr>
              <w:rPr>
                <w:ins w:id="426" w:author="Author"/>
              </w:rPr>
            </w:pPr>
          </w:p>
        </w:tc>
        <w:tc>
          <w:tcPr>
            <w:tcW w:w="1115" w:type="dxa"/>
            <w:tcBorders>
              <w:top w:val="single" w:sz="4" w:space="0" w:color="auto"/>
              <w:left w:val="single" w:sz="4" w:space="0" w:color="auto"/>
              <w:bottom w:val="single" w:sz="4" w:space="0" w:color="auto"/>
              <w:right w:val="single" w:sz="4" w:space="0" w:color="auto"/>
            </w:tcBorders>
          </w:tcPr>
          <w:p w14:paraId="7DC91932" w14:textId="77777777" w:rsidR="006D3D8E" w:rsidRPr="00A902AB" w:rsidRDefault="006D3D8E" w:rsidP="00A00C26">
            <w:pPr>
              <w:rPr>
                <w:ins w:id="427" w:author="Author"/>
              </w:rPr>
            </w:pPr>
          </w:p>
        </w:tc>
        <w:tc>
          <w:tcPr>
            <w:tcW w:w="1148" w:type="dxa"/>
            <w:tcBorders>
              <w:top w:val="single" w:sz="4" w:space="0" w:color="auto"/>
              <w:left w:val="single" w:sz="4" w:space="0" w:color="auto"/>
              <w:bottom w:val="single" w:sz="4" w:space="0" w:color="auto"/>
              <w:right w:val="single" w:sz="4" w:space="0" w:color="auto"/>
            </w:tcBorders>
          </w:tcPr>
          <w:p w14:paraId="4F39654B" w14:textId="62FF78C5" w:rsidR="006D3D8E" w:rsidRPr="00A902AB" w:rsidRDefault="006D3D8E" w:rsidP="00A00C26">
            <w:pPr>
              <w:rPr>
                <w:ins w:id="428" w:author="Author"/>
              </w:rPr>
            </w:pPr>
          </w:p>
        </w:tc>
        <w:tc>
          <w:tcPr>
            <w:tcW w:w="1131" w:type="dxa"/>
            <w:tcBorders>
              <w:top w:val="single" w:sz="4" w:space="0" w:color="auto"/>
              <w:left w:val="single" w:sz="4" w:space="0" w:color="auto"/>
              <w:bottom w:val="single" w:sz="4" w:space="0" w:color="auto"/>
              <w:right w:val="single" w:sz="4" w:space="0" w:color="auto"/>
            </w:tcBorders>
          </w:tcPr>
          <w:p w14:paraId="67EFCA68" w14:textId="77777777" w:rsidR="006D3D8E" w:rsidRPr="00A902AB" w:rsidRDefault="006D3D8E" w:rsidP="00A00C26">
            <w:pPr>
              <w:rPr>
                <w:ins w:id="429" w:author="Author"/>
              </w:rPr>
            </w:pPr>
          </w:p>
        </w:tc>
        <w:tc>
          <w:tcPr>
            <w:tcW w:w="1189" w:type="dxa"/>
            <w:tcBorders>
              <w:top w:val="single" w:sz="4" w:space="0" w:color="auto"/>
              <w:left w:val="single" w:sz="4" w:space="0" w:color="auto"/>
              <w:bottom w:val="single" w:sz="4" w:space="0" w:color="auto"/>
              <w:right w:val="single" w:sz="4" w:space="0" w:color="auto"/>
            </w:tcBorders>
          </w:tcPr>
          <w:p w14:paraId="1B5E4F73" w14:textId="77777777" w:rsidR="006D3D8E" w:rsidRPr="00A902AB" w:rsidRDefault="006D3D8E" w:rsidP="00A00C26">
            <w:pPr>
              <w:rPr>
                <w:ins w:id="430" w:author="Author"/>
              </w:rPr>
            </w:pPr>
          </w:p>
        </w:tc>
      </w:tr>
      <w:tr w:rsidR="006D3D8E" w:rsidRPr="00A902AB" w14:paraId="340FDA28" w14:textId="77777777" w:rsidTr="006D3D8E">
        <w:trPr>
          <w:trHeight w:val="87"/>
          <w:ins w:id="431" w:author="Author"/>
        </w:trPr>
        <w:tc>
          <w:tcPr>
            <w:tcW w:w="172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A8D0A52" w14:textId="1B61A10A" w:rsidR="006D3D8E" w:rsidRPr="00A00C26" w:rsidRDefault="006D3D8E" w:rsidP="00A00C26">
            <w:pPr>
              <w:rPr>
                <w:ins w:id="432" w:author="Author"/>
                <w:sz w:val="14"/>
                <w:szCs w:val="14"/>
              </w:rPr>
            </w:pPr>
            <w:ins w:id="433" w:author="Author">
              <w:r w:rsidRPr="00A00C26">
                <w:rPr>
                  <w:sz w:val="14"/>
                  <w:szCs w:val="14"/>
                </w:rPr>
                <w:t xml:space="preserve">Demand </w:t>
              </w:r>
            </w:ins>
          </w:p>
        </w:tc>
        <w:tc>
          <w:tcPr>
            <w:tcW w:w="117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FD19719" w14:textId="77777777" w:rsidR="006D3D8E" w:rsidRPr="00A902AB" w:rsidRDefault="006D3D8E" w:rsidP="00A00C26">
            <w:pPr>
              <w:rPr>
                <w:ins w:id="434" w:author="Author"/>
              </w:rPr>
            </w:pPr>
          </w:p>
        </w:tc>
        <w:tc>
          <w:tcPr>
            <w:tcW w:w="1131" w:type="dxa"/>
            <w:tcBorders>
              <w:top w:val="single" w:sz="4" w:space="0" w:color="auto"/>
              <w:left w:val="single" w:sz="4" w:space="0" w:color="auto"/>
              <w:bottom w:val="single" w:sz="4" w:space="0" w:color="auto"/>
              <w:right w:val="single" w:sz="4" w:space="0" w:color="auto"/>
            </w:tcBorders>
          </w:tcPr>
          <w:p w14:paraId="069E737A" w14:textId="77777777" w:rsidR="006D3D8E" w:rsidRPr="00A902AB" w:rsidRDefault="006D3D8E" w:rsidP="00A00C26">
            <w:pPr>
              <w:rPr>
                <w:ins w:id="435" w:author="Author"/>
              </w:rPr>
            </w:pPr>
          </w:p>
        </w:tc>
        <w:tc>
          <w:tcPr>
            <w:tcW w:w="1115" w:type="dxa"/>
            <w:tcBorders>
              <w:top w:val="single" w:sz="4" w:space="0" w:color="auto"/>
              <w:left w:val="single" w:sz="4" w:space="0" w:color="auto"/>
              <w:bottom w:val="single" w:sz="4" w:space="0" w:color="auto"/>
              <w:right w:val="single" w:sz="4" w:space="0" w:color="auto"/>
            </w:tcBorders>
          </w:tcPr>
          <w:p w14:paraId="5BEB224B" w14:textId="77777777" w:rsidR="006D3D8E" w:rsidRPr="00A902AB" w:rsidRDefault="006D3D8E" w:rsidP="00A00C26">
            <w:pPr>
              <w:rPr>
                <w:ins w:id="436" w:author="Author"/>
              </w:rPr>
            </w:pPr>
          </w:p>
        </w:tc>
        <w:tc>
          <w:tcPr>
            <w:tcW w:w="1148" w:type="dxa"/>
            <w:tcBorders>
              <w:top w:val="single" w:sz="4" w:space="0" w:color="auto"/>
              <w:left w:val="single" w:sz="4" w:space="0" w:color="auto"/>
              <w:bottom w:val="single" w:sz="4" w:space="0" w:color="auto"/>
              <w:right w:val="single" w:sz="4" w:space="0" w:color="auto"/>
            </w:tcBorders>
          </w:tcPr>
          <w:p w14:paraId="07C0B730" w14:textId="26D88821" w:rsidR="006D3D8E" w:rsidRPr="00A902AB" w:rsidRDefault="006D3D8E" w:rsidP="00A00C26">
            <w:pPr>
              <w:rPr>
                <w:ins w:id="437" w:author="Author"/>
              </w:rPr>
            </w:pPr>
          </w:p>
        </w:tc>
        <w:tc>
          <w:tcPr>
            <w:tcW w:w="1131" w:type="dxa"/>
            <w:tcBorders>
              <w:top w:val="single" w:sz="4" w:space="0" w:color="auto"/>
              <w:left w:val="single" w:sz="4" w:space="0" w:color="auto"/>
              <w:bottom w:val="single" w:sz="4" w:space="0" w:color="auto"/>
              <w:right w:val="single" w:sz="4" w:space="0" w:color="auto"/>
            </w:tcBorders>
          </w:tcPr>
          <w:p w14:paraId="074051D5" w14:textId="77777777" w:rsidR="006D3D8E" w:rsidRPr="00A902AB" w:rsidRDefault="006D3D8E" w:rsidP="00A00C26">
            <w:pPr>
              <w:rPr>
                <w:ins w:id="438" w:author="Author"/>
              </w:rPr>
            </w:pPr>
          </w:p>
        </w:tc>
        <w:tc>
          <w:tcPr>
            <w:tcW w:w="1189" w:type="dxa"/>
            <w:tcBorders>
              <w:top w:val="single" w:sz="4" w:space="0" w:color="auto"/>
              <w:left w:val="single" w:sz="4" w:space="0" w:color="auto"/>
              <w:bottom w:val="single" w:sz="4" w:space="0" w:color="auto"/>
              <w:right w:val="single" w:sz="4" w:space="0" w:color="auto"/>
            </w:tcBorders>
          </w:tcPr>
          <w:p w14:paraId="7498CBBD" w14:textId="77777777" w:rsidR="006D3D8E" w:rsidRPr="00A902AB" w:rsidRDefault="006D3D8E" w:rsidP="00A00C26">
            <w:pPr>
              <w:rPr>
                <w:ins w:id="439" w:author="Author"/>
              </w:rPr>
            </w:pPr>
          </w:p>
        </w:tc>
      </w:tr>
      <w:tr w:rsidR="006D3D8E" w:rsidRPr="00A902AB" w14:paraId="4B3C90F6" w14:textId="77777777" w:rsidTr="006D3D8E">
        <w:trPr>
          <w:trHeight w:val="87"/>
          <w:ins w:id="440" w:author="Author"/>
        </w:trPr>
        <w:tc>
          <w:tcPr>
            <w:tcW w:w="172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F31050C" w14:textId="412CDE5C" w:rsidR="006D3D8E" w:rsidRPr="00A00C26" w:rsidRDefault="006D3D8E" w:rsidP="00A00C26">
            <w:pPr>
              <w:rPr>
                <w:ins w:id="441" w:author="Author"/>
                <w:sz w:val="14"/>
                <w:szCs w:val="14"/>
              </w:rPr>
            </w:pPr>
            <w:ins w:id="442" w:author="Author">
              <w:r w:rsidRPr="00A00C26">
                <w:rPr>
                  <w:sz w:val="14"/>
                  <w:szCs w:val="14"/>
                </w:rPr>
                <w:t>Baseline Wider Works</w:t>
              </w:r>
            </w:ins>
          </w:p>
        </w:tc>
        <w:tc>
          <w:tcPr>
            <w:tcW w:w="117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69B995D" w14:textId="77777777" w:rsidR="006D3D8E" w:rsidRPr="00A902AB" w:rsidRDefault="006D3D8E" w:rsidP="00A00C26">
            <w:pPr>
              <w:rPr>
                <w:ins w:id="443" w:author="Author"/>
              </w:rPr>
            </w:pPr>
          </w:p>
        </w:tc>
        <w:tc>
          <w:tcPr>
            <w:tcW w:w="1131" w:type="dxa"/>
            <w:tcBorders>
              <w:top w:val="single" w:sz="4" w:space="0" w:color="auto"/>
              <w:left w:val="single" w:sz="4" w:space="0" w:color="auto"/>
              <w:bottom w:val="single" w:sz="4" w:space="0" w:color="auto"/>
              <w:right w:val="single" w:sz="4" w:space="0" w:color="auto"/>
            </w:tcBorders>
          </w:tcPr>
          <w:p w14:paraId="4A57763A" w14:textId="77777777" w:rsidR="006D3D8E" w:rsidRPr="00A902AB" w:rsidRDefault="006D3D8E" w:rsidP="00A00C26">
            <w:pPr>
              <w:rPr>
                <w:ins w:id="444" w:author="Author"/>
              </w:rPr>
            </w:pPr>
          </w:p>
        </w:tc>
        <w:tc>
          <w:tcPr>
            <w:tcW w:w="1115" w:type="dxa"/>
            <w:tcBorders>
              <w:top w:val="single" w:sz="4" w:space="0" w:color="auto"/>
              <w:left w:val="single" w:sz="4" w:space="0" w:color="auto"/>
              <w:bottom w:val="single" w:sz="4" w:space="0" w:color="auto"/>
              <w:right w:val="single" w:sz="4" w:space="0" w:color="auto"/>
            </w:tcBorders>
          </w:tcPr>
          <w:p w14:paraId="2992F7EA" w14:textId="77777777" w:rsidR="006D3D8E" w:rsidRPr="00A902AB" w:rsidRDefault="006D3D8E" w:rsidP="00A00C26">
            <w:pPr>
              <w:rPr>
                <w:ins w:id="445" w:author="Author"/>
              </w:rPr>
            </w:pPr>
          </w:p>
        </w:tc>
        <w:tc>
          <w:tcPr>
            <w:tcW w:w="1148" w:type="dxa"/>
            <w:tcBorders>
              <w:top w:val="single" w:sz="4" w:space="0" w:color="auto"/>
              <w:left w:val="single" w:sz="4" w:space="0" w:color="auto"/>
              <w:bottom w:val="single" w:sz="4" w:space="0" w:color="auto"/>
              <w:right w:val="single" w:sz="4" w:space="0" w:color="auto"/>
            </w:tcBorders>
          </w:tcPr>
          <w:p w14:paraId="185F6936" w14:textId="668F7BF3" w:rsidR="006D3D8E" w:rsidRPr="00A902AB" w:rsidRDefault="006D3D8E" w:rsidP="00A00C26">
            <w:pPr>
              <w:rPr>
                <w:ins w:id="446" w:author="Author"/>
              </w:rPr>
            </w:pPr>
          </w:p>
        </w:tc>
        <w:tc>
          <w:tcPr>
            <w:tcW w:w="1131" w:type="dxa"/>
            <w:tcBorders>
              <w:top w:val="single" w:sz="4" w:space="0" w:color="auto"/>
              <w:left w:val="single" w:sz="4" w:space="0" w:color="auto"/>
              <w:bottom w:val="single" w:sz="4" w:space="0" w:color="auto"/>
              <w:right w:val="single" w:sz="4" w:space="0" w:color="auto"/>
            </w:tcBorders>
          </w:tcPr>
          <w:p w14:paraId="1F5403CD" w14:textId="77777777" w:rsidR="006D3D8E" w:rsidRPr="00A902AB" w:rsidRDefault="006D3D8E" w:rsidP="00A00C26">
            <w:pPr>
              <w:rPr>
                <w:ins w:id="447" w:author="Author"/>
              </w:rPr>
            </w:pPr>
          </w:p>
        </w:tc>
        <w:tc>
          <w:tcPr>
            <w:tcW w:w="1189" w:type="dxa"/>
            <w:tcBorders>
              <w:top w:val="single" w:sz="4" w:space="0" w:color="auto"/>
              <w:left w:val="single" w:sz="4" w:space="0" w:color="auto"/>
              <w:bottom w:val="single" w:sz="4" w:space="0" w:color="auto"/>
              <w:right w:val="single" w:sz="4" w:space="0" w:color="auto"/>
            </w:tcBorders>
          </w:tcPr>
          <w:p w14:paraId="6A5E3B2A" w14:textId="77777777" w:rsidR="006D3D8E" w:rsidRPr="00A902AB" w:rsidRDefault="006D3D8E" w:rsidP="00A00C26">
            <w:pPr>
              <w:rPr>
                <w:ins w:id="448" w:author="Author"/>
              </w:rPr>
            </w:pPr>
          </w:p>
        </w:tc>
      </w:tr>
      <w:tr w:rsidR="006D3D8E" w:rsidRPr="00A902AB" w14:paraId="6FC1902A" w14:textId="77777777" w:rsidTr="006D3D8E">
        <w:trPr>
          <w:trHeight w:val="87"/>
          <w:ins w:id="449" w:author="Author"/>
        </w:trPr>
        <w:tc>
          <w:tcPr>
            <w:tcW w:w="172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D921165" w14:textId="3BC4D648" w:rsidR="006D3D8E" w:rsidRPr="00A00C26" w:rsidRDefault="006D3D8E" w:rsidP="00A00C26">
            <w:pPr>
              <w:rPr>
                <w:ins w:id="450" w:author="Author"/>
                <w:sz w:val="14"/>
                <w:szCs w:val="14"/>
              </w:rPr>
            </w:pPr>
            <w:ins w:id="451" w:author="Author">
              <w:r w:rsidRPr="00A00C26">
                <w:rPr>
                  <w:sz w:val="14"/>
                  <w:szCs w:val="14"/>
                </w:rPr>
                <w:t>Strategic Wider Works</w:t>
              </w:r>
            </w:ins>
          </w:p>
        </w:tc>
        <w:tc>
          <w:tcPr>
            <w:tcW w:w="117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7B23C57" w14:textId="77777777" w:rsidR="006D3D8E" w:rsidRPr="00A902AB" w:rsidRDefault="006D3D8E" w:rsidP="00A00C26">
            <w:pPr>
              <w:rPr>
                <w:ins w:id="452" w:author="Author"/>
              </w:rPr>
            </w:pPr>
          </w:p>
        </w:tc>
        <w:tc>
          <w:tcPr>
            <w:tcW w:w="1131" w:type="dxa"/>
            <w:tcBorders>
              <w:top w:val="single" w:sz="4" w:space="0" w:color="auto"/>
              <w:left w:val="single" w:sz="4" w:space="0" w:color="auto"/>
              <w:bottom w:val="single" w:sz="4" w:space="0" w:color="auto"/>
              <w:right w:val="single" w:sz="4" w:space="0" w:color="auto"/>
            </w:tcBorders>
          </w:tcPr>
          <w:p w14:paraId="2BC197C5" w14:textId="77777777" w:rsidR="006D3D8E" w:rsidRPr="00A902AB" w:rsidRDefault="006D3D8E" w:rsidP="00A00C26">
            <w:pPr>
              <w:rPr>
                <w:ins w:id="453" w:author="Author"/>
              </w:rPr>
            </w:pPr>
          </w:p>
        </w:tc>
        <w:tc>
          <w:tcPr>
            <w:tcW w:w="1115" w:type="dxa"/>
            <w:tcBorders>
              <w:top w:val="single" w:sz="4" w:space="0" w:color="auto"/>
              <w:left w:val="single" w:sz="4" w:space="0" w:color="auto"/>
              <w:bottom w:val="single" w:sz="4" w:space="0" w:color="auto"/>
              <w:right w:val="single" w:sz="4" w:space="0" w:color="auto"/>
            </w:tcBorders>
          </w:tcPr>
          <w:p w14:paraId="02AF0E6F" w14:textId="77777777" w:rsidR="006D3D8E" w:rsidRPr="00A902AB" w:rsidRDefault="006D3D8E" w:rsidP="00A00C26">
            <w:pPr>
              <w:rPr>
                <w:ins w:id="454" w:author="Author"/>
              </w:rPr>
            </w:pPr>
          </w:p>
        </w:tc>
        <w:tc>
          <w:tcPr>
            <w:tcW w:w="1148" w:type="dxa"/>
            <w:tcBorders>
              <w:top w:val="single" w:sz="4" w:space="0" w:color="auto"/>
              <w:left w:val="single" w:sz="4" w:space="0" w:color="auto"/>
              <w:bottom w:val="single" w:sz="4" w:space="0" w:color="auto"/>
              <w:right w:val="single" w:sz="4" w:space="0" w:color="auto"/>
            </w:tcBorders>
          </w:tcPr>
          <w:p w14:paraId="3CE822F4" w14:textId="063D8F4C" w:rsidR="006D3D8E" w:rsidRPr="00A902AB" w:rsidRDefault="006D3D8E" w:rsidP="00A00C26">
            <w:pPr>
              <w:rPr>
                <w:ins w:id="455" w:author="Author"/>
              </w:rPr>
            </w:pPr>
          </w:p>
        </w:tc>
        <w:tc>
          <w:tcPr>
            <w:tcW w:w="1131" w:type="dxa"/>
            <w:tcBorders>
              <w:top w:val="single" w:sz="4" w:space="0" w:color="auto"/>
              <w:left w:val="single" w:sz="4" w:space="0" w:color="auto"/>
              <w:bottom w:val="single" w:sz="4" w:space="0" w:color="auto"/>
              <w:right w:val="single" w:sz="4" w:space="0" w:color="auto"/>
            </w:tcBorders>
          </w:tcPr>
          <w:p w14:paraId="3091C1EF" w14:textId="77777777" w:rsidR="006D3D8E" w:rsidRPr="00A902AB" w:rsidRDefault="006D3D8E" w:rsidP="00A00C26">
            <w:pPr>
              <w:rPr>
                <w:ins w:id="456" w:author="Author"/>
              </w:rPr>
            </w:pPr>
          </w:p>
        </w:tc>
        <w:tc>
          <w:tcPr>
            <w:tcW w:w="1189" w:type="dxa"/>
            <w:tcBorders>
              <w:top w:val="single" w:sz="4" w:space="0" w:color="auto"/>
              <w:left w:val="single" w:sz="4" w:space="0" w:color="auto"/>
              <w:bottom w:val="single" w:sz="4" w:space="0" w:color="auto"/>
              <w:right w:val="single" w:sz="4" w:space="0" w:color="auto"/>
            </w:tcBorders>
          </w:tcPr>
          <w:p w14:paraId="674FC3BD" w14:textId="77777777" w:rsidR="006D3D8E" w:rsidRPr="00A902AB" w:rsidRDefault="006D3D8E" w:rsidP="00A00C26">
            <w:pPr>
              <w:rPr>
                <w:ins w:id="457" w:author="Author"/>
              </w:rPr>
            </w:pPr>
          </w:p>
        </w:tc>
      </w:tr>
      <w:tr w:rsidR="006D3D8E" w:rsidRPr="00A902AB" w14:paraId="76BC619F" w14:textId="77777777" w:rsidTr="006D3D8E">
        <w:trPr>
          <w:trHeight w:val="87"/>
          <w:ins w:id="458" w:author="Author"/>
        </w:trPr>
        <w:tc>
          <w:tcPr>
            <w:tcW w:w="172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FC4831B" w14:textId="455718B7" w:rsidR="006D3D8E" w:rsidRPr="00A00C26" w:rsidRDefault="007422F2" w:rsidP="00A00C26">
            <w:pPr>
              <w:rPr>
                <w:ins w:id="459" w:author="Author"/>
                <w:sz w:val="14"/>
                <w:szCs w:val="14"/>
              </w:rPr>
            </w:pPr>
            <w:ins w:id="460" w:author="Author">
              <w:r w:rsidRPr="00A00C26">
                <w:rPr>
                  <w:sz w:val="14"/>
                  <w:szCs w:val="14"/>
                </w:rPr>
                <w:t>Incremental</w:t>
              </w:r>
              <w:r w:rsidR="006D3D8E" w:rsidRPr="00A00C26">
                <w:rPr>
                  <w:sz w:val="14"/>
                  <w:szCs w:val="14"/>
                </w:rPr>
                <w:t xml:space="preserve"> Wider Works </w:t>
              </w:r>
            </w:ins>
          </w:p>
        </w:tc>
        <w:tc>
          <w:tcPr>
            <w:tcW w:w="117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0E699B8" w14:textId="77777777" w:rsidR="006D3D8E" w:rsidRPr="00A902AB" w:rsidRDefault="006D3D8E" w:rsidP="00A00C26">
            <w:pPr>
              <w:rPr>
                <w:ins w:id="461" w:author="Author"/>
              </w:rPr>
            </w:pPr>
          </w:p>
        </w:tc>
        <w:tc>
          <w:tcPr>
            <w:tcW w:w="1131" w:type="dxa"/>
            <w:tcBorders>
              <w:top w:val="single" w:sz="4" w:space="0" w:color="auto"/>
              <w:left w:val="single" w:sz="4" w:space="0" w:color="auto"/>
              <w:bottom w:val="single" w:sz="4" w:space="0" w:color="auto"/>
              <w:right w:val="single" w:sz="4" w:space="0" w:color="auto"/>
            </w:tcBorders>
          </w:tcPr>
          <w:p w14:paraId="09A40BE0" w14:textId="77777777" w:rsidR="006D3D8E" w:rsidRPr="00A902AB" w:rsidRDefault="006D3D8E" w:rsidP="00A00C26">
            <w:pPr>
              <w:rPr>
                <w:ins w:id="462" w:author="Author"/>
              </w:rPr>
            </w:pPr>
          </w:p>
        </w:tc>
        <w:tc>
          <w:tcPr>
            <w:tcW w:w="1115" w:type="dxa"/>
            <w:tcBorders>
              <w:top w:val="single" w:sz="4" w:space="0" w:color="auto"/>
              <w:left w:val="single" w:sz="4" w:space="0" w:color="auto"/>
              <w:bottom w:val="single" w:sz="4" w:space="0" w:color="auto"/>
              <w:right w:val="single" w:sz="4" w:space="0" w:color="auto"/>
            </w:tcBorders>
          </w:tcPr>
          <w:p w14:paraId="1C13B3D0" w14:textId="77777777" w:rsidR="006D3D8E" w:rsidRPr="00A902AB" w:rsidRDefault="006D3D8E" w:rsidP="00A00C26">
            <w:pPr>
              <w:rPr>
                <w:ins w:id="463" w:author="Author"/>
              </w:rPr>
            </w:pPr>
          </w:p>
        </w:tc>
        <w:tc>
          <w:tcPr>
            <w:tcW w:w="1148" w:type="dxa"/>
            <w:tcBorders>
              <w:top w:val="single" w:sz="4" w:space="0" w:color="auto"/>
              <w:left w:val="single" w:sz="4" w:space="0" w:color="auto"/>
              <w:bottom w:val="single" w:sz="4" w:space="0" w:color="auto"/>
              <w:right w:val="single" w:sz="4" w:space="0" w:color="auto"/>
            </w:tcBorders>
          </w:tcPr>
          <w:p w14:paraId="756856A8" w14:textId="10C9782B" w:rsidR="006D3D8E" w:rsidRPr="00A902AB" w:rsidRDefault="006D3D8E" w:rsidP="00A00C26">
            <w:pPr>
              <w:rPr>
                <w:ins w:id="464" w:author="Author"/>
              </w:rPr>
            </w:pPr>
          </w:p>
        </w:tc>
        <w:tc>
          <w:tcPr>
            <w:tcW w:w="1131" w:type="dxa"/>
            <w:tcBorders>
              <w:top w:val="single" w:sz="4" w:space="0" w:color="auto"/>
              <w:left w:val="single" w:sz="4" w:space="0" w:color="auto"/>
              <w:bottom w:val="single" w:sz="4" w:space="0" w:color="auto"/>
              <w:right w:val="single" w:sz="4" w:space="0" w:color="auto"/>
            </w:tcBorders>
          </w:tcPr>
          <w:p w14:paraId="3ED15368" w14:textId="77777777" w:rsidR="006D3D8E" w:rsidRPr="00A902AB" w:rsidRDefault="006D3D8E" w:rsidP="00A00C26">
            <w:pPr>
              <w:rPr>
                <w:ins w:id="465" w:author="Author"/>
              </w:rPr>
            </w:pPr>
          </w:p>
        </w:tc>
        <w:tc>
          <w:tcPr>
            <w:tcW w:w="1189" w:type="dxa"/>
            <w:tcBorders>
              <w:top w:val="single" w:sz="4" w:space="0" w:color="auto"/>
              <w:left w:val="single" w:sz="4" w:space="0" w:color="auto"/>
              <w:bottom w:val="single" w:sz="4" w:space="0" w:color="auto"/>
              <w:right w:val="single" w:sz="4" w:space="0" w:color="auto"/>
            </w:tcBorders>
          </w:tcPr>
          <w:p w14:paraId="14C964F1" w14:textId="77777777" w:rsidR="006D3D8E" w:rsidRPr="00A902AB" w:rsidRDefault="006D3D8E" w:rsidP="00A00C26">
            <w:pPr>
              <w:rPr>
                <w:ins w:id="466" w:author="Author"/>
              </w:rPr>
            </w:pPr>
          </w:p>
        </w:tc>
      </w:tr>
      <w:tr w:rsidR="006D3D8E" w:rsidRPr="00A902AB" w14:paraId="6C5A7A7E" w14:textId="77777777" w:rsidTr="006D3D8E">
        <w:trPr>
          <w:trHeight w:val="87"/>
          <w:ins w:id="467" w:author="Author"/>
        </w:trPr>
        <w:tc>
          <w:tcPr>
            <w:tcW w:w="172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3F9FD2F" w14:textId="1BF24A59" w:rsidR="006D3D8E" w:rsidRPr="00A00C26" w:rsidRDefault="006D3D8E" w:rsidP="00A00C26">
            <w:pPr>
              <w:rPr>
                <w:ins w:id="468" w:author="Author"/>
                <w:sz w:val="14"/>
                <w:szCs w:val="14"/>
              </w:rPr>
            </w:pPr>
            <w:ins w:id="469" w:author="Author">
              <w:r w:rsidRPr="00A00C26">
                <w:rPr>
                  <w:sz w:val="14"/>
                  <w:szCs w:val="14"/>
                </w:rPr>
                <w:t>TSS</w:t>
              </w:r>
            </w:ins>
          </w:p>
        </w:tc>
        <w:tc>
          <w:tcPr>
            <w:tcW w:w="117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872C79F" w14:textId="77777777" w:rsidR="006D3D8E" w:rsidRPr="00A902AB" w:rsidRDefault="006D3D8E" w:rsidP="00A00C26">
            <w:pPr>
              <w:rPr>
                <w:ins w:id="470" w:author="Author"/>
              </w:rPr>
            </w:pPr>
          </w:p>
        </w:tc>
        <w:tc>
          <w:tcPr>
            <w:tcW w:w="1131" w:type="dxa"/>
            <w:tcBorders>
              <w:top w:val="single" w:sz="4" w:space="0" w:color="auto"/>
              <w:left w:val="single" w:sz="4" w:space="0" w:color="auto"/>
              <w:bottom w:val="single" w:sz="4" w:space="0" w:color="auto"/>
              <w:right w:val="single" w:sz="4" w:space="0" w:color="auto"/>
            </w:tcBorders>
          </w:tcPr>
          <w:p w14:paraId="0660E68C" w14:textId="77777777" w:rsidR="006D3D8E" w:rsidRPr="00A902AB" w:rsidRDefault="006D3D8E" w:rsidP="00A00C26">
            <w:pPr>
              <w:rPr>
                <w:ins w:id="471" w:author="Author"/>
              </w:rPr>
            </w:pPr>
          </w:p>
        </w:tc>
        <w:tc>
          <w:tcPr>
            <w:tcW w:w="1115" w:type="dxa"/>
            <w:tcBorders>
              <w:top w:val="single" w:sz="4" w:space="0" w:color="auto"/>
              <w:left w:val="single" w:sz="4" w:space="0" w:color="auto"/>
              <w:bottom w:val="single" w:sz="4" w:space="0" w:color="auto"/>
              <w:right w:val="single" w:sz="4" w:space="0" w:color="auto"/>
            </w:tcBorders>
          </w:tcPr>
          <w:p w14:paraId="1FEDA85C" w14:textId="77777777" w:rsidR="006D3D8E" w:rsidRPr="00A902AB" w:rsidRDefault="006D3D8E" w:rsidP="00A00C26">
            <w:pPr>
              <w:rPr>
                <w:ins w:id="472" w:author="Author"/>
              </w:rPr>
            </w:pPr>
          </w:p>
        </w:tc>
        <w:tc>
          <w:tcPr>
            <w:tcW w:w="1148" w:type="dxa"/>
            <w:tcBorders>
              <w:top w:val="single" w:sz="4" w:space="0" w:color="auto"/>
              <w:left w:val="single" w:sz="4" w:space="0" w:color="auto"/>
              <w:bottom w:val="single" w:sz="4" w:space="0" w:color="auto"/>
              <w:right w:val="single" w:sz="4" w:space="0" w:color="auto"/>
            </w:tcBorders>
          </w:tcPr>
          <w:p w14:paraId="4E793CC9" w14:textId="3AE5E0CB" w:rsidR="006D3D8E" w:rsidRPr="00A902AB" w:rsidRDefault="006D3D8E" w:rsidP="00A00C26">
            <w:pPr>
              <w:rPr>
                <w:ins w:id="473" w:author="Author"/>
              </w:rPr>
            </w:pPr>
          </w:p>
        </w:tc>
        <w:tc>
          <w:tcPr>
            <w:tcW w:w="1131" w:type="dxa"/>
            <w:tcBorders>
              <w:top w:val="single" w:sz="4" w:space="0" w:color="auto"/>
              <w:left w:val="single" w:sz="4" w:space="0" w:color="auto"/>
              <w:bottom w:val="single" w:sz="4" w:space="0" w:color="auto"/>
              <w:right w:val="single" w:sz="4" w:space="0" w:color="auto"/>
            </w:tcBorders>
          </w:tcPr>
          <w:p w14:paraId="1C1DC024" w14:textId="77777777" w:rsidR="006D3D8E" w:rsidRPr="00A902AB" w:rsidRDefault="006D3D8E" w:rsidP="00A00C26">
            <w:pPr>
              <w:rPr>
                <w:ins w:id="474" w:author="Author"/>
              </w:rPr>
            </w:pPr>
          </w:p>
        </w:tc>
        <w:tc>
          <w:tcPr>
            <w:tcW w:w="1189" w:type="dxa"/>
            <w:tcBorders>
              <w:top w:val="single" w:sz="4" w:space="0" w:color="auto"/>
              <w:left w:val="single" w:sz="4" w:space="0" w:color="auto"/>
              <w:bottom w:val="single" w:sz="4" w:space="0" w:color="auto"/>
              <w:right w:val="single" w:sz="4" w:space="0" w:color="auto"/>
            </w:tcBorders>
          </w:tcPr>
          <w:p w14:paraId="56DD598F" w14:textId="77777777" w:rsidR="006D3D8E" w:rsidRPr="00A902AB" w:rsidRDefault="006D3D8E" w:rsidP="00A00C26">
            <w:pPr>
              <w:rPr>
                <w:ins w:id="475" w:author="Author"/>
              </w:rPr>
            </w:pPr>
          </w:p>
        </w:tc>
      </w:tr>
      <w:tr w:rsidR="006D3D8E" w:rsidRPr="00A902AB" w14:paraId="214D050E" w14:textId="77777777" w:rsidTr="006D3D8E">
        <w:trPr>
          <w:trHeight w:val="87"/>
          <w:ins w:id="476" w:author="Author"/>
        </w:trPr>
        <w:tc>
          <w:tcPr>
            <w:tcW w:w="172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61A371F" w14:textId="40E1251C" w:rsidR="006D3D8E" w:rsidRPr="00A00C26" w:rsidRDefault="006D3D8E" w:rsidP="00A00C26">
            <w:pPr>
              <w:rPr>
                <w:ins w:id="477" w:author="Author"/>
                <w:sz w:val="14"/>
                <w:szCs w:val="14"/>
              </w:rPr>
            </w:pPr>
            <w:ins w:id="478" w:author="Author">
              <w:r w:rsidRPr="00A00C26">
                <w:rPr>
                  <w:sz w:val="14"/>
                  <w:szCs w:val="14"/>
                </w:rPr>
                <w:t>Other (please specify)</w:t>
              </w:r>
            </w:ins>
          </w:p>
        </w:tc>
        <w:tc>
          <w:tcPr>
            <w:tcW w:w="117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6C18A23" w14:textId="77777777" w:rsidR="006D3D8E" w:rsidRPr="00A902AB" w:rsidRDefault="006D3D8E" w:rsidP="00A00C26">
            <w:pPr>
              <w:rPr>
                <w:ins w:id="479" w:author="Author"/>
              </w:rPr>
            </w:pPr>
          </w:p>
        </w:tc>
        <w:tc>
          <w:tcPr>
            <w:tcW w:w="1131" w:type="dxa"/>
            <w:tcBorders>
              <w:top w:val="single" w:sz="4" w:space="0" w:color="auto"/>
              <w:left w:val="single" w:sz="4" w:space="0" w:color="auto"/>
              <w:bottom w:val="single" w:sz="4" w:space="0" w:color="auto"/>
              <w:right w:val="single" w:sz="4" w:space="0" w:color="auto"/>
            </w:tcBorders>
          </w:tcPr>
          <w:p w14:paraId="19DD2D72" w14:textId="77777777" w:rsidR="006D3D8E" w:rsidRPr="00A902AB" w:rsidRDefault="006D3D8E" w:rsidP="00A00C26">
            <w:pPr>
              <w:rPr>
                <w:ins w:id="480" w:author="Author"/>
              </w:rPr>
            </w:pPr>
          </w:p>
        </w:tc>
        <w:tc>
          <w:tcPr>
            <w:tcW w:w="1115" w:type="dxa"/>
            <w:tcBorders>
              <w:top w:val="single" w:sz="4" w:space="0" w:color="auto"/>
              <w:left w:val="single" w:sz="4" w:space="0" w:color="auto"/>
              <w:bottom w:val="single" w:sz="4" w:space="0" w:color="auto"/>
              <w:right w:val="single" w:sz="4" w:space="0" w:color="auto"/>
            </w:tcBorders>
          </w:tcPr>
          <w:p w14:paraId="43C29B9A" w14:textId="77777777" w:rsidR="006D3D8E" w:rsidRPr="00A902AB" w:rsidRDefault="006D3D8E" w:rsidP="00A00C26">
            <w:pPr>
              <w:rPr>
                <w:ins w:id="481" w:author="Author"/>
              </w:rPr>
            </w:pPr>
          </w:p>
        </w:tc>
        <w:tc>
          <w:tcPr>
            <w:tcW w:w="1148" w:type="dxa"/>
            <w:tcBorders>
              <w:top w:val="single" w:sz="4" w:space="0" w:color="auto"/>
              <w:left w:val="single" w:sz="4" w:space="0" w:color="auto"/>
              <w:bottom w:val="single" w:sz="4" w:space="0" w:color="auto"/>
              <w:right w:val="single" w:sz="4" w:space="0" w:color="auto"/>
            </w:tcBorders>
          </w:tcPr>
          <w:p w14:paraId="552521E4" w14:textId="7B609860" w:rsidR="006D3D8E" w:rsidRPr="00A902AB" w:rsidRDefault="006D3D8E" w:rsidP="00A00C26">
            <w:pPr>
              <w:rPr>
                <w:ins w:id="482" w:author="Author"/>
              </w:rPr>
            </w:pPr>
          </w:p>
        </w:tc>
        <w:tc>
          <w:tcPr>
            <w:tcW w:w="1131" w:type="dxa"/>
            <w:tcBorders>
              <w:top w:val="single" w:sz="4" w:space="0" w:color="auto"/>
              <w:left w:val="single" w:sz="4" w:space="0" w:color="auto"/>
              <w:bottom w:val="single" w:sz="4" w:space="0" w:color="auto"/>
              <w:right w:val="single" w:sz="4" w:space="0" w:color="auto"/>
            </w:tcBorders>
          </w:tcPr>
          <w:p w14:paraId="0C91F981" w14:textId="77777777" w:rsidR="006D3D8E" w:rsidRPr="00A902AB" w:rsidRDefault="006D3D8E" w:rsidP="00A00C26">
            <w:pPr>
              <w:rPr>
                <w:ins w:id="483" w:author="Author"/>
              </w:rPr>
            </w:pPr>
          </w:p>
        </w:tc>
        <w:tc>
          <w:tcPr>
            <w:tcW w:w="1189" w:type="dxa"/>
            <w:tcBorders>
              <w:top w:val="single" w:sz="4" w:space="0" w:color="auto"/>
              <w:left w:val="single" w:sz="4" w:space="0" w:color="auto"/>
              <w:bottom w:val="single" w:sz="4" w:space="0" w:color="auto"/>
              <w:right w:val="single" w:sz="4" w:space="0" w:color="auto"/>
            </w:tcBorders>
          </w:tcPr>
          <w:p w14:paraId="16015C85" w14:textId="77777777" w:rsidR="006D3D8E" w:rsidRPr="00A902AB" w:rsidRDefault="006D3D8E" w:rsidP="00A00C26">
            <w:pPr>
              <w:rPr>
                <w:ins w:id="484" w:author="Author"/>
              </w:rPr>
            </w:pPr>
          </w:p>
        </w:tc>
      </w:tr>
    </w:tbl>
    <w:p w14:paraId="725C4013" w14:textId="77777777" w:rsidR="00495624" w:rsidRDefault="00495624" w:rsidP="00D62FF4">
      <w:pPr>
        <w:rPr>
          <w:ins w:id="485" w:author="Author"/>
        </w:rPr>
      </w:pPr>
    </w:p>
    <w:p w14:paraId="4374079D" w14:textId="77777777" w:rsidR="00A00C26" w:rsidRDefault="00A00C26" w:rsidP="008A665A">
      <w:pPr>
        <w:rPr>
          <w:ins w:id="486" w:author="Author"/>
        </w:rPr>
      </w:pPr>
    </w:p>
    <w:p w14:paraId="3464F606" w14:textId="77777777" w:rsidR="00A00C26" w:rsidRDefault="00A00C26" w:rsidP="008A665A">
      <w:pPr>
        <w:rPr>
          <w:ins w:id="487" w:author="Author"/>
        </w:rPr>
      </w:pPr>
    </w:p>
    <w:p w14:paraId="3D74C24D" w14:textId="77777777" w:rsidR="00A00C26" w:rsidRDefault="00A00C26" w:rsidP="008A665A">
      <w:pPr>
        <w:rPr>
          <w:ins w:id="488" w:author="Author"/>
        </w:rPr>
      </w:pPr>
    </w:p>
    <w:p w14:paraId="06088AB3" w14:textId="77777777" w:rsidR="00A00C26" w:rsidRDefault="00A00C26" w:rsidP="008A665A">
      <w:pPr>
        <w:rPr>
          <w:ins w:id="489" w:author="Author"/>
        </w:rPr>
      </w:pPr>
    </w:p>
    <w:p w14:paraId="44408190" w14:textId="77777777" w:rsidR="00A00C26" w:rsidRDefault="00A00C26" w:rsidP="008A665A">
      <w:pPr>
        <w:rPr>
          <w:ins w:id="490" w:author="Author"/>
        </w:rPr>
      </w:pPr>
    </w:p>
    <w:p w14:paraId="16624DF5" w14:textId="77777777" w:rsidR="00A00C26" w:rsidRDefault="00A00C26" w:rsidP="008A665A">
      <w:pPr>
        <w:rPr>
          <w:ins w:id="491" w:author="Author"/>
        </w:rPr>
      </w:pPr>
    </w:p>
    <w:p w14:paraId="3F5DFF09" w14:textId="77777777" w:rsidR="00A00C26" w:rsidRDefault="00A00C26" w:rsidP="008A665A">
      <w:pPr>
        <w:rPr>
          <w:ins w:id="492" w:author="Author"/>
        </w:rPr>
      </w:pPr>
    </w:p>
    <w:p w14:paraId="61CA6AD0" w14:textId="77777777" w:rsidR="00A00C26" w:rsidRDefault="00A00C26" w:rsidP="008A665A">
      <w:pPr>
        <w:rPr>
          <w:ins w:id="493" w:author="Author"/>
        </w:rPr>
      </w:pPr>
    </w:p>
    <w:p w14:paraId="6C7F578D" w14:textId="77777777" w:rsidR="00A00C26" w:rsidRDefault="00A00C26" w:rsidP="008A665A">
      <w:pPr>
        <w:rPr>
          <w:ins w:id="494" w:author="Author"/>
        </w:rPr>
      </w:pPr>
    </w:p>
    <w:p w14:paraId="08993EA0" w14:textId="1245D47C" w:rsidR="00A00C26" w:rsidRDefault="00A00C26" w:rsidP="008A665A">
      <w:pPr>
        <w:rPr>
          <w:ins w:id="495" w:author="Author"/>
        </w:rPr>
      </w:pPr>
    </w:p>
    <w:p w14:paraId="1BF56148" w14:textId="77777777" w:rsidR="007422F2" w:rsidRDefault="007422F2" w:rsidP="008A665A">
      <w:pPr>
        <w:rPr>
          <w:ins w:id="496" w:author="Author"/>
        </w:rPr>
      </w:pPr>
    </w:p>
    <w:p w14:paraId="4B359E0C" w14:textId="77777777" w:rsidR="00113EFB" w:rsidRDefault="00113EFB" w:rsidP="008A665A">
      <w:pPr>
        <w:rPr>
          <w:ins w:id="497" w:author="Author"/>
        </w:rPr>
      </w:pPr>
    </w:p>
    <w:p w14:paraId="2D304B6D" w14:textId="77B739E9" w:rsidR="008A665A" w:rsidRDefault="00BB3E7F" w:rsidP="008A665A">
      <w:pPr>
        <w:rPr>
          <w:ins w:id="498" w:author="Author"/>
        </w:rPr>
      </w:pPr>
      <w:ins w:id="499" w:author="Author">
        <w:r>
          <w:t>Table 2</w:t>
        </w:r>
        <w:r w:rsidR="008A665A">
          <w:t xml:space="preserve">: Load related capital expenditure activity </w:t>
        </w:r>
      </w:ins>
    </w:p>
    <w:p w14:paraId="73EB1C06" w14:textId="0FF917CF" w:rsidR="00A00C26" w:rsidRDefault="00A00C26" w:rsidP="008A665A">
      <w:pPr>
        <w:rPr>
          <w:ins w:id="500" w:author="Author"/>
        </w:rPr>
      </w:pPr>
    </w:p>
    <w:tbl>
      <w:tblPr>
        <w:tblW w:w="8787" w:type="dxa"/>
        <w:tblCellMar>
          <w:left w:w="0" w:type="dxa"/>
          <w:right w:w="0" w:type="dxa"/>
        </w:tblCellMar>
        <w:tblLook w:val="0000" w:firstRow="0" w:lastRow="0" w:firstColumn="0" w:lastColumn="0" w:noHBand="0" w:noVBand="0"/>
      </w:tblPr>
      <w:tblGrid>
        <w:gridCol w:w="1758"/>
        <w:gridCol w:w="1199"/>
        <w:gridCol w:w="1154"/>
        <w:gridCol w:w="1138"/>
        <w:gridCol w:w="1171"/>
        <w:gridCol w:w="1154"/>
        <w:gridCol w:w="1213"/>
      </w:tblGrid>
      <w:tr w:rsidR="006D3D8E" w:rsidRPr="00A902AB" w14:paraId="5E8DED1A" w14:textId="77777777" w:rsidTr="006D3D8E">
        <w:trPr>
          <w:trHeight w:val="180"/>
          <w:ins w:id="501" w:author="Author"/>
        </w:trPr>
        <w:tc>
          <w:tcPr>
            <w:tcW w:w="1758" w:type="dxa"/>
            <w:vMerge w:val="restart"/>
            <w:tcBorders>
              <w:top w:val="single" w:sz="8" w:space="0" w:color="auto"/>
              <w:left w:val="single" w:sz="8" w:space="0" w:color="auto"/>
              <w:right w:val="single" w:sz="8" w:space="0" w:color="auto"/>
            </w:tcBorders>
            <w:tcMar>
              <w:top w:w="0" w:type="dxa"/>
              <w:left w:w="108" w:type="dxa"/>
              <w:bottom w:w="0" w:type="dxa"/>
              <w:right w:w="108" w:type="dxa"/>
            </w:tcMar>
          </w:tcPr>
          <w:p w14:paraId="01A4D5D1" w14:textId="77777777" w:rsidR="006D3D8E" w:rsidRPr="00A00C26" w:rsidRDefault="006D3D8E" w:rsidP="007A13BC">
            <w:pPr>
              <w:rPr>
                <w:ins w:id="502" w:author="Author"/>
                <w:sz w:val="14"/>
                <w:szCs w:val="14"/>
              </w:rPr>
            </w:pPr>
            <w:ins w:id="503" w:author="Author">
              <w:r w:rsidRPr="00A00C26">
                <w:rPr>
                  <w:sz w:val="14"/>
                  <w:szCs w:val="14"/>
                </w:rPr>
                <w:t xml:space="preserve">Funding category </w:t>
              </w:r>
            </w:ins>
          </w:p>
        </w:tc>
        <w:tc>
          <w:tcPr>
            <w:tcW w:w="1199" w:type="dxa"/>
            <w:tcBorders>
              <w:top w:val="single" w:sz="8" w:space="0" w:color="auto"/>
              <w:left w:val="nil"/>
              <w:bottom w:val="single" w:sz="4" w:space="0" w:color="auto"/>
              <w:right w:val="single" w:sz="4" w:space="0" w:color="auto"/>
            </w:tcBorders>
            <w:tcMar>
              <w:top w:w="0" w:type="dxa"/>
              <w:left w:w="108" w:type="dxa"/>
              <w:bottom w:w="0" w:type="dxa"/>
              <w:right w:w="108" w:type="dxa"/>
            </w:tcMar>
          </w:tcPr>
          <w:p w14:paraId="6711AB48" w14:textId="431D9CB8" w:rsidR="006D3D8E" w:rsidRPr="00A00C26" w:rsidRDefault="006D3D8E" w:rsidP="00113EFB">
            <w:pPr>
              <w:jc w:val="center"/>
              <w:rPr>
                <w:ins w:id="504" w:author="Author"/>
                <w:sz w:val="14"/>
                <w:szCs w:val="14"/>
              </w:rPr>
            </w:pPr>
            <w:ins w:id="505" w:author="Author">
              <w:r w:rsidRPr="00A00C26">
                <w:rPr>
                  <w:sz w:val="14"/>
                  <w:szCs w:val="14"/>
                </w:rPr>
                <w:t xml:space="preserve">T1 </w:t>
              </w:r>
              <w:r>
                <w:rPr>
                  <w:sz w:val="14"/>
                  <w:szCs w:val="14"/>
                </w:rPr>
                <w:t xml:space="preserve">costs </w:t>
              </w:r>
              <w:r w:rsidRPr="00A00C26">
                <w:rPr>
                  <w:sz w:val="14"/>
                  <w:szCs w:val="14"/>
                </w:rPr>
                <w:t>planned</w:t>
              </w:r>
              <w:r w:rsidR="00113EFB">
                <w:rPr>
                  <w:sz w:val="14"/>
                  <w:szCs w:val="14"/>
                </w:rPr>
                <w:t xml:space="preserve"> (eight years)</w:t>
              </w:r>
            </w:ins>
          </w:p>
        </w:tc>
        <w:tc>
          <w:tcPr>
            <w:tcW w:w="1154" w:type="dxa"/>
            <w:tcBorders>
              <w:top w:val="single" w:sz="8" w:space="0" w:color="auto"/>
              <w:left w:val="single" w:sz="4" w:space="0" w:color="auto"/>
              <w:bottom w:val="single" w:sz="4" w:space="0" w:color="auto"/>
              <w:right w:val="single" w:sz="4" w:space="0" w:color="auto"/>
            </w:tcBorders>
          </w:tcPr>
          <w:p w14:paraId="696C143F" w14:textId="77777777" w:rsidR="00113EFB" w:rsidRDefault="006D3D8E" w:rsidP="00113EFB">
            <w:pPr>
              <w:jc w:val="center"/>
              <w:rPr>
                <w:ins w:id="506" w:author="Author"/>
                <w:sz w:val="14"/>
                <w:szCs w:val="14"/>
              </w:rPr>
            </w:pPr>
            <w:ins w:id="507" w:author="Author">
              <w:r>
                <w:rPr>
                  <w:sz w:val="14"/>
                  <w:szCs w:val="14"/>
                </w:rPr>
                <w:t>T1 costs incurr</w:t>
              </w:r>
              <w:r w:rsidRPr="00A00C26">
                <w:rPr>
                  <w:sz w:val="14"/>
                  <w:szCs w:val="14"/>
                </w:rPr>
                <w:t>ed</w:t>
              </w:r>
              <w:r w:rsidR="00113EFB">
                <w:rPr>
                  <w:sz w:val="14"/>
                  <w:szCs w:val="14"/>
                </w:rPr>
                <w:t xml:space="preserve"> </w:t>
              </w:r>
            </w:ins>
          </w:p>
          <w:p w14:paraId="2BE4DE15" w14:textId="5E43C868" w:rsidR="006D3D8E" w:rsidRPr="00113EFB" w:rsidRDefault="00113EFB" w:rsidP="00113EFB">
            <w:pPr>
              <w:jc w:val="center"/>
              <w:rPr>
                <w:ins w:id="508" w:author="Author"/>
                <w:sz w:val="14"/>
                <w:szCs w:val="14"/>
                <w:vertAlign w:val="superscript"/>
              </w:rPr>
            </w:pPr>
            <w:ins w:id="509" w:author="Author">
              <w:r>
                <w:rPr>
                  <w:sz w:val="14"/>
                  <w:szCs w:val="14"/>
                </w:rPr>
                <w:t>(eight years)</w:t>
              </w:r>
              <w:r w:rsidRPr="00113EFB">
                <w:rPr>
                  <w:sz w:val="14"/>
                  <w:szCs w:val="14"/>
                  <w:vertAlign w:val="superscript"/>
                </w:rPr>
                <w:t>3</w:t>
              </w:r>
            </w:ins>
          </w:p>
        </w:tc>
        <w:tc>
          <w:tcPr>
            <w:tcW w:w="1138" w:type="dxa"/>
            <w:tcBorders>
              <w:top w:val="single" w:sz="4" w:space="0" w:color="auto"/>
              <w:left w:val="single" w:sz="4" w:space="0" w:color="auto"/>
              <w:bottom w:val="single" w:sz="4" w:space="0" w:color="auto"/>
              <w:right w:val="single" w:sz="4" w:space="0" w:color="auto"/>
            </w:tcBorders>
          </w:tcPr>
          <w:p w14:paraId="0628A399" w14:textId="1B78FFD2" w:rsidR="006D3D8E" w:rsidRPr="00A00C26" w:rsidRDefault="006D3D8E" w:rsidP="00A00C26">
            <w:pPr>
              <w:jc w:val="center"/>
              <w:rPr>
                <w:ins w:id="510" w:author="Author"/>
                <w:sz w:val="14"/>
                <w:szCs w:val="14"/>
              </w:rPr>
            </w:pPr>
            <w:ins w:id="511" w:author="Author">
              <w:r w:rsidRPr="00A00C26">
                <w:rPr>
                  <w:sz w:val="14"/>
                  <w:szCs w:val="14"/>
                </w:rPr>
                <w:t xml:space="preserve">T1 </w:t>
              </w:r>
              <w:r>
                <w:rPr>
                  <w:sz w:val="14"/>
                  <w:szCs w:val="14"/>
                </w:rPr>
                <w:t>costs incurred</w:t>
              </w:r>
              <w:r w:rsidR="00113EFB">
                <w:rPr>
                  <w:sz w:val="14"/>
                  <w:szCs w:val="14"/>
                  <w:vertAlign w:val="superscript"/>
                </w:rPr>
                <w:t>3</w:t>
              </w:r>
              <w:r w:rsidRPr="00A00C26">
                <w:rPr>
                  <w:sz w:val="14"/>
                  <w:szCs w:val="14"/>
                </w:rPr>
                <w:t>: annual average</w:t>
              </w:r>
            </w:ins>
          </w:p>
        </w:tc>
        <w:tc>
          <w:tcPr>
            <w:tcW w:w="1171" w:type="dxa"/>
            <w:tcBorders>
              <w:top w:val="single" w:sz="4" w:space="0" w:color="auto"/>
              <w:left w:val="single" w:sz="4" w:space="0" w:color="auto"/>
              <w:bottom w:val="single" w:sz="4" w:space="0" w:color="auto"/>
              <w:right w:val="single" w:sz="4" w:space="0" w:color="auto"/>
            </w:tcBorders>
          </w:tcPr>
          <w:p w14:paraId="6018E17F" w14:textId="629C627D" w:rsidR="006D3D8E" w:rsidRPr="00A00C26" w:rsidRDefault="006D3D8E" w:rsidP="00113EFB">
            <w:pPr>
              <w:jc w:val="center"/>
              <w:rPr>
                <w:ins w:id="512" w:author="Author"/>
                <w:sz w:val="14"/>
                <w:szCs w:val="14"/>
              </w:rPr>
            </w:pPr>
            <w:ins w:id="513" w:author="Author">
              <w:r>
                <w:rPr>
                  <w:sz w:val="14"/>
                  <w:szCs w:val="14"/>
                </w:rPr>
                <w:t>T1 costs incurred</w:t>
              </w:r>
              <w:r w:rsidR="00113EFB">
                <w:rPr>
                  <w:sz w:val="14"/>
                  <w:szCs w:val="14"/>
                  <w:vertAlign w:val="superscript"/>
                </w:rPr>
                <w:t>4</w:t>
              </w:r>
              <w:r w:rsidRPr="00A00C26">
                <w:rPr>
                  <w:sz w:val="14"/>
                  <w:szCs w:val="14"/>
                </w:rPr>
                <w:t xml:space="preserve">: </w:t>
              </w:r>
              <w:r>
                <w:rPr>
                  <w:sz w:val="14"/>
                  <w:szCs w:val="14"/>
                </w:rPr>
                <w:t xml:space="preserve">five year </w:t>
              </w:r>
              <w:r w:rsidRPr="00A00C26">
                <w:rPr>
                  <w:sz w:val="14"/>
                  <w:szCs w:val="14"/>
                </w:rPr>
                <w:t>average</w:t>
              </w:r>
            </w:ins>
          </w:p>
        </w:tc>
        <w:tc>
          <w:tcPr>
            <w:tcW w:w="1154" w:type="dxa"/>
            <w:tcBorders>
              <w:top w:val="single" w:sz="8" w:space="0" w:color="auto"/>
              <w:left w:val="single" w:sz="4" w:space="0" w:color="auto"/>
              <w:bottom w:val="single" w:sz="4" w:space="0" w:color="auto"/>
              <w:right w:val="single" w:sz="8" w:space="0" w:color="auto"/>
            </w:tcBorders>
          </w:tcPr>
          <w:p w14:paraId="2F43702C" w14:textId="77777777" w:rsidR="00113EFB" w:rsidRDefault="006D3D8E" w:rsidP="00113EFB">
            <w:pPr>
              <w:jc w:val="center"/>
              <w:rPr>
                <w:ins w:id="514" w:author="Author"/>
                <w:sz w:val="14"/>
                <w:szCs w:val="14"/>
              </w:rPr>
            </w:pPr>
            <w:ins w:id="515" w:author="Author">
              <w:r w:rsidRPr="00A00C26">
                <w:rPr>
                  <w:sz w:val="14"/>
                  <w:szCs w:val="14"/>
                </w:rPr>
                <w:t xml:space="preserve">T2 </w:t>
              </w:r>
              <w:r>
                <w:rPr>
                  <w:sz w:val="14"/>
                  <w:szCs w:val="14"/>
                </w:rPr>
                <w:t>costs forecast</w:t>
              </w:r>
              <w:r w:rsidR="00113EFB">
                <w:rPr>
                  <w:sz w:val="14"/>
                  <w:szCs w:val="14"/>
                </w:rPr>
                <w:t xml:space="preserve"> </w:t>
              </w:r>
            </w:ins>
          </w:p>
          <w:p w14:paraId="65B261DF" w14:textId="292C9B02" w:rsidR="006D3D8E" w:rsidRPr="00A00C26" w:rsidRDefault="00113EFB" w:rsidP="00113EFB">
            <w:pPr>
              <w:jc w:val="center"/>
              <w:rPr>
                <w:ins w:id="516" w:author="Author"/>
                <w:sz w:val="14"/>
                <w:szCs w:val="14"/>
              </w:rPr>
            </w:pPr>
            <w:ins w:id="517" w:author="Author">
              <w:r>
                <w:rPr>
                  <w:sz w:val="14"/>
                  <w:szCs w:val="14"/>
                </w:rPr>
                <w:t>(five years)</w:t>
              </w:r>
              <w:r>
                <w:rPr>
                  <w:sz w:val="14"/>
                  <w:szCs w:val="14"/>
                  <w:vertAlign w:val="superscript"/>
                </w:rPr>
                <w:t>5</w:t>
              </w:r>
              <w:r w:rsidR="006D3D8E" w:rsidRPr="00A00C26">
                <w:rPr>
                  <w:sz w:val="14"/>
                  <w:szCs w:val="14"/>
                </w:rPr>
                <w:t xml:space="preserve"> </w:t>
              </w:r>
            </w:ins>
          </w:p>
        </w:tc>
        <w:tc>
          <w:tcPr>
            <w:tcW w:w="1213" w:type="dxa"/>
            <w:tcBorders>
              <w:top w:val="single" w:sz="8" w:space="0" w:color="auto"/>
              <w:left w:val="single" w:sz="4" w:space="0" w:color="auto"/>
              <w:bottom w:val="single" w:sz="4" w:space="0" w:color="auto"/>
              <w:right w:val="single" w:sz="4" w:space="0" w:color="auto"/>
            </w:tcBorders>
          </w:tcPr>
          <w:p w14:paraId="0761A572" w14:textId="0F167762" w:rsidR="006D3D8E" w:rsidRPr="00A00C26" w:rsidRDefault="006D3D8E" w:rsidP="006D3D8E">
            <w:pPr>
              <w:jc w:val="center"/>
              <w:rPr>
                <w:ins w:id="518" w:author="Author"/>
                <w:sz w:val="14"/>
                <w:szCs w:val="14"/>
              </w:rPr>
            </w:pPr>
            <w:ins w:id="519" w:author="Author">
              <w:r w:rsidRPr="00A00C26">
                <w:rPr>
                  <w:sz w:val="14"/>
                  <w:szCs w:val="14"/>
                </w:rPr>
                <w:t xml:space="preserve">T2 </w:t>
              </w:r>
              <w:r>
                <w:rPr>
                  <w:sz w:val="14"/>
                  <w:szCs w:val="14"/>
                </w:rPr>
                <w:t>costs forecast</w:t>
              </w:r>
              <w:r w:rsidR="00113EFB">
                <w:rPr>
                  <w:sz w:val="14"/>
                  <w:szCs w:val="14"/>
                  <w:vertAlign w:val="superscript"/>
                </w:rPr>
                <w:t>5</w:t>
              </w:r>
              <w:r w:rsidRPr="00A00C26">
                <w:rPr>
                  <w:sz w:val="14"/>
                  <w:szCs w:val="14"/>
                </w:rPr>
                <w:t>: annual average</w:t>
              </w:r>
            </w:ins>
          </w:p>
        </w:tc>
      </w:tr>
      <w:tr w:rsidR="006D3D8E" w:rsidRPr="00A902AB" w14:paraId="29C8C790" w14:textId="77777777" w:rsidTr="006D3D8E">
        <w:trPr>
          <w:trHeight w:val="180"/>
          <w:ins w:id="520" w:author="Author"/>
        </w:trPr>
        <w:tc>
          <w:tcPr>
            <w:tcW w:w="1758" w:type="dxa"/>
            <w:vMerge/>
            <w:tcBorders>
              <w:left w:val="single" w:sz="8" w:space="0" w:color="auto"/>
              <w:bottom w:val="single" w:sz="4" w:space="0" w:color="auto"/>
              <w:right w:val="single" w:sz="8" w:space="0" w:color="auto"/>
            </w:tcBorders>
            <w:tcMar>
              <w:top w:w="0" w:type="dxa"/>
              <w:left w:w="108" w:type="dxa"/>
              <w:bottom w:w="0" w:type="dxa"/>
              <w:right w:w="108" w:type="dxa"/>
            </w:tcMar>
          </w:tcPr>
          <w:p w14:paraId="05CDE52D" w14:textId="77777777" w:rsidR="006D3D8E" w:rsidRPr="00A00C26" w:rsidRDefault="006D3D8E" w:rsidP="007A13BC">
            <w:pPr>
              <w:rPr>
                <w:ins w:id="521" w:author="Author"/>
                <w:sz w:val="14"/>
                <w:szCs w:val="14"/>
              </w:rPr>
            </w:pPr>
          </w:p>
        </w:tc>
        <w:tc>
          <w:tcPr>
            <w:tcW w:w="1199" w:type="dxa"/>
            <w:tcBorders>
              <w:top w:val="single" w:sz="8" w:space="0" w:color="auto"/>
              <w:left w:val="nil"/>
              <w:bottom w:val="single" w:sz="4" w:space="0" w:color="auto"/>
              <w:right w:val="single" w:sz="4" w:space="0" w:color="auto"/>
            </w:tcBorders>
            <w:tcMar>
              <w:top w:w="0" w:type="dxa"/>
              <w:left w:w="108" w:type="dxa"/>
              <w:bottom w:w="0" w:type="dxa"/>
              <w:right w:w="108" w:type="dxa"/>
            </w:tcMar>
          </w:tcPr>
          <w:p w14:paraId="46DDA3F2" w14:textId="77777777" w:rsidR="006D3D8E" w:rsidRPr="00A00C26" w:rsidRDefault="006D3D8E" w:rsidP="007A13BC">
            <w:pPr>
              <w:jc w:val="center"/>
              <w:rPr>
                <w:ins w:id="522" w:author="Author"/>
                <w:sz w:val="14"/>
                <w:szCs w:val="14"/>
              </w:rPr>
            </w:pPr>
            <w:ins w:id="523" w:author="Author">
              <w:r w:rsidRPr="00A00C26">
                <w:rPr>
                  <w:sz w:val="14"/>
                  <w:szCs w:val="14"/>
                </w:rPr>
                <w:t>March 12 BP</w:t>
              </w:r>
            </w:ins>
          </w:p>
        </w:tc>
        <w:tc>
          <w:tcPr>
            <w:tcW w:w="1154" w:type="dxa"/>
            <w:tcBorders>
              <w:top w:val="single" w:sz="8" w:space="0" w:color="auto"/>
              <w:left w:val="single" w:sz="4" w:space="0" w:color="auto"/>
              <w:bottom w:val="single" w:sz="4" w:space="0" w:color="auto"/>
              <w:right w:val="single" w:sz="4" w:space="0" w:color="auto"/>
            </w:tcBorders>
          </w:tcPr>
          <w:p w14:paraId="3FE76862" w14:textId="77777777" w:rsidR="006D3D8E" w:rsidRPr="00A00C26" w:rsidRDefault="006D3D8E" w:rsidP="007A13BC">
            <w:pPr>
              <w:jc w:val="center"/>
              <w:rPr>
                <w:ins w:id="524" w:author="Author"/>
                <w:sz w:val="14"/>
                <w:szCs w:val="14"/>
              </w:rPr>
            </w:pPr>
            <w:ins w:id="525" w:author="Author">
              <w:r w:rsidRPr="00A00C26">
                <w:rPr>
                  <w:sz w:val="14"/>
                  <w:szCs w:val="14"/>
                </w:rPr>
                <w:t>RRP19</w:t>
              </w:r>
            </w:ins>
          </w:p>
        </w:tc>
        <w:tc>
          <w:tcPr>
            <w:tcW w:w="1138" w:type="dxa"/>
            <w:tcBorders>
              <w:top w:val="single" w:sz="4" w:space="0" w:color="auto"/>
              <w:left w:val="single" w:sz="4" w:space="0" w:color="auto"/>
              <w:bottom w:val="single" w:sz="4" w:space="0" w:color="auto"/>
              <w:right w:val="single" w:sz="4" w:space="0" w:color="auto"/>
            </w:tcBorders>
          </w:tcPr>
          <w:p w14:paraId="2B9C5FE7" w14:textId="77777777" w:rsidR="006D3D8E" w:rsidRPr="00A00C26" w:rsidRDefault="006D3D8E" w:rsidP="007A13BC">
            <w:pPr>
              <w:jc w:val="center"/>
              <w:rPr>
                <w:ins w:id="526" w:author="Author"/>
                <w:sz w:val="14"/>
                <w:szCs w:val="14"/>
              </w:rPr>
            </w:pPr>
            <w:ins w:id="527" w:author="Author">
              <w:r>
                <w:rPr>
                  <w:sz w:val="14"/>
                  <w:szCs w:val="14"/>
                </w:rPr>
                <w:t>RRP19</w:t>
              </w:r>
            </w:ins>
          </w:p>
        </w:tc>
        <w:tc>
          <w:tcPr>
            <w:tcW w:w="1171" w:type="dxa"/>
            <w:tcBorders>
              <w:top w:val="single" w:sz="4" w:space="0" w:color="auto"/>
              <w:left w:val="single" w:sz="4" w:space="0" w:color="auto"/>
              <w:bottom w:val="single" w:sz="4" w:space="0" w:color="auto"/>
              <w:right w:val="single" w:sz="4" w:space="0" w:color="auto"/>
            </w:tcBorders>
          </w:tcPr>
          <w:p w14:paraId="2917F4C4" w14:textId="77777777" w:rsidR="006D3D8E" w:rsidRPr="00A00C26" w:rsidRDefault="006D3D8E" w:rsidP="007A13BC">
            <w:pPr>
              <w:jc w:val="center"/>
              <w:rPr>
                <w:ins w:id="528" w:author="Author"/>
                <w:sz w:val="14"/>
                <w:szCs w:val="14"/>
              </w:rPr>
            </w:pPr>
            <w:ins w:id="529" w:author="Author">
              <w:r w:rsidRPr="00A00C26">
                <w:rPr>
                  <w:sz w:val="14"/>
                  <w:szCs w:val="14"/>
                </w:rPr>
                <w:t>RRP19</w:t>
              </w:r>
            </w:ins>
          </w:p>
        </w:tc>
        <w:tc>
          <w:tcPr>
            <w:tcW w:w="1154" w:type="dxa"/>
            <w:tcBorders>
              <w:top w:val="single" w:sz="8" w:space="0" w:color="auto"/>
              <w:left w:val="single" w:sz="4" w:space="0" w:color="auto"/>
              <w:bottom w:val="single" w:sz="4" w:space="0" w:color="auto"/>
              <w:right w:val="single" w:sz="8" w:space="0" w:color="auto"/>
            </w:tcBorders>
          </w:tcPr>
          <w:p w14:paraId="1715C07F" w14:textId="77777777" w:rsidR="006D3D8E" w:rsidRPr="00A00C26" w:rsidRDefault="006D3D8E" w:rsidP="007A13BC">
            <w:pPr>
              <w:jc w:val="center"/>
              <w:rPr>
                <w:ins w:id="530" w:author="Author"/>
                <w:sz w:val="14"/>
                <w:szCs w:val="14"/>
              </w:rPr>
            </w:pPr>
            <w:ins w:id="531" w:author="Author">
              <w:r w:rsidRPr="00A00C26">
                <w:rPr>
                  <w:sz w:val="14"/>
                  <w:szCs w:val="14"/>
                </w:rPr>
                <w:t>Oct 19 BPDT</w:t>
              </w:r>
            </w:ins>
          </w:p>
        </w:tc>
        <w:tc>
          <w:tcPr>
            <w:tcW w:w="1213" w:type="dxa"/>
            <w:tcBorders>
              <w:top w:val="single" w:sz="8" w:space="0" w:color="auto"/>
              <w:left w:val="single" w:sz="4" w:space="0" w:color="auto"/>
              <w:bottom w:val="single" w:sz="4" w:space="0" w:color="auto"/>
              <w:right w:val="single" w:sz="4" w:space="0" w:color="auto"/>
            </w:tcBorders>
          </w:tcPr>
          <w:p w14:paraId="388691F1" w14:textId="77777777" w:rsidR="006D3D8E" w:rsidRPr="00A00C26" w:rsidRDefault="006D3D8E" w:rsidP="007A13BC">
            <w:pPr>
              <w:jc w:val="center"/>
              <w:rPr>
                <w:ins w:id="532" w:author="Author"/>
                <w:sz w:val="14"/>
                <w:szCs w:val="14"/>
              </w:rPr>
            </w:pPr>
            <w:ins w:id="533" w:author="Author">
              <w:r w:rsidRPr="00A00C26">
                <w:rPr>
                  <w:sz w:val="14"/>
                  <w:szCs w:val="14"/>
                </w:rPr>
                <w:t>Oct 19 BPDT</w:t>
              </w:r>
            </w:ins>
          </w:p>
        </w:tc>
      </w:tr>
      <w:tr w:rsidR="006D3D8E" w:rsidRPr="00A902AB" w14:paraId="5972B096" w14:textId="77777777" w:rsidTr="006D3D8E">
        <w:trPr>
          <w:trHeight w:val="110"/>
          <w:ins w:id="534" w:author="Author"/>
        </w:trPr>
        <w:tc>
          <w:tcPr>
            <w:tcW w:w="175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69CAA18" w14:textId="77777777" w:rsidR="006D3D8E" w:rsidRPr="00A00C26" w:rsidRDefault="006D3D8E" w:rsidP="007A13BC">
            <w:pPr>
              <w:rPr>
                <w:ins w:id="535" w:author="Author"/>
                <w:sz w:val="14"/>
                <w:szCs w:val="14"/>
              </w:rPr>
            </w:pPr>
            <w:ins w:id="536" w:author="Author">
              <w:r w:rsidRPr="00A00C26">
                <w:rPr>
                  <w:sz w:val="14"/>
                  <w:szCs w:val="14"/>
                </w:rPr>
                <w:t>Generation</w:t>
              </w:r>
            </w:ins>
          </w:p>
        </w:tc>
        <w:tc>
          <w:tcPr>
            <w:tcW w:w="119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33618D6" w14:textId="77777777" w:rsidR="006D3D8E" w:rsidRPr="00A902AB" w:rsidRDefault="006D3D8E" w:rsidP="007A13BC">
            <w:pPr>
              <w:rPr>
                <w:ins w:id="537" w:author="Author"/>
              </w:rPr>
            </w:pPr>
          </w:p>
        </w:tc>
        <w:tc>
          <w:tcPr>
            <w:tcW w:w="1154" w:type="dxa"/>
            <w:tcBorders>
              <w:top w:val="single" w:sz="4" w:space="0" w:color="auto"/>
              <w:left w:val="single" w:sz="4" w:space="0" w:color="auto"/>
              <w:bottom w:val="single" w:sz="4" w:space="0" w:color="auto"/>
              <w:right w:val="single" w:sz="4" w:space="0" w:color="auto"/>
            </w:tcBorders>
          </w:tcPr>
          <w:p w14:paraId="1D639379" w14:textId="77777777" w:rsidR="006D3D8E" w:rsidRPr="00A902AB" w:rsidRDefault="006D3D8E" w:rsidP="007A13BC">
            <w:pPr>
              <w:rPr>
                <w:ins w:id="538" w:author="Author"/>
              </w:rPr>
            </w:pPr>
          </w:p>
        </w:tc>
        <w:tc>
          <w:tcPr>
            <w:tcW w:w="1138" w:type="dxa"/>
            <w:tcBorders>
              <w:top w:val="single" w:sz="4" w:space="0" w:color="auto"/>
              <w:left w:val="single" w:sz="4" w:space="0" w:color="auto"/>
              <w:bottom w:val="single" w:sz="4" w:space="0" w:color="auto"/>
              <w:right w:val="single" w:sz="4" w:space="0" w:color="auto"/>
            </w:tcBorders>
          </w:tcPr>
          <w:p w14:paraId="101D589C" w14:textId="77777777" w:rsidR="006D3D8E" w:rsidRPr="00A902AB" w:rsidRDefault="006D3D8E" w:rsidP="007A13BC">
            <w:pPr>
              <w:rPr>
                <w:ins w:id="539" w:author="Author"/>
              </w:rPr>
            </w:pPr>
          </w:p>
        </w:tc>
        <w:tc>
          <w:tcPr>
            <w:tcW w:w="1171" w:type="dxa"/>
            <w:tcBorders>
              <w:top w:val="single" w:sz="4" w:space="0" w:color="auto"/>
              <w:left w:val="single" w:sz="4" w:space="0" w:color="auto"/>
              <w:bottom w:val="single" w:sz="4" w:space="0" w:color="auto"/>
              <w:right w:val="single" w:sz="4" w:space="0" w:color="auto"/>
            </w:tcBorders>
          </w:tcPr>
          <w:p w14:paraId="50DD0F5E" w14:textId="77777777" w:rsidR="006D3D8E" w:rsidRPr="00A902AB" w:rsidRDefault="006D3D8E" w:rsidP="007A13BC">
            <w:pPr>
              <w:rPr>
                <w:ins w:id="540" w:author="Author"/>
              </w:rPr>
            </w:pPr>
          </w:p>
        </w:tc>
        <w:tc>
          <w:tcPr>
            <w:tcW w:w="1154" w:type="dxa"/>
            <w:tcBorders>
              <w:top w:val="single" w:sz="4" w:space="0" w:color="auto"/>
              <w:left w:val="single" w:sz="4" w:space="0" w:color="auto"/>
              <w:bottom w:val="single" w:sz="4" w:space="0" w:color="auto"/>
              <w:right w:val="single" w:sz="4" w:space="0" w:color="auto"/>
            </w:tcBorders>
          </w:tcPr>
          <w:p w14:paraId="4BA379EA" w14:textId="77777777" w:rsidR="006D3D8E" w:rsidRPr="00A902AB" w:rsidRDefault="006D3D8E" w:rsidP="007A13BC">
            <w:pPr>
              <w:rPr>
                <w:ins w:id="541" w:author="Author"/>
              </w:rPr>
            </w:pPr>
          </w:p>
        </w:tc>
        <w:tc>
          <w:tcPr>
            <w:tcW w:w="1213" w:type="dxa"/>
            <w:tcBorders>
              <w:top w:val="single" w:sz="4" w:space="0" w:color="auto"/>
              <w:left w:val="single" w:sz="4" w:space="0" w:color="auto"/>
              <w:bottom w:val="single" w:sz="4" w:space="0" w:color="auto"/>
              <w:right w:val="single" w:sz="4" w:space="0" w:color="auto"/>
            </w:tcBorders>
          </w:tcPr>
          <w:p w14:paraId="5988EE02" w14:textId="77777777" w:rsidR="006D3D8E" w:rsidRPr="00A902AB" w:rsidRDefault="006D3D8E" w:rsidP="007A13BC">
            <w:pPr>
              <w:rPr>
                <w:ins w:id="542" w:author="Author"/>
              </w:rPr>
            </w:pPr>
          </w:p>
        </w:tc>
      </w:tr>
      <w:tr w:rsidR="006D3D8E" w:rsidRPr="00A902AB" w14:paraId="2E791042" w14:textId="77777777" w:rsidTr="006D3D8E">
        <w:trPr>
          <w:trHeight w:val="110"/>
          <w:ins w:id="543" w:author="Author"/>
        </w:trPr>
        <w:tc>
          <w:tcPr>
            <w:tcW w:w="175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FED5950" w14:textId="77777777" w:rsidR="006D3D8E" w:rsidRPr="00A00C26" w:rsidRDefault="006D3D8E" w:rsidP="007A13BC">
            <w:pPr>
              <w:rPr>
                <w:ins w:id="544" w:author="Author"/>
                <w:sz w:val="14"/>
                <w:szCs w:val="14"/>
              </w:rPr>
            </w:pPr>
            <w:ins w:id="545" w:author="Author">
              <w:r w:rsidRPr="00A00C26">
                <w:rPr>
                  <w:sz w:val="14"/>
                  <w:szCs w:val="14"/>
                </w:rPr>
                <w:t xml:space="preserve">Demand </w:t>
              </w:r>
            </w:ins>
          </w:p>
        </w:tc>
        <w:tc>
          <w:tcPr>
            <w:tcW w:w="119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F881E56" w14:textId="77777777" w:rsidR="006D3D8E" w:rsidRPr="00A902AB" w:rsidRDefault="006D3D8E" w:rsidP="007A13BC">
            <w:pPr>
              <w:rPr>
                <w:ins w:id="546" w:author="Author"/>
              </w:rPr>
            </w:pPr>
          </w:p>
        </w:tc>
        <w:tc>
          <w:tcPr>
            <w:tcW w:w="1154" w:type="dxa"/>
            <w:tcBorders>
              <w:top w:val="single" w:sz="4" w:space="0" w:color="auto"/>
              <w:left w:val="single" w:sz="4" w:space="0" w:color="auto"/>
              <w:bottom w:val="single" w:sz="4" w:space="0" w:color="auto"/>
              <w:right w:val="single" w:sz="4" w:space="0" w:color="auto"/>
            </w:tcBorders>
          </w:tcPr>
          <w:p w14:paraId="5400C5FF" w14:textId="77777777" w:rsidR="006D3D8E" w:rsidRPr="00A902AB" w:rsidRDefault="006D3D8E" w:rsidP="007A13BC">
            <w:pPr>
              <w:rPr>
                <w:ins w:id="547" w:author="Author"/>
              </w:rPr>
            </w:pPr>
          </w:p>
        </w:tc>
        <w:tc>
          <w:tcPr>
            <w:tcW w:w="1138" w:type="dxa"/>
            <w:tcBorders>
              <w:top w:val="single" w:sz="4" w:space="0" w:color="auto"/>
              <w:left w:val="single" w:sz="4" w:space="0" w:color="auto"/>
              <w:bottom w:val="single" w:sz="4" w:space="0" w:color="auto"/>
              <w:right w:val="single" w:sz="4" w:space="0" w:color="auto"/>
            </w:tcBorders>
          </w:tcPr>
          <w:p w14:paraId="3CB8B21C" w14:textId="77777777" w:rsidR="006D3D8E" w:rsidRPr="00A902AB" w:rsidRDefault="006D3D8E" w:rsidP="007A13BC">
            <w:pPr>
              <w:rPr>
                <w:ins w:id="548" w:author="Author"/>
              </w:rPr>
            </w:pPr>
          </w:p>
        </w:tc>
        <w:tc>
          <w:tcPr>
            <w:tcW w:w="1171" w:type="dxa"/>
            <w:tcBorders>
              <w:top w:val="single" w:sz="4" w:space="0" w:color="auto"/>
              <w:left w:val="single" w:sz="4" w:space="0" w:color="auto"/>
              <w:bottom w:val="single" w:sz="4" w:space="0" w:color="auto"/>
              <w:right w:val="single" w:sz="4" w:space="0" w:color="auto"/>
            </w:tcBorders>
          </w:tcPr>
          <w:p w14:paraId="1495BA49" w14:textId="77777777" w:rsidR="006D3D8E" w:rsidRPr="00A902AB" w:rsidRDefault="006D3D8E" w:rsidP="007A13BC">
            <w:pPr>
              <w:rPr>
                <w:ins w:id="549" w:author="Author"/>
              </w:rPr>
            </w:pPr>
          </w:p>
        </w:tc>
        <w:tc>
          <w:tcPr>
            <w:tcW w:w="1154" w:type="dxa"/>
            <w:tcBorders>
              <w:top w:val="single" w:sz="4" w:space="0" w:color="auto"/>
              <w:left w:val="single" w:sz="4" w:space="0" w:color="auto"/>
              <w:bottom w:val="single" w:sz="4" w:space="0" w:color="auto"/>
              <w:right w:val="single" w:sz="4" w:space="0" w:color="auto"/>
            </w:tcBorders>
          </w:tcPr>
          <w:p w14:paraId="4F183B64" w14:textId="77777777" w:rsidR="006D3D8E" w:rsidRPr="00A902AB" w:rsidRDefault="006D3D8E" w:rsidP="007A13BC">
            <w:pPr>
              <w:rPr>
                <w:ins w:id="550" w:author="Author"/>
              </w:rPr>
            </w:pPr>
          </w:p>
        </w:tc>
        <w:tc>
          <w:tcPr>
            <w:tcW w:w="1213" w:type="dxa"/>
            <w:tcBorders>
              <w:top w:val="single" w:sz="4" w:space="0" w:color="auto"/>
              <w:left w:val="single" w:sz="4" w:space="0" w:color="auto"/>
              <w:bottom w:val="single" w:sz="4" w:space="0" w:color="auto"/>
              <w:right w:val="single" w:sz="4" w:space="0" w:color="auto"/>
            </w:tcBorders>
          </w:tcPr>
          <w:p w14:paraId="6FAB3FFF" w14:textId="77777777" w:rsidR="006D3D8E" w:rsidRPr="00A902AB" w:rsidRDefault="006D3D8E" w:rsidP="007A13BC">
            <w:pPr>
              <w:rPr>
                <w:ins w:id="551" w:author="Author"/>
              </w:rPr>
            </w:pPr>
          </w:p>
        </w:tc>
      </w:tr>
      <w:tr w:rsidR="006D3D8E" w:rsidRPr="00A902AB" w14:paraId="036B640C" w14:textId="77777777" w:rsidTr="006D3D8E">
        <w:trPr>
          <w:trHeight w:val="110"/>
          <w:ins w:id="552" w:author="Author"/>
        </w:trPr>
        <w:tc>
          <w:tcPr>
            <w:tcW w:w="175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5716F51" w14:textId="77777777" w:rsidR="006D3D8E" w:rsidRPr="00A00C26" w:rsidRDefault="006D3D8E" w:rsidP="007A13BC">
            <w:pPr>
              <w:rPr>
                <w:ins w:id="553" w:author="Author"/>
                <w:sz w:val="14"/>
                <w:szCs w:val="14"/>
              </w:rPr>
            </w:pPr>
            <w:ins w:id="554" w:author="Author">
              <w:r w:rsidRPr="00A00C26">
                <w:rPr>
                  <w:sz w:val="14"/>
                  <w:szCs w:val="14"/>
                </w:rPr>
                <w:t>Baseline Wider Works</w:t>
              </w:r>
            </w:ins>
          </w:p>
        </w:tc>
        <w:tc>
          <w:tcPr>
            <w:tcW w:w="119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BC8713C" w14:textId="77777777" w:rsidR="006D3D8E" w:rsidRPr="00A902AB" w:rsidRDefault="006D3D8E" w:rsidP="007A13BC">
            <w:pPr>
              <w:rPr>
                <w:ins w:id="555" w:author="Author"/>
              </w:rPr>
            </w:pPr>
          </w:p>
        </w:tc>
        <w:tc>
          <w:tcPr>
            <w:tcW w:w="1154" w:type="dxa"/>
            <w:tcBorders>
              <w:top w:val="single" w:sz="4" w:space="0" w:color="auto"/>
              <w:left w:val="single" w:sz="4" w:space="0" w:color="auto"/>
              <w:bottom w:val="single" w:sz="4" w:space="0" w:color="auto"/>
              <w:right w:val="single" w:sz="4" w:space="0" w:color="auto"/>
            </w:tcBorders>
          </w:tcPr>
          <w:p w14:paraId="73ACD98B" w14:textId="77777777" w:rsidR="006D3D8E" w:rsidRPr="00A902AB" w:rsidRDefault="006D3D8E" w:rsidP="007A13BC">
            <w:pPr>
              <w:rPr>
                <w:ins w:id="556" w:author="Author"/>
              </w:rPr>
            </w:pPr>
          </w:p>
        </w:tc>
        <w:tc>
          <w:tcPr>
            <w:tcW w:w="1138" w:type="dxa"/>
            <w:tcBorders>
              <w:top w:val="single" w:sz="4" w:space="0" w:color="auto"/>
              <w:left w:val="single" w:sz="4" w:space="0" w:color="auto"/>
              <w:bottom w:val="single" w:sz="4" w:space="0" w:color="auto"/>
              <w:right w:val="single" w:sz="4" w:space="0" w:color="auto"/>
            </w:tcBorders>
          </w:tcPr>
          <w:p w14:paraId="4922A607" w14:textId="77777777" w:rsidR="006D3D8E" w:rsidRPr="00A902AB" w:rsidRDefault="006D3D8E" w:rsidP="007A13BC">
            <w:pPr>
              <w:rPr>
                <w:ins w:id="557" w:author="Author"/>
              </w:rPr>
            </w:pPr>
          </w:p>
        </w:tc>
        <w:tc>
          <w:tcPr>
            <w:tcW w:w="1171" w:type="dxa"/>
            <w:tcBorders>
              <w:top w:val="single" w:sz="4" w:space="0" w:color="auto"/>
              <w:left w:val="single" w:sz="4" w:space="0" w:color="auto"/>
              <w:bottom w:val="single" w:sz="4" w:space="0" w:color="auto"/>
              <w:right w:val="single" w:sz="4" w:space="0" w:color="auto"/>
            </w:tcBorders>
          </w:tcPr>
          <w:p w14:paraId="5148302F" w14:textId="77777777" w:rsidR="006D3D8E" w:rsidRPr="00A902AB" w:rsidRDefault="006D3D8E" w:rsidP="007A13BC">
            <w:pPr>
              <w:rPr>
                <w:ins w:id="558" w:author="Author"/>
              </w:rPr>
            </w:pPr>
          </w:p>
        </w:tc>
        <w:tc>
          <w:tcPr>
            <w:tcW w:w="1154" w:type="dxa"/>
            <w:tcBorders>
              <w:top w:val="single" w:sz="4" w:space="0" w:color="auto"/>
              <w:left w:val="single" w:sz="4" w:space="0" w:color="auto"/>
              <w:bottom w:val="single" w:sz="4" w:space="0" w:color="auto"/>
              <w:right w:val="single" w:sz="4" w:space="0" w:color="auto"/>
            </w:tcBorders>
          </w:tcPr>
          <w:p w14:paraId="596D6C84" w14:textId="77777777" w:rsidR="006D3D8E" w:rsidRPr="00A902AB" w:rsidRDefault="006D3D8E" w:rsidP="007A13BC">
            <w:pPr>
              <w:rPr>
                <w:ins w:id="559" w:author="Author"/>
              </w:rPr>
            </w:pPr>
          </w:p>
        </w:tc>
        <w:tc>
          <w:tcPr>
            <w:tcW w:w="1213" w:type="dxa"/>
            <w:tcBorders>
              <w:top w:val="single" w:sz="4" w:space="0" w:color="auto"/>
              <w:left w:val="single" w:sz="4" w:space="0" w:color="auto"/>
              <w:bottom w:val="single" w:sz="4" w:space="0" w:color="auto"/>
              <w:right w:val="single" w:sz="4" w:space="0" w:color="auto"/>
            </w:tcBorders>
          </w:tcPr>
          <w:p w14:paraId="55E8DDF1" w14:textId="77777777" w:rsidR="006D3D8E" w:rsidRPr="00A902AB" w:rsidRDefault="006D3D8E" w:rsidP="007A13BC">
            <w:pPr>
              <w:rPr>
                <w:ins w:id="560" w:author="Author"/>
              </w:rPr>
            </w:pPr>
          </w:p>
        </w:tc>
      </w:tr>
      <w:tr w:rsidR="006D3D8E" w:rsidRPr="00A902AB" w14:paraId="779D6552" w14:textId="77777777" w:rsidTr="006D3D8E">
        <w:trPr>
          <w:trHeight w:val="110"/>
          <w:ins w:id="561" w:author="Author"/>
        </w:trPr>
        <w:tc>
          <w:tcPr>
            <w:tcW w:w="175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9E9C8F8" w14:textId="77777777" w:rsidR="006D3D8E" w:rsidRPr="00A00C26" w:rsidRDefault="006D3D8E" w:rsidP="007A13BC">
            <w:pPr>
              <w:rPr>
                <w:ins w:id="562" w:author="Author"/>
                <w:sz w:val="14"/>
                <w:szCs w:val="14"/>
              </w:rPr>
            </w:pPr>
            <w:ins w:id="563" w:author="Author">
              <w:r w:rsidRPr="00A00C26">
                <w:rPr>
                  <w:sz w:val="14"/>
                  <w:szCs w:val="14"/>
                </w:rPr>
                <w:t>Strategic Wider Works</w:t>
              </w:r>
            </w:ins>
          </w:p>
        </w:tc>
        <w:tc>
          <w:tcPr>
            <w:tcW w:w="119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8CFBD2B" w14:textId="77777777" w:rsidR="006D3D8E" w:rsidRPr="00A902AB" w:rsidRDefault="006D3D8E" w:rsidP="007A13BC">
            <w:pPr>
              <w:rPr>
                <w:ins w:id="564" w:author="Author"/>
              </w:rPr>
            </w:pPr>
          </w:p>
        </w:tc>
        <w:tc>
          <w:tcPr>
            <w:tcW w:w="1154" w:type="dxa"/>
            <w:tcBorders>
              <w:top w:val="single" w:sz="4" w:space="0" w:color="auto"/>
              <w:left w:val="single" w:sz="4" w:space="0" w:color="auto"/>
              <w:bottom w:val="single" w:sz="4" w:space="0" w:color="auto"/>
              <w:right w:val="single" w:sz="4" w:space="0" w:color="auto"/>
            </w:tcBorders>
          </w:tcPr>
          <w:p w14:paraId="4498E3C0" w14:textId="77777777" w:rsidR="006D3D8E" w:rsidRPr="00A902AB" w:rsidRDefault="006D3D8E" w:rsidP="007A13BC">
            <w:pPr>
              <w:rPr>
                <w:ins w:id="565" w:author="Author"/>
              </w:rPr>
            </w:pPr>
          </w:p>
        </w:tc>
        <w:tc>
          <w:tcPr>
            <w:tcW w:w="1138" w:type="dxa"/>
            <w:tcBorders>
              <w:top w:val="single" w:sz="4" w:space="0" w:color="auto"/>
              <w:left w:val="single" w:sz="4" w:space="0" w:color="auto"/>
              <w:bottom w:val="single" w:sz="4" w:space="0" w:color="auto"/>
              <w:right w:val="single" w:sz="4" w:space="0" w:color="auto"/>
            </w:tcBorders>
          </w:tcPr>
          <w:p w14:paraId="38662161" w14:textId="77777777" w:rsidR="006D3D8E" w:rsidRPr="00A902AB" w:rsidRDefault="006D3D8E" w:rsidP="007A13BC">
            <w:pPr>
              <w:rPr>
                <w:ins w:id="566" w:author="Author"/>
              </w:rPr>
            </w:pPr>
          </w:p>
        </w:tc>
        <w:tc>
          <w:tcPr>
            <w:tcW w:w="1171" w:type="dxa"/>
            <w:tcBorders>
              <w:top w:val="single" w:sz="4" w:space="0" w:color="auto"/>
              <w:left w:val="single" w:sz="4" w:space="0" w:color="auto"/>
              <w:bottom w:val="single" w:sz="4" w:space="0" w:color="auto"/>
              <w:right w:val="single" w:sz="4" w:space="0" w:color="auto"/>
            </w:tcBorders>
          </w:tcPr>
          <w:p w14:paraId="411B5DE8" w14:textId="77777777" w:rsidR="006D3D8E" w:rsidRPr="00A902AB" w:rsidRDefault="006D3D8E" w:rsidP="007A13BC">
            <w:pPr>
              <w:rPr>
                <w:ins w:id="567" w:author="Author"/>
              </w:rPr>
            </w:pPr>
          </w:p>
        </w:tc>
        <w:tc>
          <w:tcPr>
            <w:tcW w:w="1154" w:type="dxa"/>
            <w:tcBorders>
              <w:top w:val="single" w:sz="4" w:space="0" w:color="auto"/>
              <w:left w:val="single" w:sz="4" w:space="0" w:color="auto"/>
              <w:bottom w:val="single" w:sz="4" w:space="0" w:color="auto"/>
              <w:right w:val="single" w:sz="4" w:space="0" w:color="auto"/>
            </w:tcBorders>
          </w:tcPr>
          <w:p w14:paraId="51EE54B0" w14:textId="77777777" w:rsidR="006D3D8E" w:rsidRPr="00A902AB" w:rsidRDefault="006D3D8E" w:rsidP="007A13BC">
            <w:pPr>
              <w:rPr>
                <w:ins w:id="568" w:author="Author"/>
              </w:rPr>
            </w:pPr>
          </w:p>
        </w:tc>
        <w:tc>
          <w:tcPr>
            <w:tcW w:w="1213" w:type="dxa"/>
            <w:tcBorders>
              <w:top w:val="single" w:sz="4" w:space="0" w:color="auto"/>
              <w:left w:val="single" w:sz="4" w:space="0" w:color="auto"/>
              <w:bottom w:val="single" w:sz="4" w:space="0" w:color="auto"/>
              <w:right w:val="single" w:sz="4" w:space="0" w:color="auto"/>
            </w:tcBorders>
          </w:tcPr>
          <w:p w14:paraId="3F33C1C0" w14:textId="77777777" w:rsidR="006D3D8E" w:rsidRPr="00A902AB" w:rsidRDefault="006D3D8E" w:rsidP="007A13BC">
            <w:pPr>
              <w:rPr>
                <w:ins w:id="569" w:author="Author"/>
              </w:rPr>
            </w:pPr>
          </w:p>
        </w:tc>
      </w:tr>
      <w:tr w:rsidR="006D3D8E" w:rsidRPr="00A902AB" w14:paraId="7EE228F2" w14:textId="77777777" w:rsidTr="006D3D8E">
        <w:trPr>
          <w:trHeight w:val="110"/>
          <w:ins w:id="570" w:author="Author"/>
        </w:trPr>
        <w:tc>
          <w:tcPr>
            <w:tcW w:w="175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C45033B" w14:textId="7F1B1D86" w:rsidR="006D3D8E" w:rsidRPr="00A00C26" w:rsidRDefault="007422F2" w:rsidP="007A13BC">
            <w:pPr>
              <w:rPr>
                <w:ins w:id="571" w:author="Author"/>
                <w:sz w:val="14"/>
                <w:szCs w:val="14"/>
              </w:rPr>
            </w:pPr>
            <w:ins w:id="572" w:author="Author">
              <w:r w:rsidRPr="00A00C26">
                <w:rPr>
                  <w:sz w:val="14"/>
                  <w:szCs w:val="14"/>
                </w:rPr>
                <w:t>Incremental</w:t>
              </w:r>
              <w:r w:rsidR="006D3D8E" w:rsidRPr="00A00C26">
                <w:rPr>
                  <w:sz w:val="14"/>
                  <w:szCs w:val="14"/>
                </w:rPr>
                <w:t xml:space="preserve"> Wider Works </w:t>
              </w:r>
            </w:ins>
          </w:p>
        </w:tc>
        <w:tc>
          <w:tcPr>
            <w:tcW w:w="119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E99E5CC" w14:textId="77777777" w:rsidR="006D3D8E" w:rsidRPr="00A902AB" w:rsidRDefault="006D3D8E" w:rsidP="007A13BC">
            <w:pPr>
              <w:rPr>
                <w:ins w:id="573" w:author="Author"/>
              </w:rPr>
            </w:pPr>
          </w:p>
        </w:tc>
        <w:tc>
          <w:tcPr>
            <w:tcW w:w="1154" w:type="dxa"/>
            <w:tcBorders>
              <w:top w:val="single" w:sz="4" w:space="0" w:color="auto"/>
              <w:left w:val="single" w:sz="4" w:space="0" w:color="auto"/>
              <w:bottom w:val="single" w:sz="4" w:space="0" w:color="auto"/>
              <w:right w:val="single" w:sz="4" w:space="0" w:color="auto"/>
            </w:tcBorders>
          </w:tcPr>
          <w:p w14:paraId="61118438" w14:textId="77777777" w:rsidR="006D3D8E" w:rsidRPr="00A902AB" w:rsidRDefault="006D3D8E" w:rsidP="007A13BC">
            <w:pPr>
              <w:rPr>
                <w:ins w:id="574" w:author="Author"/>
              </w:rPr>
            </w:pPr>
          </w:p>
        </w:tc>
        <w:tc>
          <w:tcPr>
            <w:tcW w:w="1138" w:type="dxa"/>
            <w:tcBorders>
              <w:top w:val="single" w:sz="4" w:space="0" w:color="auto"/>
              <w:left w:val="single" w:sz="4" w:space="0" w:color="auto"/>
              <w:bottom w:val="single" w:sz="4" w:space="0" w:color="auto"/>
              <w:right w:val="single" w:sz="4" w:space="0" w:color="auto"/>
            </w:tcBorders>
          </w:tcPr>
          <w:p w14:paraId="780A52A0" w14:textId="77777777" w:rsidR="006D3D8E" w:rsidRPr="00A902AB" w:rsidRDefault="006D3D8E" w:rsidP="007A13BC">
            <w:pPr>
              <w:rPr>
                <w:ins w:id="575" w:author="Author"/>
              </w:rPr>
            </w:pPr>
          </w:p>
        </w:tc>
        <w:tc>
          <w:tcPr>
            <w:tcW w:w="1171" w:type="dxa"/>
            <w:tcBorders>
              <w:top w:val="single" w:sz="4" w:space="0" w:color="auto"/>
              <w:left w:val="single" w:sz="4" w:space="0" w:color="auto"/>
              <w:bottom w:val="single" w:sz="4" w:space="0" w:color="auto"/>
              <w:right w:val="single" w:sz="4" w:space="0" w:color="auto"/>
            </w:tcBorders>
          </w:tcPr>
          <w:p w14:paraId="3F10AEC0" w14:textId="77777777" w:rsidR="006D3D8E" w:rsidRPr="00A902AB" w:rsidRDefault="006D3D8E" w:rsidP="007A13BC">
            <w:pPr>
              <w:rPr>
                <w:ins w:id="576" w:author="Author"/>
              </w:rPr>
            </w:pPr>
          </w:p>
        </w:tc>
        <w:tc>
          <w:tcPr>
            <w:tcW w:w="1154" w:type="dxa"/>
            <w:tcBorders>
              <w:top w:val="single" w:sz="4" w:space="0" w:color="auto"/>
              <w:left w:val="single" w:sz="4" w:space="0" w:color="auto"/>
              <w:bottom w:val="single" w:sz="4" w:space="0" w:color="auto"/>
              <w:right w:val="single" w:sz="4" w:space="0" w:color="auto"/>
            </w:tcBorders>
          </w:tcPr>
          <w:p w14:paraId="7E0CC181" w14:textId="77777777" w:rsidR="006D3D8E" w:rsidRPr="00A902AB" w:rsidRDefault="006D3D8E" w:rsidP="007A13BC">
            <w:pPr>
              <w:rPr>
                <w:ins w:id="577" w:author="Author"/>
              </w:rPr>
            </w:pPr>
          </w:p>
        </w:tc>
        <w:tc>
          <w:tcPr>
            <w:tcW w:w="1213" w:type="dxa"/>
            <w:tcBorders>
              <w:top w:val="single" w:sz="4" w:space="0" w:color="auto"/>
              <w:left w:val="single" w:sz="4" w:space="0" w:color="auto"/>
              <w:bottom w:val="single" w:sz="4" w:space="0" w:color="auto"/>
              <w:right w:val="single" w:sz="4" w:space="0" w:color="auto"/>
            </w:tcBorders>
          </w:tcPr>
          <w:p w14:paraId="4A687630" w14:textId="77777777" w:rsidR="006D3D8E" w:rsidRPr="00A902AB" w:rsidRDefault="006D3D8E" w:rsidP="007A13BC">
            <w:pPr>
              <w:rPr>
                <w:ins w:id="578" w:author="Author"/>
              </w:rPr>
            </w:pPr>
          </w:p>
        </w:tc>
      </w:tr>
      <w:tr w:rsidR="006D3D8E" w:rsidRPr="00A902AB" w14:paraId="1CCC1A45" w14:textId="77777777" w:rsidTr="006D3D8E">
        <w:trPr>
          <w:trHeight w:val="110"/>
          <w:ins w:id="579" w:author="Author"/>
        </w:trPr>
        <w:tc>
          <w:tcPr>
            <w:tcW w:w="175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549CCDE" w14:textId="77777777" w:rsidR="006D3D8E" w:rsidRPr="00A00C26" w:rsidRDefault="006D3D8E" w:rsidP="007A13BC">
            <w:pPr>
              <w:rPr>
                <w:ins w:id="580" w:author="Author"/>
                <w:sz w:val="14"/>
                <w:szCs w:val="14"/>
              </w:rPr>
            </w:pPr>
            <w:ins w:id="581" w:author="Author">
              <w:r w:rsidRPr="00A00C26">
                <w:rPr>
                  <w:sz w:val="14"/>
                  <w:szCs w:val="14"/>
                </w:rPr>
                <w:t>TSS</w:t>
              </w:r>
            </w:ins>
          </w:p>
        </w:tc>
        <w:tc>
          <w:tcPr>
            <w:tcW w:w="119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B452B5A" w14:textId="77777777" w:rsidR="006D3D8E" w:rsidRPr="00A902AB" w:rsidRDefault="006D3D8E" w:rsidP="007A13BC">
            <w:pPr>
              <w:rPr>
                <w:ins w:id="582" w:author="Author"/>
              </w:rPr>
            </w:pPr>
          </w:p>
        </w:tc>
        <w:tc>
          <w:tcPr>
            <w:tcW w:w="1154" w:type="dxa"/>
            <w:tcBorders>
              <w:top w:val="single" w:sz="4" w:space="0" w:color="auto"/>
              <w:left w:val="single" w:sz="4" w:space="0" w:color="auto"/>
              <w:bottom w:val="single" w:sz="4" w:space="0" w:color="auto"/>
              <w:right w:val="single" w:sz="4" w:space="0" w:color="auto"/>
            </w:tcBorders>
          </w:tcPr>
          <w:p w14:paraId="679CF934" w14:textId="77777777" w:rsidR="006D3D8E" w:rsidRPr="00A902AB" w:rsidRDefault="006D3D8E" w:rsidP="007A13BC">
            <w:pPr>
              <w:rPr>
                <w:ins w:id="583" w:author="Author"/>
              </w:rPr>
            </w:pPr>
          </w:p>
        </w:tc>
        <w:tc>
          <w:tcPr>
            <w:tcW w:w="1138" w:type="dxa"/>
            <w:tcBorders>
              <w:top w:val="single" w:sz="4" w:space="0" w:color="auto"/>
              <w:left w:val="single" w:sz="4" w:space="0" w:color="auto"/>
              <w:bottom w:val="single" w:sz="4" w:space="0" w:color="auto"/>
              <w:right w:val="single" w:sz="4" w:space="0" w:color="auto"/>
            </w:tcBorders>
          </w:tcPr>
          <w:p w14:paraId="0C11341C" w14:textId="77777777" w:rsidR="006D3D8E" w:rsidRPr="00A902AB" w:rsidRDefault="006D3D8E" w:rsidP="007A13BC">
            <w:pPr>
              <w:rPr>
                <w:ins w:id="584" w:author="Author"/>
              </w:rPr>
            </w:pPr>
          </w:p>
        </w:tc>
        <w:tc>
          <w:tcPr>
            <w:tcW w:w="1171" w:type="dxa"/>
            <w:tcBorders>
              <w:top w:val="single" w:sz="4" w:space="0" w:color="auto"/>
              <w:left w:val="single" w:sz="4" w:space="0" w:color="auto"/>
              <w:bottom w:val="single" w:sz="4" w:space="0" w:color="auto"/>
              <w:right w:val="single" w:sz="4" w:space="0" w:color="auto"/>
            </w:tcBorders>
          </w:tcPr>
          <w:p w14:paraId="0B08BF16" w14:textId="77777777" w:rsidR="006D3D8E" w:rsidRPr="00A902AB" w:rsidRDefault="006D3D8E" w:rsidP="007A13BC">
            <w:pPr>
              <w:rPr>
                <w:ins w:id="585" w:author="Author"/>
              </w:rPr>
            </w:pPr>
          </w:p>
        </w:tc>
        <w:tc>
          <w:tcPr>
            <w:tcW w:w="1154" w:type="dxa"/>
            <w:tcBorders>
              <w:top w:val="single" w:sz="4" w:space="0" w:color="auto"/>
              <w:left w:val="single" w:sz="4" w:space="0" w:color="auto"/>
              <w:bottom w:val="single" w:sz="4" w:space="0" w:color="auto"/>
              <w:right w:val="single" w:sz="4" w:space="0" w:color="auto"/>
            </w:tcBorders>
          </w:tcPr>
          <w:p w14:paraId="69976936" w14:textId="77777777" w:rsidR="006D3D8E" w:rsidRPr="00A902AB" w:rsidRDefault="006D3D8E" w:rsidP="007A13BC">
            <w:pPr>
              <w:rPr>
                <w:ins w:id="586" w:author="Author"/>
              </w:rPr>
            </w:pPr>
          </w:p>
        </w:tc>
        <w:tc>
          <w:tcPr>
            <w:tcW w:w="1213" w:type="dxa"/>
            <w:tcBorders>
              <w:top w:val="single" w:sz="4" w:space="0" w:color="auto"/>
              <w:left w:val="single" w:sz="4" w:space="0" w:color="auto"/>
              <w:bottom w:val="single" w:sz="4" w:space="0" w:color="auto"/>
              <w:right w:val="single" w:sz="4" w:space="0" w:color="auto"/>
            </w:tcBorders>
          </w:tcPr>
          <w:p w14:paraId="70AC1BA0" w14:textId="77777777" w:rsidR="006D3D8E" w:rsidRPr="00A902AB" w:rsidRDefault="006D3D8E" w:rsidP="007A13BC">
            <w:pPr>
              <w:rPr>
                <w:ins w:id="587" w:author="Author"/>
              </w:rPr>
            </w:pPr>
          </w:p>
        </w:tc>
      </w:tr>
      <w:tr w:rsidR="006D3D8E" w:rsidRPr="00A902AB" w14:paraId="338B7FA2" w14:textId="77777777" w:rsidTr="006D3D8E">
        <w:trPr>
          <w:trHeight w:val="110"/>
          <w:ins w:id="588" w:author="Author"/>
        </w:trPr>
        <w:tc>
          <w:tcPr>
            <w:tcW w:w="175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D1891BF" w14:textId="77777777" w:rsidR="006D3D8E" w:rsidRPr="00A00C26" w:rsidRDefault="006D3D8E" w:rsidP="007A13BC">
            <w:pPr>
              <w:rPr>
                <w:ins w:id="589" w:author="Author"/>
                <w:sz w:val="14"/>
                <w:szCs w:val="14"/>
              </w:rPr>
            </w:pPr>
            <w:ins w:id="590" w:author="Author">
              <w:r w:rsidRPr="00A00C26">
                <w:rPr>
                  <w:sz w:val="14"/>
                  <w:szCs w:val="14"/>
                </w:rPr>
                <w:t>Other (please specify)</w:t>
              </w:r>
            </w:ins>
          </w:p>
        </w:tc>
        <w:tc>
          <w:tcPr>
            <w:tcW w:w="119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29C2D92" w14:textId="77777777" w:rsidR="006D3D8E" w:rsidRPr="00A902AB" w:rsidRDefault="006D3D8E" w:rsidP="007A13BC">
            <w:pPr>
              <w:rPr>
                <w:ins w:id="591" w:author="Author"/>
              </w:rPr>
            </w:pPr>
          </w:p>
        </w:tc>
        <w:tc>
          <w:tcPr>
            <w:tcW w:w="1154" w:type="dxa"/>
            <w:tcBorders>
              <w:top w:val="single" w:sz="4" w:space="0" w:color="auto"/>
              <w:left w:val="single" w:sz="4" w:space="0" w:color="auto"/>
              <w:bottom w:val="single" w:sz="4" w:space="0" w:color="auto"/>
              <w:right w:val="single" w:sz="4" w:space="0" w:color="auto"/>
            </w:tcBorders>
          </w:tcPr>
          <w:p w14:paraId="0C8D0412" w14:textId="77777777" w:rsidR="006D3D8E" w:rsidRPr="00A902AB" w:rsidRDefault="006D3D8E" w:rsidP="007A13BC">
            <w:pPr>
              <w:rPr>
                <w:ins w:id="592" w:author="Author"/>
              </w:rPr>
            </w:pPr>
          </w:p>
        </w:tc>
        <w:tc>
          <w:tcPr>
            <w:tcW w:w="1138" w:type="dxa"/>
            <w:tcBorders>
              <w:top w:val="single" w:sz="4" w:space="0" w:color="auto"/>
              <w:left w:val="single" w:sz="4" w:space="0" w:color="auto"/>
              <w:bottom w:val="single" w:sz="4" w:space="0" w:color="auto"/>
              <w:right w:val="single" w:sz="4" w:space="0" w:color="auto"/>
            </w:tcBorders>
          </w:tcPr>
          <w:p w14:paraId="18E1EBB3" w14:textId="77777777" w:rsidR="006D3D8E" w:rsidRPr="00A902AB" w:rsidRDefault="006D3D8E" w:rsidP="007A13BC">
            <w:pPr>
              <w:rPr>
                <w:ins w:id="593" w:author="Author"/>
              </w:rPr>
            </w:pPr>
          </w:p>
        </w:tc>
        <w:tc>
          <w:tcPr>
            <w:tcW w:w="1171" w:type="dxa"/>
            <w:tcBorders>
              <w:top w:val="single" w:sz="4" w:space="0" w:color="auto"/>
              <w:left w:val="single" w:sz="4" w:space="0" w:color="auto"/>
              <w:bottom w:val="single" w:sz="4" w:space="0" w:color="auto"/>
              <w:right w:val="single" w:sz="4" w:space="0" w:color="auto"/>
            </w:tcBorders>
          </w:tcPr>
          <w:p w14:paraId="2E1BFE9B" w14:textId="77777777" w:rsidR="006D3D8E" w:rsidRPr="00A902AB" w:rsidRDefault="006D3D8E" w:rsidP="007A13BC">
            <w:pPr>
              <w:rPr>
                <w:ins w:id="594" w:author="Author"/>
              </w:rPr>
            </w:pPr>
          </w:p>
        </w:tc>
        <w:tc>
          <w:tcPr>
            <w:tcW w:w="1154" w:type="dxa"/>
            <w:tcBorders>
              <w:top w:val="single" w:sz="4" w:space="0" w:color="auto"/>
              <w:left w:val="single" w:sz="4" w:space="0" w:color="auto"/>
              <w:bottom w:val="single" w:sz="4" w:space="0" w:color="auto"/>
              <w:right w:val="single" w:sz="4" w:space="0" w:color="auto"/>
            </w:tcBorders>
          </w:tcPr>
          <w:p w14:paraId="03034C37" w14:textId="77777777" w:rsidR="006D3D8E" w:rsidRPr="00A902AB" w:rsidRDefault="006D3D8E" w:rsidP="007A13BC">
            <w:pPr>
              <w:rPr>
                <w:ins w:id="595" w:author="Author"/>
              </w:rPr>
            </w:pPr>
          </w:p>
        </w:tc>
        <w:tc>
          <w:tcPr>
            <w:tcW w:w="1213" w:type="dxa"/>
            <w:tcBorders>
              <w:top w:val="single" w:sz="4" w:space="0" w:color="auto"/>
              <w:left w:val="single" w:sz="4" w:space="0" w:color="auto"/>
              <w:bottom w:val="single" w:sz="4" w:space="0" w:color="auto"/>
              <w:right w:val="single" w:sz="4" w:space="0" w:color="auto"/>
            </w:tcBorders>
          </w:tcPr>
          <w:p w14:paraId="308F8D88" w14:textId="77777777" w:rsidR="006D3D8E" w:rsidRPr="00A902AB" w:rsidRDefault="006D3D8E" w:rsidP="007A13BC">
            <w:pPr>
              <w:rPr>
                <w:ins w:id="596" w:author="Author"/>
              </w:rPr>
            </w:pPr>
          </w:p>
        </w:tc>
      </w:tr>
    </w:tbl>
    <w:p w14:paraId="1FC94D15" w14:textId="77777777" w:rsidR="006D3D8E" w:rsidRDefault="006D3D8E" w:rsidP="00D62FF4">
      <w:pPr>
        <w:rPr>
          <w:ins w:id="597" w:author="Author"/>
        </w:rPr>
      </w:pPr>
    </w:p>
    <w:p w14:paraId="350E3626" w14:textId="736C4D8E" w:rsidR="00D62FF4" w:rsidRDefault="00D62FF4" w:rsidP="00D62FF4">
      <w:pPr>
        <w:rPr>
          <w:ins w:id="598" w:author="Author"/>
        </w:rPr>
      </w:pPr>
      <w:ins w:id="599" w:author="Author">
        <w:r>
          <w:t xml:space="preserve">Table </w:t>
        </w:r>
        <w:r w:rsidR="00BB3E7F">
          <w:t>3</w:t>
        </w:r>
        <w:del w:id="600" w:author="Author">
          <w:r w:rsidDel="00BB3E7F">
            <w:delText>2</w:delText>
          </w:r>
        </w:del>
        <w:r>
          <w:t xml:space="preserve">: Non-load </w:t>
        </w:r>
        <w:r w:rsidR="00BB3E7F">
          <w:t>volume</w:t>
        </w:r>
        <w:r w:rsidR="00006FD0">
          <w:t xml:space="preserve"> </w:t>
        </w:r>
        <w:r>
          <w:t>activity</w:t>
        </w:r>
      </w:ins>
    </w:p>
    <w:p w14:paraId="1CE845BC" w14:textId="343E5F5C" w:rsidR="006D3D8E" w:rsidRDefault="006D3D8E" w:rsidP="00D62FF4">
      <w:pPr>
        <w:rPr>
          <w:ins w:id="601" w:author="Author"/>
        </w:rPr>
      </w:pPr>
    </w:p>
    <w:tbl>
      <w:tblPr>
        <w:tblW w:w="8750" w:type="dxa"/>
        <w:tblCellMar>
          <w:left w:w="0" w:type="dxa"/>
          <w:right w:w="0" w:type="dxa"/>
        </w:tblCellMar>
        <w:tblLook w:val="0000" w:firstRow="0" w:lastRow="0" w:firstColumn="0" w:lastColumn="0" w:noHBand="0" w:noVBand="0"/>
      </w:tblPr>
      <w:tblGrid>
        <w:gridCol w:w="1750"/>
        <w:gridCol w:w="1195"/>
        <w:gridCol w:w="1149"/>
        <w:gridCol w:w="1133"/>
        <w:gridCol w:w="1166"/>
        <w:gridCol w:w="1149"/>
        <w:gridCol w:w="1208"/>
      </w:tblGrid>
      <w:tr w:rsidR="006D3D8E" w:rsidRPr="00A902AB" w14:paraId="0BD4AA22" w14:textId="77777777" w:rsidTr="006D3D8E">
        <w:trPr>
          <w:trHeight w:val="143"/>
          <w:ins w:id="602" w:author="Author"/>
        </w:trPr>
        <w:tc>
          <w:tcPr>
            <w:tcW w:w="1750" w:type="dxa"/>
            <w:vMerge w:val="restart"/>
            <w:tcBorders>
              <w:top w:val="single" w:sz="8" w:space="0" w:color="auto"/>
              <w:left w:val="single" w:sz="8" w:space="0" w:color="auto"/>
              <w:right w:val="single" w:sz="8" w:space="0" w:color="auto"/>
            </w:tcBorders>
            <w:tcMar>
              <w:top w:w="0" w:type="dxa"/>
              <w:left w:w="108" w:type="dxa"/>
              <w:bottom w:w="0" w:type="dxa"/>
              <w:right w:w="108" w:type="dxa"/>
            </w:tcMar>
          </w:tcPr>
          <w:p w14:paraId="3CFF3C69" w14:textId="77777777" w:rsidR="006D3D8E" w:rsidRPr="00A00C26" w:rsidRDefault="006D3D8E" w:rsidP="007A13BC">
            <w:pPr>
              <w:rPr>
                <w:ins w:id="603" w:author="Author"/>
                <w:sz w:val="14"/>
                <w:szCs w:val="14"/>
              </w:rPr>
            </w:pPr>
            <w:ins w:id="604" w:author="Author">
              <w:r w:rsidRPr="00A00C26">
                <w:rPr>
                  <w:sz w:val="14"/>
                  <w:szCs w:val="14"/>
                </w:rPr>
                <w:t xml:space="preserve">Funding category </w:t>
              </w:r>
            </w:ins>
          </w:p>
        </w:tc>
        <w:tc>
          <w:tcPr>
            <w:tcW w:w="1195" w:type="dxa"/>
            <w:tcBorders>
              <w:top w:val="single" w:sz="8" w:space="0" w:color="auto"/>
              <w:left w:val="nil"/>
              <w:bottom w:val="single" w:sz="4" w:space="0" w:color="auto"/>
              <w:right w:val="single" w:sz="4" w:space="0" w:color="auto"/>
            </w:tcBorders>
            <w:tcMar>
              <w:top w:w="0" w:type="dxa"/>
              <w:left w:w="108" w:type="dxa"/>
              <w:bottom w:w="0" w:type="dxa"/>
              <w:right w:w="108" w:type="dxa"/>
            </w:tcMar>
          </w:tcPr>
          <w:p w14:paraId="47039925" w14:textId="2DE68411" w:rsidR="006D3D8E" w:rsidRPr="00A00C26" w:rsidRDefault="006D3D8E" w:rsidP="00113EFB">
            <w:pPr>
              <w:jc w:val="center"/>
              <w:rPr>
                <w:ins w:id="605" w:author="Author"/>
                <w:sz w:val="14"/>
                <w:szCs w:val="14"/>
              </w:rPr>
            </w:pPr>
            <w:ins w:id="606" w:author="Author">
              <w:r w:rsidRPr="00A00C26">
                <w:rPr>
                  <w:sz w:val="14"/>
                  <w:szCs w:val="14"/>
                </w:rPr>
                <w:t xml:space="preserve">T1 </w:t>
              </w:r>
              <w:r>
                <w:rPr>
                  <w:sz w:val="14"/>
                  <w:szCs w:val="14"/>
                </w:rPr>
                <w:t xml:space="preserve">total </w:t>
              </w:r>
              <w:r w:rsidRPr="00A00C26">
                <w:rPr>
                  <w:sz w:val="14"/>
                  <w:szCs w:val="14"/>
                </w:rPr>
                <w:t>volume planned</w:t>
              </w:r>
              <w:r w:rsidR="00113EFB">
                <w:rPr>
                  <w:sz w:val="14"/>
                  <w:szCs w:val="14"/>
                </w:rPr>
                <w:t xml:space="preserve"> (eight years)</w:t>
              </w:r>
            </w:ins>
          </w:p>
        </w:tc>
        <w:tc>
          <w:tcPr>
            <w:tcW w:w="1149" w:type="dxa"/>
            <w:tcBorders>
              <w:top w:val="single" w:sz="8" w:space="0" w:color="auto"/>
              <w:left w:val="single" w:sz="4" w:space="0" w:color="auto"/>
              <w:bottom w:val="single" w:sz="4" w:space="0" w:color="auto"/>
              <w:right w:val="single" w:sz="4" w:space="0" w:color="auto"/>
            </w:tcBorders>
          </w:tcPr>
          <w:p w14:paraId="701706A4" w14:textId="70C59A38" w:rsidR="006D3D8E" w:rsidRPr="006D3D8E" w:rsidRDefault="006D3D8E" w:rsidP="006D3D8E">
            <w:pPr>
              <w:jc w:val="center"/>
              <w:rPr>
                <w:ins w:id="607" w:author="Author"/>
                <w:sz w:val="14"/>
                <w:szCs w:val="14"/>
                <w:vertAlign w:val="superscript"/>
              </w:rPr>
            </w:pPr>
            <w:ins w:id="608" w:author="Author">
              <w:r w:rsidRPr="00A00C26">
                <w:rPr>
                  <w:sz w:val="14"/>
                  <w:szCs w:val="14"/>
                </w:rPr>
                <w:t xml:space="preserve">T1 </w:t>
              </w:r>
              <w:r>
                <w:rPr>
                  <w:sz w:val="14"/>
                  <w:szCs w:val="14"/>
                </w:rPr>
                <w:t xml:space="preserve">total </w:t>
              </w:r>
              <w:r w:rsidRPr="00A00C26">
                <w:rPr>
                  <w:sz w:val="14"/>
                  <w:szCs w:val="14"/>
                </w:rPr>
                <w:t>volume delivered</w:t>
              </w:r>
              <w:r w:rsidR="00113EFB">
                <w:rPr>
                  <w:sz w:val="16"/>
                  <w:szCs w:val="16"/>
                  <w:vertAlign w:val="superscript"/>
                </w:rPr>
                <w:t xml:space="preserve">3 </w:t>
              </w:r>
              <w:r w:rsidR="00113EFB" w:rsidRPr="00113EFB">
                <w:rPr>
                  <w:sz w:val="14"/>
                  <w:szCs w:val="14"/>
                </w:rPr>
                <w:t>(eight years)</w:t>
              </w:r>
            </w:ins>
          </w:p>
        </w:tc>
        <w:tc>
          <w:tcPr>
            <w:tcW w:w="1133" w:type="dxa"/>
            <w:tcBorders>
              <w:top w:val="single" w:sz="4" w:space="0" w:color="auto"/>
              <w:left w:val="single" w:sz="4" w:space="0" w:color="auto"/>
              <w:bottom w:val="single" w:sz="4" w:space="0" w:color="auto"/>
              <w:right w:val="single" w:sz="4" w:space="0" w:color="auto"/>
            </w:tcBorders>
          </w:tcPr>
          <w:p w14:paraId="3E66B87D" w14:textId="71C683F1" w:rsidR="006D3D8E" w:rsidRPr="00A00C26" w:rsidRDefault="006D3D8E" w:rsidP="007A13BC">
            <w:pPr>
              <w:jc w:val="center"/>
              <w:rPr>
                <w:ins w:id="609" w:author="Author"/>
                <w:sz w:val="14"/>
                <w:szCs w:val="14"/>
              </w:rPr>
            </w:pPr>
            <w:ins w:id="610" w:author="Author">
              <w:r w:rsidRPr="00A00C26">
                <w:rPr>
                  <w:sz w:val="14"/>
                  <w:szCs w:val="14"/>
                </w:rPr>
                <w:t>T1 volume delivered</w:t>
              </w:r>
              <w:r w:rsidR="00113EFB">
                <w:rPr>
                  <w:sz w:val="14"/>
                  <w:szCs w:val="14"/>
                  <w:vertAlign w:val="superscript"/>
                </w:rPr>
                <w:t>3</w:t>
              </w:r>
              <w:r w:rsidRPr="00A00C26">
                <w:rPr>
                  <w:sz w:val="14"/>
                  <w:szCs w:val="14"/>
                </w:rPr>
                <w:t>: annual average</w:t>
              </w:r>
            </w:ins>
          </w:p>
        </w:tc>
        <w:tc>
          <w:tcPr>
            <w:tcW w:w="1166" w:type="dxa"/>
            <w:tcBorders>
              <w:top w:val="single" w:sz="4" w:space="0" w:color="auto"/>
              <w:left w:val="single" w:sz="4" w:space="0" w:color="auto"/>
              <w:bottom w:val="single" w:sz="4" w:space="0" w:color="auto"/>
              <w:right w:val="single" w:sz="4" w:space="0" w:color="auto"/>
            </w:tcBorders>
          </w:tcPr>
          <w:p w14:paraId="05C07771" w14:textId="0F54B6A4" w:rsidR="006D3D8E" w:rsidRPr="00A00C26" w:rsidRDefault="006D3D8E" w:rsidP="006D3D8E">
            <w:pPr>
              <w:jc w:val="center"/>
              <w:rPr>
                <w:ins w:id="611" w:author="Author"/>
                <w:sz w:val="14"/>
                <w:szCs w:val="14"/>
              </w:rPr>
            </w:pPr>
            <w:ins w:id="612" w:author="Author">
              <w:r>
                <w:rPr>
                  <w:sz w:val="14"/>
                  <w:szCs w:val="14"/>
                </w:rPr>
                <w:t xml:space="preserve">T1 </w:t>
              </w:r>
              <w:r w:rsidRPr="00A00C26">
                <w:rPr>
                  <w:sz w:val="14"/>
                  <w:szCs w:val="14"/>
                </w:rPr>
                <w:t>volume delivered</w:t>
              </w:r>
              <w:r w:rsidR="00113EFB">
                <w:rPr>
                  <w:sz w:val="16"/>
                  <w:szCs w:val="16"/>
                  <w:vertAlign w:val="superscript"/>
                </w:rPr>
                <w:t>4</w:t>
              </w:r>
              <w:r w:rsidRPr="00A00C26">
                <w:rPr>
                  <w:sz w:val="14"/>
                  <w:szCs w:val="14"/>
                </w:rPr>
                <w:t xml:space="preserve">: </w:t>
              </w:r>
              <w:r>
                <w:rPr>
                  <w:sz w:val="14"/>
                  <w:szCs w:val="14"/>
                </w:rPr>
                <w:t xml:space="preserve">five year </w:t>
              </w:r>
              <w:r w:rsidRPr="00A00C26">
                <w:rPr>
                  <w:sz w:val="14"/>
                  <w:szCs w:val="14"/>
                </w:rPr>
                <w:t>average</w:t>
              </w:r>
            </w:ins>
          </w:p>
        </w:tc>
        <w:tc>
          <w:tcPr>
            <w:tcW w:w="1149" w:type="dxa"/>
            <w:tcBorders>
              <w:top w:val="single" w:sz="8" w:space="0" w:color="auto"/>
              <w:left w:val="single" w:sz="4" w:space="0" w:color="auto"/>
              <w:bottom w:val="single" w:sz="4" w:space="0" w:color="auto"/>
              <w:right w:val="single" w:sz="8" w:space="0" w:color="auto"/>
            </w:tcBorders>
          </w:tcPr>
          <w:p w14:paraId="0CDDD377" w14:textId="77777777" w:rsidR="00113EFB" w:rsidRDefault="006D3D8E" w:rsidP="007A13BC">
            <w:pPr>
              <w:jc w:val="center"/>
              <w:rPr>
                <w:ins w:id="613" w:author="Author"/>
                <w:sz w:val="16"/>
                <w:szCs w:val="16"/>
                <w:vertAlign w:val="superscript"/>
              </w:rPr>
            </w:pPr>
            <w:ins w:id="614" w:author="Author">
              <w:r w:rsidRPr="00A00C26">
                <w:rPr>
                  <w:sz w:val="14"/>
                  <w:szCs w:val="14"/>
                </w:rPr>
                <w:t xml:space="preserve">T2 </w:t>
              </w:r>
              <w:r>
                <w:rPr>
                  <w:sz w:val="14"/>
                  <w:szCs w:val="14"/>
                </w:rPr>
                <w:t xml:space="preserve">total </w:t>
              </w:r>
              <w:r w:rsidRPr="00A00C26">
                <w:rPr>
                  <w:sz w:val="14"/>
                  <w:szCs w:val="14"/>
                </w:rPr>
                <w:t>volume planned</w:t>
              </w:r>
              <w:r w:rsidR="00113EFB">
                <w:rPr>
                  <w:sz w:val="16"/>
                  <w:szCs w:val="16"/>
                  <w:vertAlign w:val="superscript"/>
                </w:rPr>
                <w:t>5</w:t>
              </w:r>
            </w:ins>
          </w:p>
          <w:p w14:paraId="43B2F055" w14:textId="6A7B078E" w:rsidR="006D3D8E" w:rsidRPr="006D3D8E" w:rsidRDefault="00113EFB" w:rsidP="007A13BC">
            <w:pPr>
              <w:jc w:val="center"/>
              <w:rPr>
                <w:ins w:id="615" w:author="Author"/>
                <w:sz w:val="16"/>
                <w:szCs w:val="16"/>
                <w:vertAlign w:val="superscript"/>
              </w:rPr>
            </w:pPr>
            <w:ins w:id="616" w:author="Author">
              <w:r>
                <w:rPr>
                  <w:sz w:val="16"/>
                  <w:szCs w:val="16"/>
                  <w:vertAlign w:val="superscript"/>
                </w:rPr>
                <w:t xml:space="preserve"> </w:t>
              </w:r>
              <w:r w:rsidRPr="00113EFB">
                <w:rPr>
                  <w:sz w:val="14"/>
                  <w:szCs w:val="14"/>
                </w:rPr>
                <w:t>(five years)</w:t>
              </w:r>
            </w:ins>
          </w:p>
          <w:p w14:paraId="42BAD541" w14:textId="77777777" w:rsidR="006D3D8E" w:rsidRPr="00A00C26" w:rsidRDefault="006D3D8E" w:rsidP="007A13BC">
            <w:pPr>
              <w:jc w:val="center"/>
              <w:rPr>
                <w:ins w:id="617" w:author="Author"/>
                <w:sz w:val="14"/>
                <w:szCs w:val="14"/>
              </w:rPr>
            </w:pPr>
          </w:p>
        </w:tc>
        <w:tc>
          <w:tcPr>
            <w:tcW w:w="1208" w:type="dxa"/>
            <w:tcBorders>
              <w:top w:val="single" w:sz="8" w:space="0" w:color="auto"/>
              <w:left w:val="single" w:sz="4" w:space="0" w:color="auto"/>
              <w:bottom w:val="single" w:sz="4" w:space="0" w:color="auto"/>
              <w:right w:val="single" w:sz="4" w:space="0" w:color="auto"/>
            </w:tcBorders>
          </w:tcPr>
          <w:p w14:paraId="1493F96E" w14:textId="5F0378AF" w:rsidR="006D3D8E" w:rsidRPr="00A00C26" w:rsidRDefault="006D3D8E" w:rsidP="007A13BC">
            <w:pPr>
              <w:jc w:val="center"/>
              <w:rPr>
                <w:ins w:id="618" w:author="Author"/>
                <w:sz w:val="14"/>
                <w:szCs w:val="14"/>
              </w:rPr>
            </w:pPr>
            <w:ins w:id="619" w:author="Author">
              <w:r w:rsidRPr="00A00C26">
                <w:rPr>
                  <w:sz w:val="14"/>
                  <w:szCs w:val="14"/>
                </w:rPr>
                <w:t xml:space="preserve">T2 </w:t>
              </w:r>
              <w:r>
                <w:rPr>
                  <w:sz w:val="14"/>
                  <w:szCs w:val="14"/>
                </w:rPr>
                <w:t xml:space="preserve">total </w:t>
              </w:r>
              <w:r w:rsidRPr="00A00C26">
                <w:rPr>
                  <w:sz w:val="14"/>
                  <w:szCs w:val="14"/>
                </w:rPr>
                <w:t>volume planned</w:t>
              </w:r>
              <w:r w:rsidR="00113EFB">
                <w:rPr>
                  <w:sz w:val="14"/>
                  <w:szCs w:val="14"/>
                  <w:vertAlign w:val="superscript"/>
                </w:rPr>
                <w:t>5</w:t>
              </w:r>
              <w:r w:rsidRPr="00A00C26">
                <w:rPr>
                  <w:sz w:val="14"/>
                  <w:szCs w:val="14"/>
                </w:rPr>
                <w:t>: annual average</w:t>
              </w:r>
            </w:ins>
          </w:p>
        </w:tc>
      </w:tr>
      <w:tr w:rsidR="006D3D8E" w:rsidRPr="00A902AB" w14:paraId="086F2A68" w14:textId="77777777" w:rsidTr="006D3D8E">
        <w:trPr>
          <w:trHeight w:val="143"/>
          <w:ins w:id="620" w:author="Author"/>
        </w:trPr>
        <w:tc>
          <w:tcPr>
            <w:tcW w:w="1750" w:type="dxa"/>
            <w:vMerge/>
            <w:tcBorders>
              <w:left w:val="single" w:sz="8" w:space="0" w:color="auto"/>
              <w:bottom w:val="single" w:sz="4" w:space="0" w:color="auto"/>
              <w:right w:val="single" w:sz="8" w:space="0" w:color="auto"/>
            </w:tcBorders>
            <w:tcMar>
              <w:top w:w="0" w:type="dxa"/>
              <w:left w:w="108" w:type="dxa"/>
              <w:bottom w:w="0" w:type="dxa"/>
              <w:right w:w="108" w:type="dxa"/>
            </w:tcMar>
          </w:tcPr>
          <w:p w14:paraId="788FA487" w14:textId="77777777" w:rsidR="006D3D8E" w:rsidRPr="00A00C26" w:rsidRDefault="006D3D8E" w:rsidP="007A13BC">
            <w:pPr>
              <w:rPr>
                <w:ins w:id="621" w:author="Author"/>
                <w:sz w:val="14"/>
                <w:szCs w:val="14"/>
              </w:rPr>
            </w:pPr>
          </w:p>
        </w:tc>
        <w:tc>
          <w:tcPr>
            <w:tcW w:w="1195" w:type="dxa"/>
            <w:tcBorders>
              <w:top w:val="single" w:sz="8" w:space="0" w:color="auto"/>
              <w:left w:val="nil"/>
              <w:bottom w:val="single" w:sz="4" w:space="0" w:color="auto"/>
              <w:right w:val="single" w:sz="4" w:space="0" w:color="auto"/>
            </w:tcBorders>
            <w:tcMar>
              <w:top w:w="0" w:type="dxa"/>
              <w:left w:w="108" w:type="dxa"/>
              <w:bottom w:w="0" w:type="dxa"/>
              <w:right w:w="108" w:type="dxa"/>
            </w:tcMar>
          </w:tcPr>
          <w:p w14:paraId="39A7C881" w14:textId="77777777" w:rsidR="006D3D8E" w:rsidRPr="00A00C26" w:rsidRDefault="006D3D8E" w:rsidP="007A13BC">
            <w:pPr>
              <w:jc w:val="center"/>
              <w:rPr>
                <w:ins w:id="622" w:author="Author"/>
                <w:sz w:val="14"/>
                <w:szCs w:val="14"/>
              </w:rPr>
            </w:pPr>
            <w:ins w:id="623" w:author="Author">
              <w:r w:rsidRPr="00A00C26">
                <w:rPr>
                  <w:sz w:val="14"/>
                  <w:szCs w:val="14"/>
                </w:rPr>
                <w:t>March 12 BP</w:t>
              </w:r>
            </w:ins>
          </w:p>
        </w:tc>
        <w:tc>
          <w:tcPr>
            <w:tcW w:w="1149" w:type="dxa"/>
            <w:tcBorders>
              <w:top w:val="single" w:sz="8" w:space="0" w:color="auto"/>
              <w:left w:val="single" w:sz="4" w:space="0" w:color="auto"/>
              <w:bottom w:val="single" w:sz="4" w:space="0" w:color="auto"/>
              <w:right w:val="single" w:sz="4" w:space="0" w:color="auto"/>
            </w:tcBorders>
          </w:tcPr>
          <w:p w14:paraId="74C3C145" w14:textId="77777777" w:rsidR="006D3D8E" w:rsidRPr="00A00C26" w:rsidRDefault="006D3D8E" w:rsidP="007A13BC">
            <w:pPr>
              <w:jc w:val="center"/>
              <w:rPr>
                <w:ins w:id="624" w:author="Author"/>
                <w:sz w:val="14"/>
                <w:szCs w:val="14"/>
              </w:rPr>
            </w:pPr>
            <w:ins w:id="625" w:author="Author">
              <w:r w:rsidRPr="00A00C26">
                <w:rPr>
                  <w:sz w:val="14"/>
                  <w:szCs w:val="14"/>
                </w:rPr>
                <w:t>RRP19</w:t>
              </w:r>
            </w:ins>
          </w:p>
        </w:tc>
        <w:tc>
          <w:tcPr>
            <w:tcW w:w="1133" w:type="dxa"/>
            <w:tcBorders>
              <w:top w:val="single" w:sz="4" w:space="0" w:color="auto"/>
              <w:left w:val="single" w:sz="4" w:space="0" w:color="auto"/>
              <w:bottom w:val="single" w:sz="4" w:space="0" w:color="auto"/>
              <w:right w:val="single" w:sz="4" w:space="0" w:color="auto"/>
            </w:tcBorders>
          </w:tcPr>
          <w:p w14:paraId="14DA6E0D" w14:textId="77777777" w:rsidR="006D3D8E" w:rsidRPr="00A00C26" w:rsidRDefault="006D3D8E" w:rsidP="007A13BC">
            <w:pPr>
              <w:jc w:val="center"/>
              <w:rPr>
                <w:ins w:id="626" w:author="Author"/>
                <w:sz w:val="14"/>
                <w:szCs w:val="14"/>
              </w:rPr>
            </w:pPr>
            <w:ins w:id="627" w:author="Author">
              <w:r>
                <w:rPr>
                  <w:sz w:val="14"/>
                  <w:szCs w:val="14"/>
                </w:rPr>
                <w:t>RRP19</w:t>
              </w:r>
            </w:ins>
          </w:p>
        </w:tc>
        <w:tc>
          <w:tcPr>
            <w:tcW w:w="1166" w:type="dxa"/>
            <w:tcBorders>
              <w:top w:val="single" w:sz="4" w:space="0" w:color="auto"/>
              <w:left w:val="single" w:sz="4" w:space="0" w:color="auto"/>
              <w:bottom w:val="single" w:sz="4" w:space="0" w:color="auto"/>
              <w:right w:val="single" w:sz="4" w:space="0" w:color="auto"/>
            </w:tcBorders>
          </w:tcPr>
          <w:p w14:paraId="1ABCB77A" w14:textId="77777777" w:rsidR="006D3D8E" w:rsidRPr="00A00C26" w:rsidRDefault="006D3D8E" w:rsidP="007A13BC">
            <w:pPr>
              <w:jc w:val="center"/>
              <w:rPr>
                <w:ins w:id="628" w:author="Author"/>
                <w:sz w:val="14"/>
                <w:szCs w:val="14"/>
              </w:rPr>
            </w:pPr>
            <w:ins w:id="629" w:author="Author">
              <w:r w:rsidRPr="00A00C26">
                <w:rPr>
                  <w:sz w:val="14"/>
                  <w:szCs w:val="14"/>
                </w:rPr>
                <w:t>RRP19</w:t>
              </w:r>
            </w:ins>
          </w:p>
        </w:tc>
        <w:tc>
          <w:tcPr>
            <w:tcW w:w="1149" w:type="dxa"/>
            <w:tcBorders>
              <w:top w:val="single" w:sz="8" w:space="0" w:color="auto"/>
              <w:left w:val="single" w:sz="4" w:space="0" w:color="auto"/>
              <w:bottom w:val="single" w:sz="4" w:space="0" w:color="auto"/>
              <w:right w:val="single" w:sz="8" w:space="0" w:color="auto"/>
            </w:tcBorders>
          </w:tcPr>
          <w:p w14:paraId="54D77320" w14:textId="77777777" w:rsidR="006D3D8E" w:rsidRPr="00A00C26" w:rsidRDefault="006D3D8E" w:rsidP="007A13BC">
            <w:pPr>
              <w:jc w:val="center"/>
              <w:rPr>
                <w:ins w:id="630" w:author="Author"/>
                <w:sz w:val="14"/>
                <w:szCs w:val="14"/>
              </w:rPr>
            </w:pPr>
            <w:ins w:id="631" w:author="Author">
              <w:r w:rsidRPr="00A00C26">
                <w:rPr>
                  <w:sz w:val="14"/>
                  <w:szCs w:val="14"/>
                </w:rPr>
                <w:t>Oct 19 BPDT</w:t>
              </w:r>
            </w:ins>
          </w:p>
        </w:tc>
        <w:tc>
          <w:tcPr>
            <w:tcW w:w="1208" w:type="dxa"/>
            <w:tcBorders>
              <w:top w:val="single" w:sz="8" w:space="0" w:color="auto"/>
              <w:left w:val="single" w:sz="4" w:space="0" w:color="auto"/>
              <w:bottom w:val="single" w:sz="4" w:space="0" w:color="auto"/>
              <w:right w:val="single" w:sz="4" w:space="0" w:color="auto"/>
            </w:tcBorders>
          </w:tcPr>
          <w:p w14:paraId="6868681E" w14:textId="77777777" w:rsidR="006D3D8E" w:rsidRPr="00A00C26" w:rsidRDefault="006D3D8E" w:rsidP="007A13BC">
            <w:pPr>
              <w:jc w:val="center"/>
              <w:rPr>
                <w:ins w:id="632" w:author="Author"/>
                <w:sz w:val="14"/>
                <w:szCs w:val="14"/>
              </w:rPr>
            </w:pPr>
            <w:ins w:id="633" w:author="Author">
              <w:r w:rsidRPr="00A00C26">
                <w:rPr>
                  <w:sz w:val="14"/>
                  <w:szCs w:val="14"/>
                </w:rPr>
                <w:t>Oct 19 BPDT</w:t>
              </w:r>
            </w:ins>
          </w:p>
        </w:tc>
      </w:tr>
      <w:tr w:rsidR="006D3D8E" w:rsidRPr="00A902AB" w14:paraId="0B12AAD3" w14:textId="77777777" w:rsidTr="006D3D8E">
        <w:trPr>
          <w:trHeight w:val="87"/>
          <w:ins w:id="634" w:author="Author"/>
        </w:trPr>
        <w:tc>
          <w:tcPr>
            <w:tcW w:w="175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BBA93A7" w14:textId="2A9A6D10" w:rsidR="006D3D8E" w:rsidRPr="006D3D8E" w:rsidRDefault="006D3D8E" w:rsidP="006D3D8E">
            <w:pPr>
              <w:rPr>
                <w:ins w:id="635" w:author="Author"/>
                <w:sz w:val="14"/>
                <w:szCs w:val="14"/>
              </w:rPr>
            </w:pPr>
            <w:ins w:id="636" w:author="Author">
              <w:r w:rsidRPr="006D3D8E">
                <w:rPr>
                  <w:sz w:val="14"/>
                  <w:szCs w:val="14"/>
                </w:rPr>
                <w:t>Transformer</w:t>
              </w:r>
            </w:ins>
          </w:p>
        </w:tc>
        <w:tc>
          <w:tcPr>
            <w:tcW w:w="119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FBF262A" w14:textId="77777777" w:rsidR="006D3D8E" w:rsidRPr="00A902AB" w:rsidRDefault="006D3D8E" w:rsidP="006D3D8E">
            <w:pPr>
              <w:rPr>
                <w:ins w:id="637" w:author="Author"/>
              </w:rPr>
            </w:pPr>
          </w:p>
        </w:tc>
        <w:tc>
          <w:tcPr>
            <w:tcW w:w="1149" w:type="dxa"/>
            <w:tcBorders>
              <w:top w:val="single" w:sz="4" w:space="0" w:color="auto"/>
              <w:left w:val="single" w:sz="4" w:space="0" w:color="auto"/>
              <w:bottom w:val="single" w:sz="4" w:space="0" w:color="auto"/>
              <w:right w:val="single" w:sz="4" w:space="0" w:color="auto"/>
            </w:tcBorders>
          </w:tcPr>
          <w:p w14:paraId="5327F173" w14:textId="77777777" w:rsidR="006D3D8E" w:rsidRPr="00A902AB" w:rsidRDefault="006D3D8E" w:rsidP="006D3D8E">
            <w:pPr>
              <w:rPr>
                <w:ins w:id="638" w:author="Author"/>
              </w:rPr>
            </w:pPr>
          </w:p>
        </w:tc>
        <w:tc>
          <w:tcPr>
            <w:tcW w:w="1133" w:type="dxa"/>
            <w:tcBorders>
              <w:top w:val="single" w:sz="4" w:space="0" w:color="auto"/>
              <w:left w:val="single" w:sz="4" w:space="0" w:color="auto"/>
              <w:bottom w:val="single" w:sz="4" w:space="0" w:color="auto"/>
              <w:right w:val="single" w:sz="4" w:space="0" w:color="auto"/>
            </w:tcBorders>
          </w:tcPr>
          <w:p w14:paraId="3E669A99" w14:textId="77777777" w:rsidR="006D3D8E" w:rsidRPr="00A902AB" w:rsidRDefault="006D3D8E" w:rsidP="006D3D8E">
            <w:pPr>
              <w:rPr>
                <w:ins w:id="639" w:author="Author"/>
              </w:rPr>
            </w:pPr>
          </w:p>
        </w:tc>
        <w:tc>
          <w:tcPr>
            <w:tcW w:w="1166" w:type="dxa"/>
            <w:tcBorders>
              <w:top w:val="single" w:sz="4" w:space="0" w:color="auto"/>
              <w:left w:val="single" w:sz="4" w:space="0" w:color="auto"/>
              <w:bottom w:val="single" w:sz="4" w:space="0" w:color="auto"/>
              <w:right w:val="single" w:sz="4" w:space="0" w:color="auto"/>
            </w:tcBorders>
          </w:tcPr>
          <w:p w14:paraId="0145C6EA" w14:textId="77777777" w:rsidR="006D3D8E" w:rsidRPr="00A902AB" w:rsidRDefault="006D3D8E" w:rsidP="006D3D8E">
            <w:pPr>
              <w:rPr>
                <w:ins w:id="640" w:author="Author"/>
              </w:rPr>
            </w:pPr>
          </w:p>
        </w:tc>
        <w:tc>
          <w:tcPr>
            <w:tcW w:w="1149" w:type="dxa"/>
            <w:tcBorders>
              <w:top w:val="single" w:sz="4" w:space="0" w:color="auto"/>
              <w:left w:val="single" w:sz="4" w:space="0" w:color="auto"/>
              <w:bottom w:val="single" w:sz="4" w:space="0" w:color="auto"/>
              <w:right w:val="single" w:sz="4" w:space="0" w:color="auto"/>
            </w:tcBorders>
          </w:tcPr>
          <w:p w14:paraId="6CEC9EA0" w14:textId="77777777" w:rsidR="006D3D8E" w:rsidRPr="00A902AB" w:rsidRDefault="006D3D8E" w:rsidP="006D3D8E">
            <w:pPr>
              <w:rPr>
                <w:ins w:id="641" w:author="Author"/>
              </w:rPr>
            </w:pPr>
          </w:p>
        </w:tc>
        <w:tc>
          <w:tcPr>
            <w:tcW w:w="1208" w:type="dxa"/>
            <w:tcBorders>
              <w:top w:val="single" w:sz="4" w:space="0" w:color="auto"/>
              <w:left w:val="single" w:sz="4" w:space="0" w:color="auto"/>
              <w:bottom w:val="single" w:sz="4" w:space="0" w:color="auto"/>
              <w:right w:val="single" w:sz="4" w:space="0" w:color="auto"/>
            </w:tcBorders>
          </w:tcPr>
          <w:p w14:paraId="4C8E52FE" w14:textId="77777777" w:rsidR="006D3D8E" w:rsidRPr="00A902AB" w:rsidRDefault="006D3D8E" w:rsidP="006D3D8E">
            <w:pPr>
              <w:rPr>
                <w:ins w:id="642" w:author="Author"/>
              </w:rPr>
            </w:pPr>
          </w:p>
        </w:tc>
      </w:tr>
      <w:tr w:rsidR="006D3D8E" w:rsidRPr="00A902AB" w14:paraId="00DC33BC" w14:textId="77777777" w:rsidTr="006D3D8E">
        <w:trPr>
          <w:trHeight w:val="87"/>
          <w:ins w:id="643" w:author="Author"/>
        </w:trPr>
        <w:tc>
          <w:tcPr>
            <w:tcW w:w="175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6301E3E" w14:textId="7B917289" w:rsidR="006D3D8E" w:rsidRPr="006D3D8E" w:rsidRDefault="006D3D8E" w:rsidP="006D3D8E">
            <w:pPr>
              <w:rPr>
                <w:ins w:id="644" w:author="Author"/>
                <w:sz w:val="14"/>
                <w:szCs w:val="14"/>
              </w:rPr>
            </w:pPr>
            <w:ins w:id="645" w:author="Author">
              <w:r w:rsidRPr="006D3D8E">
                <w:rPr>
                  <w:sz w:val="14"/>
                  <w:szCs w:val="14"/>
                </w:rPr>
                <w:t>Reactors</w:t>
              </w:r>
            </w:ins>
          </w:p>
        </w:tc>
        <w:tc>
          <w:tcPr>
            <w:tcW w:w="119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F051633" w14:textId="77777777" w:rsidR="006D3D8E" w:rsidRPr="00A902AB" w:rsidRDefault="006D3D8E" w:rsidP="006D3D8E">
            <w:pPr>
              <w:rPr>
                <w:ins w:id="646" w:author="Author"/>
              </w:rPr>
            </w:pPr>
          </w:p>
        </w:tc>
        <w:tc>
          <w:tcPr>
            <w:tcW w:w="1149" w:type="dxa"/>
            <w:tcBorders>
              <w:top w:val="single" w:sz="4" w:space="0" w:color="auto"/>
              <w:left w:val="single" w:sz="4" w:space="0" w:color="auto"/>
              <w:bottom w:val="single" w:sz="4" w:space="0" w:color="auto"/>
              <w:right w:val="single" w:sz="4" w:space="0" w:color="auto"/>
            </w:tcBorders>
          </w:tcPr>
          <w:p w14:paraId="61318F06" w14:textId="77777777" w:rsidR="006D3D8E" w:rsidRPr="00A902AB" w:rsidRDefault="006D3D8E" w:rsidP="006D3D8E">
            <w:pPr>
              <w:rPr>
                <w:ins w:id="647" w:author="Author"/>
              </w:rPr>
            </w:pPr>
          </w:p>
        </w:tc>
        <w:tc>
          <w:tcPr>
            <w:tcW w:w="1133" w:type="dxa"/>
            <w:tcBorders>
              <w:top w:val="single" w:sz="4" w:space="0" w:color="auto"/>
              <w:left w:val="single" w:sz="4" w:space="0" w:color="auto"/>
              <w:bottom w:val="single" w:sz="4" w:space="0" w:color="auto"/>
              <w:right w:val="single" w:sz="4" w:space="0" w:color="auto"/>
            </w:tcBorders>
          </w:tcPr>
          <w:p w14:paraId="4548B39E" w14:textId="77777777" w:rsidR="006D3D8E" w:rsidRPr="00A902AB" w:rsidRDefault="006D3D8E" w:rsidP="006D3D8E">
            <w:pPr>
              <w:rPr>
                <w:ins w:id="648" w:author="Author"/>
              </w:rPr>
            </w:pPr>
          </w:p>
        </w:tc>
        <w:tc>
          <w:tcPr>
            <w:tcW w:w="1166" w:type="dxa"/>
            <w:tcBorders>
              <w:top w:val="single" w:sz="4" w:space="0" w:color="auto"/>
              <w:left w:val="single" w:sz="4" w:space="0" w:color="auto"/>
              <w:bottom w:val="single" w:sz="4" w:space="0" w:color="auto"/>
              <w:right w:val="single" w:sz="4" w:space="0" w:color="auto"/>
            </w:tcBorders>
          </w:tcPr>
          <w:p w14:paraId="111F9775" w14:textId="77777777" w:rsidR="006D3D8E" w:rsidRPr="00A902AB" w:rsidRDefault="006D3D8E" w:rsidP="006D3D8E">
            <w:pPr>
              <w:rPr>
                <w:ins w:id="649" w:author="Author"/>
              </w:rPr>
            </w:pPr>
          </w:p>
        </w:tc>
        <w:tc>
          <w:tcPr>
            <w:tcW w:w="1149" w:type="dxa"/>
            <w:tcBorders>
              <w:top w:val="single" w:sz="4" w:space="0" w:color="auto"/>
              <w:left w:val="single" w:sz="4" w:space="0" w:color="auto"/>
              <w:bottom w:val="single" w:sz="4" w:space="0" w:color="auto"/>
              <w:right w:val="single" w:sz="4" w:space="0" w:color="auto"/>
            </w:tcBorders>
          </w:tcPr>
          <w:p w14:paraId="04021BEE" w14:textId="77777777" w:rsidR="006D3D8E" w:rsidRPr="00A902AB" w:rsidRDefault="006D3D8E" w:rsidP="006D3D8E">
            <w:pPr>
              <w:rPr>
                <w:ins w:id="650" w:author="Author"/>
              </w:rPr>
            </w:pPr>
          </w:p>
        </w:tc>
        <w:tc>
          <w:tcPr>
            <w:tcW w:w="1208" w:type="dxa"/>
            <w:tcBorders>
              <w:top w:val="single" w:sz="4" w:space="0" w:color="auto"/>
              <w:left w:val="single" w:sz="4" w:space="0" w:color="auto"/>
              <w:bottom w:val="single" w:sz="4" w:space="0" w:color="auto"/>
              <w:right w:val="single" w:sz="4" w:space="0" w:color="auto"/>
            </w:tcBorders>
          </w:tcPr>
          <w:p w14:paraId="5FF62451" w14:textId="77777777" w:rsidR="006D3D8E" w:rsidRPr="00A902AB" w:rsidRDefault="006D3D8E" w:rsidP="006D3D8E">
            <w:pPr>
              <w:rPr>
                <w:ins w:id="651" w:author="Author"/>
              </w:rPr>
            </w:pPr>
          </w:p>
        </w:tc>
      </w:tr>
      <w:tr w:rsidR="006D3D8E" w:rsidRPr="00A902AB" w14:paraId="7EDDE767" w14:textId="77777777" w:rsidTr="006D3D8E">
        <w:trPr>
          <w:trHeight w:val="87"/>
          <w:ins w:id="652" w:author="Author"/>
        </w:trPr>
        <w:tc>
          <w:tcPr>
            <w:tcW w:w="175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AB973E3" w14:textId="63B5A6F4" w:rsidR="006D3D8E" w:rsidRPr="006D3D8E" w:rsidRDefault="006D3D8E" w:rsidP="006D3D8E">
            <w:pPr>
              <w:rPr>
                <w:ins w:id="653" w:author="Author"/>
                <w:sz w:val="14"/>
                <w:szCs w:val="14"/>
              </w:rPr>
            </w:pPr>
            <w:ins w:id="654" w:author="Author">
              <w:r w:rsidRPr="006D3D8E">
                <w:rPr>
                  <w:sz w:val="14"/>
                  <w:szCs w:val="14"/>
                </w:rPr>
                <w:t>Circuit Breaker</w:t>
              </w:r>
            </w:ins>
          </w:p>
        </w:tc>
        <w:tc>
          <w:tcPr>
            <w:tcW w:w="119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79F94F8" w14:textId="77777777" w:rsidR="006D3D8E" w:rsidRPr="00A902AB" w:rsidRDefault="006D3D8E" w:rsidP="006D3D8E">
            <w:pPr>
              <w:rPr>
                <w:ins w:id="655" w:author="Author"/>
              </w:rPr>
            </w:pPr>
          </w:p>
        </w:tc>
        <w:tc>
          <w:tcPr>
            <w:tcW w:w="1149" w:type="dxa"/>
            <w:tcBorders>
              <w:top w:val="single" w:sz="4" w:space="0" w:color="auto"/>
              <w:left w:val="single" w:sz="4" w:space="0" w:color="auto"/>
              <w:bottom w:val="single" w:sz="4" w:space="0" w:color="auto"/>
              <w:right w:val="single" w:sz="4" w:space="0" w:color="auto"/>
            </w:tcBorders>
          </w:tcPr>
          <w:p w14:paraId="2022DAB4" w14:textId="77777777" w:rsidR="006D3D8E" w:rsidRPr="00A902AB" w:rsidRDefault="006D3D8E" w:rsidP="006D3D8E">
            <w:pPr>
              <w:rPr>
                <w:ins w:id="656" w:author="Author"/>
              </w:rPr>
            </w:pPr>
          </w:p>
        </w:tc>
        <w:tc>
          <w:tcPr>
            <w:tcW w:w="1133" w:type="dxa"/>
            <w:tcBorders>
              <w:top w:val="single" w:sz="4" w:space="0" w:color="auto"/>
              <w:left w:val="single" w:sz="4" w:space="0" w:color="auto"/>
              <w:bottom w:val="single" w:sz="4" w:space="0" w:color="auto"/>
              <w:right w:val="single" w:sz="4" w:space="0" w:color="auto"/>
            </w:tcBorders>
          </w:tcPr>
          <w:p w14:paraId="742CFD0F" w14:textId="77777777" w:rsidR="006D3D8E" w:rsidRPr="00A902AB" w:rsidRDefault="006D3D8E" w:rsidP="006D3D8E">
            <w:pPr>
              <w:rPr>
                <w:ins w:id="657" w:author="Author"/>
              </w:rPr>
            </w:pPr>
          </w:p>
        </w:tc>
        <w:tc>
          <w:tcPr>
            <w:tcW w:w="1166" w:type="dxa"/>
            <w:tcBorders>
              <w:top w:val="single" w:sz="4" w:space="0" w:color="auto"/>
              <w:left w:val="single" w:sz="4" w:space="0" w:color="auto"/>
              <w:bottom w:val="single" w:sz="4" w:space="0" w:color="auto"/>
              <w:right w:val="single" w:sz="4" w:space="0" w:color="auto"/>
            </w:tcBorders>
          </w:tcPr>
          <w:p w14:paraId="7CF52833" w14:textId="77777777" w:rsidR="006D3D8E" w:rsidRPr="00A902AB" w:rsidRDefault="006D3D8E" w:rsidP="006D3D8E">
            <w:pPr>
              <w:rPr>
                <w:ins w:id="658" w:author="Author"/>
              </w:rPr>
            </w:pPr>
          </w:p>
        </w:tc>
        <w:tc>
          <w:tcPr>
            <w:tcW w:w="1149" w:type="dxa"/>
            <w:tcBorders>
              <w:top w:val="single" w:sz="4" w:space="0" w:color="auto"/>
              <w:left w:val="single" w:sz="4" w:space="0" w:color="auto"/>
              <w:bottom w:val="single" w:sz="4" w:space="0" w:color="auto"/>
              <w:right w:val="single" w:sz="4" w:space="0" w:color="auto"/>
            </w:tcBorders>
          </w:tcPr>
          <w:p w14:paraId="64142130" w14:textId="77777777" w:rsidR="006D3D8E" w:rsidRPr="00A902AB" w:rsidRDefault="006D3D8E" w:rsidP="006D3D8E">
            <w:pPr>
              <w:rPr>
                <w:ins w:id="659" w:author="Author"/>
              </w:rPr>
            </w:pPr>
          </w:p>
        </w:tc>
        <w:tc>
          <w:tcPr>
            <w:tcW w:w="1208" w:type="dxa"/>
            <w:tcBorders>
              <w:top w:val="single" w:sz="4" w:space="0" w:color="auto"/>
              <w:left w:val="single" w:sz="4" w:space="0" w:color="auto"/>
              <w:bottom w:val="single" w:sz="4" w:space="0" w:color="auto"/>
              <w:right w:val="single" w:sz="4" w:space="0" w:color="auto"/>
            </w:tcBorders>
          </w:tcPr>
          <w:p w14:paraId="734A2798" w14:textId="77777777" w:rsidR="006D3D8E" w:rsidRPr="00A902AB" w:rsidRDefault="006D3D8E" w:rsidP="006D3D8E">
            <w:pPr>
              <w:rPr>
                <w:ins w:id="660" w:author="Author"/>
              </w:rPr>
            </w:pPr>
          </w:p>
        </w:tc>
      </w:tr>
      <w:tr w:rsidR="006D3D8E" w:rsidRPr="00A902AB" w14:paraId="62B8B4D4" w14:textId="77777777" w:rsidTr="006D3D8E">
        <w:trPr>
          <w:trHeight w:val="87"/>
          <w:ins w:id="661" w:author="Author"/>
        </w:trPr>
        <w:tc>
          <w:tcPr>
            <w:tcW w:w="175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2035DEB" w14:textId="4FA05D27" w:rsidR="006D3D8E" w:rsidRPr="006D3D8E" w:rsidRDefault="006D3D8E" w:rsidP="006D3D8E">
            <w:pPr>
              <w:rPr>
                <w:ins w:id="662" w:author="Author"/>
                <w:sz w:val="14"/>
                <w:szCs w:val="14"/>
              </w:rPr>
            </w:pPr>
            <w:ins w:id="663" w:author="Author">
              <w:r w:rsidRPr="006D3D8E">
                <w:rPr>
                  <w:sz w:val="14"/>
                  <w:szCs w:val="14"/>
                </w:rPr>
                <w:t>Overhead Line</w:t>
              </w:r>
            </w:ins>
          </w:p>
        </w:tc>
        <w:tc>
          <w:tcPr>
            <w:tcW w:w="119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636D1D1" w14:textId="77777777" w:rsidR="006D3D8E" w:rsidRPr="00A902AB" w:rsidRDefault="006D3D8E" w:rsidP="006D3D8E">
            <w:pPr>
              <w:rPr>
                <w:ins w:id="664" w:author="Author"/>
              </w:rPr>
            </w:pPr>
          </w:p>
        </w:tc>
        <w:tc>
          <w:tcPr>
            <w:tcW w:w="1149" w:type="dxa"/>
            <w:tcBorders>
              <w:top w:val="single" w:sz="4" w:space="0" w:color="auto"/>
              <w:left w:val="single" w:sz="4" w:space="0" w:color="auto"/>
              <w:bottom w:val="single" w:sz="4" w:space="0" w:color="auto"/>
              <w:right w:val="single" w:sz="4" w:space="0" w:color="auto"/>
            </w:tcBorders>
          </w:tcPr>
          <w:p w14:paraId="301C29C6" w14:textId="77777777" w:rsidR="006D3D8E" w:rsidRPr="00A902AB" w:rsidRDefault="006D3D8E" w:rsidP="006D3D8E">
            <w:pPr>
              <w:rPr>
                <w:ins w:id="665" w:author="Author"/>
              </w:rPr>
            </w:pPr>
          </w:p>
        </w:tc>
        <w:tc>
          <w:tcPr>
            <w:tcW w:w="1133" w:type="dxa"/>
            <w:tcBorders>
              <w:top w:val="single" w:sz="4" w:space="0" w:color="auto"/>
              <w:left w:val="single" w:sz="4" w:space="0" w:color="auto"/>
              <w:bottom w:val="single" w:sz="4" w:space="0" w:color="auto"/>
              <w:right w:val="single" w:sz="4" w:space="0" w:color="auto"/>
            </w:tcBorders>
          </w:tcPr>
          <w:p w14:paraId="437B6BAB" w14:textId="77777777" w:rsidR="006D3D8E" w:rsidRPr="00A902AB" w:rsidRDefault="006D3D8E" w:rsidP="006D3D8E">
            <w:pPr>
              <w:rPr>
                <w:ins w:id="666" w:author="Author"/>
              </w:rPr>
            </w:pPr>
          </w:p>
        </w:tc>
        <w:tc>
          <w:tcPr>
            <w:tcW w:w="1166" w:type="dxa"/>
            <w:tcBorders>
              <w:top w:val="single" w:sz="4" w:space="0" w:color="auto"/>
              <w:left w:val="single" w:sz="4" w:space="0" w:color="auto"/>
              <w:bottom w:val="single" w:sz="4" w:space="0" w:color="auto"/>
              <w:right w:val="single" w:sz="4" w:space="0" w:color="auto"/>
            </w:tcBorders>
          </w:tcPr>
          <w:p w14:paraId="70DE57AF" w14:textId="77777777" w:rsidR="006D3D8E" w:rsidRPr="00A902AB" w:rsidRDefault="006D3D8E" w:rsidP="006D3D8E">
            <w:pPr>
              <w:rPr>
                <w:ins w:id="667" w:author="Author"/>
              </w:rPr>
            </w:pPr>
          </w:p>
        </w:tc>
        <w:tc>
          <w:tcPr>
            <w:tcW w:w="1149" w:type="dxa"/>
            <w:tcBorders>
              <w:top w:val="single" w:sz="4" w:space="0" w:color="auto"/>
              <w:left w:val="single" w:sz="4" w:space="0" w:color="auto"/>
              <w:bottom w:val="single" w:sz="4" w:space="0" w:color="auto"/>
              <w:right w:val="single" w:sz="4" w:space="0" w:color="auto"/>
            </w:tcBorders>
          </w:tcPr>
          <w:p w14:paraId="1CD6C93D" w14:textId="77777777" w:rsidR="006D3D8E" w:rsidRPr="00A902AB" w:rsidRDefault="006D3D8E" w:rsidP="006D3D8E">
            <w:pPr>
              <w:rPr>
                <w:ins w:id="668" w:author="Author"/>
              </w:rPr>
            </w:pPr>
          </w:p>
        </w:tc>
        <w:tc>
          <w:tcPr>
            <w:tcW w:w="1208" w:type="dxa"/>
            <w:tcBorders>
              <w:top w:val="single" w:sz="4" w:space="0" w:color="auto"/>
              <w:left w:val="single" w:sz="4" w:space="0" w:color="auto"/>
              <w:bottom w:val="single" w:sz="4" w:space="0" w:color="auto"/>
              <w:right w:val="single" w:sz="4" w:space="0" w:color="auto"/>
            </w:tcBorders>
          </w:tcPr>
          <w:p w14:paraId="76F2FBF4" w14:textId="77777777" w:rsidR="006D3D8E" w:rsidRPr="00A902AB" w:rsidRDefault="006D3D8E" w:rsidP="006D3D8E">
            <w:pPr>
              <w:rPr>
                <w:ins w:id="669" w:author="Author"/>
              </w:rPr>
            </w:pPr>
          </w:p>
        </w:tc>
      </w:tr>
      <w:tr w:rsidR="006D3D8E" w:rsidRPr="00A902AB" w14:paraId="42D9B6FD" w14:textId="77777777" w:rsidTr="006D3D8E">
        <w:trPr>
          <w:trHeight w:val="87"/>
          <w:ins w:id="670" w:author="Author"/>
        </w:trPr>
        <w:tc>
          <w:tcPr>
            <w:tcW w:w="175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2FE0626" w14:textId="06DDEA7C" w:rsidR="006D3D8E" w:rsidRPr="006D3D8E" w:rsidRDefault="006D3D8E" w:rsidP="006D3D8E">
            <w:pPr>
              <w:rPr>
                <w:ins w:id="671" w:author="Author"/>
                <w:sz w:val="14"/>
                <w:szCs w:val="14"/>
              </w:rPr>
            </w:pPr>
            <w:ins w:id="672" w:author="Author">
              <w:r w:rsidRPr="006D3D8E">
                <w:rPr>
                  <w:sz w:val="14"/>
                  <w:szCs w:val="14"/>
                </w:rPr>
                <w:t>Underground cables</w:t>
              </w:r>
            </w:ins>
          </w:p>
        </w:tc>
        <w:tc>
          <w:tcPr>
            <w:tcW w:w="119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63ED78A" w14:textId="77777777" w:rsidR="006D3D8E" w:rsidRPr="00A902AB" w:rsidRDefault="006D3D8E" w:rsidP="006D3D8E">
            <w:pPr>
              <w:rPr>
                <w:ins w:id="673" w:author="Author"/>
              </w:rPr>
            </w:pPr>
          </w:p>
        </w:tc>
        <w:tc>
          <w:tcPr>
            <w:tcW w:w="1149" w:type="dxa"/>
            <w:tcBorders>
              <w:top w:val="single" w:sz="4" w:space="0" w:color="auto"/>
              <w:left w:val="single" w:sz="4" w:space="0" w:color="auto"/>
              <w:bottom w:val="single" w:sz="4" w:space="0" w:color="auto"/>
              <w:right w:val="single" w:sz="4" w:space="0" w:color="auto"/>
            </w:tcBorders>
          </w:tcPr>
          <w:p w14:paraId="73DFAD02" w14:textId="77777777" w:rsidR="006D3D8E" w:rsidRPr="00A902AB" w:rsidRDefault="006D3D8E" w:rsidP="006D3D8E">
            <w:pPr>
              <w:rPr>
                <w:ins w:id="674" w:author="Author"/>
              </w:rPr>
            </w:pPr>
          </w:p>
        </w:tc>
        <w:tc>
          <w:tcPr>
            <w:tcW w:w="1133" w:type="dxa"/>
            <w:tcBorders>
              <w:top w:val="single" w:sz="4" w:space="0" w:color="auto"/>
              <w:left w:val="single" w:sz="4" w:space="0" w:color="auto"/>
              <w:bottom w:val="single" w:sz="4" w:space="0" w:color="auto"/>
              <w:right w:val="single" w:sz="4" w:space="0" w:color="auto"/>
            </w:tcBorders>
          </w:tcPr>
          <w:p w14:paraId="66FD2ACC" w14:textId="77777777" w:rsidR="006D3D8E" w:rsidRPr="00A902AB" w:rsidRDefault="006D3D8E" w:rsidP="006D3D8E">
            <w:pPr>
              <w:rPr>
                <w:ins w:id="675" w:author="Author"/>
              </w:rPr>
            </w:pPr>
          </w:p>
        </w:tc>
        <w:tc>
          <w:tcPr>
            <w:tcW w:w="1166" w:type="dxa"/>
            <w:tcBorders>
              <w:top w:val="single" w:sz="4" w:space="0" w:color="auto"/>
              <w:left w:val="single" w:sz="4" w:space="0" w:color="auto"/>
              <w:bottom w:val="single" w:sz="4" w:space="0" w:color="auto"/>
              <w:right w:val="single" w:sz="4" w:space="0" w:color="auto"/>
            </w:tcBorders>
          </w:tcPr>
          <w:p w14:paraId="195FC4BB" w14:textId="77777777" w:rsidR="006D3D8E" w:rsidRPr="00A902AB" w:rsidRDefault="006D3D8E" w:rsidP="006D3D8E">
            <w:pPr>
              <w:rPr>
                <w:ins w:id="676" w:author="Author"/>
              </w:rPr>
            </w:pPr>
          </w:p>
        </w:tc>
        <w:tc>
          <w:tcPr>
            <w:tcW w:w="1149" w:type="dxa"/>
            <w:tcBorders>
              <w:top w:val="single" w:sz="4" w:space="0" w:color="auto"/>
              <w:left w:val="single" w:sz="4" w:space="0" w:color="auto"/>
              <w:bottom w:val="single" w:sz="4" w:space="0" w:color="auto"/>
              <w:right w:val="single" w:sz="4" w:space="0" w:color="auto"/>
            </w:tcBorders>
          </w:tcPr>
          <w:p w14:paraId="0A0AEDA3" w14:textId="77777777" w:rsidR="006D3D8E" w:rsidRPr="00A902AB" w:rsidRDefault="006D3D8E" w:rsidP="006D3D8E">
            <w:pPr>
              <w:rPr>
                <w:ins w:id="677" w:author="Author"/>
              </w:rPr>
            </w:pPr>
          </w:p>
        </w:tc>
        <w:tc>
          <w:tcPr>
            <w:tcW w:w="1208" w:type="dxa"/>
            <w:tcBorders>
              <w:top w:val="single" w:sz="4" w:space="0" w:color="auto"/>
              <w:left w:val="single" w:sz="4" w:space="0" w:color="auto"/>
              <w:bottom w:val="single" w:sz="4" w:space="0" w:color="auto"/>
              <w:right w:val="single" w:sz="4" w:space="0" w:color="auto"/>
            </w:tcBorders>
          </w:tcPr>
          <w:p w14:paraId="604B466D" w14:textId="77777777" w:rsidR="006D3D8E" w:rsidRPr="00A902AB" w:rsidRDefault="006D3D8E" w:rsidP="006D3D8E">
            <w:pPr>
              <w:rPr>
                <w:ins w:id="678" w:author="Author"/>
              </w:rPr>
            </w:pPr>
          </w:p>
        </w:tc>
      </w:tr>
      <w:tr w:rsidR="006D3D8E" w:rsidRPr="00A902AB" w14:paraId="43B4AAAF" w14:textId="77777777" w:rsidTr="006D3D8E">
        <w:trPr>
          <w:trHeight w:val="87"/>
          <w:ins w:id="679" w:author="Author"/>
        </w:trPr>
        <w:tc>
          <w:tcPr>
            <w:tcW w:w="175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54DD743" w14:textId="6A15C962" w:rsidR="006D3D8E" w:rsidRPr="006D3D8E" w:rsidRDefault="006D3D8E" w:rsidP="006D3D8E">
            <w:pPr>
              <w:rPr>
                <w:ins w:id="680" w:author="Author"/>
                <w:sz w:val="14"/>
                <w:szCs w:val="14"/>
              </w:rPr>
            </w:pPr>
            <w:ins w:id="681" w:author="Author">
              <w:r w:rsidRPr="006D3D8E">
                <w:rPr>
                  <w:sz w:val="14"/>
                  <w:szCs w:val="14"/>
                </w:rPr>
                <w:t>Protection &amp; control</w:t>
              </w:r>
            </w:ins>
          </w:p>
        </w:tc>
        <w:tc>
          <w:tcPr>
            <w:tcW w:w="119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647E688" w14:textId="77777777" w:rsidR="006D3D8E" w:rsidRPr="00A902AB" w:rsidRDefault="006D3D8E" w:rsidP="006D3D8E">
            <w:pPr>
              <w:rPr>
                <w:ins w:id="682" w:author="Author"/>
              </w:rPr>
            </w:pPr>
          </w:p>
        </w:tc>
        <w:tc>
          <w:tcPr>
            <w:tcW w:w="1149" w:type="dxa"/>
            <w:tcBorders>
              <w:top w:val="single" w:sz="4" w:space="0" w:color="auto"/>
              <w:left w:val="single" w:sz="4" w:space="0" w:color="auto"/>
              <w:bottom w:val="single" w:sz="4" w:space="0" w:color="auto"/>
              <w:right w:val="single" w:sz="4" w:space="0" w:color="auto"/>
            </w:tcBorders>
          </w:tcPr>
          <w:p w14:paraId="0F63A3EF" w14:textId="77777777" w:rsidR="006D3D8E" w:rsidRPr="00A902AB" w:rsidRDefault="006D3D8E" w:rsidP="006D3D8E">
            <w:pPr>
              <w:rPr>
                <w:ins w:id="683" w:author="Author"/>
              </w:rPr>
            </w:pPr>
          </w:p>
        </w:tc>
        <w:tc>
          <w:tcPr>
            <w:tcW w:w="1133" w:type="dxa"/>
            <w:tcBorders>
              <w:top w:val="single" w:sz="4" w:space="0" w:color="auto"/>
              <w:left w:val="single" w:sz="4" w:space="0" w:color="auto"/>
              <w:bottom w:val="single" w:sz="4" w:space="0" w:color="auto"/>
              <w:right w:val="single" w:sz="4" w:space="0" w:color="auto"/>
            </w:tcBorders>
          </w:tcPr>
          <w:p w14:paraId="7C94C7F6" w14:textId="77777777" w:rsidR="006D3D8E" w:rsidRPr="00A902AB" w:rsidRDefault="006D3D8E" w:rsidP="006D3D8E">
            <w:pPr>
              <w:rPr>
                <w:ins w:id="684" w:author="Author"/>
              </w:rPr>
            </w:pPr>
          </w:p>
        </w:tc>
        <w:tc>
          <w:tcPr>
            <w:tcW w:w="1166" w:type="dxa"/>
            <w:tcBorders>
              <w:top w:val="single" w:sz="4" w:space="0" w:color="auto"/>
              <w:left w:val="single" w:sz="4" w:space="0" w:color="auto"/>
              <w:bottom w:val="single" w:sz="4" w:space="0" w:color="auto"/>
              <w:right w:val="single" w:sz="4" w:space="0" w:color="auto"/>
            </w:tcBorders>
          </w:tcPr>
          <w:p w14:paraId="72C814C9" w14:textId="77777777" w:rsidR="006D3D8E" w:rsidRPr="00A902AB" w:rsidRDefault="006D3D8E" w:rsidP="006D3D8E">
            <w:pPr>
              <w:rPr>
                <w:ins w:id="685" w:author="Author"/>
              </w:rPr>
            </w:pPr>
          </w:p>
        </w:tc>
        <w:tc>
          <w:tcPr>
            <w:tcW w:w="1149" w:type="dxa"/>
            <w:tcBorders>
              <w:top w:val="single" w:sz="4" w:space="0" w:color="auto"/>
              <w:left w:val="single" w:sz="4" w:space="0" w:color="auto"/>
              <w:bottom w:val="single" w:sz="4" w:space="0" w:color="auto"/>
              <w:right w:val="single" w:sz="4" w:space="0" w:color="auto"/>
            </w:tcBorders>
          </w:tcPr>
          <w:p w14:paraId="00D25CEF" w14:textId="77777777" w:rsidR="006D3D8E" w:rsidRPr="00A902AB" w:rsidRDefault="006D3D8E" w:rsidP="006D3D8E">
            <w:pPr>
              <w:rPr>
                <w:ins w:id="686" w:author="Author"/>
              </w:rPr>
            </w:pPr>
          </w:p>
        </w:tc>
        <w:tc>
          <w:tcPr>
            <w:tcW w:w="1208" w:type="dxa"/>
            <w:tcBorders>
              <w:top w:val="single" w:sz="4" w:space="0" w:color="auto"/>
              <w:left w:val="single" w:sz="4" w:space="0" w:color="auto"/>
              <w:bottom w:val="single" w:sz="4" w:space="0" w:color="auto"/>
              <w:right w:val="single" w:sz="4" w:space="0" w:color="auto"/>
            </w:tcBorders>
          </w:tcPr>
          <w:p w14:paraId="2143DE52" w14:textId="77777777" w:rsidR="006D3D8E" w:rsidRPr="00A902AB" w:rsidRDefault="006D3D8E" w:rsidP="006D3D8E">
            <w:pPr>
              <w:rPr>
                <w:ins w:id="687" w:author="Author"/>
              </w:rPr>
            </w:pPr>
          </w:p>
        </w:tc>
      </w:tr>
      <w:tr w:rsidR="006D3D8E" w:rsidRPr="00A902AB" w14:paraId="5EBA1C80" w14:textId="77777777" w:rsidTr="006D3D8E">
        <w:trPr>
          <w:trHeight w:val="87"/>
          <w:ins w:id="688" w:author="Author"/>
        </w:trPr>
        <w:tc>
          <w:tcPr>
            <w:tcW w:w="175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504D814" w14:textId="66D3DE98" w:rsidR="006D3D8E" w:rsidRPr="006D3D8E" w:rsidRDefault="006D3D8E" w:rsidP="006D3D8E">
            <w:pPr>
              <w:rPr>
                <w:ins w:id="689" w:author="Author"/>
                <w:sz w:val="14"/>
                <w:szCs w:val="14"/>
              </w:rPr>
            </w:pPr>
            <w:ins w:id="690" w:author="Author">
              <w:r w:rsidRPr="006D3D8E">
                <w:rPr>
                  <w:sz w:val="14"/>
                  <w:szCs w:val="14"/>
                </w:rPr>
                <w:t>Compensation (SVCs/MSCs)</w:t>
              </w:r>
            </w:ins>
          </w:p>
        </w:tc>
        <w:tc>
          <w:tcPr>
            <w:tcW w:w="119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5E220A1" w14:textId="77777777" w:rsidR="006D3D8E" w:rsidRPr="00A902AB" w:rsidRDefault="006D3D8E" w:rsidP="006D3D8E">
            <w:pPr>
              <w:rPr>
                <w:ins w:id="691" w:author="Author"/>
              </w:rPr>
            </w:pPr>
          </w:p>
        </w:tc>
        <w:tc>
          <w:tcPr>
            <w:tcW w:w="1149" w:type="dxa"/>
            <w:tcBorders>
              <w:top w:val="single" w:sz="4" w:space="0" w:color="auto"/>
              <w:left w:val="single" w:sz="4" w:space="0" w:color="auto"/>
              <w:bottom w:val="single" w:sz="4" w:space="0" w:color="auto"/>
              <w:right w:val="single" w:sz="4" w:space="0" w:color="auto"/>
            </w:tcBorders>
          </w:tcPr>
          <w:p w14:paraId="6F0A7E27" w14:textId="77777777" w:rsidR="006D3D8E" w:rsidRPr="00A902AB" w:rsidRDefault="006D3D8E" w:rsidP="006D3D8E">
            <w:pPr>
              <w:rPr>
                <w:ins w:id="692" w:author="Author"/>
              </w:rPr>
            </w:pPr>
          </w:p>
        </w:tc>
        <w:tc>
          <w:tcPr>
            <w:tcW w:w="1133" w:type="dxa"/>
            <w:tcBorders>
              <w:top w:val="single" w:sz="4" w:space="0" w:color="auto"/>
              <w:left w:val="single" w:sz="4" w:space="0" w:color="auto"/>
              <w:bottom w:val="single" w:sz="4" w:space="0" w:color="auto"/>
              <w:right w:val="single" w:sz="4" w:space="0" w:color="auto"/>
            </w:tcBorders>
          </w:tcPr>
          <w:p w14:paraId="00968AD1" w14:textId="77777777" w:rsidR="006D3D8E" w:rsidRPr="00A902AB" w:rsidRDefault="006D3D8E" w:rsidP="006D3D8E">
            <w:pPr>
              <w:rPr>
                <w:ins w:id="693" w:author="Author"/>
              </w:rPr>
            </w:pPr>
          </w:p>
        </w:tc>
        <w:tc>
          <w:tcPr>
            <w:tcW w:w="1166" w:type="dxa"/>
            <w:tcBorders>
              <w:top w:val="single" w:sz="4" w:space="0" w:color="auto"/>
              <w:left w:val="single" w:sz="4" w:space="0" w:color="auto"/>
              <w:bottom w:val="single" w:sz="4" w:space="0" w:color="auto"/>
              <w:right w:val="single" w:sz="4" w:space="0" w:color="auto"/>
            </w:tcBorders>
          </w:tcPr>
          <w:p w14:paraId="2A583617" w14:textId="77777777" w:rsidR="006D3D8E" w:rsidRPr="00A902AB" w:rsidRDefault="006D3D8E" w:rsidP="006D3D8E">
            <w:pPr>
              <w:rPr>
                <w:ins w:id="694" w:author="Author"/>
              </w:rPr>
            </w:pPr>
          </w:p>
        </w:tc>
        <w:tc>
          <w:tcPr>
            <w:tcW w:w="1149" w:type="dxa"/>
            <w:tcBorders>
              <w:top w:val="single" w:sz="4" w:space="0" w:color="auto"/>
              <w:left w:val="single" w:sz="4" w:space="0" w:color="auto"/>
              <w:bottom w:val="single" w:sz="4" w:space="0" w:color="auto"/>
              <w:right w:val="single" w:sz="4" w:space="0" w:color="auto"/>
            </w:tcBorders>
          </w:tcPr>
          <w:p w14:paraId="151FD2BF" w14:textId="77777777" w:rsidR="006D3D8E" w:rsidRPr="00A902AB" w:rsidRDefault="006D3D8E" w:rsidP="006D3D8E">
            <w:pPr>
              <w:rPr>
                <w:ins w:id="695" w:author="Author"/>
              </w:rPr>
            </w:pPr>
          </w:p>
        </w:tc>
        <w:tc>
          <w:tcPr>
            <w:tcW w:w="1208" w:type="dxa"/>
            <w:tcBorders>
              <w:top w:val="single" w:sz="4" w:space="0" w:color="auto"/>
              <w:left w:val="single" w:sz="4" w:space="0" w:color="auto"/>
              <w:bottom w:val="single" w:sz="4" w:space="0" w:color="auto"/>
              <w:right w:val="single" w:sz="4" w:space="0" w:color="auto"/>
            </w:tcBorders>
          </w:tcPr>
          <w:p w14:paraId="00E4A5D2" w14:textId="77777777" w:rsidR="006D3D8E" w:rsidRPr="00A902AB" w:rsidRDefault="006D3D8E" w:rsidP="006D3D8E">
            <w:pPr>
              <w:rPr>
                <w:ins w:id="696" w:author="Author"/>
              </w:rPr>
            </w:pPr>
          </w:p>
        </w:tc>
      </w:tr>
      <w:tr w:rsidR="006D3D8E" w:rsidRPr="00A902AB" w14:paraId="7B775150" w14:textId="77777777" w:rsidTr="006D3D8E">
        <w:trPr>
          <w:trHeight w:val="87"/>
          <w:ins w:id="697" w:author="Author"/>
        </w:trPr>
        <w:tc>
          <w:tcPr>
            <w:tcW w:w="175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BC29BC7" w14:textId="690F5524" w:rsidR="006D3D8E" w:rsidRPr="006D3D8E" w:rsidRDefault="006D3D8E" w:rsidP="006D3D8E">
            <w:pPr>
              <w:rPr>
                <w:ins w:id="698" w:author="Author"/>
                <w:sz w:val="14"/>
                <w:szCs w:val="14"/>
              </w:rPr>
            </w:pPr>
            <w:ins w:id="699" w:author="Author">
              <w:r w:rsidRPr="006D3D8E">
                <w:rPr>
                  <w:sz w:val="14"/>
                  <w:szCs w:val="14"/>
                </w:rPr>
                <w:t>Substation Auxiliaries</w:t>
              </w:r>
            </w:ins>
          </w:p>
        </w:tc>
        <w:tc>
          <w:tcPr>
            <w:tcW w:w="119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3DF0BEC" w14:textId="77777777" w:rsidR="006D3D8E" w:rsidRPr="00A902AB" w:rsidRDefault="006D3D8E" w:rsidP="006D3D8E">
            <w:pPr>
              <w:rPr>
                <w:ins w:id="700" w:author="Author"/>
              </w:rPr>
            </w:pPr>
          </w:p>
        </w:tc>
        <w:tc>
          <w:tcPr>
            <w:tcW w:w="1149" w:type="dxa"/>
            <w:tcBorders>
              <w:top w:val="single" w:sz="4" w:space="0" w:color="auto"/>
              <w:left w:val="single" w:sz="4" w:space="0" w:color="auto"/>
              <w:bottom w:val="single" w:sz="4" w:space="0" w:color="auto"/>
              <w:right w:val="single" w:sz="4" w:space="0" w:color="auto"/>
            </w:tcBorders>
          </w:tcPr>
          <w:p w14:paraId="1ED8FC0F" w14:textId="77777777" w:rsidR="006D3D8E" w:rsidRPr="00A902AB" w:rsidRDefault="006D3D8E" w:rsidP="006D3D8E">
            <w:pPr>
              <w:rPr>
                <w:ins w:id="701" w:author="Author"/>
              </w:rPr>
            </w:pPr>
          </w:p>
        </w:tc>
        <w:tc>
          <w:tcPr>
            <w:tcW w:w="1133" w:type="dxa"/>
            <w:tcBorders>
              <w:top w:val="single" w:sz="4" w:space="0" w:color="auto"/>
              <w:left w:val="single" w:sz="4" w:space="0" w:color="auto"/>
              <w:bottom w:val="single" w:sz="4" w:space="0" w:color="auto"/>
              <w:right w:val="single" w:sz="4" w:space="0" w:color="auto"/>
            </w:tcBorders>
          </w:tcPr>
          <w:p w14:paraId="054A7C15" w14:textId="77777777" w:rsidR="006D3D8E" w:rsidRPr="00A902AB" w:rsidRDefault="006D3D8E" w:rsidP="006D3D8E">
            <w:pPr>
              <w:rPr>
                <w:ins w:id="702" w:author="Author"/>
              </w:rPr>
            </w:pPr>
          </w:p>
        </w:tc>
        <w:tc>
          <w:tcPr>
            <w:tcW w:w="1166" w:type="dxa"/>
            <w:tcBorders>
              <w:top w:val="single" w:sz="4" w:space="0" w:color="auto"/>
              <w:left w:val="single" w:sz="4" w:space="0" w:color="auto"/>
              <w:bottom w:val="single" w:sz="4" w:space="0" w:color="auto"/>
              <w:right w:val="single" w:sz="4" w:space="0" w:color="auto"/>
            </w:tcBorders>
          </w:tcPr>
          <w:p w14:paraId="1586E0B0" w14:textId="77777777" w:rsidR="006D3D8E" w:rsidRPr="00A902AB" w:rsidRDefault="006D3D8E" w:rsidP="006D3D8E">
            <w:pPr>
              <w:rPr>
                <w:ins w:id="703" w:author="Author"/>
              </w:rPr>
            </w:pPr>
          </w:p>
        </w:tc>
        <w:tc>
          <w:tcPr>
            <w:tcW w:w="1149" w:type="dxa"/>
            <w:tcBorders>
              <w:top w:val="single" w:sz="4" w:space="0" w:color="auto"/>
              <w:left w:val="single" w:sz="4" w:space="0" w:color="auto"/>
              <w:bottom w:val="single" w:sz="4" w:space="0" w:color="auto"/>
              <w:right w:val="single" w:sz="4" w:space="0" w:color="auto"/>
            </w:tcBorders>
          </w:tcPr>
          <w:p w14:paraId="7266761C" w14:textId="77777777" w:rsidR="006D3D8E" w:rsidRPr="00A902AB" w:rsidRDefault="006D3D8E" w:rsidP="006D3D8E">
            <w:pPr>
              <w:rPr>
                <w:ins w:id="704" w:author="Author"/>
              </w:rPr>
            </w:pPr>
          </w:p>
        </w:tc>
        <w:tc>
          <w:tcPr>
            <w:tcW w:w="1208" w:type="dxa"/>
            <w:tcBorders>
              <w:top w:val="single" w:sz="4" w:space="0" w:color="auto"/>
              <w:left w:val="single" w:sz="4" w:space="0" w:color="auto"/>
              <w:bottom w:val="single" w:sz="4" w:space="0" w:color="auto"/>
              <w:right w:val="single" w:sz="4" w:space="0" w:color="auto"/>
            </w:tcBorders>
          </w:tcPr>
          <w:p w14:paraId="5FCDF686" w14:textId="77777777" w:rsidR="006D3D8E" w:rsidRPr="00A902AB" w:rsidRDefault="006D3D8E" w:rsidP="006D3D8E">
            <w:pPr>
              <w:rPr>
                <w:ins w:id="705" w:author="Author"/>
              </w:rPr>
            </w:pPr>
          </w:p>
        </w:tc>
      </w:tr>
    </w:tbl>
    <w:p w14:paraId="57DD08D0" w14:textId="77777777" w:rsidR="006D3D8E" w:rsidRDefault="006D3D8E" w:rsidP="00D62FF4">
      <w:pPr>
        <w:rPr>
          <w:ins w:id="706" w:author="Author"/>
        </w:rPr>
      </w:pPr>
    </w:p>
    <w:p w14:paraId="27E307DA" w14:textId="77777777" w:rsidR="00997569" w:rsidRDefault="00997569" w:rsidP="00D62FF4">
      <w:pPr>
        <w:rPr>
          <w:ins w:id="707" w:author="Author"/>
        </w:rPr>
      </w:pPr>
    </w:p>
    <w:p w14:paraId="0BD8B42C" w14:textId="6B29F645" w:rsidR="00BB3E7F" w:rsidRDefault="00BB3E7F" w:rsidP="00BB3E7F">
      <w:pPr>
        <w:rPr>
          <w:ins w:id="708" w:author="Author"/>
        </w:rPr>
      </w:pPr>
      <w:ins w:id="709" w:author="Author">
        <w:r>
          <w:t>Table 4: Non-load capital expenditure activity</w:t>
        </w:r>
      </w:ins>
    </w:p>
    <w:p w14:paraId="43D9B75E" w14:textId="3AC07A81" w:rsidR="006D3D8E" w:rsidRDefault="006D3D8E" w:rsidP="00BB3E7F">
      <w:pPr>
        <w:rPr>
          <w:ins w:id="710" w:author="Author"/>
        </w:rPr>
      </w:pPr>
    </w:p>
    <w:tbl>
      <w:tblPr>
        <w:tblW w:w="8787" w:type="dxa"/>
        <w:tblCellMar>
          <w:left w:w="0" w:type="dxa"/>
          <w:right w:w="0" w:type="dxa"/>
        </w:tblCellMar>
        <w:tblLook w:val="0000" w:firstRow="0" w:lastRow="0" w:firstColumn="0" w:lastColumn="0" w:noHBand="0" w:noVBand="0"/>
      </w:tblPr>
      <w:tblGrid>
        <w:gridCol w:w="1758"/>
        <w:gridCol w:w="1199"/>
        <w:gridCol w:w="1154"/>
        <w:gridCol w:w="1138"/>
        <w:gridCol w:w="1171"/>
        <w:gridCol w:w="1154"/>
        <w:gridCol w:w="1213"/>
      </w:tblGrid>
      <w:tr w:rsidR="00113EFB" w:rsidRPr="00A902AB" w14:paraId="79F1A955" w14:textId="77777777" w:rsidTr="007A13BC">
        <w:trPr>
          <w:trHeight w:val="180"/>
          <w:ins w:id="711" w:author="Author"/>
        </w:trPr>
        <w:tc>
          <w:tcPr>
            <w:tcW w:w="1758" w:type="dxa"/>
            <w:vMerge w:val="restart"/>
            <w:tcBorders>
              <w:top w:val="single" w:sz="8" w:space="0" w:color="auto"/>
              <w:left w:val="single" w:sz="8" w:space="0" w:color="auto"/>
              <w:right w:val="single" w:sz="8" w:space="0" w:color="auto"/>
            </w:tcBorders>
            <w:tcMar>
              <w:top w:w="0" w:type="dxa"/>
              <w:left w:w="108" w:type="dxa"/>
              <w:bottom w:w="0" w:type="dxa"/>
              <w:right w:w="108" w:type="dxa"/>
            </w:tcMar>
          </w:tcPr>
          <w:p w14:paraId="26470A10" w14:textId="77777777" w:rsidR="00113EFB" w:rsidRPr="00A00C26" w:rsidRDefault="00113EFB" w:rsidP="00113EFB">
            <w:pPr>
              <w:rPr>
                <w:ins w:id="712" w:author="Author"/>
                <w:sz w:val="14"/>
                <w:szCs w:val="14"/>
              </w:rPr>
            </w:pPr>
            <w:ins w:id="713" w:author="Author">
              <w:r w:rsidRPr="00A00C26">
                <w:rPr>
                  <w:sz w:val="14"/>
                  <w:szCs w:val="14"/>
                </w:rPr>
                <w:t xml:space="preserve">Funding category </w:t>
              </w:r>
            </w:ins>
          </w:p>
        </w:tc>
        <w:tc>
          <w:tcPr>
            <w:tcW w:w="1199" w:type="dxa"/>
            <w:tcBorders>
              <w:top w:val="single" w:sz="8" w:space="0" w:color="auto"/>
              <w:left w:val="nil"/>
              <w:bottom w:val="single" w:sz="4" w:space="0" w:color="auto"/>
              <w:right w:val="single" w:sz="4" w:space="0" w:color="auto"/>
            </w:tcBorders>
            <w:tcMar>
              <w:top w:w="0" w:type="dxa"/>
              <w:left w:w="108" w:type="dxa"/>
              <w:bottom w:w="0" w:type="dxa"/>
              <w:right w:w="108" w:type="dxa"/>
            </w:tcMar>
          </w:tcPr>
          <w:p w14:paraId="239835E0" w14:textId="6A2C34DC" w:rsidR="00113EFB" w:rsidRPr="00A00C26" w:rsidRDefault="00113EFB" w:rsidP="00113EFB">
            <w:pPr>
              <w:jc w:val="center"/>
              <w:rPr>
                <w:ins w:id="714" w:author="Author"/>
                <w:sz w:val="14"/>
                <w:szCs w:val="14"/>
              </w:rPr>
            </w:pPr>
            <w:ins w:id="715" w:author="Author">
              <w:r w:rsidRPr="00A00C26">
                <w:rPr>
                  <w:sz w:val="14"/>
                  <w:szCs w:val="14"/>
                </w:rPr>
                <w:t xml:space="preserve">T1 </w:t>
              </w:r>
              <w:r>
                <w:rPr>
                  <w:sz w:val="14"/>
                  <w:szCs w:val="14"/>
                </w:rPr>
                <w:t xml:space="preserve">costs </w:t>
              </w:r>
              <w:r w:rsidRPr="00A00C26">
                <w:rPr>
                  <w:sz w:val="14"/>
                  <w:szCs w:val="14"/>
                </w:rPr>
                <w:t>planned</w:t>
              </w:r>
              <w:r>
                <w:rPr>
                  <w:sz w:val="14"/>
                  <w:szCs w:val="14"/>
                </w:rPr>
                <w:t xml:space="preserve"> (eight years)</w:t>
              </w:r>
            </w:ins>
          </w:p>
        </w:tc>
        <w:tc>
          <w:tcPr>
            <w:tcW w:w="1154" w:type="dxa"/>
            <w:tcBorders>
              <w:top w:val="single" w:sz="8" w:space="0" w:color="auto"/>
              <w:left w:val="single" w:sz="4" w:space="0" w:color="auto"/>
              <w:bottom w:val="single" w:sz="4" w:space="0" w:color="auto"/>
              <w:right w:val="single" w:sz="4" w:space="0" w:color="auto"/>
            </w:tcBorders>
          </w:tcPr>
          <w:p w14:paraId="4227C1B8" w14:textId="77777777" w:rsidR="00113EFB" w:rsidRDefault="00113EFB" w:rsidP="00113EFB">
            <w:pPr>
              <w:jc w:val="center"/>
              <w:rPr>
                <w:ins w:id="716" w:author="Author"/>
                <w:sz w:val="14"/>
                <w:szCs w:val="14"/>
              </w:rPr>
            </w:pPr>
            <w:ins w:id="717" w:author="Author">
              <w:r>
                <w:rPr>
                  <w:sz w:val="14"/>
                  <w:szCs w:val="14"/>
                </w:rPr>
                <w:t>T1 costs incurr</w:t>
              </w:r>
              <w:r w:rsidRPr="00A00C26">
                <w:rPr>
                  <w:sz w:val="14"/>
                  <w:szCs w:val="14"/>
                </w:rPr>
                <w:t>ed</w:t>
              </w:r>
              <w:r>
                <w:rPr>
                  <w:sz w:val="14"/>
                  <w:szCs w:val="14"/>
                </w:rPr>
                <w:t xml:space="preserve"> </w:t>
              </w:r>
            </w:ins>
          </w:p>
          <w:p w14:paraId="21579C8E" w14:textId="7D47AF94" w:rsidR="00113EFB" w:rsidRPr="00A00C26" w:rsidRDefault="00113EFB" w:rsidP="00113EFB">
            <w:pPr>
              <w:jc w:val="center"/>
              <w:rPr>
                <w:ins w:id="718" w:author="Author"/>
                <w:sz w:val="14"/>
                <w:szCs w:val="14"/>
              </w:rPr>
            </w:pPr>
            <w:ins w:id="719" w:author="Author">
              <w:r>
                <w:rPr>
                  <w:sz w:val="14"/>
                  <w:szCs w:val="14"/>
                </w:rPr>
                <w:t>(eight years)</w:t>
              </w:r>
              <w:r w:rsidRPr="00113EFB">
                <w:rPr>
                  <w:sz w:val="14"/>
                  <w:szCs w:val="14"/>
                  <w:vertAlign w:val="superscript"/>
                </w:rPr>
                <w:t>3</w:t>
              </w:r>
            </w:ins>
          </w:p>
        </w:tc>
        <w:tc>
          <w:tcPr>
            <w:tcW w:w="1138" w:type="dxa"/>
            <w:tcBorders>
              <w:top w:val="single" w:sz="4" w:space="0" w:color="auto"/>
              <w:left w:val="single" w:sz="4" w:space="0" w:color="auto"/>
              <w:bottom w:val="single" w:sz="4" w:space="0" w:color="auto"/>
              <w:right w:val="single" w:sz="4" w:space="0" w:color="auto"/>
            </w:tcBorders>
          </w:tcPr>
          <w:p w14:paraId="391DC6AF" w14:textId="4C22D4BD" w:rsidR="00113EFB" w:rsidRPr="00A00C26" w:rsidRDefault="00113EFB" w:rsidP="00113EFB">
            <w:pPr>
              <w:jc w:val="center"/>
              <w:rPr>
                <w:ins w:id="720" w:author="Author"/>
                <w:sz w:val="14"/>
                <w:szCs w:val="14"/>
              </w:rPr>
            </w:pPr>
            <w:ins w:id="721" w:author="Author">
              <w:r w:rsidRPr="00A00C26">
                <w:rPr>
                  <w:sz w:val="14"/>
                  <w:szCs w:val="14"/>
                </w:rPr>
                <w:t xml:space="preserve">T1 </w:t>
              </w:r>
              <w:r>
                <w:rPr>
                  <w:sz w:val="14"/>
                  <w:szCs w:val="14"/>
                </w:rPr>
                <w:t>costs incurred</w:t>
              </w:r>
              <w:r>
                <w:rPr>
                  <w:sz w:val="14"/>
                  <w:szCs w:val="14"/>
                  <w:vertAlign w:val="superscript"/>
                </w:rPr>
                <w:t>3</w:t>
              </w:r>
              <w:r w:rsidRPr="00A00C26">
                <w:rPr>
                  <w:sz w:val="14"/>
                  <w:szCs w:val="14"/>
                </w:rPr>
                <w:t>: annual average</w:t>
              </w:r>
            </w:ins>
          </w:p>
        </w:tc>
        <w:tc>
          <w:tcPr>
            <w:tcW w:w="1171" w:type="dxa"/>
            <w:tcBorders>
              <w:top w:val="single" w:sz="4" w:space="0" w:color="auto"/>
              <w:left w:val="single" w:sz="4" w:space="0" w:color="auto"/>
              <w:bottom w:val="single" w:sz="4" w:space="0" w:color="auto"/>
              <w:right w:val="single" w:sz="4" w:space="0" w:color="auto"/>
            </w:tcBorders>
          </w:tcPr>
          <w:p w14:paraId="465BEBE9" w14:textId="774FD7F2" w:rsidR="00113EFB" w:rsidRPr="00A00C26" w:rsidRDefault="00113EFB" w:rsidP="00113EFB">
            <w:pPr>
              <w:jc w:val="center"/>
              <w:rPr>
                <w:ins w:id="722" w:author="Author"/>
                <w:sz w:val="14"/>
                <w:szCs w:val="14"/>
              </w:rPr>
            </w:pPr>
            <w:ins w:id="723" w:author="Author">
              <w:r>
                <w:rPr>
                  <w:sz w:val="14"/>
                  <w:szCs w:val="14"/>
                </w:rPr>
                <w:t>T1 costs incurred</w:t>
              </w:r>
              <w:r>
                <w:rPr>
                  <w:sz w:val="14"/>
                  <w:szCs w:val="14"/>
                  <w:vertAlign w:val="superscript"/>
                </w:rPr>
                <w:t>4</w:t>
              </w:r>
              <w:r w:rsidRPr="00A00C26">
                <w:rPr>
                  <w:sz w:val="14"/>
                  <w:szCs w:val="14"/>
                </w:rPr>
                <w:t xml:space="preserve">: </w:t>
              </w:r>
              <w:r>
                <w:rPr>
                  <w:sz w:val="14"/>
                  <w:szCs w:val="14"/>
                </w:rPr>
                <w:t xml:space="preserve">five year </w:t>
              </w:r>
              <w:r w:rsidRPr="00A00C26">
                <w:rPr>
                  <w:sz w:val="14"/>
                  <w:szCs w:val="14"/>
                </w:rPr>
                <w:t>average</w:t>
              </w:r>
            </w:ins>
          </w:p>
        </w:tc>
        <w:tc>
          <w:tcPr>
            <w:tcW w:w="1154" w:type="dxa"/>
            <w:tcBorders>
              <w:top w:val="single" w:sz="8" w:space="0" w:color="auto"/>
              <w:left w:val="single" w:sz="4" w:space="0" w:color="auto"/>
              <w:bottom w:val="single" w:sz="4" w:space="0" w:color="auto"/>
              <w:right w:val="single" w:sz="8" w:space="0" w:color="auto"/>
            </w:tcBorders>
          </w:tcPr>
          <w:p w14:paraId="30BD43EB" w14:textId="77777777" w:rsidR="00113EFB" w:rsidRDefault="00113EFB" w:rsidP="00113EFB">
            <w:pPr>
              <w:jc w:val="center"/>
              <w:rPr>
                <w:ins w:id="724" w:author="Author"/>
                <w:sz w:val="14"/>
                <w:szCs w:val="14"/>
              </w:rPr>
            </w:pPr>
            <w:ins w:id="725" w:author="Author">
              <w:r w:rsidRPr="00A00C26">
                <w:rPr>
                  <w:sz w:val="14"/>
                  <w:szCs w:val="14"/>
                </w:rPr>
                <w:t xml:space="preserve">T2 </w:t>
              </w:r>
              <w:r>
                <w:rPr>
                  <w:sz w:val="14"/>
                  <w:szCs w:val="14"/>
                </w:rPr>
                <w:t xml:space="preserve">costs forecast </w:t>
              </w:r>
            </w:ins>
          </w:p>
          <w:p w14:paraId="0042347C" w14:textId="66FA7090" w:rsidR="00113EFB" w:rsidRPr="00A00C26" w:rsidRDefault="00113EFB" w:rsidP="00113EFB">
            <w:pPr>
              <w:jc w:val="center"/>
              <w:rPr>
                <w:ins w:id="726" w:author="Author"/>
                <w:sz w:val="14"/>
                <w:szCs w:val="14"/>
              </w:rPr>
            </w:pPr>
            <w:ins w:id="727" w:author="Author">
              <w:r>
                <w:rPr>
                  <w:sz w:val="14"/>
                  <w:szCs w:val="14"/>
                </w:rPr>
                <w:t>(five years)</w:t>
              </w:r>
              <w:r>
                <w:rPr>
                  <w:sz w:val="14"/>
                  <w:szCs w:val="14"/>
                  <w:vertAlign w:val="superscript"/>
                </w:rPr>
                <w:t>5</w:t>
              </w:r>
              <w:r w:rsidRPr="00A00C26">
                <w:rPr>
                  <w:sz w:val="14"/>
                  <w:szCs w:val="14"/>
                </w:rPr>
                <w:t xml:space="preserve"> </w:t>
              </w:r>
            </w:ins>
          </w:p>
        </w:tc>
        <w:tc>
          <w:tcPr>
            <w:tcW w:w="1213" w:type="dxa"/>
            <w:tcBorders>
              <w:top w:val="single" w:sz="8" w:space="0" w:color="auto"/>
              <w:left w:val="single" w:sz="4" w:space="0" w:color="auto"/>
              <w:bottom w:val="single" w:sz="4" w:space="0" w:color="auto"/>
              <w:right w:val="single" w:sz="4" w:space="0" w:color="auto"/>
            </w:tcBorders>
          </w:tcPr>
          <w:p w14:paraId="06E4287B" w14:textId="3C3E0BE4" w:rsidR="00113EFB" w:rsidRPr="00A00C26" w:rsidRDefault="00113EFB" w:rsidP="00113EFB">
            <w:pPr>
              <w:jc w:val="center"/>
              <w:rPr>
                <w:ins w:id="728" w:author="Author"/>
                <w:sz w:val="14"/>
                <w:szCs w:val="14"/>
              </w:rPr>
            </w:pPr>
            <w:ins w:id="729" w:author="Author">
              <w:r w:rsidRPr="00A00C26">
                <w:rPr>
                  <w:sz w:val="14"/>
                  <w:szCs w:val="14"/>
                </w:rPr>
                <w:t xml:space="preserve">T2 </w:t>
              </w:r>
              <w:r>
                <w:rPr>
                  <w:sz w:val="14"/>
                  <w:szCs w:val="14"/>
                </w:rPr>
                <w:t>costs forecast</w:t>
              </w:r>
              <w:r>
                <w:rPr>
                  <w:sz w:val="14"/>
                  <w:szCs w:val="14"/>
                  <w:vertAlign w:val="superscript"/>
                </w:rPr>
                <w:t>5</w:t>
              </w:r>
              <w:r w:rsidRPr="00A00C26">
                <w:rPr>
                  <w:sz w:val="14"/>
                  <w:szCs w:val="14"/>
                </w:rPr>
                <w:t>: annual average</w:t>
              </w:r>
            </w:ins>
          </w:p>
        </w:tc>
      </w:tr>
      <w:tr w:rsidR="006D3D8E" w:rsidRPr="00A902AB" w14:paraId="79293426" w14:textId="77777777" w:rsidTr="007A13BC">
        <w:trPr>
          <w:trHeight w:val="180"/>
          <w:ins w:id="730" w:author="Author"/>
        </w:trPr>
        <w:tc>
          <w:tcPr>
            <w:tcW w:w="1758" w:type="dxa"/>
            <w:vMerge/>
            <w:tcBorders>
              <w:left w:val="single" w:sz="8" w:space="0" w:color="auto"/>
              <w:bottom w:val="single" w:sz="4" w:space="0" w:color="auto"/>
              <w:right w:val="single" w:sz="8" w:space="0" w:color="auto"/>
            </w:tcBorders>
            <w:tcMar>
              <w:top w:w="0" w:type="dxa"/>
              <w:left w:w="108" w:type="dxa"/>
              <w:bottom w:w="0" w:type="dxa"/>
              <w:right w:w="108" w:type="dxa"/>
            </w:tcMar>
          </w:tcPr>
          <w:p w14:paraId="46FA285E" w14:textId="77777777" w:rsidR="006D3D8E" w:rsidRPr="00A00C26" w:rsidRDefault="006D3D8E" w:rsidP="007A13BC">
            <w:pPr>
              <w:rPr>
                <w:ins w:id="731" w:author="Author"/>
                <w:sz w:val="14"/>
                <w:szCs w:val="14"/>
              </w:rPr>
            </w:pPr>
          </w:p>
        </w:tc>
        <w:tc>
          <w:tcPr>
            <w:tcW w:w="1199" w:type="dxa"/>
            <w:tcBorders>
              <w:top w:val="single" w:sz="8" w:space="0" w:color="auto"/>
              <w:left w:val="nil"/>
              <w:bottom w:val="single" w:sz="4" w:space="0" w:color="auto"/>
              <w:right w:val="single" w:sz="4" w:space="0" w:color="auto"/>
            </w:tcBorders>
            <w:tcMar>
              <w:top w:w="0" w:type="dxa"/>
              <w:left w:w="108" w:type="dxa"/>
              <w:bottom w:w="0" w:type="dxa"/>
              <w:right w:w="108" w:type="dxa"/>
            </w:tcMar>
          </w:tcPr>
          <w:p w14:paraId="05EB6A81" w14:textId="77777777" w:rsidR="006D3D8E" w:rsidRPr="00A00C26" w:rsidRDefault="006D3D8E" w:rsidP="007A13BC">
            <w:pPr>
              <w:jc w:val="center"/>
              <w:rPr>
                <w:ins w:id="732" w:author="Author"/>
                <w:sz w:val="14"/>
                <w:szCs w:val="14"/>
              </w:rPr>
            </w:pPr>
            <w:ins w:id="733" w:author="Author">
              <w:r w:rsidRPr="00A00C26">
                <w:rPr>
                  <w:sz w:val="14"/>
                  <w:szCs w:val="14"/>
                </w:rPr>
                <w:t>March 12 BP</w:t>
              </w:r>
            </w:ins>
          </w:p>
        </w:tc>
        <w:tc>
          <w:tcPr>
            <w:tcW w:w="1154" w:type="dxa"/>
            <w:tcBorders>
              <w:top w:val="single" w:sz="8" w:space="0" w:color="auto"/>
              <w:left w:val="single" w:sz="4" w:space="0" w:color="auto"/>
              <w:bottom w:val="single" w:sz="4" w:space="0" w:color="auto"/>
              <w:right w:val="single" w:sz="4" w:space="0" w:color="auto"/>
            </w:tcBorders>
          </w:tcPr>
          <w:p w14:paraId="33618DDD" w14:textId="77777777" w:rsidR="006D3D8E" w:rsidRPr="00A00C26" w:rsidRDefault="006D3D8E" w:rsidP="007A13BC">
            <w:pPr>
              <w:jc w:val="center"/>
              <w:rPr>
                <w:ins w:id="734" w:author="Author"/>
                <w:sz w:val="14"/>
                <w:szCs w:val="14"/>
              </w:rPr>
            </w:pPr>
            <w:ins w:id="735" w:author="Author">
              <w:r w:rsidRPr="00A00C26">
                <w:rPr>
                  <w:sz w:val="14"/>
                  <w:szCs w:val="14"/>
                </w:rPr>
                <w:t>RRP19</w:t>
              </w:r>
            </w:ins>
          </w:p>
        </w:tc>
        <w:tc>
          <w:tcPr>
            <w:tcW w:w="1138" w:type="dxa"/>
            <w:tcBorders>
              <w:top w:val="single" w:sz="4" w:space="0" w:color="auto"/>
              <w:left w:val="single" w:sz="4" w:space="0" w:color="auto"/>
              <w:bottom w:val="single" w:sz="4" w:space="0" w:color="auto"/>
              <w:right w:val="single" w:sz="4" w:space="0" w:color="auto"/>
            </w:tcBorders>
          </w:tcPr>
          <w:p w14:paraId="408C1733" w14:textId="77777777" w:rsidR="006D3D8E" w:rsidRPr="00A00C26" w:rsidRDefault="006D3D8E" w:rsidP="007A13BC">
            <w:pPr>
              <w:jc w:val="center"/>
              <w:rPr>
                <w:ins w:id="736" w:author="Author"/>
                <w:sz w:val="14"/>
                <w:szCs w:val="14"/>
              </w:rPr>
            </w:pPr>
            <w:ins w:id="737" w:author="Author">
              <w:r>
                <w:rPr>
                  <w:sz w:val="14"/>
                  <w:szCs w:val="14"/>
                </w:rPr>
                <w:t>RRP19</w:t>
              </w:r>
            </w:ins>
          </w:p>
        </w:tc>
        <w:tc>
          <w:tcPr>
            <w:tcW w:w="1171" w:type="dxa"/>
            <w:tcBorders>
              <w:top w:val="single" w:sz="4" w:space="0" w:color="auto"/>
              <w:left w:val="single" w:sz="4" w:space="0" w:color="auto"/>
              <w:bottom w:val="single" w:sz="4" w:space="0" w:color="auto"/>
              <w:right w:val="single" w:sz="4" w:space="0" w:color="auto"/>
            </w:tcBorders>
          </w:tcPr>
          <w:p w14:paraId="5962D70B" w14:textId="77777777" w:rsidR="006D3D8E" w:rsidRPr="00A00C26" w:rsidRDefault="006D3D8E" w:rsidP="007A13BC">
            <w:pPr>
              <w:jc w:val="center"/>
              <w:rPr>
                <w:ins w:id="738" w:author="Author"/>
                <w:sz w:val="14"/>
                <w:szCs w:val="14"/>
              </w:rPr>
            </w:pPr>
            <w:ins w:id="739" w:author="Author">
              <w:r w:rsidRPr="00A00C26">
                <w:rPr>
                  <w:sz w:val="14"/>
                  <w:szCs w:val="14"/>
                </w:rPr>
                <w:t>RRP19</w:t>
              </w:r>
            </w:ins>
          </w:p>
        </w:tc>
        <w:tc>
          <w:tcPr>
            <w:tcW w:w="1154" w:type="dxa"/>
            <w:tcBorders>
              <w:top w:val="single" w:sz="8" w:space="0" w:color="auto"/>
              <w:left w:val="single" w:sz="4" w:space="0" w:color="auto"/>
              <w:bottom w:val="single" w:sz="4" w:space="0" w:color="auto"/>
              <w:right w:val="single" w:sz="8" w:space="0" w:color="auto"/>
            </w:tcBorders>
          </w:tcPr>
          <w:p w14:paraId="3FE0A0D4" w14:textId="77777777" w:rsidR="006D3D8E" w:rsidRPr="00A00C26" w:rsidRDefault="006D3D8E" w:rsidP="007A13BC">
            <w:pPr>
              <w:jc w:val="center"/>
              <w:rPr>
                <w:ins w:id="740" w:author="Author"/>
                <w:sz w:val="14"/>
                <w:szCs w:val="14"/>
              </w:rPr>
            </w:pPr>
            <w:ins w:id="741" w:author="Author">
              <w:r w:rsidRPr="00A00C26">
                <w:rPr>
                  <w:sz w:val="14"/>
                  <w:szCs w:val="14"/>
                </w:rPr>
                <w:t>Oct 19 BPDT</w:t>
              </w:r>
            </w:ins>
          </w:p>
        </w:tc>
        <w:tc>
          <w:tcPr>
            <w:tcW w:w="1213" w:type="dxa"/>
            <w:tcBorders>
              <w:top w:val="single" w:sz="8" w:space="0" w:color="auto"/>
              <w:left w:val="single" w:sz="4" w:space="0" w:color="auto"/>
              <w:bottom w:val="single" w:sz="4" w:space="0" w:color="auto"/>
              <w:right w:val="single" w:sz="4" w:space="0" w:color="auto"/>
            </w:tcBorders>
          </w:tcPr>
          <w:p w14:paraId="2786CB12" w14:textId="77777777" w:rsidR="006D3D8E" w:rsidRPr="00A00C26" w:rsidRDefault="006D3D8E" w:rsidP="007A13BC">
            <w:pPr>
              <w:jc w:val="center"/>
              <w:rPr>
                <w:ins w:id="742" w:author="Author"/>
                <w:sz w:val="14"/>
                <w:szCs w:val="14"/>
              </w:rPr>
            </w:pPr>
            <w:ins w:id="743" w:author="Author">
              <w:r w:rsidRPr="00A00C26">
                <w:rPr>
                  <w:sz w:val="14"/>
                  <w:szCs w:val="14"/>
                </w:rPr>
                <w:t>Oct 19 BPDT</w:t>
              </w:r>
            </w:ins>
          </w:p>
        </w:tc>
      </w:tr>
      <w:tr w:rsidR="006D3D8E" w:rsidRPr="00A902AB" w14:paraId="6BD7BF40" w14:textId="77777777" w:rsidTr="007A13BC">
        <w:trPr>
          <w:trHeight w:val="110"/>
          <w:ins w:id="744" w:author="Author"/>
        </w:trPr>
        <w:tc>
          <w:tcPr>
            <w:tcW w:w="175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CC28200" w14:textId="3F82AE79" w:rsidR="006D3D8E" w:rsidRPr="00A00C26" w:rsidRDefault="006D3D8E" w:rsidP="006D3D8E">
            <w:pPr>
              <w:rPr>
                <w:ins w:id="745" w:author="Author"/>
                <w:sz w:val="14"/>
                <w:szCs w:val="14"/>
              </w:rPr>
            </w:pPr>
            <w:ins w:id="746" w:author="Author">
              <w:r w:rsidRPr="006D3D8E">
                <w:rPr>
                  <w:sz w:val="14"/>
                  <w:szCs w:val="14"/>
                </w:rPr>
                <w:t>Transformer</w:t>
              </w:r>
            </w:ins>
          </w:p>
        </w:tc>
        <w:tc>
          <w:tcPr>
            <w:tcW w:w="119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D021EEF" w14:textId="77777777" w:rsidR="006D3D8E" w:rsidRPr="00A902AB" w:rsidRDefault="006D3D8E" w:rsidP="006D3D8E">
            <w:pPr>
              <w:rPr>
                <w:ins w:id="747" w:author="Author"/>
              </w:rPr>
            </w:pPr>
          </w:p>
        </w:tc>
        <w:tc>
          <w:tcPr>
            <w:tcW w:w="1154" w:type="dxa"/>
            <w:tcBorders>
              <w:top w:val="single" w:sz="4" w:space="0" w:color="auto"/>
              <w:left w:val="single" w:sz="4" w:space="0" w:color="auto"/>
              <w:bottom w:val="single" w:sz="4" w:space="0" w:color="auto"/>
              <w:right w:val="single" w:sz="4" w:space="0" w:color="auto"/>
            </w:tcBorders>
          </w:tcPr>
          <w:p w14:paraId="25695DA4" w14:textId="77777777" w:rsidR="006D3D8E" w:rsidRPr="00A902AB" w:rsidRDefault="006D3D8E" w:rsidP="006D3D8E">
            <w:pPr>
              <w:rPr>
                <w:ins w:id="748" w:author="Author"/>
              </w:rPr>
            </w:pPr>
          </w:p>
        </w:tc>
        <w:tc>
          <w:tcPr>
            <w:tcW w:w="1138" w:type="dxa"/>
            <w:tcBorders>
              <w:top w:val="single" w:sz="4" w:space="0" w:color="auto"/>
              <w:left w:val="single" w:sz="4" w:space="0" w:color="auto"/>
              <w:bottom w:val="single" w:sz="4" w:space="0" w:color="auto"/>
              <w:right w:val="single" w:sz="4" w:space="0" w:color="auto"/>
            </w:tcBorders>
          </w:tcPr>
          <w:p w14:paraId="563A1380" w14:textId="77777777" w:rsidR="006D3D8E" w:rsidRPr="00A902AB" w:rsidRDefault="006D3D8E" w:rsidP="006D3D8E">
            <w:pPr>
              <w:rPr>
                <w:ins w:id="749" w:author="Author"/>
              </w:rPr>
            </w:pPr>
          </w:p>
        </w:tc>
        <w:tc>
          <w:tcPr>
            <w:tcW w:w="1171" w:type="dxa"/>
            <w:tcBorders>
              <w:top w:val="single" w:sz="4" w:space="0" w:color="auto"/>
              <w:left w:val="single" w:sz="4" w:space="0" w:color="auto"/>
              <w:bottom w:val="single" w:sz="4" w:space="0" w:color="auto"/>
              <w:right w:val="single" w:sz="4" w:space="0" w:color="auto"/>
            </w:tcBorders>
          </w:tcPr>
          <w:p w14:paraId="0D0AF4D0" w14:textId="77777777" w:rsidR="006D3D8E" w:rsidRPr="00A902AB" w:rsidRDefault="006D3D8E" w:rsidP="006D3D8E">
            <w:pPr>
              <w:rPr>
                <w:ins w:id="750" w:author="Author"/>
              </w:rPr>
            </w:pPr>
          </w:p>
        </w:tc>
        <w:tc>
          <w:tcPr>
            <w:tcW w:w="1154" w:type="dxa"/>
            <w:tcBorders>
              <w:top w:val="single" w:sz="4" w:space="0" w:color="auto"/>
              <w:left w:val="single" w:sz="4" w:space="0" w:color="auto"/>
              <w:bottom w:val="single" w:sz="4" w:space="0" w:color="auto"/>
              <w:right w:val="single" w:sz="4" w:space="0" w:color="auto"/>
            </w:tcBorders>
          </w:tcPr>
          <w:p w14:paraId="785E84D5" w14:textId="77777777" w:rsidR="006D3D8E" w:rsidRPr="00A902AB" w:rsidRDefault="006D3D8E" w:rsidP="006D3D8E">
            <w:pPr>
              <w:rPr>
                <w:ins w:id="751" w:author="Author"/>
              </w:rPr>
            </w:pPr>
          </w:p>
        </w:tc>
        <w:tc>
          <w:tcPr>
            <w:tcW w:w="1213" w:type="dxa"/>
            <w:tcBorders>
              <w:top w:val="single" w:sz="4" w:space="0" w:color="auto"/>
              <w:left w:val="single" w:sz="4" w:space="0" w:color="auto"/>
              <w:bottom w:val="single" w:sz="4" w:space="0" w:color="auto"/>
              <w:right w:val="single" w:sz="4" w:space="0" w:color="auto"/>
            </w:tcBorders>
          </w:tcPr>
          <w:p w14:paraId="5D1AE533" w14:textId="77777777" w:rsidR="006D3D8E" w:rsidRPr="00A902AB" w:rsidRDefault="006D3D8E" w:rsidP="006D3D8E">
            <w:pPr>
              <w:rPr>
                <w:ins w:id="752" w:author="Author"/>
              </w:rPr>
            </w:pPr>
          </w:p>
        </w:tc>
      </w:tr>
      <w:tr w:rsidR="006D3D8E" w:rsidRPr="00A902AB" w14:paraId="396D2C24" w14:textId="77777777" w:rsidTr="007A13BC">
        <w:trPr>
          <w:trHeight w:val="110"/>
          <w:ins w:id="753" w:author="Author"/>
        </w:trPr>
        <w:tc>
          <w:tcPr>
            <w:tcW w:w="175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ED0DF67" w14:textId="394C0A72" w:rsidR="006D3D8E" w:rsidRPr="00A00C26" w:rsidRDefault="006D3D8E" w:rsidP="006D3D8E">
            <w:pPr>
              <w:rPr>
                <w:ins w:id="754" w:author="Author"/>
                <w:sz w:val="14"/>
                <w:szCs w:val="14"/>
              </w:rPr>
            </w:pPr>
            <w:ins w:id="755" w:author="Author">
              <w:r w:rsidRPr="006D3D8E">
                <w:rPr>
                  <w:sz w:val="14"/>
                  <w:szCs w:val="14"/>
                </w:rPr>
                <w:t>Reactors</w:t>
              </w:r>
            </w:ins>
          </w:p>
        </w:tc>
        <w:tc>
          <w:tcPr>
            <w:tcW w:w="119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E1754A6" w14:textId="77777777" w:rsidR="006D3D8E" w:rsidRPr="00A902AB" w:rsidRDefault="006D3D8E" w:rsidP="006D3D8E">
            <w:pPr>
              <w:rPr>
                <w:ins w:id="756" w:author="Author"/>
              </w:rPr>
            </w:pPr>
          </w:p>
        </w:tc>
        <w:tc>
          <w:tcPr>
            <w:tcW w:w="1154" w:type="dxa"/>
            <w:tcBorders>
              <w:top w:val="single" w:sz="4" w:space="0" w:color="auto"/>
              <w:left w:val="single" w:sz="4" w:space="0" w:color="auto"/>
              <w:bottom w:val="single" w:sz="4" w:space="0" w:color="auto"/>
              <w:right w:val="single" w:sz="4" w:space="0" w:color="auto"/>
            </w:tcBorders>
          </w:tcPr>
          <w:p w14:paraId="2017432B" w14:textId="77777777" w:rsidR="006D3D8E" w:rsidRPr="00A902AB" w:rsidRDefault="006D3D8E" w:rsidP="006D3D8E">
            <w:pPr>
              <w:rPr>
                <w:ins w:id="757" w:author="Author"/>
              </w:rPr>
            </w:pPr>
          </w:p>
        </w:tc>
        <w:tc>
          <w:tcPr>
            <w:tcW w:w="1138" w:type="dxa"/>
            <w:tcBorders>
              <w:top w:val="single" w:sz="4" w:space="0" w:color="auto"/>
              <w:left w:val="single" w:sz="4" w:space="0" w:color="auto"/>
              <w:bottom w:val="single" w:sz="4" w:space="0" w:color="auto"/>
              <w:right w:val="single" w:sz="4" w:space="0" w:color="auto"/>
            </w:tcBorders>
          </w:tcPr>
          <w:p w14:paraId="37787A73" w14:textId="77777777" w:rsidR="006D3D8E" w:rsidRPr="00A902AB" w:rsidRDefault="006D3D8E" w:rsidP="006D3D8E">
            <w:pPr>
              <w:rPr>
                <w:ins w:id="758" w:author="Author"/>
              </w:rPr>
            </w:pPr>
          </w:p>
        </w:tc>
        <w:tc>
          <w:tcPr>
            <w:tcW w:w="1171" w:type="dxa"/>
            <w:tcBorders>
              <w:top w:val="single" w:sz="4" w:space="0" w:color="auto"/>
              <w:left w:val="single" w:sz="4" w:space="0" w:color="auto"/>
              <w:bottom w:val="single" w:sz="4" w:space="0" w:color="auto"/>
              <w:right w:val="single" w:sz="4" w:space="0" w:color="auto"/>
            </w:tcBorders>
          </w:tcPr>
          <w:p w14:paraId="23FE5F9A" w14:textId="77777777" w:rsidR="006D3D8E" w:rsidRPr="00A902AB" w:rsidRDefault="006D3D8E" w:rsidP="006D3D8E">
            <w:pPr>
              <w:rPr>
                <w:ins w:id="759" w:author="Author"/>
              </w:rPr>
            </w:pPr>
          </w:p>
        </w:tc>
        <w:tc>
          <w:tcPr>
            <w:tcW w:w="1154" w:type="dxa"/>
            <w:tcBorders>
              <w:top w:val="single" w:sz="4" w:space="0" w:color="auto"/>
              <w:left w:val="single" w:sz="4" w:space="0" w:color="auto"/>
              <w:bottom w:val="single" w:sz="4" w:space="0" w:color="auto"/>
              <w:right w:val="single" w:sz="4" w:space="0" w:color="auto"/>
            </w:tcBorders>
          </w:tcPr>
          <w:p w14:paraId="70A657E8" w14:textId="77777777" w:rsidR="006D3D8E" w:rsidRPr="00A902AB" w:rsidRDefault="006D3D8E" w:rsidP="006D3D8E">
            <w:pPr>
              <w:rPr>
                <w:ins w:id="760" w:author="Author"/>
              </w:rPr>
            </w:pPr>
          </w:p>
        </w:tc>
        <w:tc>
          <w:tcPr>
            <w:tcW w:w="1213" w:type="dxa"/>
            <w:tcBorders>
              <w:top w:val="single" w:sz="4" w:space="0" w:color="auto"/>
              <w:left w:val="single" w:sz="4" w:space="0" w:color="auto"/>
              <w:bottom w:val="single" w:sz="4" w:space="0" w:color="auto"/>
              <w:right w:val="single" w:sz="4" w:space="0" w:color="auto"/>
            </w:tcBorders>
          </w:tcPr>
          <w:p w14:paraId="38874BA1" w14:textId="77777777" w:rsidR="006D3D8E" w:rsidRPr="00A902AB" w:rsidRDefault="006D3D8E" w:rsidP="006D3D8E">
            <w:pPr>
              <w:rPr>
                <w:ins w:id="761" w:author="Author"/>
              </w:rPr>
            </w:pPr>
          </w:p>
        </w:tc>
      </w:tr>
      <w:tr w:rsidR="006D3D8E" w:rsidRPr="00A902AB" w14:paraId="0E70B5D7" w14:textId="77777777" w:rsidTr="007A13BC">
        <w:trPr>
          <w:trHeight w:val="110"/>
          <w:ins w:id="762" w:author="Author"/>
        </w:trPr>
        <w:tc>
          <w:tcPr>
            <w:tcW w:w="175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C4333F3" w14:textId="7AF0EE84" w:rsidR="006D3D8E" w:rsidRPr="00A00C26" w:rsidRDefault="006D3D8E" w:rsidP="006D3D8E">
            <w:pPr>
              <w:rPr>
                <w:ins w:id="763" w:author="Author"/>
                <w:sz w:val="14"/>
                <w:szCs w:val="14"/>
              </w:rPr>
            </w:pPr>
            <w:ins w:id="764" w:author="Author">
              <w:r w:rsidRPr="006D3D8E">
                <w:rPr>
                  <w:sz w:val="14"/>
                  <w:szCs w:val="14"/>
                </w:rPr>
                <w:t>Circuit Breaker</w:t>
              </w:r>
            </w:ins>
          </w:p>
        </w:tc>
        <w:tc>
          <w:tcPr>
            <w:tcW w:w="119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92CC712" w14:textId="77777777" w:rsidR="006D3D8E" w:rsidRPr="00A902AB" w:rsidRDefault="006D3D8E" w:rsidP="006D3D8E">
            <w:pPr>
              <w:rPr>
                <w:ins w:id="765" w:author="Author"/>
              </w:rPr>
            </w:pPr>
          </w:p>
        </w:tc>
        <w:tc>
          <w:tcPr>
            <w:tcW w:w="1154" w:type="dxa"/>
            <w:tcBorders>
              <w:top w:val="single" w:sz="4" w:space="0" w:color="auto"/>
              <w:left w:val="single" w:sz="4" w:space="0" w:color="auto"/>
              <w:bottom w:val="single" w:sz="4" w:space="0" w:color="auto"/>
              <w:right w:val="single" w:sz="4" w:space="0" w:color="auto"/>
            </w:tcBorders>
          </w:tcPr>
          <w:p w14:paraId="35DDD68E" w14:textId="77777777" w:rsidR="006D3D8E" w:rsidRPr="00A902AB" w:rsidRDefault="006D3D8E" w:rsidP="006D3D8E">
            <w:pPr>
              <w:rPr>
                <w:ins w:id="766" w:author="Author"/>
              </w:rPr>
            </w:pPr>
          </w:p>
        </w:tc>
        <w:tc>
          <w:tcPr>
            <w:tcW w:w="1138" w:type="dxa"/>
            <w:tcBorders>
              <w:top w:val="single" w:sz="4" w:space="0" w:color="auto"/>
              <w:left w:val="single" w:sz="4" w:space="0" w:color="auto"/>
              <w:bottom w:val="single" w:sz="4" w:space="0" w:color="auto"/>
              <w:right w:val="single" w:sz="4" w:space="0" w:color="auto"/>
            </w:tcBorders>
          </w:tcPr>
          <w:p w14:paraId="1A7CD756" w14:textId="77777777" w:rsidR="006D3D8E" w:rsidRPr="00A902AB" w:rsidRDefault="006D3D8E" w:rsidP="006D3D8E">
            <w:pPr>
              <w:rPr>
                <w:ins w:id="767" w:author="Author"/>
              </w:rPr>
            </w:pPr>
          </w:p>
        </w:tc>
        <w:tc>
          <w:tcPr>
            <w:tcW w:w="1171" w:type="dxa"/>
            <w:tcBorders>
              <w:top w:val="single" w:sz="4" w:space="0" w:color="auto"/>
              <w:left w:val="single" w:sz="4" w:space="0" w:color="auto"/>
              <w:bottom w:val="single" w:sz="4" w:space="0" w:color="auto"/>
              <w:right w:val="single" w:sz="4" w:space="0" w:color="auto"/>
            </w:tcBorders>
          </w:tcPr>
          <w:p w14:paraId="425DB83D" w14:textId="77777777" w:rsidR="006D3D8E" w:rsidRPr="00A902AB" w:rsidRDefault="006D3D8E" w:rsidP="006D3D8E">
            <w:pPr>
              <w:rPr>
                <w:ins w:id="768" w:author="Author"/>
              </w:rPr>
            </w:pPr>
          </w:p>
        </w:tc>
        <w:tc>
          <w:tcPr>
            <w:tcW w:w="1154" w:type="dxa"/>
            <w:tcBorders>
              <w:top w:val="single" w:sz="4" w:space="0" w:color="auto"/>
              <w:left w:val="single" w:sz="4" w:space="0" w:color="auto"/>
              <w:bottom w:val="single" w:sz="4" w:space="0" w:color="auto"/>
              <w:right w:val="single" w:sz="4" w:space="0" w:color="auto"/>
            </w:tcBorders>
          </w:tcPr>
          <w:p w14:paraId="2071C644" w14:textId="77777777" w:rsidR="006D3D8E" w:rsidRPr="00A902AB" w:rsidRDefault="006D3D8E" w:rsidP="006D3D8E">
            <w:pPr>
              <w:rPr>
                <w:ins w:id="769" w:author="Author"/>
              </w:rPr>
            </w:pPr>
          </w:p>
        </w:tc>
        <w:tc>
          <w:tcPr>
            <w:tcW w:w="1213" w:type="dxa"/>
            <w:tcBorders>
              <w:top w:val="single" w:sz="4" w:space="0" w:color="auto"/>
              <w:left w:val="single" w:sz="4" w:space="0" w:color="auto"/>
              <w:bottom w:val="single" w:sz="4" w:space="0" w:color="auto"/>
              <w:right w:val="single" w:sz="4" w:space="0" w:color="auto"/>
            </w:tcBorders>
          </w:tcPr>
          <w:p w14:paraId="47CFEAD5" w14:textId="77777777" w:rsidR="006D3D8E" w:rsidRPr="00A902AB" w:rsidRDefault="006D3D8E" w:rsidP="006D3D8E">
            <w:pPr>
              <w:rPr>
                <w:ins w:id="770" w:author="Author"/>
              </w:rPr>
            </w:pPr>
          </w:p>
        </w:tc>
      </w:tr>
      <w:tr w:rsidR="006D3D8E" w:rsidRPr="00A902AB" w14:paraId="21570D8D" w14:textId="77777777" w:rsidTr="007A13BC">
        <w:trPr>
          <w:trHeight w:val="110"/>
          <w:ins w:id="771" w:author="Author"/>
        </w:trPr>
        <w:tc>
          <w:tcPr>
            <w:tcW w:w="175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4FC9F06" w14:textId="77CE6CBC" w:rsidR="006D3D8E" w:rsidRPr="00A00C26" w:rsidRDefault="006D3D8E" w:rsidP="006D3D8E">
            <w:pPr>
              <w:rPr>
                <w:ins w:id="772" w:author="Author"/>
                <w:sz w:val="14"/>
                <w:szCs w:val="14"/>
              </w:rPr>
            </w:pPr>
            <w:ins w:id="773" w:author="Author">
              <w:r w:rsidRPr="006D3D8E">
                <w:rPr>
                  <w:sz w:val="14"/>
                  <w:szCs w:val="14"/>
                </w:rPr>
                <w:t>Overhead Line</w:t>
              </w:r>
            </w:ins>
          </w:p>
        </w:tc>
        <w:tc>
          <w:tcPr>
            <w:tcW w:w="119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A6D5936" w14:textId="77777777" w:rsidR="006D3D8E" w:rsidRPr="00A902AB" w:rsidRDefault="006D3D8E" w:rsidP="006D3D8E">
            <w:pPr>
              <w:rPr>
                <w:ins w:id="774" w:author="Author"/>
              </w:rPr>
            </w:pPr>
          </w:p>
        </w:tc>
        <w:tc>
          <w:tcPr>
            <w:tcW w:w="1154" w:type="dxa"/>
            <w:tcBorders>
              <w:top w:val="single" w:sz="4" w:space="0" w:color="auto"/>
              <w:left w:val="single" w:sz="4" w:space="0" w:color="auto"/>
              <w:bottom w:val="single" w:sz="4" w:space="0" w:color="auto"/>
              <w:right w:val="single" w:sz="4" w:space="0" w:color="auto"/>
            </w:tcBorders>
          </w:tcPr>
          <w:p w14:paraId="100430A8" w14:textId="77777777" w:rsidR="006D3D8E" w:rsidRPr="00A902AB" w:rsidRDefault="006D3D8E" w:rsidP="006D3D8E">
            <w:pPr>
              <w:rPr>
                <w:ins w:id="775" w:author="Author"/>
              </w:rPr>
            </w:pPr>
          </w:p>
        </w:tc>
        <w:tc>
          <w:tcPr>
            <w:tcW w:w="1138" w:type="dxa"/>
            <w:tcBorders>
              <w:top w:val="single" w:sz="4" w:space="0" w:color="auto"/>
              <w:left w:val="single" w:sz="4" w:space="0" w:color="auto"/>
              <w:bottom w:val="single" w:sz="4" w:space="0" w:color="auto"/>
              <w:right w:val="single" w:sz="4" w:space="0" w:color="auto"/>
            </w:tcBorders>
          </w:tcPr>
          <w:p w14:paraId="0BCB4DD0" w14:textId="77777777" w:rsidR="006D3D8E" w:rsidRPr="00A902AB" w:rsidRDefault="006D3D8E" w:rsidP="006D3D8E">
            <w:pPr>
              <w:rPr>
                <w:ins w:id="776" w:author="Author"/>
              </w:rPr>
            </w:pPr>
          </w:p>
        </w:tc>
        <w:tc>
          <w:tcPr>
            <w:tcW w:w="1171" w:type="dxa"/>
            <w:tcBorders>
              <w:top w:val="single" w:sz="4" w:space="0" w:color="auto"/>
              <w:left w:val="single" w:sz="4" w:space="0" w:color="auto"/>
              <w:bottom w:val="single" w:sz="4" w:space="0" w:color="auto"/>
              <w:right w:val="single" w:sz="4" w:space="0" w:color="auto"/>
            </w:tcBorders>
          </w:tcPr>
          <w:p w14:paraId="1174E18F" w14:textId="77777777" w:rsidR="006D3D8E" w:rsidRPr="00A902AB" w:rsidRDefault="006D3D8E" w:rsidP="006D3D8E">
            <w:pPr>
              <w:rPr>
                <w:ins w:id="777" w:author="Author"/>
              </w:rPr>
            </w:pPr>
          </w:p>
        </w:tc>
        <w:tc>
          <w:tcPr>
            <w:tcW w:w="1154" w:type="dxa"/>
            <w:tcBorders>
              <w:top w:val="single" w:sz="4" w:space="0" w:color="auto"/>
              <w:left w:val="single" w:sz="4" w:space="0" w:color="auto"/>
              <w:bottom w:val="single" w:sz="4" w:space="0" w:color="auto"/>
              <w:right w:val="single" w:sz="4" w:space="0" w:color="auto"/>
            </w:tcBorders>
          </w:tcPr>
          <w:p w14:paraId="4BFDD8E1" w14:textId="77777777" w:rsidR="006D3D8E" w:rsidRPr="00A902AB" w:rsidRDefault="006D3D8E" w:rsidP="006D3D8E">
            <w:pPr>
              <w:rPr>
                <w:ins w:id="778" w:author="Author"/>
              </w:rPr>
            </w:pPr>
          </w:p>
        </w:tc>
        <w:tc>
          <w:tcPr>
            <w:tcW w:w="1213" w:type="dxa"/>
            <w:tcBorders>
              <w:top w:val="single" w:sz="4" w:space="0" w:color="auto"/>
              <w:left w:val="single" w:sz="4" w:space="0" w:color="auto"/>
              <w:bottom w:val="single" w:sz="4" w:space="0" w:color="auto"/>
              <w:right w:val="single" w:sz="4" w:space="0" w:color="auto"/>
            </w:tcBorders>
          </w:tcPr>
          <w:p w14:paraId="647616D6" w14:textId="77777777" w:rsidR="006D3D8E" w:rsidRPr="00A902AB" w:rsidRDefault="006D3D8E" w:rsidP="006D3D8E">
            <w:pPr>
              <w:rPr>
                <w:ins w:id="779" w:author="Author"/>
              </w:rPr>
            </w:pPr>
          </w:p>
        </w:tc>
      </w:tr>
      <w:tr w:rsidR="006D3D8E" w:rsidRPr="00A902AB" w14:paraId="28C54217" w14:textId="77777777" w:rsidTr="007A13BC">
        <w:trPr>
          <w:trHeight w:val="110"/>
          <w:ins w:id="780" w:author="Author"/>
        </w:trPr>
        <w:tc>
          <w:tcPr>
            <w:tcW w:w="175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3AF8CBA" w14:textId="1CCE31E4" w:rsidR="006D3D8E" w:rsidRPr="00A00C26" w:rsidRDefault="006D3D8E" w:rsidP="006D3D8E">
            <w:pPr>
              <w:rPr>
                <w:ins w:id="781" w:author="Author"/>
                <w:sz w:val="14"/>
                <w:szCs w:val="14"/>
              </w:rPr>
            </w:pPr>
            <w:ins w:id="782" w:author="Author">
              <w:r w:rsidRPr="006D3D8E">
                <w:rPr>
                  <w:sz w:val="14"/>
                  <w:szCs w:val="14"/>
                </w:rPr>
                <w:t>Underground cables</w:t>
              </w:r>
            </w:ins>
          </w:p>
        </w:tc>
        <w:tc>
          <w:tcPr>
            <w:tcW w:w="119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0B67F62" w14:textId="77777777" w:rsidR="006D3D8E" w:rsidRPr="00A902AB" w:rsidRDefault="006D3D8E" w:rsidP="006D3D8E">
            <w:pPr>
              <w:rPr>
                <w:ins w:id="783" w:author="Author"/>
              </w:rPr>
            </w:pPr>
          </w:p>
        </w:tc>
        <w:tc>
          <w:tcPr>
            <w:tcW w:w="1154" w:type="dxa"/>
            <w:tcBorders>
              <w:top w:val="single" w:sz="4" w:space="0" w:color="auto"/>
              <w:left w:val="single" w:sz="4" w:space="0" w:color="auto"/>
              <w:bottom w:val="single" w:sz="4" w:space="0" w:color="auto"/>
              <w:right w:val="single" w:sz="4" w:space="0" w:color="auto"/>
            </w:tcBorders>
          </w:tcPr>
          <w:p w14:paraId="144194D7" w14:textId="77777777" w:rsidR="006D3D8E" w:rsidRPr="00A902AB" w:rsidRDefault="006D3D8E" w:rsidP="006D3D8E">
            <w:pPr>
              <w:rPr>
                <w:ins w:id="784" w:author="Author"/>
              </w:rPr>
            </w:pPr>
          </w:p>
        </w:tc>
        <w:tc>
          <w:tcPr>
            <w:tcW w:w="1138" w:type="dxa"/>
            <w:tcBorders>
              <w:top w:val="single" w:sz="4" w:space="0" w:color="auto"/>
              <w:left w:val="single" w:sz="4" w:space="0" w:color="auto"/>
              <w:bottom w:val="single" w:sz="4" w:space="0" w:color="auto"/>
              <w:right w:val="single" w:sz="4" w:space="0" w:color="auto"/>
            </w:tcBorders>
          </w:tcPr>
          <w:p w14:paraId="32F7C576" w14:textId="77777777" w:rsidR="006D3D8E" w:rsidRPr="00A902AB" w:rsidRDefault="006D3D8E" w:rsidP="006D3D8E">
            <w:pPr>
              <w:rPr>
                <w:ins w:id="785" w:author="Author"/>
              </w:rPr>
            </w:pPr>
          </w:p>
        </w:tc>
        <w:tc>
          <w:tcPr>
            <w:tcW w:w="1171" w:type="dxa"/>
            <w:tcBorders>
              <w:top w:val="single" w:sz="4" w:space="0" w:color="auto"/>
              <w:left w:val="single" w:sz="4" w:space="0" w:color="auto"/>
              <w:bottom w:val="single" w:sz="4" w:space="0" w:color="auto"/>
              <w:right w:val="single" w:sz="4" w:space="0" w:color="auto"/>
            </w:tcBorders>
          </w:tcPr>
          <w:p w14:paraId="665F1309" w14:textId="77777777" w:rsidR="006D3D8E" w:rsidRPr="00A902AB" w:rsidRDefault="006D3D8E" w:rsidP="006D3D8E">
            <w:pPr>
              <w:rPr>
                <w:ins w:id="786" w:author="Author"/>
              </w:rPr>
            </w:pPr>
          </w:p>
        </w:tc>
        <w:tc>
          <w:tcPr>
            <w:tcW w:w="1154" w:type="dxa"/>
            <w:tcBorders>
              <w:top w:val="single" w:sz="4" w:space="0" w:color="auto"/>
              <w:left w:val="single" w:sz="4" w:space="0" w:color="auto"/>
              <w:bottom w:val="single" w:sz="4" w:space="0" w:color="auto"/>
              <w:right w:val="single" w:sz="4" w:space="0" w:color="auto"/>
            </w:tcBorders>
          </w:tcPr>
          <w:p w14:paraId="686A31EF" w14:textId="77777777" w:rsidR="006D3D8E" w:rsidRPr="00A902AB" w:rsidRDefault="006D3D8E" w:rsidP="006D3D8E">
            <w:pPr>
              <w:rPr>
                <w:ins w:id="787" w:author="Author"/>
              </w:rPr>
            </w:pPr>
          </w:p>
        </w:tc>
        <w:tc>
          <w:tcPr>
            <w:tcW w:w="1213" w:type="dxa"/>
            <w:tcBorders>
              <w:top w:val="single" w:sz="4" w:space="0" w:color="auto"/>
              <w:left w:val="single" w:sz="4" w:space="0" w:color="auto"/>
              <w:bottom w:val="single" w:sz="4" w:space="0" w:color="auto"/>
              <w:right w:val="single" w:sz="4" w:space="0" w:color="auto"/>
            </w:tcBorders>
          </w:tcPr>
          <w:p w14:paraId="4D0A8CB8" w14:textId="77777777" w:rsidR="006D3D8E" w:rsidRPr="00A902AB" w:rsidRDefault="006D3D8E" w:rsidP="006D3D8E">
            <w:pPr>
              <w:rPr>
                <w:ins w:id="788" w:author="Author"/>
              </w:rPr>
            </w:pPr>
          </w:p>
        </w:tc>
      </w:tr>
      <w:tr w:rsidR="006D3D8E" w:rsidRPr="00A902AB" w14:paraId="1D5C0426" w14:textId="77777777" w:rsidTr="007A13BC">
        <w:trPr>
          <w:trHeight w:val="110"/>
          <w:ins w:id="789" w:author="Author"/>
        </w:trPr>
        <w:tc>
          <w:tcPr>
            <w:tcW w:w="175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2853EA1" w14:textId="5B82CEB3" w:rsidR="006D3D8E" w:rsidRPr="00A00C26" w:rsidRDefault="006D3D8E" w:rsidP="006D3D8E">
            <w:pPr>
              <w:rPr>
                <w:ins w:id="790" w:author="Author"/>
                <w:sz w:val="14"/>
                <w:szCs w:val="14"/>
              </w:rPr>
            </w:pPr>
            <w:ins w:id="791" w:author="Author">
              <w:r w:rsidRPr="006D3D8E">
                <w:rPr>
                  <w:sz w:val="14"/>
                  <w:szCs w:val="14"/>
                </w:rPr>
                <w:t>Protection &amp; control</w:t>
              </w:r>
            </w:ins>
          </w:p>
        </w:tc>
        <w:tc>
          <w:tcPr>
            <w:tcW w:w="119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CC06AE6" w14:textId="77777777" w:rsidR="006D3D8E" w:rsidRPr="00A902AB" w:rsidRDefault="006D3D8E" w:rsidP="006D3D8E">
            <w:pPr>
              <w:rPr>
                <w:ins w:id="792" w:author="Author"/>
              </w:rPr>
            </w:pPr>
          </w:p>
        </w:tc>
        <w:tc>
          <w:tcPr>
            <w:tcW w:w="1154" w:type="dxa"/>
            <w:tcBorders>
              <w:top w:val="single" w:sz="4" w:space="0" w:color="auto"/>
              <w:left w:val="single" w:sz="4" w:space="0" w:color="auto"/>
              <w:bottom w:val="single" w:sz="4" w:space="0" w:color="auto"/>
              <w:right w:val="single" w:sz="4" w:space="0" w:color="auto"/>
            </w:tcBorders>
          </w:tcPr>
          <w:p w14:paraId="3CD1CD2D" w14:textId="77777777" w:rsidR="006D3D8E" w:rsidRPr="00A902AB" w:rsidRDefault="006D3D8E" w:rsidP="006D3D8E">
            <w:pPr>
              <w:rPr>
                <w:ins w:id="793" w:author="Author"/>
              </w:rPr>
            </w:pPr>
          </w:p>
        </w:tc>
        <w:tc>
          <w:tcPr>
            <w:tcW w:w="1138" w:type="dxa"/>
            <w:tcBorders>
              <w:top w:val="single" w:sz="4" w:space="0" w:color="auto"/>
              <w:left w:val="single" w:sz="4" w:space="0" w:color="auto"/>
              <w:bottom w:val="single" w:sz="4" w:space="0" w:color="auto"/>
              <w:right w:val="single" w:sz="4" w:space="0" w:color="auto"/>
            </w:tcBorders>
          </w:tcPr>
          <w:p w14:paraId="57B90619" w14:textId="77777777" w:rsidR="006D3D8E" w:rsidRPr="00A902AB" w:rsidRDefault="006D3D8E" w:rsidP="006D3D8E">
            <w:pPr>
              <w:rPr>
                <w:ins w:id="794" w:author="Author"/>
              </w:rPr>
            </w:pPr>
          </w:p>
        </w:tc>
        <w:tc>
          <w:tcPr>
            <w:tcW w:w="1171" w:type="dxa"/>
            <w:tcBorders>
              <w:top w:val="single" w:sz="4" w:space="0" w:color="auto"/>
              <w:left w:val="single" w:sz="4" w:space="0" w:color="auto"/>
              <w:bottom w:val="single" w:sz="4" w:space="0" w:color="auto"/>
              <w:right w:val="single" w:sz="4" w:space="0" w:color="auto"/>
            </w:tcBorders>
          </w:tcPr>
          <w:p w14:paraId="702BC33F" w14:textId="77777777" w:rsidR="006D3D8E" w:rsidRPr="00A902AB" w:rsidRDefault="006D3D8E" w:rsidP="006D3D8E">
            <w:pPr>
              <w:rPr>
                <w:ins w:id="795" w:author="Author"/>
              </w:rPr>
            </w:pPr>
          </w:p>
        </w:tc>
        <w:tc>
          <w:tcPr>
            <w:tcW w:w="1154" w:type="dxa"/>
            <w:tcBorders>
              <w:top w:val="single" w:sz="4" w:space="0" w:color="auto"/>
              <w:left w:val="single" w:sz="4" w:space="0" w:color="auto"/>
              <w:bottom w:val="single" w:sz="4" w:space="0" w:color="auto"/>
              <w:right w:val="single" w:sz="4" w:space="0" w:color="auto"/>
            </w:tcBorders>
          </w:tcPr>
          <w:p w14:paraId="59EE43BE" w14:textId="77777777" w:rsidR="006D3D8E" w:rsidRPr="00A902AB" w:rsidRDefault="006D3D8E" w:rsidP="006D3D8E">
            <w:pPr>
              <w:rPr>
                <w:ins w:id="796" w:author="Author"/>
              </w:rPr>
            </w:pPr>
          </w:p>
        </w:tc>
        <w:tc>
          <w:tcPr>
            <w:tcW w:w="1213" w:type="dxa"/>
            <w:tcBorders>
              <w:top w:val="single" w:sz="4" w:space="0" w:color="auto"/>
              <w:left w:val="single" w:sz="4" w:space="0" w:color="auto"/>
              <w:bottom w:val="single" w:sz="4" w:space="0" w:color="auto"/>
              <w:right w:val="single" w:sz="4" w:space="0" w:color="auto"/>
            </w:tcBorders>
          </w:tcPr>
          <w:p w14:paraId="24A9B39B" w14:textId="77777777" w:rsidR="006D3D8E" w:rsidRPr="00A902AB" w:rsidRDefault="006D3D8E" w:rsidP="006D3D8E">
            <w:pPr>
              <w:rPr>
                <w:ins w:id="797" w:author="Author"/>
              </w:rPr>
            </w:pPr>
          </w:p>
        </w:tc>
      </w:tr>
      <w:tr w:rsidR="006D3D8E" w:rsidRPr="00A902AB" w14:paraId="7F7AD933" w14:textId="77777777" w:rsidTr="007A13BC">
        <w:trPr>
          <w:trHeight w:val="110"/>
          <w:ins w:id="798" w:author="Author"/>
        </w:trPr>
        <w:tc>
          <w:tcPr>
            <w:tcW w:w="175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E17DA2D" w14:textId="7B1162FF" w:rsidR="006D3D8E" w:rsidRPr="00A00C26" w:rsidRDefault="006D3D8E" w:rsidP="006D3D8E">
            <w:pPr>
              <w:rPr>
                <w:ins w:id="799" w:author="Author"/>
                <w:sz w:val="14"/>
                <w:szCs w:val="14"/>
              </w:rPr>
            </w:pPr>
            <w:ins w:id="800" w:author="Author">
              <w:r w:rsidRPr="006D3D8E">
                <w:rPr>
                  <w:sz w:val="14"/>
                  <w:szCs w:val="14"/>
                </w:rPr>
                <w:t>Compensation (SVCs/MSCs)</w:t>
              </w:r>
            </w:ins>
          </w:p>
        </w:tc>
        <w:tc>
          <w:tcPr>
            <w:tcW w:w="119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419EF47" w14:textId="77777777" w:rsidR="006D3D8E" w:rsidRPr="00A902AB" w:rsidRDefault="006D3D8E" w:rsidP="006D3D8E">
            <w:pPr>
              <w:rPr>
                <w:ins w:id="801" w:author="Author"/>
              </w:rPr>
            </w:pPr>
          </w:p>
        </w:tc>
        <w:tc>
          <w:tcPr>
            <w:tcW w:w="1154" w:type="dxa"/>
            <w:tcBorders>
              <w:top w:val="single" w:sz="4" w:space="0" w:color="auto"/>
              <w:left w:val="single" w:sz="4" w:space="0" w:color="auto"/>
              <w:bottom w:val="single" w:sz="4" w:space="0" w:color="auto"/>
              <w:right w:val="single" w:sz="4" w:space="0" w:color="auto"/>
            </w:tcBorders>
          </w:tcPr>
          <w:p w14:paraId="11FD453F" w14:textId="77777777" w:rsidR="006D3D8E" w:rsidRPr="00A902AB" w:rsidRDefault="006D3D8E" w:rsidP="006D3D8E">
            <w:pPr>
              <w:rPr>
                <w:ins w:id="802" w:author="Author"/>
              </w:rPr>
            </w:pPr>
          </w:p>
        </w:tc>
        <w:tc>
          <w:tcPr>
            <w:tcW w:w="1138" w:type="dxa"/>
            <w:tcBorders>
              <w:top w:val="single" w:sz="4" w:space="0" w:color="auto"/>
              <w:left w:val="single" w:sz="4" w:space="0" w:color="auto"/>
              <w:bottom w:val="single" w:sz="4" w:space="0" w:color="auto"/>
              <w:right w:val="single" w:sz="4" w:space="0" w:color="auto"/>
            </w:tcBorders>
          </w:tcPr>
          <w:p w14:paraId="3C563C2E" w14:textId="77777777" w:rsidR="006D3D8E" w:rsidRPr="00A902AB" w:rsidRDefault="006D3D8E" w:rsidP="006D3D8E">
            <w:pPr>
              <w:rPr>
                <w:ins w:id="803" w:author="Author"/>
              </w:rPr>
            </w:pPr>
          </w:p>
        </w:tc>
        <w:tc>
          <w:tcPr>
            <w:tcW w:w="1171" w:type="dxa"/>
            <w:tcBorders>
              <w:top w:val="single" w:sz="4" w:space="0" w:color="auto"/>
              <w:left w:val="single" w:sz="4" w:space="0" w:color="auto"/>
              <w:bottom w:val="single" w:sz="4" w:space="0" w:color="auto"/>
              <w:right w:val="single" w:sz="4" w:space="0" w:color="auto"/>
            </w:tcBorders>
          </w:tcPr>
          <w:p w14:paraId="534F96B0" w14:textId="77777777" w:rsidR="006D3D8E" w:rsidRPr="00A902AB" w:rsidRDefault="006D3D8E" w:rsidP="006D3D8E">
            <w:pPr>
              <w:rPr>
                <w:ins w:id="804" w:author="Author"/>
              </w:rPr>
            </w:pPr>
          </w:p>
        </w:tc>
        <w:tc>
          <w:tcPr>
            <w:tcW w:w="1154" w:type="dxa"/>
            <w:tcBorders>
              <w:top w:val="single" w:sz="4" w:space="0" w:color="auto"/>
              <w:left w:val="single" w:sz="4" w:space="0" w:color="auto"/>
              <w:bottom w:val="single" w:sz="4" w:space="0" w:color="auto"/>
              <w:right w:val="single" w:sz="4" w:space="0" w:color="auto"/>
            </w:tcBorders>
          </w:tcPr>
          <w:p w14:paraId="2F54BFF2" w14:textId="77777777" w:rsidR="006D3D8E" w:rsidRPr="00A902AB" w:rsidRDefault="006D3D8E" w:rsidP="006D3D8E">
            <w:pPr>
              <w:rPr>
                <w:ins w:id="805" w:author="Author"/>
              </w:rPr>
            </w:pPr>
          </w:p>
        </w:tc>
        <w:tc>
          <w:tcPr>
            <w:tcW w:w="1213" w:type="dxa"/>
            <w:tcBorders>
              <w:top w:val="single" w:sz="4" w:space="0" w:color="auto"/>
              <w:left w:val="single" w:sz="4" w:space="0" w:color="auto"/>
              <w:bottom w:val="single" w:sz="4" w:space="0" w:color="auto"/>
              <w:right w:val="single" w:sz="4" w:space="0" w:color="auto"/>
            </w:tcBorders>
          </w:tcPr>
          <w:p w14:paraId="615470DE" w14:textId="77777777" w:rsidR="006D3D8E" w:rsidRPr="00A902AB" w:rsidRDefault="006D3D8E" w:rsidP="006D3D8E">
            <w:pPr>
              <w:rPr>
                <w:ins w:id="806" w:author="Author"/>
              </w:rPr>
            </w:pPr>
          </w:p>
        </w:tc>
      </w:tr>
      <w:tr w:rsidR="006D3D8E" w:rsidRPr="00A902AB" w14:paraId="68F05B3D" w14:textId="77777777" w:rsidTr="007A13BC">
        <w:trPr>
          <w:trHeight w:val="110"/>
          <w:ins w:id="807" w:author="Author"/>
        </w:trPr>
        <w:tc>
          <w:tcPr>
            <w:tcW w:w="175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C2CBE31" w14:textId="650FCDEA" w:rsidR="006D3D8E" w:rsidRPr="00A00C26" w:rsidRDefault="006D3D8E" w:rsidP="006D3D8E">
            <w:pPr>
              <w:rPr>
                <w:ins w:id="808" w:author="Author"/>
                <w:sz w:val="14"/>
                <w:szCs w:val="14"/>
              </w:rPr>
            </w:pPr>
            <w:ins w:id="809" w:author="Author">
              <w:r w:rsidRPr="006D3D8E">
                <w:rPr>
                  <w:sz w:val="14"/>
                  <w:szCs w:val="14"/>
                </w:rPr>
                <w:t>Substation Auxiliaries</w:t>
              </w:r>
            </w:ins>
          </w:p>
        </w:tc>
        <w:tc>
          <w:tcPr>
            <w:tcW w:w="119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B8966B2" w14:textId="77777777" w:rsidR="006D3D8E" w:rsidRPr="00A902AB" w:rsidRDefault="006D3D8E" w:rsidP="006D3D8E">
            <w:pPr>
              <w:rPr>
                <w:ins w:id="810" w:author="Author"/>
              </w:rPr>
            </w:pPr>
          </w:p>
        </w:tc>
        <w:tc>
          <w:tcPr>
            <w:tcW w:w="1154" w:type="dxa"/>
            <w:tcBorders>
              <w:top w:val="single" w:sz="4" w:space="0" w:color="auto"/>
              <w:left w:val="single" w:sz="4" w:space="0" w:color="auto"/>
              <w:bottom w:val="single" w:sz="4" w:space="0" w:color="auto"/>
              <w:right w:val="single" w:sz="4" w:space="0" w:color="auto"/>
            </w:tcBorders>
          </w:tcPr>
          <w:p w14:paraId="41358F1C" w14:textId="77777777" w:rsidR="006D3D8E" w:rsidRPr="00A902AB" w:rsidRDefault="006D3D8E" w:rsidP="006D3D8E">
            <w:pPr>
              <w:rPr>
                <w:ins w:id="811" w:author="Author"/>
              </w:rPr>
            </w:pPr>
          </w:p>
        </w:tc>
        <w:tc>
          <w:tcPr>
            <w:tcW w:w="1138" w:type="dxa"/>
            <w:tcBorders>
              <w:top w:val="single" w:sz="4" w:space="0" w:color="auto"/>
              <w:left w:val="single" w:sz="4" w:space="0" w:color="auto"/>
              <w:bottom w:val="single" w:sz="4" w:space="0" w:color="auto"/>
              <w:right w:val="single" w:sz="4" w:space="0" w:color="auto"/>
            </w:tcBorders>
          </w:tcPr>
          <w:p w14:paraId="3EBFF3D9" w14:textId="77777777" w:rsidR="006D3D8E" w:rsidRPr="00A902AB" w:rsidRDefault="006D3D8E" w:rsidP="006D3D8E">
            <w:pPr>
              <w:rPr>
                <w:ins w:id="812" w:author="Author"/>
              </w:rPr>
            </w:pPr>
          </w:p>
        </w:tc>
        <w:tc>
          <w:tcPr>
            <w:tcW w:w="1171" w:type="dxa"/>
            <w:tcBorders>
              <w:top w:val="single" w:sz="4" w:space="0" w:color="auto"/>
              <w:left w:val="single" w:sz="4" w:space="0" w:color="auto"/>
              <w:bottom w:val="single" w:sz="4" w:space="0" w:color="auto"/>
              <w:right w:val="single" w:sz="4" w:space="0" w:color="auto"/>
            </w:tcBorders>
          </w:tcPr>
          <w:p w14:paraId="64FA9B08" w14:textId="77777777" w:rsidR="006D3D8E" w:rsidRPr="00A902AB" w:rsidRDefault="006D3D8E" w:rsidP="006D3D8E">
            <w:pPr>
              <w:rPr>
                <w:ins w:id="813" w:author="Author"/>
              </w:rPr>
            </w:pPr>
          </w:p>
        </w:tc>
        <w:tc>
          <w:tcPr>
            <w:tcW w:w="1154" w:type="dxa"/>
            <w:tcBorders>
              <w:top w:val="single" w:sz="4" w:space="0" w:color="auto"/>
              <w:left w:val="single" w:sz="4" w:space="0" w:color="auto"/>
              <w:bottom w:val="single" w:sz="4" w:space="0" w:color="auto"/>
              <w:right w:val="single" w:sz="4" w:space="0" w:color="auto"/>
            </w:tcBorders>
          </w:tcPr>
          <w:p w14:paraId="7D1A5B84" w14:textId="77777777" w:rsidR="006D3D8E" w:rsidRPr="00A902AB" w:rsidRDefault="006D3D8E" w:rsidP="006D3D8E">
            <w:pPr>
              <w:rPr>
                <w:ins w:id="814" w:author="Author"/>
              </w:rPr>
            </w:pPr>
          </w:p>
        </w:tc>
        <w:tc>
          <w:tcPr>
            <w:tcW w:w="1213" w:type="dxa"/>
            <w:tcBorders>
              <w:top w:val="single" w:sz="4" w:space="0" w:color="auto"/>
              <w:left w:val="single" w:sz="4" w:space="0" w:color="auto"/>
              <w:bottom w:val="single" w:sz="4" w:space="0" w:color="auto"/>
              <w:right w:val="single" w:sz="4" w:space="0" w:color="auto"/>
            </w:tcBorders>
          </w:tcPr>
          <w:p w14:paraId="7735E072" w14:textId="77777777" w:rsidR="006D3D8E" w:rsidRPr="00A902AB" w:rsidRDefault="006D3D8E" w:rsidP="006D3D8E">
            <w:pPr>
              <w:rPr>
                <w:ins w:id="815" w:author="Author"/>
              </w:rPr>
            </w:pPr>
          </w:p>
        </w:tc>
      </w:tr>
    </w:tbl>
    <w:p w14:paraId="05287D1C" w14:textId="77777777" w:rsidR="006D3D8E" w:rsidRDefault="006D3D8E" w:rsidP="00BB3E7F">
      <w:pPr>
        <w:rPr>
          <w:ins w:id="816" w:author="Author"/>
        </w:rPr>
      </w:pPr>
    </w:p>
    <w:p w14:paraId="7D80BFD1" w14:textId="77777777" w:rsidR="00113EFB" w:rsidRDefault="00113EFB" w:rsidP="006D3D8E">
      <w:pPr>
        <w:rPr>
          <w:ins w:id="817" w:author="Author"/>
        </w:rPr>
      </w:pPr>
    </w:p>
    <w:p w14:paraId="26B9A3F0" w14:textId="77777777" w:rsidR="00113EFB" w:rsidRDefault="00113EFB" w:rsidP="006D3D8E">
      <w:pPr>
        <w:rPr>
          <w:ins w:id="818" w:author="Author"/>
        </w:rPr>
      </w:pPr>
    </w:p>
    <w:p w14:paraId="5CE59B27" w14:textId="77777777" w:rsidR="00113EFB" w:rsidRDefault="00113EFB" w:rsidP="006D3D8E">
      <w:pPr>
        <w:rPr>
          <w:ins w:id="819" w:author="Author"/>
        </w:rPr>
      </w:pPr>
    </w:p>
    <w:p w14:paraId="094E7013" w14:textId="77777777" w:rsidR="00113EFB" w:rsidRDefault="00113EFB" w:rsidP="006D3D8E">
      <w:pPr>
        <w:rPr>
          <w:ins w:id="820" w:author="Author"/>
        </w:rPr>
      </w:pPr>
    </w:p>
    <w:p w14:paraId="4894C98D" w14:textId="77777777" w:rsidR="00113EFB" w:rsidRDefault="00113EFB" w:rsidP="006D3D8E">
      <w:pPr>
        <w:rPr>
          <w:ins w:id="821" w:author="Author"/>
        </w:rPr>
      </w:pPr>
    </w:p>
    <w:p w14:paraId="1CE63EBE" w14:textId="77777777" w:rsidR="00113EFB" w:rsidRDefault="00113EFB" w:rsidP="006D3D8E">
      <w:pPr>
        <w:rPr>
          <w:ins w:id="822" w:author="Author"/>
        </w:rPr>
      </w:pPr>
    </w:p>
    <w:p w14:paraId="7A0D2D9A" w14:textId="77777777" w:rsidR="00113EFB" w:rsidRDefault="00113EFB" w:rsidP="006D3D8E">
      <w:pPr>
        <w:rPr>
          <w:ins w:id="823" w:author="Author"/>
        </w:rPr>
      </w:pPr>
    </w:p>
    <w:p w14:paraId="75377D15" w14:textId="77777777" w:rsidR="00113EFB" w:rsidRDefault="00113EFB" w:rsidP="006D3D8E">
      <w:pPr>
        <w:rPr>
          <w:ins w:id="824" w:author="Author"/>
        </w:rPr>
      </w:pPr>
    </w:p>
    <w:p w14:paraId="75605F0D" w14:textId="77777777" w:rsidR="00113EFB" w:rsidRDefault="00113EFB" w:rsidP="006D3D8E">
      <w:pPr>
        <w:rPr>
          <w:ins w:id="825" w:author="Author"/>
        </w:rPr>
      </w:pPr>
    </w:p>
    <w:p w14:paraId="61842C45" w14:textId="5A4071F3" w:rsidR="006D3D8E" w:rsidRDefault="006D3D8E" w:rsidP="006D3D8E">
      <w:pPr>
        <w:rPr>
          <w:ins w:id="826" w:author="Author"/>
        </w:rPr>
      </w:pPr>
      <w:ins w:id="827" w:author="Author">
        <w:r>
          <w:t>Table 5: Network Operating volume activity</w:t>
        </w:r>
      </w:ins>
    </w:p>
    <w:p w14:paraId="26A34901" w14:textId="77777777" w:rsidR="006D3D8E" w:rsidRDefault="006D3D8E" w:rsidP="006D3D8E">
      <w:pPr>
        <w:rPr>
          <w:ins w:id="828" w:author="Author"/>
        </w:rPr>
      </w:pPr>
    </w:p>
    <w:tbl>
      <w:tblPr>
        <w:tblW w:w="8750" w:type="dxa"/>
        <w:tblCellMar>
          <w:left w:w="0" w:type="dxa"/>
          <w:right w:w="0" w:type="dxa"/>
        </w:tblCellMar>
        <w:tblLook w:val="0000" w:firstRow="0" w:lastRow="0" w:firstColumn="0" w:lastColumn="0" w:noHBand="0" w:noVBand="0"/>
      </w:tblPr>
      <w:tblGrid>
        <w:gridCol w:w="1750"/>
        <w:gridCol w:w="1195"/>
        <w:gridCol w:w="1149"/>
        <w:gridCol w:w="1133"/>
        <w:gridCol w:w="1166"/>
        <w:gridCol w:w="1149"/>
        <w:gridCol w:w="1208"/>
      </w:tblGrid>
      <w:tr w:rsidR="00113EFB" w:rsidRPr="00A902AB" w14:paraId="072E0F0B" w14:textId="77777777" w:rsidTr="007A13BC">
        <w:trPr>
          <w:trHeight w:val="143"/>
          <w:ins w:id="829" w:author="Author"/>
        </w:trPr>
        <w:tc>
          <w:tcPr>
            <w:tcW w:w="1750" w:type="dxa"/>
            <w:vMerge w:val="restart"/>
            <w:tcBorders>
              <w:top w:val="single" w:sz="8" w:space="0" w:color="auto"/>
              <w:left w:val="single" w:sz="8" w:space="0" w:color="auto"/>
              <w:right w:val="single" w:sz="8" w:space="0" w:color="auto"/>
            </w:tcBorders>
            <w:tcMar>
              <w:top w:w="0" w:type="dxa"/>
              <w:left w:w="108" w:type="dxa"/>
              <w:bottom w:w="0" w:type="dxa"/>
              <w:right w:w="108" w:type="dxa"/>
            </w:tcMar>
          </w:tcPr>
          <w:p w14:paraId="61348174" w14:textId="77777777" w:rsidR="00113EFB" w:rsidRPr="00A00C26" w:rsidRDefault="00113EFB" w:rsidP="00113EFB">
            <w:pPr>
              <w:rPr>
                <w:ins w:id="830" w:author="Author"/>
                <w:sz w:val="14"/>
                <w:szCs w:val="14"/>
              </w:rPr>
            </w:pPr>
            <w:ins w:id="831" w:author="Author">
              <w:r w:rsidRPr="00A00C26">
                <w:rPr>
                  <w:sz w:val="14"/>
                  <w:szCs w:val="14"/>
                </w:rPr>
                <w:t xml:space="preserve">Funding category </w:t>
              </w:r>
            </w:ins>
          </w:p>
        </w:tc>
        <w:tc>
          <w:tcPr>
            <w:tcW w:w="1195" w:type="dxa"/>
            <w:tcBorders>
              <w:top w:val="single" w:sz="8" w:space="0" w:color="auto"/>
              <w:left w:val="nil"/>
              <w:bottom w:val="single" w:sz="4" w:space="0" w:color="auto"/>
              <w:right w:val="single" w:sz="4" w:space="0" w:color="auto"/>
            </w:tcBorders>
            <w:tcMar>
              <w:top w:w="0" w:type="dxa"/>
              <w:left w:w="108" w:type="dxa"/>
              <w:bottom w:w="0" w:type="dxa"/>
              <w:right w:w="108" w:type="dxa"/>
            </w:tcMar>
          </w:tcPr>
          <w:p w14:paraId="4A73D82B" w14:textId="64424B43" w:rsidR="00113EFB" w:rsidRPr="00A00C26" w:rsidRDefault="00113EFB" w:rsidP="00113EFB">
            <w:pPr>
              <w:jc w:val="center"/>
              <w:rPr>
                <w:ins w:id="832" w:author="Author"/>
                <w:sz w:val="14"/>
                <w:szCs w:val="14"/>
              </w:rPr>
            </w:pPr>
            <w:ins w:id="833" w:author="Author">
              <w:r w:rsidRPr="00A00C26">
                <w:rPr>
                  <w:sz w:val="14"/>
                  <w:szCs w:val="14"/>
                </w:rPr>
                <w:t xml:space="preserve">T1 </w:t>
              </w:r>
              <w:r>
                <w:rPr>
                  <w:sz w:val="14"/>
                  <w:szCs w:val="14"/>
                </w:rPr>
                <w:t xml:space="preserve">total </w:t>
              </w:r>
              <w:r w:rsidRPr="00A00C26">
                <w:rPr>
                  <w:sz w:val="14"/>
                  <w:szCs w:val="14"/>
                </w:rPr>
                <w:t>volume planned</w:t>
              </w:r>
              <w:r>
                <w:rPr>
                  <w:sz w:val="14"/>
                  <w:szCs w:val="14"/>
                </w:rPr>
                <w:t xml:space="preserve"> (eight years)</w:t>
              </w:r>
            </w:ins>
          </w:p>
        </w:tc>
        <w:tc>
          <w:tcPr>
            <w:tcW w:w="1149" w:type="dxa"/>
            <w:tcBorders>
              <w:top w:val="single" w:sz="8" w:space="0" w:color="auto"/>
              <w:left w:val="single" w:sz="4" w:space="0" w:color="auto"/>
              <w:bottom w:val="single" w:sz="4" w:space="0" w:color="auto"/>
              <w:right w:val="single" w:sz="4" w:space="0" w:color="auto"/>
            </w:tcBorders>
          </w:tcPr>
          <w:p w14:paraId="5938CB7A" w14:textId="394E6763" w:rsidR="00113EFB" w:rsidRPr="006D3D8E" w:rsidRDefault="00113EFB" w:rsidP="00113EFB">
            <w:pPr>
              <w:jc w:val="center"/>
              <w:rPr>
                <w:ins w:id="834" w:author="Author"/>
                <w:sz w:val="14"/>
                <w:szCs w:val="14"/>
                <w:vertAlign w:val="superscript"/>
              </w:rPr>
            </w:pPr>
            <w:ins w:id="835" w:author="Author">
              <w:r w:rsidRPr="00A00C26">
                <w:rPr>
                  <w:sz w:val="14"/>
                  <w:szCs w:val="14"/>
                </w:rPr>
                <w:t xml:space="preserve">T1 </w:t>
              </w:r>
              <w:r>
                <w:rPr>
                  <w:sz w:val="14"/>
                  <w:szCs w:val="14"/>
                </w:rPr>
                <w:t xml:space="preserve">total </w:t>
              </w:r>
              <w:r w:rsidRPr="00A00C26">
                <w:rPr>
                  <w:sz w:val="14"/>
                  <w:szCs w:val="14"/>
                </w:rPr>
                <w:t>volume delivered</w:t>
              </w:r>
              <w:r>
                <w:rPr>
                  <w:sz w:val="16"/>
                  <w:szCs w:val="16"/>
                  <w:vertAlign w:val="superscript"/>
                </w:rPr>
                <w:t xml:space="preserve">3 </w:t>
              </w:r>
              <w:r w:rsidRPr="00113EFB">
                <w:rPr>
                  <w:sz w:val="14"/>
                  <w:szCs w:val="14"/>
                </w:rPr>
                <w:t>(eight years)</w:t>
              </w:r>
            </w:ins>
          </w:p>
        </w:tc>
        <w:tc>
          <w:tcPr>
            <w:tcW w:w="1133" w:type="dxa"/>
            <w:tcBorders>
              <w:top w:val="single" w:sz="4" w:space="0" w:color="auto"/>
              <w:left w:val="single" w:sz="4" w:space="0" w:color="auto"/>
              <w:bottom w:val="single" w:sz="4" w:space="0" w:color="auto"/>
              <w:right w:val="single" w:sz="4" w:space="0" w:color="auto"/>
            </w:tcBorders>
          </w:tcPr>
          <w:p w14:paraId="72E2E9B3" w14:textId="56844AE0" w:rsidR="00113EFB" w:rsidRPr="00A00C26" w:rsidRDefault="00113EFB" w:rsidP="00113EFB">
            <w:pPr>
              <w:jc w:val="center"/>
              <w:rPr>
                <w:ins w:id="836" w:author="Author"/>
                <w:sz w:val="14"/>
                <w:szCs w:val="14"/>
              </w:rPr>
            </w:pPr>
            <w:ins w:id="837" w:author="Author">
              <w:r w:rsidRPr="00A00C26">
                <w:rPr>
                  <w:sz w:val="14"/>
                  <w:szCs w:val="14"/>
                </w:rPr>
                <w:t>T1 volume delivered</w:t>
              </w:r>
              <w:r>
                <w:rPr>
                  <w:sz w:val="14"/>
                  <w:szCs w:val="14"/>
                  <w:vertAlign w:val="superscript"/>
                </w:rPr>
                <w:t>3</w:t>
              </w:r>
              <w:r w:rsidRPr="00A00C26">
                <w:rPr>
                  <w:sz w:val="14"/>
                  <w:szCs w:val="14"/>
                </w:rPr>
                <w:t>: annual average</w:t>
              </w:r>
            </w:ins>
          </w:p>
        </w:tc>
        <w:tc>
          <w:tcPr>
            <w:tcW w:w="1166" w:type="dxa"/>
            <w:tcBorders>
              <w:top w:val="single" w:sz="4" w:space="0" w:color="auto"/>
              <w:left w:val="single" w:sz="4" w:space="0" w:color="auto"/>
              <w:bottom w:val="single" w:sz="4" w:space="0" w:color="auto"/>
              <w:right w:val="single" w:sz="4" w:space="0" w:color="auto"/>
            </w:tcBorders>
          </w:tcPr>
          <w:p w14:paraId="062C64D4" w14:textId="04FC93EB" w:rsidR="00113EFB" w:rsidRPr="00A00C26" w:rsidRDefault="00113EFB" w:rsidP="00113EFB">
            <w:pPr>
              <w:jc w:val="center"/>
              <w:rPr>
                <w:ins w:id="838" w:author="Author"/>
                <w:sz w:val="14"/>
                <w:szCs w:val="14"/>
              </w:rPr>
            </w:pPr>
            <w:ins w:id="839" w:author="Author">
              <w:r>
                <w:rPr>
                  <w:sz w:val="14"/>
                  <w:szCs w:val="14"/>
                </w:rPr>
                <w:t xml:space="preserve">T1 </w:t>
              </w:r>
              <w:r w:rsidRPr="00A00C26">
                <w:rPr>
                  <w:sz w:val="14"/>
                  <w:szCs w:val="14"/>
                </w:rPr>
                <w:t>volume delivered</w:t>
              </w:r>
              <w:r>
                <w:rPr>
                  <w:sz w:val="16"/>
                  <w:szCs w:val="16"/>
                  <w:vertAlign w:val="superscript"/>
                </w:rPr>
                <w:t>4</w:t>
              </w:r>
              <w:r w:rsidRPr="00A00C26">
                <w:rPr>
                  <w:sz w:val="14"/>
                  <w:szCs w:val="14"/>
                </w:rPr>
                <w:t xml:space="preserve">: </w:t>
              </w:r>
              <w:r>
                <w:rPr>
                  <w:sz w:val="14"/>
                  <w:szCs w:val="14"/>
                </w:rPr>
                <w:t xml:space="preserve">five year </w:t>
              </w:r>
              <w:r w:rsidRPr="00A00C26">
                <w:rPr>
                  <w:sz w:val="14"/>
                  <w:szCs w:val="14"/>
                </w:rPr>
                <w:t>average</w:t>
              </w:r>
            </w:ins>
          </w:p>
        </w:tc>
        <w:tc>
          <w:tcPr>
            <w:tcW w:w="1149" w:type="dxa"/>
            <w:tcBorders>
              <w:top w:val="single" w:sz="8" w:space="0" w:color="auto"/>
              <w:left w:val="single" w:sz="4" w:space="0" w:color="auto"/>
              <w:bottom w:val="single" w:sz="4" w:space="0" w:color="auto"/>
              <w:right w:val="single" w:sz="8" w:space="0" w:color="auto"/>
            </w:tcBorders>
          </w:tcPr>
          <w:p w14:paraId="0FFB27FD" w14:textId="77777777" w:rsidR="00113EFB" w:rsidRDefault="00113EFB" w:rsidP="00113EFB">
            <w:pPr>
              <w:jc w:val="center"/>
              <w:rPr>
                <w:ins w:id="840" w:author="Author"/>
                <w:sz w:val="16"/>
                <w:szCs w:val="16"/>
                <w:vertAlign w:val="superscript"/>
              </w:rPr>
            </w:pPr>
            <w:ins w:id="841" w:author="Author">
              <w:r w:rsidRPr="00A00C26">
                <w:rPr>
                  <w:sz w:val="14"/>
                  <w:szCs w:val="14"/>
                </w:rPr>
                <w:t xml:space="preserve">T2 </w:t>
              </w:r>
              <w:r>
                <w:rPr>
                  <w:sz w:val="14"/>
                  <w:szCs w:val="14"/>
                </w:rPr>
                <w:t xml:space="preserve">total </w:t>
              </w:r>
              <w:r w:rsidRPr="00A00C26">
                <w:rPr>
                  <w:sz w:val="14"/>
                  <w:szCs w:val="14"/>
                </w:rPr>
                <w:t>volume planned</w:t>
              </w:r>
              <w:r>
                <w:rPr>
                  <w:sz w:val="16"/>
                  <w:szCs w:val="16"/>
                  <w:vertAlign w:val="superscript"/>
                </w:rPr>
                <w:t xml:space="preserve">5 </w:t>
              </w:r>
            </w:ins>
          </w:p>
          <w:p w14:paraId="590E7649" w14:textId="6B289C25" w:rsidR="00113EFB" w:rsidRPr="006D3D8E" w:rsidRDefault="00113EFB" w:rsidP="00113EFB">
            <w:pPr>
              <w:jc w:val="center"/>
              <w:rPr>
                <w:ins w:id="842" w:author="Author"/>
                <w:sz w:val="16"/>
                <w:szCs w:val="16"/>
                <w:vertAlign w:val="superscript"/>
              </w:rPr>
            </w:pPr>
            <w:ins w:id="843" w:author="Author">
              <w:r w:rsidRPr="00113EFB">
                <w:rPr>
                  <w:sz w:val="14"/>
                  <w:szCs w:val="14"/>
                </w:rPr>
                <w:t>(five years)</w:t>
              </w:r>
            </w:ins>
          </w:p>
          <w:p w14:paraId="4D4A6084" w14:textId="77777777" w:rsidR="00113EFB" w:rsidRPr="00A00C26" w:rsidRDefault="00113EFB" w:rsidP="00113EFB">
            <w:pPr>
              <w:jc w:val="center"/>
              <w:rPr>
                <w:ins w:id="844" w:author="Author"/>
                <w:sz w:val="14"/>
                <w:szCs w:val="14"/>
              </w:rPr>
            </w:pPr>
          </w:p>
        </w:tc>
        <w:tc>
          <w:tcPr>
            <w:tcW w:w="1208" w:type="dxa"/>
            <w:tcBorders>
              <w:top w:val="single" w:sz="8" w:space="0" w:color="auto"/>
              <w:left w:val="single" w:sz="4" w:space="0" w:color="auto"/>
              <w:bottom w:val="single" w:sz="4" w:space="0" w:color="auto"/>
              <w:right w:val="single" w:sz="4" w:space="0" w:color="auto"/>
            </w:tcBorders>
          </w:tcPr>
          <w:p w14:paraId="39658863" w14:textId="187B5301" w:rsidR="00113EFB" w:rsidRPr="00A00C26" w:rsidRDefault="00113EFB" w:rsidP="00113EFB">
            <w:pPr>
              <w:jc w:val="center"/>
              <w:rPr>
                <w:ins w:id="845" w:author="Author"/>
                <w:sz w:val="14"/>
                <w:szCs w:val="14"/>
              </w:rPr>
            </w:pPr>
            <w:ins w:id="846" w:author="Author">
              <w:r w:rsidRPr="00A00C26">
                <w:rPr>
                  <w:sz w:val="14"/>
                  <w:szCs w:val="14"/>
                </w:rPr>
                <w:t xml:space="preserve">T2 </w:t>
              </w:r>
              <w:r>
                <w:rPr>
                  <w:sz w:val="14"/>
                  <w:szCs w:val="14"/>
                </w:rPr>
                <w:t xml:space="preserve">total </w:t>
              </w:r>
              <w:r w:rsidRPr="00A00C26">
                <w:rPr>
                  <w:sz w:val="14"/>
                  <w:szCs w:val="14"/>
                </w:rPr>
                <w:t>volume planned</w:t>
              </w:r>
              <w:r>
                <w:rPr>
                  <w:sz w:val="14"/>
                  <w:szCs w:val="14"/>
                  <w:vertAlign w:val="superscript"/>
                </w:rPr>
                <w:t>5</w:t>
              </w:r>
              <w:r w:rsidRPr="00A00C26">
                <w:rPr>
                  <w:sz w:val="14"/>
                  <w:szCs w:val="14"/>
                </w:rPr>
                <w:t>: annual average</w:t>
              </w:r>
            </w:ins>
          </w:p>
        </w:tc>
      </w:tr>
      <w:tr w:rsidR="006D3D8E" w:rsidRPr="00A902AB" w14:paraId="6C4686A1" w14:textId="77777777" w:rsidTr="007A13BC">
        <w:trPr>
          <w:trHeight w:val="143"/>
          <w:ins w:id="847" w:author="Author"/>
        </w:trPr>
        <w:tc>
          <w:tcPr>
            <w:tcW w:w="1750" w:type="dxa"/>
            <w:vMerge/>
            <w:tcBorders>
              <w:left w:val="single" w:sz="8" w:space="0" w:color="auto"/>
              <w:bottom w:val="single" w:sz="4" w:space="0" w:color="auto"/>
              <w:right w:val="single" w:sz="8" w:space="0" w:color="auto"/>
            </w:tcBorders>
            <w:tcMar>
              <w:top w:w="0" w:type="dxa"/>
              <w:left w:w="108" w:type="dxa"/>
              <w:bottom w:w="0" w:type="dxa"/>
              <w:right w:w="108" w:type="dxa"/>
            </w:tcMar>
          </w:tcPr>
          <w:p w14:paraId="0D03BAA4" w14:textId="77777777" w:rsidR="006D3D8E" w:rsidRPr="00A00C26" w:rsidRDefault="006D3D8E" w:rsidP="007A13BC">
            <w:pPr>
              <w:rPr>
                <w:ins w:id="848" w:author="Author"/>
                <w:sz w:val="14"/>
                <w:szCs w:val="14"/>
              </w:rPr>
            </w:pPr>
          </w:p>
        </w:tc>
        <w:tc>
          <w:tcPr>
            <w:tcW w:w="1195" w:type="dxa"/>
            <w:tcBorders>
              <w:top w:val="single" w:sz="8" w:space="0" w:color="auto"/>
              <w:left w:val="nil"/>
              <w:bottom w:val="single" w:sz="4" w:space="0" w:color="auto"/>
              <w:right w:val="single" w:sz="4" w:space="0" w:color="auto"/>
            </w:tcBorders>
            <w:tcMar>
              <w:top w:w="0" w:type="dxa"/>
              <w:left w:w="108" w:type="dxa"/>
              <w:bottom w:w="0" w:type="dxa"/>
              <w:right w:w="108" w:type="dxa"/>
            </w:tcMar>
          </w:tcPr>
          <w:p w14:paraId="631BEE68" w14:textId="77777777" w:rsidR="006D3D8E" w:rsidRPr="00A00C26" w:rsidRDefault="006D3D8E" w:rsidP="007A13BC">
            <w:pPr>
              <w:jc w:val="center"/>
              <w:rPr>
                <w:ins w:id="849" w:author="Author"/>
                <w:sz w:val="14"/>
                <w:szCs w:val="14"/>
              </w:rPr>
            </w:pPr>
            <w:ins w:id="850" w:author="Author">
              <w:r w:rsidRPr="00A00C26">
                <w:rPr>
                  <w:sz w:val="14"/>
                  <w:szCs w:val="14"/>
                </w:rPr>
                <w:t>March 12 BP</w:t>
              </w:r>
            </w:ins>
          </w:p>
        </w:tc>
        <w:tc>
          <w:tcPr>
            <w:tcW w:w="1149" w:type="dxa"/>
            <w:tcBorders>
              <w:top w:val="single" w:sz="8" w:space="0" w:color="auto"/>
              <w:left w:val="single" w:sz="4" w:space="0" w:color="auto"/>
              <w:bottom w:val="single" w:sz="4" w:space="0" w:color="auto"/>
              <w:right w:val="single" w:sz="4" w:space="0" w:color="auto"/>
            </w:tcBorders>
          </w:tcPr>
          <w:p w14:paraId="4195FAE6" w14:textId="77777777" w:rsidR="006D3D8E" w:rsidRPr="00A00C26" w:rsidRDefault="006D3D8E" w:rsidP="007A13BC">
            <w:pPr>
              <w:jc w:val="center"/>
              <w:rPr>
                <w:ins w:id="851" w:author="Author"/>
                <w:sz w:val="14"/>
                <w:szCs w:val="14"/>
              </w:rPr>
            </w:pPr>
            <w:ins w:id="852" w:author="Author">
              <w:r w:rsidRPr="00A00C26">
                <w:rPr>
                  <w:sz w:val="14"/>
                  <w:szCs w:val="14"/>
                </w:rPr>
                <w:t>RRP19</w:t>
              </w:r>
            </w:ins>
          </w:p>
        </w:tc>
        <w:tc>
          <w:tcPr>
            <w:tcW w:w="1133" w:type="dxa"/>
            <w:tcBorders>
              <w:top w:val="single" w:sz="4" w:space="0" w:color="auto"/>
              <w:left w:val="single" w:sz="4" w:space="0" w:color="auto"/>
              <w:bottom w:val="single" w:sz="4" w:space="0" w:color="auto"/>
              <w:right w:val="single" w:sz="4" w:space="0" w:color="auto"/>
            </w:tcBorders>
          </w:tcPr>
          <w:p w14:paraId="31C731B5" w14:textId="77777777" w:rsidR="006D3D8E" w:rsidRPr="00A00C26" w:rsidRDefault="006D3D8E" w:rsidP="007A13BC">
            <w:pPr>
              <w:jc w:val="center"/>
              <w:rPr>
                <w:ins w:id="853" w:author="Author"/>
                <w:sz w:val="14"/>
                <w:szCs w:val="14"/>
              </w:rPr>
            </w:pPr>
            <w:ins w:id="854" w:author="Author">
              <w:r>
                <w:rPr>
                  <w:sz w:val="14"/>
                  <w:szCs w:val="14"/>
                </w:rPr>
                <w:t>RRP19</w:t>
              </w:r>
            </w:ins>
          </w:p>
        </w:tc>
        <w:tc>
          <w:tcPr>
            <w:tcW w:w="1166" w:type="dxa"/>
            <w:tcBorders>
              <w:top w:val="single" w:sz="4" w:space="0" w:color="auto"/>
              <w:left w:val="single" w:sz="4" w:space="0" w:color="auto"/>
              <w:bottom w:val="single" w:sz="4" w:space="0" w:color="auto"/>
              <w:right w:val="single" w:sz="4" w:space="0" w:color="auto"/>
            </w:tcBorders>
          </w:tcPr>
          <w:p w14:paraId="41CAB2AA" w14:textId="77777777" w:rsidR="006D3D8E" w:rsidRPr="00A00C26" w:rsidRDefault="006D3D8E" w:rsidP="007A13BC">
            <w:pPr>
              <w:jc w:val="center"/>
              <w:rPr>
                <w:ins w:id="855" w:author="Author"/>
                <w:sz w:val="14"/>
                <w:szCs w:val="14"/>
              </w:rPr>
            </w:pPr>
            <w:ins w:id="856" w:author="Author">
              <w:r w:rsidRPr="00A00C26">
                <w:rPr>
                  <w:sz w:val="14"/>
                  <w:szCs w:val="14"/>
                </w:rPr>
                <w:t>RRP19</w:t>
              </w:r>
            </w:ins>
          </w:p>
        </w:tc>
        <w:tc>
          <w:tcPr>
            <w:tcW w:w="1149" w:type="dxa"/>
            <w:tcBorders>
              <w:top w:val="single" w:sz="8" w:space="0" w:color="auto"/>
              <w:left w:val="single" w:sz="4" w:space="0" w:color="auto"/>
              <w:bottom w:val="single" w:sz="4" w:space="0" w:color="auto"/>
              <w:right w:val="single" w:sz="8" w:space="0" w:color="auto"/>
            </w:tcBorders>
          </w:tcPr>
          <w:p w14:paraId="1834E94B" w14:textId="77777777" w:rsidR="006D3D8E" w:rsidRPr="00A00C26" w:rsidRDefault="006D3D8E" w:rsidP="007A13BC">
            <w:pPr>
              <w:jc w:val="center"/>
              <w:rPr>
                <w:ins w:id="857" w:author="Author"/>
                <w:sz w:val="14"/>
                <w:szCs w:val="14"/>
              </w:rPr>
            </w:pPr>
            <w:ins w:id="858" w:author="Author">
              <w:r w:rsidRPr="00A00C26">
                <w:rPr>
                  <w:sz w:val="14"/>
                  <w:szCs w:val="14"/>
                </w:rPr>
                <w:t>Oct 19 BPDT</w:t>
              </w:r>
            </w:ins>
          </w:p>
        </w:tc>
        <w:tc>
          <w:tcPr>
            <w:tcW w:w="1208" w:type="dxa"/>
            <w:tcBorders>
              <w:top w:val="single" w:sz="8" w:space="0" w:color="auto"/>
              <w:left w:val="single" w:sz="4" w:space="0" w:color="auto"/>
              <w:bottom w:val="single" w:sz="4" w:space="0" w:color="auto"/>
              <w:right w:val="single" w:sz="4" w:space="0" w:color="auto"/>
            </w:tcBorders>
          </w:tcPr>
          <w:p w14:paraId="40E6AB4D" w14:textId="77777777" w:rsidR="006D3D8E" w:rsidRPr="00A00C26" w:rsidRDefault="006D3D8E" w:rsidP="007A13BC">
            <w:pPr>
              <w:jc w:val="center"/>
              <w:rPr>
                <w:ins w:id="859" w:author="Author"/>
                <w:sz w:val="14"/>
                <w:szCs w:val="14"/>
              </w:rPr>
            </w:pPr>
            <w:ins w:id="860" w:author="Author">
              <w:r w:rsidRPr="00A00C26">
                <w:rPr>
                  <w:sz w:val="14"/>
                  <w:szCs w:val="14"/>
                </w:rPr>
                <w:t>Oct 19 BPDT</w:t>
              </w:r>
            </w:ins>
          </w:p>
        </w:tc>
      </w:tr>
      <w:tr w:rsidR="006D3D8E" w:rsidRPr="00A902AB" w14:paraId="04A91116" w14:textId="77777777" w:rsidTr="007A13BC">
        <w:trPr>
          <w:trHeight w:val="87"/>
          <w:ins w:id="861" w:author="Author"/>
        </w:trPr>
        <w:tc>
          <w:tcPr>
            <w:tcW w:w="175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8A7D0A3" w14:textId="46A9BE60" w:rsidR="006D3D8E" w:rsidRPr="006D3D8E" w:rsidRDefault="006D3D8E" w:rsidP="006D3D8E">
            <w:pPr>
              <w:rPr>
                <w:ins w:id="862" w:author="Author"/>
                <w:sz w:val="14"/>
                <w:szCs w:val="14"/>
              </w:rPr>
            </w:pPr>
            <w:ins w:id="863" w:author="Author">
              <w:r w:rsidRPr="006D3D8E">
                <w:rPr>
                  <w:sz w:val="14"/>
                  <w:szCs w:val="14"/>
                </w:rPr>
                <w:t>Faults</w:t>
              </w:r>
            </w:ins>
          </w:p>
        </w:tc>
        <w:tc>
          <w:tcPr>
            <w:tcW w:w="119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8FBEAB0" w14:textId="77777777" w:rsidR="006D3D8E" w:rsidRPr="00A902AB" w:rsidRDefault="006D3D8E" w:rsidP="006D3D8E">
            <w:pPr>
              <w:rPr>
                <w:ins w:id="864" w:author="Author"/>
              </w:rPr>
            </w:pPr>
          </w:p>
        </w:tc>
        <w:tc>
          <w:tcPr>
            <w:tcW w:w="1149" w:type="dxa"/>
            <w:tcBorders>
              <w:top w:val="single" w:sz="4" w:space="0" w:color="auto"/>
              <w:left w:val="single" w:sz="4" w:space="0" w:color="auto"/>
              <w:bottom w:val="single" w:sz="4" w:space="0" w:color="auto"/>
              <w:right w:val="single" w:sz="4" w:space="0" w:color="auto"/>
            </w:tcBorders>
          </w:tcPr>
          <w:p w14:paraId="436723E0" w14:textId="77777777" w:rsidR="006D3D8E" w:rsidRPr="00A902AB" w:rsidRDefault="006D3D8E" w:rsidP="006D3D8E">
            <w:pPr>
              <w:rPr>
                <w:ins w:id="865" w:author="Author"/>
              </w:rPr>
            </w:pPr>
          </w:p>
        </w:tc>
        <w:tc>
          <w:tcPr>
            <w:tcW w:w="1133" w:type="dxa"/>
            <w:tcBorders>
              <w:top w:val="single" w:sz="4" w:space="0" w:color="auto"/>
              <w:left w:val="single" w:sz="4" w:space="0" w:color="auto"/>
              <w:bottom w:val="single" w:sz="4" w:space="0" w:color="auto"/>
              <w:right w:val="single" w:sz="4" w:space="0" w:color="auto"/>
            </w:tcBorders>
          </w:tcPr>
          <w:p w14:paraId="66D81C38" w14:textId="77777777" w:rsidR="006D3D8E" w:rsidRPr="00A902AB" w:rsidRDefault="006D3D8E" w:rsidP="006D3D8E">
            <w:pPr>
              <w:rPr>
                <w:ins w:id="866" w:author="Author"/>
              </w:rPr>
            </w:pPr>
          </w:p>
        </w:tc>
        <w:tc>
          <w:tcPr>
            <w:tcW w:w="1166" w:type="dxa"/>
            <w:tcBorders>
              <w:top w:val="single" w:sz="4" w:space="0" w:color="auto"/>
              <w:left w:val="single" w:sz="4" w:space="0" w:color="auto"/>
              <w:bottom w:val="single" w:sz="4" w:space="0" w:color="auto"/>
              <w:right w:val="single" w:sz="4" w:space="0" w:color="auto"/>
            </w:tcBorders>
          </w:tcPr>
          <w:p w14:paraId="0BBF7400" w14:textId="77777777" w:rsidR="006D3D8E" w:rsidRPr="00A902AB" w:rsidRDefault="006D3D8E" w:rsidP="006D3D8E">
            <w:pPr>
              <w:rPr>
                <w:ins w:id="867" w:author="Author"/>
              </w:rPr>
            </w:pPr>
          </w:p>
        </w:tc>
        <w:tc>
          <w:tcPr>
            <w:tcW w:w="1149" w:type="dxa"/>
            <w:tcBorders>
              <w:top w:val="single" w:sz="4" w:space="0" w:color="auto"/>
              <w:left w:val="single" w:sz="4" w:space="0" w:color="auto"/>
              <w:bottom w:val="single" w:sz="4" w:space="0" w:color="auto"/>
              <w:right w:val="single" w:sz="4" w:space="0" w:color="auto"/>
            </w:tcBorders>
          </w:tcPr>
          <w:p w14:paraId="4AD1EDCE" w14:textId="77777777" w:rsidR="006D3D8E" w:rsidRPr="00A902AB" w:rsidRDefault="006D3D8E" w:rsidP="006D3D8E">
            <w:pPr>
              <w:rPr>
                <w:ins w:id="868" w:author="Author"/>
              </w:rPr>
            </w:pPr>
          </w:p>
        </w:tc>
        <w:tc>
          <w:tcPr>
            <w:tcW w:w="1208" w:type="dxa"/>
            <w:tcBorders>
              <w:top w:val="single" w:sz="4" w:space="0" w:color="auto"/>
              <w:left w:val="single" w:sz="4" w:space="0" w:color="auto"/>
              <w:bottom w:val="single" w:sz="4" w:space="0" w:color="auto"/>
              <w:right w:val="single" w:sz="4" w:space="0" w:color="auto"/>
            </w:tcBorders>
          </w:tcPr>
          <w:p w14:paraId="729CCE73" w14:textId="77777777" w:rsidR="006D3D8E" w:rsidRPr="00A902AB" w:rsidRDefault="006D3D8E" w:rsidP="006D3D8E">
            <w:pPr>
              <w:rPr>
                <w:ins w:id="869" w:author="Author"/>
              </w:rPr>
            </w:pPr>
          </w:p>
        </w:tc>
      </w:tr>
      <w:tr w:rsidR="006D3D8E" w:rsidRPr="00A902AB" w14:paraId="562679DE" w14:textId="77777777" w:rsidTr="007A13BC">
        <w:trPr>
          <w:trHeight w:val="87"/>
          <w:ins w:id="870" w:author="Author"/>
        </w:trPr>
        <w:tc>
          <w:tcPr>
            <w:tcW w:w="175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5011D7B" w14:textId="0B64D078" w:rsidR="006D3D8E" w:rsidRPr="006D3D8E" w:rsidRDefault="006D3D8E" w:rsidP="006D3D8E">
            <w:pPr>
              <w:rPr>
                <w:ins w:id="871" w:author="Author"/>
                <w:sz w:val="14"/>
                <w:szCs w:val="14"/>
              </w:rPr>
            </w:pPr>
            <w:ins w:id="872" w:author="Author">
              <w:r w:rsidRPr="006D3D8E">
                <w:rPr>
                  <w:sz w:val="14"/>
                  <w:szCs w:val="14"/>
                </w:rPr>
                <w:t>Inspections</w:t>
              </w:r>
            </w:ins>
          </w:p>
        </w:tc>
        <w:tc>
          <w:tcPr>
            <w:tcW w:w="119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6D4E321" w14:textId="77777777" w:rsidR="006D3D8E" w:rsidRPr="00A902AB" w:rsidRDefault="006D3D8E" w:rsidP="006D3D8E">
            <w:pPr>
              <w:rPr>
                <w:ins w:id="873" w:author="Author"/>
              </w:rPr>
            </w:pPr>
          </w:p>
        </w:tc>
        <w:tc>
          <w:tcPr>
            <w:tcW w:w="1149" w:type="dxa"/>
            <w:tcBorders>
              <w:top w:val="single" w:sz="4" w:space="0" w:color="auto"/>
              <w:left w:val="single" w:sz="4" w:space="0" w:color="auto"/>
              <w:bottom w:val="single" w:sz="4" w:space="0" w:color="auto"/>
              <w:right w:val="single" w:sz="4" w:space="0" w:color="auto"/>
            </w:tcBorders>
          </w:tcPr>
          <w:p w14:paraId="601A54F5" w14:textId="77777777" w:rsidR="006D3D8E" w:rsidRPr="00A902AB" w:rsidRDefault="006D3D8E" w:rsidP="006D3D8E">
            <w:pPr>
              <w:rPr>
                <w:ins w:id="874" w:author="Author"/>
              </w:rPr>
            </w:pPr>
          </w:p>
        </w:tc>
        <w:tc>
          <w:tcPr>
            <w:tcW w:w="1133" w:type="dxa"/>
            <w:tcBorders>
              <w:top w:val="single" w:sz="4" w:space="0" w:color="auto"/>
              <w:left w:val="single" w:sz="4" w:space="0" w:color="auto"/>
              <w:bottom w:val="single" w:sz="4" w:space="0" w:color="auto"/>
              <w:right w:val="single" w:sz="4" w:space="0" w:color="auto"/>
            </w:tcBorders>
          </w:tcPr>
          <w:p w14:paraId="6D3A3177" w14:textId="77777777" w:rsidR="006D3D8E" w:rsidRPr="00A902AB" w:rsidRDefault="006D3D8E" w:rsidP="006D3D8E">
            <w:pPr>
              <w:rPr>
                <w:ins w:id="875" w:author="Author"/>
              </w:rPr>
            </w:pPr>
          </w:p>
        </w:tc>
        <w:tc>
          <w:tcPr>
            <w:tcW w:w="1166" w:type="dxa"/>
            <w:tcBorders>
              <w:top w:val="single" w:sz="4" w:space="0" w:color="auto"/>
              <w:left w:val="single" w:sz="4" w:space="0" w:color="auto"/>
              <w:bottom w:val="single" w:sz="4" w:space="0" w:color="auto"/>
              <w:right w:val="single" w:sz="4" w:space="0" w:color="auto"/>
            </w:tcBorders>
          </w:tcPr>
          <w:p w14:paraId="6C8882BC" w14:textId="77777777" w:rsidR="006D3D8E" w:rsidRPr="00A902AB" w:rsidRDefault="006D3D8E" w:rsidP="006D3D8E">
            <w:pPr>
              <w:rPr>
                <w:ins w:id="876" w:author="Author"/>
              </w:rPr>
            </w:pPr>
          </w:p>
        </w:tc>
        <w:tc>
          <w:tcPr>
            <w:tcW w:w="1149" w:type="dxa"/>
            <w:tcBorders>
              <w:top w:val="single" w:sz="4" w:space="0" w:color="auto"/>
              <w:left w:val="single" w:sz="4" w:space="0" w:color="auto"/>
              <w:bottom w:val="single" w:sz="4" w:space="0" w:color="auto"/>
              <w:right w:val="single" w:sz="4" w:space="0" w:color="auto"/>
            </w:tcBorders>
          </w:tcPr>
          <w:p w14:paraId="4C0C64B3" w14:textId="77777777" w:rsidR="006D3D8E" w:rsidRPr="00A902AB" w:rsidRDefault="006D3D8E" w:rsidP="006D3D8E">
            <w:pPr>
              <w:rPr>
                <w:ins w:id="877" w:author="Author"/>
              </w:rPr>
            </w:pPr>
          </w:p>
        </w:tc>
        <w:tc>
          <w:tcPr>
            <w:tcW w:w="1208" w:type="dxa"/>
            <w:tcBorders>
              <w:top w:val="single" w:sz="4" w:space="0" w:color="auto"/>
              <w:left w:val="single" w:sz="4" w:space="0" w:color="auto"/>
              <w:bottom w:val="single" w:sz="4" w:space="0" w:color="auto"/>
              <w:right w:val="single" w:sz="4" w:space="0" w:color="auto"/>
            </w:tcBorders>
          </w:tcPr>
          <w:p w14:paraId="1280115B" w14:textId="77777777" w:rsidR="006D3D8E" w:rsidRPr="00A902AB" w:rsidRDefault="006D3D8E" w:rsidP="006D3D8E">
            <w:pPr>
              <w:rPr>
                <w:ins w:id="878" w:author="Author"/>
              </w:rPr>
            </w:pPr>
          </w:p>
        </w:tc>
      </w:tr>
      <w:tr w:rsidR="006D3D8E" w:rsidRPr="00A902AB" w14:paraId="261049AB" w14:textId="77777777" w:rsidTr="007A13BC">
        <w:trPr>
          <w:trHeight w:val="87"/>
          <w:ins w:id="879" w:author="Author"/>
        </w:trPr>
        <w:tc>
          <w:tcPr>
            <w:tcW w:w="175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D1E2120" w14:textId="13FA5ACC" w:rsidR="006D3D8E" w:rsidRPr="006D3D8E" w:rsidRDefault="006D3D8E" w:rsidP="006D3D8E">
            <w:pPr>
              <w:rPr>
                <w:ins w:id="880" w:author="Author"/>
                <w:sz w:val="14"/>
                <w:szCs w:val="14"/>
              </w:rPr>
            </w:pPr>
            <w:ins w:id="881" w:author="Author">
              <w:r w:rsidRPr="006D3D8E">
                <w:rPr>
                  <w:sz w:val="14"/>
                  <w:szCs w:val="14"/>
                </w:rPr>
                <w:t xml:space="preserve">Repairs &amp; Maintenance </w:t>
              </w:r>
            </w:ins>
          </w:p>
        </w:tc>
        <w:tc>
          <w:tcPr>
            <w:tcW w:w="119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7E99C8C" w14:textId="77777777" w:rsidR="006D3D8E" w:rsidRPr="00A902AB" w:rsidRDefault="006D3D8E" w:rsidP="006D3D8E">
            <w:pPr>
              <w:rPr>
                <w:ins w:id="882" w:author="Author"/>
              </w:rPr>
            </w:pPr>
          </w:p>
        </w:tc>
        <w:tc>
          <w:tcPr>
            <w:tcW w:w="1149" w:type="dxa"/>
            <w:tcBorders>
              <w:top w:val="single" w:sz="4" w:space="0" w:color="auto"/>
              <w:left w:val="single" w:sz="4" w:space="0" w:color="auto"/>
              <w:bottom w:val="single" w:sz="4" w:space="0" w:color="auto"/>
              <w:right w:val="single" w:sz="4" w:space="0" w:color="auto"/>
            </w:tcBorders>
          </w:tcPr>
          <w:p w14:paraId="48276B1E" w14:textId="77777777" w:rsidR="006D3D8E" w:rsidRPr="00A902AB" w:rsidRDefault="006D3D8E" w:rsidP="006D3D8E">
            <w:pPr>
              <w:rPr>
                <w:ins w:id="883" w:author="Author"/>
              </w:rPr>
            </w:pPr>
          </w:p>
        </w:tc>
        <w:tc>
          <w:tcPr>
            <w:tcW w:w="1133" w:type="dxa"/>
            <w:tcBorders>
              <w:top w:val="single" w:sz="4" w:space="0" w:color="auto"/>
              <w:left w:val="single" w:sz="4" w:space="0" w:color="auto"/>
              <w:bottom w:val="single" w:sz="4" w:space="0" w:color="auto"/>
              <w:right w:val="single" w:sz="4" w:space="0" w:color="auto"/>
            </w:tcBorders>
          </w:tcPr>
          <w:p w14:paraId="2B4549F2" w14:textId="77777777" w:rsidR="006D3D8E" w:rsidRPr="00A902AB" w:rsidRDefault="006D3D8E" w:rsidP="006D3D8E">
            <w:pPr>
              <w:rPr>
                <w:ins w:id="884" w:author="Author"/>
              </w:rPr>
            </w:pPr>
          </w:p>
        </w:tc>
        <w:tc>
          <w:tcPr>
            <w:tcW w:w="1166" w:type="dxa"/>
            <w:tcBorders>
              <w:top w:val="single" w:sz="4" w:space="0" w:color="auto"/>
              <w:left w:val="single" w:sz="4" w:space="0" w:color="auto"/>
              <w:bottom w:val="single" w:sz="4" w:space="0" w:color="auto"/>
              <w:right w:val="single" w:sz="4" w:space="0" w:color="auto"/>
            </w:tcBorders>
          </w:tcPr>
          <w:p w14:paraId="1C329FE9" w14:textId="77777777" w:rsidR="006D3D8E" w:rsidRPr="00A902AB" w:rsidRDefault="006D3D8E" w:rsidP="006D3D8E">
            <w:pPr>
              <w:rPr>
                <w:ins w:id="885" w:author="Author"/>
              </w:rPr>
            </w:pPr>
          </w:p>
        </w:tc>
        <w:tc>
          <w:tcPr>
            <w:tcW w:w="1149" w:type="dxa"/>
            <w:tcBorders>
              <w:top w:val="single" w:sz="4" w:space="0" w:color="auto"/>
              <w:left w:val="single" w:sz="4" w:space="0" w:color="auto"/>
              <w:bottom w:val="single" w:sz="4" w:space="0" w:color="auto"/>
              <w:right w:val="single" w:sz="4" w:space="0" w:color="auto"/>
            </w:tcBorders>
          </w:tcPr>
          <w:p w14:paraId="5D2D5CB3" w14:textId="77777777" w:rsidR="006D3D8E" w:rsidRPr="00A902AB" w:rsidRDefault="006D3D8E" w:rsidP="006D3D8E">
            <w:pPr>
              <w:rPr>
                <w:ins w:id="886" w:author="Author"/>
              </w:rPr>
            </w:pPr>
          </w:p>
        </w:tc>
        <w:tc>
          <w:tcPr>
            <w:tcW w:w="1208" w:type="dxa"/>
            <w:tcBorders>
              <w:top w:val="single" w:sz="4" w:space="0" w:color="auto"/>
              <w:left w:val="single" w:sz="4" w:space="0" w:color="auto"/>
              <w:bottom w:val="single" w:sz="4" w:space="0" w:color="auto"/>
              <w:right w:val="single" w:sz="4" w:space="0" w:color="auto"/>
            </w:tcBorders>
          </w:tcPr>
          <w:p w14:paraId="304A1B91" w14:textId="77777777" w:rsidR="006D3D8E" w:rsidRPr="00A902AB" w:rsidRDefault="006D3D8E" w:rsidP="006D3D8E">
            <w:pPr>
              <w:rPr>
                <w:ins w:id="887" w:author="Author"/>
              </w:rPr>
            </w:pPr>
          </w:p>
        </w:tc>
      </w:tr>
      <w:tr w:rsidR="006D3D8E" w:rsidRPr="00A902AB" w14:paraId="60497414" w14:textId="77777777" w:rsidTr="007A13BC">
        <w:trPr>
          <w:trHeight w:val="87"/>
          <w:ins w:id="888" w:author="Author"/>
        </w:trPr>
        <w:tc>
          <w:tcPr>
            <w:tcW w:w="175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9E6DD3E" w14:textId="2976CDD2" w:rsidR="006D3D8E" w:rsidRPr="006D3D8E" w:rsidRDefault="006D3D8E" w:rsidP="006D3D8E">
            <w:pPr>
              <w:rPr>
                <w:ins w:id="889" w:author="Author"/>
                <w:sz w:val="14"/>
                <w:szCs w:val="14"/>
              </w:rPr>
            </w:pPr>
            <w:ins w:id="890" w:author="Author">
              <w:r w:rsidRPr="006D3D8E">
                <w:rPr>
                  <w:sz w:val="14"/>
                  <w:szCs w:val="14"/>
                </w:rPr>
                <w:t>Vegetation Management</w:t>
              </w:r>
            </w:ins>
          </w:p>
        </w:tc>
        <w:tc>
          <w:tcPr>
            <w:tcW w:w="119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8C26F3D" w14:textId="77777777" w:rsidR="006D3D8E" w:rsidRPr="00A902AB" w:rsidRDefault="006D3D8E" w:rsidP="006D3D8E">
            <w:pPr>
              <w:rPr>
                <w:ins w:id="891" w:author="Author"/>
              </w:rPr>
            </w:pPr>
          </w:p>
        </w:tc>
        <w:tc>
          <w:tcPr>
            <w:tcW w:w="1149" w:type="dxa"/>
            <w:tcBorders>
              <w:top w:val="single" w:sz="4" w:space="0" w:color="auto"/>
              <w:left w:val="single" w:sz="4" w:space="0" w:color="auto"/>
              <w:bottom w:val="single" w:sz="4" w:space="0" w:color="auto"/>
              <w:right w:val="single" w:sz="4" w:space="0" w:color="auto"/>
            </w:tcBorders>
          </w:tcPr>
          <w:p w14:paraId="2632373A" w14:textId="77777777" w:rsidR="006D3D8E" w:rsidRPr="00A902AB" w:rsidRDefault="006D3D8E" w:rsidP="006D3D8E">
            <w:pPr>
              <w:rPr>
                <w:ins w:id="892" w:author="Author"/>
              </w:rPr>
            </w:pPr>
          </w:p>
        </w:tc>
        <w:tc>
          <w:tcPr>
            <w:tcW w:w="1133" w:type="dxa"/>
            <w:tcBorders>
              <w:top w:val="single" w:sz="4" w:space="0" w:color="auto"/>
              <w:left w:val="single" w:sz="4" w:space="0" w:color="auto"/>
              <w:bottom w:val="single" w:sz="4" w:space="0" w:color="auto"/>
              <w:right w:val="single" w:sz="4" w:space="0" w:color="auto"/>
            </w:tcBorders>
          </w:tcPr>
          <w:p w14:paraId="6F7D6B28" w14:textId="77777777" w:rsidR="006D3D8E" w:rsidRPr="00A902AB" w:rsidRDefault="006D3D8E" w:rsidP="006D3D8E">
            <w:pPr>
              <w:rPr>
                <w:ins w:id="893" w:author="Author"/>
              </w:rPr>
            </w:pPr>
          </w:p>
        </w:tc>
        <w:tc>
          <w:tcPr>
            <w:tcW w:w="1166" w:type="dxa"/>
            <w:tcBorders>
              <w:top w:val="single" w:sz="4" w:space="0" w:color="auto"/>
              <w:left w:val="single" w:sz="4" w:space="0" w:color="auto"/>
              <w:bottom w:val="single" w:sz="4" w:space="0" w:color="auto"/>
              <w:right w:val="single" w:sz="4" w:space="0" w:color="auto"/>
            </w:tcBorders>
          </w:tcPr>
          <w:p w14:paraId="3984DB7D" w14:textId="77777777" w:rsidR="006D3D8E" w:rsidRPr="00A902AB" w:rsidRDefault="006D3D8E" w:rsidP="006D3D8E">
            <w:pPr>
              <w:rPr>
                <w:ins w:id="894" w:author="Author"/>
              </w:rPr>
            </w:pPr>
          </w:p>
        </w:tc>
        <w:tc>
          <w:tcPr>
            <w:tcW w:w="1149" w:type="dxa"/>
            <w:tcBorders>
              <w:top w:val="single" w:sz="4" w:space="0" w:color="auto"/>
              <w:left w:val="single" w:sz="4" w:space="0" w:color="auto"/>
              <w:bottom w:val="single" w:sz="4" w:space="0" w:color="auto"/>
              <w:right w:val="single" w:sz="4" w:space="0" w:color="auto"/>
            </w:tcBorders>
          </w:tcPr>
          <w:p w14:paraId="38E50AED" w14:textId="77777777" w:rsidR="006D3D8E" w:rsidRPr="00A902AB" w:rsidRDefault="006D3D8E" w:rsidP="006D3D8E">
            <w:pPr>
              <w:rPr>
                <w:ins w:id="895" w:author="Author"/>
              </w:rPr>
            </w:pPr>
          </w:p>
        </w:tc>
        <w:tc>
          <w:tcPr>
            <w:tcW w:w="1208" w:type="dxa"/>
            <w:tcBorders>
              <w:top w:val="single" w:sz="4" w:space="0" w:color="auto"/>
              <w:left w:val="single" w:sz="4" w:space="0" w:color="auto"/>
              <w:bottom w:val="single" w:sz="4" w:space="0" w:color="auto"/>
              <w:right w:val="single" w:sz="4" w:space="0" w:color="auto"/>
            </w:tcBorders>
          </w:tcPr>
          <w:p w14:paraId="45E0E8A2" w14:textId="77777777" w:rsidR="006D3D8E" w:rsidRPr="00A902AB" w:rsidRDefault="006D3D8E" w:rsidP="006D3D8E">
            <w:pPr>
              <w:rPr>
                <w:ins w:id="896" w:author="Author"/>
              </w:rPr>
            </w:pPr>
          </w:p>
        </w:tc>
      </w:tr>
      <w:tr w:rsidR="006D3D8E" w:rsidRPr="00A902AB" w14:paraId="00A867AA" w14:textId="77777777" w:rsidTr="007A13BC">
        <w:trPr>
          <w:trHeight w:val="87"/>
          <w:ins w:id="897" w:author="Author"/>
        </w:trPr>
        <w:tc>
          <w:tcPr>
            <w:tcW w:w="175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CF70C50" w14:textId="3FA7DFD5" w:rsidR="006D3D8E" w:rsidRPr="006D3D8E" w:rsidRDefault="006D3D8E" w:rsidP="006D3D8E">
            <w:pPr>
              <w:rPr>
                <w:ins w:id="898" w:author="Author"/>
                <w:sz w:val="14"/>
                <w:szCs w:val="14"/>
              </w:rPr>
            </w:pPr>
            <w:ins w:id="899" w:author="Author">
              <w:r w:rsidRPr="006D3D8E">
                <w:rPr>
                  <w:sz w:val="14"/>
                  <w:szCs w:val="14"/>
                </w:rPr>
                <w:t xml:space="preserve">Legal &amp; Safety </w:t>
              </w:r>
            </w:ins>
          </w:p>
        </w:tc>
        <w:tc>
          <w:tcPr>
            <w:tcW w:w="119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CA04C3B" w14:textId="77777777" w:rsidR="006D3D8E" w:rsidRPr="00A902AB" w:rsidRDefault="006D3D8E" w:rsidP="006D3D8E">
            <w:pPr>
              <w:rPr>
                <w:ins w:id="900" w:author="Author"/>
              </w:rPr>
            </w:pPr>
          </w:p>
        </w:tc>
        <w:tc>
          <w:tcPr>
            <w:tcW w:w="1149" w:type="dxa"/>
            <w:tcBorders>
              <w:top w:val="single" w:sz="4" w:space="0" w:color="auto"/>
              <w:left w:val="single" w:sz="4" w:space="0" w:color="auto"/>
              <w:bottom w:val="single" w:sz="4" w:space="0" w:color="auto"/>
              <w:right w:val="single" w:sz="4" w:space="0" w:color="auto"/>
            </w:tcBorders>
          </w:tcPr>
          <w:p w14:paraId="1C992DF5" w14:textId="77777777" w:rsidR="006D3D8E" w:rsidRPr="00A902AB" w:rsidRDefault="006D3D8E" w:rsidP="006D3D8E">
            <w:pPr>
              <w:rPr>
                <w:ins w:id="901" w:author="Author"/>
              </w:rPr>
            </w:pPr>
          </w:p>
        </w:tc>
        <w:tc>
          <w:tcPr>
            <w:tcW w:w="1133" w:type="dxa"/>
            <w:tcBorders>
              <w:top w:val="single" w:sz="4" w:space="0" w:color="auto"/>
              <w:left w:val="single" w:sz="4" w:space="0" w:color="auto"/>
              <w:bottom w:val="single" w:sz="4" w:space="0" w:color="auto"/>
              <w:right w:val="single" w:sz="4" w:space="0" w:color="auto"/>
            </w:tcBorders>
          </w:tcPr>
          <w:p w14:paraId="3B84BE29" w14:textId="77777777" w:rsidR="006D3D8E" w:rsidRPr="00A902AB" w:rsidRDefault="006D3D8E" w:rsidP="006D3D8E">
            <w:pPr>
              <w:rPr>
                <w:ins w:id="902" w:author="Author"/>
              </w:rPr>
            </w:pPr>
          </w:p>
        </w:tc>
        <w:tc>
          <w:tcPr>
            <w:tcW w:w="1166" w:type="dxa"/>
            <w:tcBorders>
              <w:top w:val="single" w:sz="4" w:space="0" w:color="auto"/>
              <w:left w:val="single" w:sz="4" w:space="0" w:color="auto"/>
              <w:bottom w:val="single" w:sz="4" w:space="0" w:color="auto"/>
              <w:right w:val="single" w:sz="4" w:space="0" w:color="auto"/>
            </w:tcBorders>
          </w:tcPr>
          <w:p w14:paraId="6E800089" w14:textId="77777777" w:rsidR="006D3D8E" w:rsidRPr="00A902AB" w:rsidRDefault="006D3D8E" w:rsidP="006D3D8E">
            <w:pPr>
              <w:rPr>
                <w:ins w:id="903" w:author="Author"/>
              </w:rPr>
            </w:pPr>
          </w:p>
        </w:tc>
        <w:tc>
          <w:tcPr>
            <w:tcW w:w="1149" w:type="dxa"/>
            <w:tcBorders>
              <w:top w:val="single" w:sz="4" w:space="0" w:color="auto"/>
              <w:left w:val="single" w:sz="4" w:space="0" w:color="auto"/>
              <w:bottom w:val="single" w:sz="4" w:space="0" w:color="auto"/>
              <w:right w:val="single" w:sz="4" w:space="0" w:color="auto"/>
            </w:tcBorders>
          </w:tcPr>
          <w:p w14:paraId="3FA17936" w14:textId="77777777" w:rsidR="006D3D8E" w:rsidRPr="00A902AB" w:rsidRDefault="006D3D8E" w:rsidP="006D3D8E">
            <w:pPr>
              <w:rPr>
                <w:ins w:id="904" w:author="Author"/>
              </w:rPr>
            </w:pPr>
          </w:p>
        </w:tc>
        <w:tc>
          <w:tcPr>
            <w:tcW w:w="1208" w:type="dxa"/>
            <w:tcBorders>
              <w:top w:val="single" w:sz="4" w:space="0" w:color="auto"/>
              <w:left w:val="single" w:sz="4" w:space="0" w:color="auto"/>
              <w:bottom w:val="single" w:sz="4" w:space="0" w:color="auto"/>
              <w:right w:val="single" w:sz="4" w:space="0" w:color="auto"/>
            </w:tcBorders>
          </w:tcPr>
          <w:p w14:paraId="30B3E6C2" w14:textId="77777777" w:rsidR="006D3D8E" w:rsidRPr="00A902AB" w:rsidRDefault="006D3D8E" w:rsidP="006D3D8E">
            <w:pPr>
              <w:rPr>
                <w:ins w:id="905" w:author="Author"/>
              </w:rPr>
            </w:pPr>
          </w:p>
        </w:tc>
      </w:tr>
      <w:tr w:rsidR="006D3D8E" w:rsidRPr="00A902AB" w14:paraId="671F8264" w14:textId="77777777" w:rsidTr="007A13BC">
        <w:trPr>
          <w:trHeight w:val="87"/>
          <w:ins w:id="906" w:author="Author"/>
        </w:trPr>
        <w:tc>
          <w:tcPr>
            <w:tcW w:w="175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79D874C" w14:textId="69DFCB55" w:rsidR="006D3D8E" w:rsidRPr="006D3D8E" w:rsidRDefault="006D3D8E" w:rsidP="006D3D8E">
            <w:pPr>
              <w:rPr>
                <w:ins w:id="907" w:author="Author"/>
                <w:sz w:val="14"/>
                <w:szCs w:val="14"/>
              </w:rPr>
            </w:pPr>
            <w:ins w:id="908" w:author="Author">
              <w:r w:rsidRPr="006D3D8E">
                <w:rPr>
                  <w:sz w:val="14"/>
                  <w:szCs w:val="14"/>
                </w:rPr>
                <w:t>Operating Protection Measures &amp; IT Opex</w:t>
              </w:r>
            </w:ins>
          </w:p>
        </w:tc>
        <w:tc>
          <w:tcPr>
            <w:tcW w:w="119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15C64B2" w14:textId="77777777" w:rsidR="006D3D8E" w:rsidRPr="00A902AB" w:rsidRDefault="006D3D8E" w:rsidP="006D3D8E">
            <w:pPr>
              <w:rPr>
                <w:ins w:id="909" w:author="Author"/>
              </w:rPr>
            </w:pPr>
          </w:p>
        </w:tc>
        <w:tc>
          <w:tcPr>
            <w:tcW w:w="1149" w:type="dxa"/>
            <w:tcBorders>
              <w:top w:val="single" w:sz="4" w:space="0" w:color="auto"/>
              <w:left w:val="single" w:sz="4" w:space="0" w:color="auto"/>
              <w:bottom w:val="single" w:sz="4" w:space="0" w:color="auto"/>
              <w:right w:val="single" w:sz="4" w:space="0" w:color="auto"/>
            </w:tcBorders>
          </w:tcPr>
          <w:p w14:paraId="608FF028" w14:textId="77777777" w:rsidR="006D3D8E" w:rsidRPr="00A902AB" w:rsidRDefault="006D3D8E" w:rsidP="006D3D8E">
            <w:pPr>
              <w:rPr>
                <w:ins w:id="910" w:author="Author"/>
              </w:rPr>
            </w:pPr>
          </w:p>
        </w:tc>
        <w:tc>
          <w:tcPr>
            <w:tcW w:w="1133" w:type="dxa"/>
            <w:tcBorders>
              <w:top w:val="single" w:sz="4" w:space="0" w:color="auto"/>
              <w:left w:val="single" w:sz="4" w:space="0" w:color="auto"/>
              <w:bottom w:val="single" w:sz="4" w:space="0" w:color="auto"/>
              <w:right w:val="single" w:sz="4" w:space="0" w:color="auto"/>
            </w:tcBorders>
          </w:tcPr>
          <w:p w14:paraId="0CFD132A" w14:textId="77777777" w:rsidR="006D3D8E" w:rsidRPr="00A902AB" w:rsidRDefault="006D3D8E" w:rsidP="006D3D8E">
            <w:pPr>
              <w:rPr>
                <w:ins w:id="911" w:author="Author"/>
              </w:rPr>
            </w:pPr>
          </w:p>
        </w:tc>
        <w:tc>
          <w:tcPr>
            <w:tcW w:w="1166" w:type="dxa"/>
            <w:tcBorders>
              <w:top w:val="single" w:sz="4" w:space="0" w:color="auto"/>
              <w:left w:val="single" w:sz="4" w:space="0" w:color="auto"/>
              <w:bottom w:val="single" w:sz="4" w:space="0" w:color="auto"/>
              <w:right w:val="single" w:sz="4" w:space="0" w:color="auto"/>
            </w:tcBorders>
          </w:tcPr>
          <w:p w14:paraId="63D4E38F" w14:textId="77777777" w:rsidR="006D3D8E" w:rsidRPr="00A902AB" w:rsidRDefault="006D3D8E" w:rsidP="006D3D8E">
            <w:pPr>
              <w:rPr>
                <w:ins w:id="912" w:author="Author"/>
              </w:rPr>
            </w:pPr>
          </w:p>
        </w:tc>
        <w:tc>
          <w:tcPr>
            <w:tcW w:w="1149" w:type="dxa"/>
            <w:tcBorders>
              <w:top w:val="single" w:sz="4" w:space="0" w:color="auto"/>
              <w:left w:val="single" w:sz="4" w:space="0" w:color="auto"/>
              <w:bottom w:val="single" w:sz="4" w:space="0" w:color="auto"/>
              <w:right w:val="single" w:sz="4" w:space="0" w:color="auto"/>
            </w:tcBorders>
          </w:tcPr>
          <w:p w14:paraId="792AD2B7" w14:textId="77777777" w:rsidR="006D3D8E" w:rsidRPr="00A902AB" w:rsidRDefault="006D3D8E" w:rsidP="006D3D8E">
            <w:pPr>
              <w:rPr>
                <w:ins w:id="913" w:author="Author"/>
              </w:rPr>
            </w:pPr>
          </w:p>
        </w:tc>
        <w:tc>
          <w:tcPr>
            <w:tcW w:w="1208" w:type="dxa"/>
            <w:tcBorders>
              <w:top w:val="single" w:sz="4" w:space="0" w:color="auto"/>
              <w:left w:val="single" w:sz="4" w:space="0" w:color="auto"/>
              <w:bottom w:val="single" w:sz="4" w:space="0" w:color="auto"/>
              <w:right w:val="single" w:sz="4" w:space="0" w:color="auto"/>
            </w:tcBorders>
          </w:tcPr>
          <w:p w14:paraId="7AE2BAA7" w14:textId="77777777" w:rsidR="006D3D8E" w:rsidRPr="00A902AB" w:rsidRDefault="006D3D8E" w:rsidP="006D3D8E">
            <w:pPr>
              <w:rPr>
                <w:ins w:id="914" w:author="Author"/>
              </w:rPr>
            </w:pPr>
          </w:p>
        </w:tc>
      </w:tr>
      <w:tr w:rsidR="006D3D8E" w:rsidRPr="00A902AB" w14:paraId="569F723E" w14:textId="77777777" w:rsidTr="007A13BC">
        <w:trPr>
          <w:trHeight w:val="87"/>
          <w:ins w:id="915" w:author="Author"/>
        </w:trPr>
        <w:tc>
          <w:tcPr>
            <w:tcW w:w="175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EDA1B8F" w14:textId="145A9FD0" w:rsidR="006D3D8E" w:rsidRPr="006D3D8E" w:rsidRDefault="006D3D8E" w:rsidP="006D3D8E">
            <w:pPr>
              <w:rPr>
                <w:ins w:id="916" w:author="Author"/>
                <w:sz w:val="14"/>
                <w:szCs w:val="14"/>
              </w:rPr>
            </w:pPr>
            <w:ins w:id="917" w:author="Author">
              <w:r w:rsidRPr="006D3D8E">
                <w:rPr>
                  <w:sz w:val="14"/>
                  <w:szCs w:val="14"/>
                </w:rPr>
                <w:t>Visual Amenity</w:t>
              </w:r>
            </w:ins>
          </w:p>
        </w:tc>
        <w:tc>
          <w:tcPr>
            <w:tcW w:w="119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05FFFA2" w14:textId="77777777" w:rsidR="006D3D8E" w:rsidRPr="00A902AB" w:rsidRDefault="006D3D8E" w:rsidP="006D3D8E">
            <w:pPr>
              <w:rPr>
                <w:ins w:id="918" w:author="Author"/>
              </w:rPr>
            </w:pPr>
          </w:p>
        </w:tc>
        <w:tc>
          <w:tcPr>
            <w:tcW w:w="1149" w:type="dxa"/>
            <w:tcBorders>
              <w:top w:val="single" w:sz="4" w:space="0" w:color="auto"/>
              <w:left w:val="single" w:sz="4" w:space="0" w:color="auto"/>
              <w:bottom w:val="single" w:sz="4" w:space="0" w:color="auto"/>
              <w:right w:val="single" w:sz="4" w:space="0" w:color="auto"/>
            </w:tcBorders>
          </w:tcPr>
          <w:p w14:paraId="0DDEDD05" w14:textId="77777777" w:rsidR="006D3D8E" w:rsidRPr="00A902AB" w:rsidRDefault="006D3D8E" w:rsidP="006D3D8E">
            <w:pPr>
              <w:rPr>
                <w:ins w:id="919" w:author="Author"/>
              </w:rPr>
            </w:pPr>
          </w:p>
        </w:tc>
        <w:tc>
          <w:tcPr>
            <w:tcW w:w="1133" w:type="dxa"/>
            <w:tcBorders>
              <w:top w:val="single" w:sz="4" w:space="0" w:color="auto"/>
              <w:left w:val="single" w:sz="4" w:space="0" w:color="auto"/>
              <w:bottom w:val="single" w:sz="4" w:space="0" w:color="auto"/>
              <w:right w:val="single" w:sz="4" w:space="0" w:color="auto"/>
            </w:tcBorders>
          </w:tcPr>
          <w:p w14:paraId="39D1C343" w14:textId="77777777" w:rsidR="006D3D8E" w:rsidRPr="00A902AB" w:rsidRDefault="006D3D8E" w:rsidP="006D3D8E">
            <w:pPr>
              <w:rPr>
                <w:ins w:id="920" w:author="Author"/>
              </w:rPr>
            </w:pPr>
          </w:p>
        </w:tc>
        <w:tc>
          <w:tcPr>
            <w:tcW w:w="1166" w:type="dxa"/>
            <w:tcBorders>
              <w:top w:val="single" w:sz="4" w:space="0" w:color="auto"/>
              <w:left w:val="single" w:sz="4" w:space="0" w:color="auto"/>
              <w:bottom w:val="single" w:sz="4" w:space="0" w:color="auto"/>
              <w:right w:val="single" w:sz="4" w:space="0" w:color="auto"/>
            </w:tcBorders>
          </w:tcPr>
          <w:p w14:paraId="3F3CAEE4" w14:textId="77777777" w:rsidR="006D3D8E" w:rsidRPr="00A902AB" w:rsidRDefault="006D3D8E" w:rsidP="006D3D8E">
            <w:pPr>
              <w:rPr>
                <w:ins w:id="921" w:author="Author"/>
              </w:rPr>
            </w:pPr>
          </w:p>
        </w:tc>
        <w:tc>
          <w:tcPr>
            <w:tcW w:w="1149" w:type="dxa"/>
            <w:tcBorders>
              <w:top w:val="single" w:sz="4" w:space="0" w:color="auto"/>
              <w:left w:val="single" w:sz="4" w:space="0" w:color="auto"/>
              <w:bottom w:val="single" w:sz="4" w:space="0" w:color="auto"/>
              <w:right w:val="single" w:sz="4" w:space="0" w:color="auto"/>
            </w:tcBorders>
          </w:tcPr>
          <w:p w14:paraId="160E3A98" w14:textId="77777777" w:rsidR="006D3D8E" w:rsidRPr="00A902AB" w:rsidRDefault="006D3D8E" w:rsidP="006D3D8E">
            <w:pPr>
              <w:rPr>
                <w:ins w:id="922" w:author="Author"/>
              </w:rPr>
            </w:pPr>
          </w:p>
        </w:tc>
        <w:tc>
          <w:tcPr>
            <w:tcW w:w="1208" w:type="dxa"/>
            <w:tcBorders>
              <w:top w:val="single" w:sz="4" w:space="0" w:color="auto"/>
              <w:left w:val="single" w:sz="4" w:space="0" w:color="auto"/>
              <w:bottom w:val="single" w:sz="4" w:space="0" w:color="auto"/>
              <w:right w:val="single" w:sz="4" w:space="0" w:color="auto"/>
            </w:tcBorders>
          </w:tcPr>
          <w:p w14:paraId="3AEAA3EC" w14:textId="77777777" w:rsidR="006D3D8E" w:rsidRPr="00A902AB" w:rsidRDefault="006D3D8E" w:rsidP="006D3D8E">
            <w:pPr>
              <w:rPr>
                <w:ins w:id="923" w:author="Author"/>
              </w:rPr>
            </w:pPr>
          </w:p>
        </w:tc>
      </w:tr>
    </w:tbl>
    <w:p w14:paraId="46CE9188" w14:textId="77777777" w:rsidR="006D3D8E" w:rsidRDefault="006D3D8E" w:rsidP="006D3D8E">
      <w:pPr>
        <w:rPr>
          <w:ins w:id="924" w:author="Author"/>
        </w:rPr>
      </w:pPr>
    </w:p>
    <w:p w14:paraId="7DB1D7D5" w14:textId="77777777" w:rsidR="006D3D8E" w:rsidRDefault="006D3D8E" w:rsidP="006D3D8E">
      <w:pPr>
        <w:rPr>
          <w:ins w:id="925" w:author="Author"/>
        </w:rPr>
      </w:pPr>
    </w:p>
    <w:p w14:paraId="2AB206E2" w14:textId="271435E7" w:rsidR="006D3D8E" w:rsidRDefault="006D3D8E" w:rsidP="006D3D8E">
      <w:pPr>
        <w:rPr>
          <w:ins w:id="926" w:author="Author"/>
        </w:rPr>
      </w:pPr>
      <w:ins w:id="927" w:author="Author">
        <w:r>
          <w:t>Table 6: Network Operating expenditure activity</w:t>
        </w:r>
      </w:ins>
    </w:p>
    <w:p w14:paraId="0ABED35D" w14:textId="77777777" w:rsidR="006D3D8E" w:rsidRDefault="006D3D8E" w:rsidP="006D3D8E">
      <w:pPr>
        <w:rPr>
          <w:ins w:id="928" w:author="Author"/>
        </w:rPr>
      </w:pPr>
    </w:p>
    <w:tbl>
      <w:tblPr>
        <w:tblW w:w="8787" w:type="dxa"/>
        <w:tblCellMar>
          <w:left w:w="0" w:type="dxa"/>
          <w:right w:w="0" w:type="dxa"/>
        </w:tblCellMar>
        <w:tblLook w:val="0000" w:firstRow="0" w:lastRow="0" w:firstColumn="0" w:lastColumn="0" w:noHBand="0" w:noVBand="0"/>
      </w:tblPr>
      <w:tblGrid>
        <w:gridCol w:w="1758"/>
        <w:gridCol w:w="1199"/>
        <w:gridCol w:w="1154"/>
        <w:gridCol w:w="1138"/>
        <w:gridCol w:w="1171"/>
        <w:gridCol w:w="1154"/>
        <w:gridCol w:w="1213"/>
      </w:tblGrid>
      <w:tr w:rsidR="00113EFB" w:rsidRPr="00A902AB" w14:paraId="4D900408" w14:textId="77777777" w:rsidTr="007A13BC">
        <w:trPr>
          <w:trHeight w:val="180"/>
          <w:ins w:id="929" w:author="Author"/>
        </w:trPr>
        <w:tc>
          <w:tcPr>
            <w:tcW w:w="1758" w:type="dxa"/>
            <w:vMerge w:val="restart"/>
            <w:tcBorders>
              <w:top w:val="single" w:sz="8" w:space="0" w:color="auto"/>
              <w:left w:val="single" w:sz="8" w:space="0" w:color="auto"/>
              <w:right w:val="single" w:sz="8" w:space="0" w:color="auto"/>
            </w:tcBorders>
            <w:tcMar>
              <w:top w:w="0" w:type="dxa"/>
              <w:left w:w="108" w:type="dxa"/>
              <w:bottom w:w="0" w:type="dxa"/>
              <w:right w:w="108" w:type="dxa"/>
            </w:tcMar>
          </w:tcPr>
          <w:p w14:paraId="55BF404B" w14:textId="77777777" w:rsidR="00113EFB" w:rsidRPr="00A00C26" w:rsidRDefault="00113EFB" w:rsidP="00113EFB">
            <w:pPr>
              <w:rPr>
                <w:ins w:id="930" w:author="Author"/>
                <w:sz w:val="14"/>
                <w:szCs w:val="14"/>
              </w:rPr>
            </w:pPr>
            <w:ins w:id="931" w:author="Author">
              <w:r w:rsidRPr="00A00C26">
                <w:rPr>
                  <w:sz w:val="14"/>
                  <w:szCs w:val="14"/>
                </w:rPr>
                <w:t xml:space="preserve">Funding category </w:t>
              </w:r>
            </w:ins>
          </w:p>
        </w:tc>
        <w:tc>
          <w:tcPr>
            <w:tcW w:w="1199" w:type="dxa"/>
            <w:tcBorders>
              <w:top w:val="single" w:sz="8" w:space="0" w:color="auto"/>
              <w:left w:val="nil"/>
              <w:bottom w:val="single" w:sz="4" w:space="0" w:color="auto"/>
              <w:right w:val="single" w:sz="4" w:space="0" w:color="auto"/>
            </w:tcBorders>
            <w:tcMar>
              <w:top w:w="0" w:type="dxa"/>
              <w:left w:w="108" w:type="dxa"/>
              <w:bottom w:w="0" w:type="dxa"/>
              <w:right w:w="108" w:type="dxa"/>
            </w:tcMar>
          </w:tcPr>
          <w:p w14:paraId="4F414F05" w14:textId="2397D393" w:rsidR="00113EFB" w:rsidRPr="00A00C26" w:rsidRDefault="00113EFB" w:rsidP="00113EFB">
            <w:pPr>
              <w:jc w:val="center"/>
              <w:rPr>
                <w:ins w:id="932" w:author="Author"/>
                <w:sz w:val="14"/>
                <w:szCs w:val="14"/>
              </w:rPr>
            </w:pPr>
            <w:ins w:id="933" w:author="Author">
              <w:r w:rsidRPr="00A00C26">
                <w:rPr>
                  <w:sz w:val="14"/>
                  <w:szCs w:val="14"/>
                </w:rPr>
                <w:t xml:space="preserve">T1 </w:t>
              </w:r>
              <w:r>
                <w:rPr>
                  <w:sz w:val="14"/>
                  <w:szCs w:val="14"/>
                </w:rPr>
                <w:t xml:space="preserve">costs </w:t>
              </w:r>
              <w:r w:rsidRPr="00A00C26">
                <w:rPr>
                  <w:sz w:val="14"/>
                  <w:szCs w:val="14"/>
                </w:rPr>
                <w:t>planned</w:t>
              </w:r>
              <w:r>
                <w:rPr>
                  <w:sz w:val="14"/>
                  <w:szCs w:val="14"/>
                </w:rPr>
                <w:t xml:space="preserve"> (eight years)</w:t>
              </w:r>
            </w:ins>
          </w:p>
        </w:tc>
        <w:tc>
          <w:tcPr>
            <w:tcW w:w="1154" w:type="dxa"/>
            <w:tcBorders>
              <w:top w:val="single" w:sz="8" w:space="0" w:color="auto"/>
              <w:left w:val="single" w:sz="4" w:space="0" w:color="auto"/>
              <w:bottom w:val="single" w:sz="4" w:space="0" w:color="auto"/>
              <w:right w:val="single" w:sz="4" w:space="0" w:color="auto"/>
            </w:tcBorders>
          </w:tcPr>
          <w:p w14:paraId="4E72640D" w14:textId="77777777" w:rsidR="00113EFB" w:rsidRDefault="00113EFB" w:rsidP="00113EFB">
            <w:pPr>
              <w:jc w:val="center"/>
              <w:rPr>
                <w:ins w:id="934" w:author="Author"/>
                <w:sz w:val="14"/>
                <w:szCs w:val="14"/>
              </w:rPr>
            </w:pPr>
            <w:ins w:id="935" w:author="Author">
              <w:r>
                <w:rPr>
                  <w:sz w:val="14"/>
                  <w:szCs w:val="14"/>
                </w:rPr>
                <w:t>T1 costs incurr</w:t>
              </w:r>
              <w:r w:rsidRPr="00A00C26">
                <w:rPr>
                  <w:sz w:val="14"/>
                  <w:szCs w:val="14"/>
                </w:rPr>
                <w:t>ed</w:t>
              </w:r>
            </w:ins>
          </w:p>
          <w:p w14:paraId="17815BF2" w14:textId="33F4B938" w:rsidR="00113EFB" w:rsidRPr="00A00C26" w:rsidRDefault="00113EFB" w:rsidP="00113EFB">
            <w:pPr>
              <w:jc w:val="center"/>
              <w:rPr>
                <w:ins w:id="936" w:author="Author"/>
                <w:sz w:val="14"/>
                <w:szCs w:val="14"/>
              </w:rPr>
            </w:pPr>
            <w:ins w:id="937" w:author="Author">
              <w:r>
                <w:rPr>
                  <w:sz w:val="14"/>
                  <w:szCs w:val="14"/>
                </w:rPr>
                <w:t xml:space="preserve"> (eight years)</w:t>
              </w:r>
              <w:r w:rsidRPr="00113EFB">
                <w:rPr>
                  <w:sz w:val="14"/>
                  <w:szCs w:val="14"/>
                  <w:vertAlign w:val="superscript"/>
                </w:rPr>
                <w:t>3</w:t>
              </w:r>
            </w:ins>
          </w:p>
        </w:tc>
        <w:tc>
          <w:tcPr>
            <w:tcW w:w="1138" w:type="dxa"/>
            <w:tcBorders>
              <w:top w:val="single" w:sz="4" w:space="0" w:color="auto"/>
              <w:left w:val="single" w:sz="4" w:space="0" w:color="auto"/>
              <w:bottom w:val="single" w:sz="4" w:space="0" w:color="auto"/>
              <w:right w:val="single" w:sz="4" w:space="0" w:color="auto"/>
            </w:tcBorders>
          </w:tcPr>
          <w:p w14:paraId="58B10052" w14:textId="7EECA348" w:rsidR="00113EFB" w:rsidRPr="00A00C26" w:rsidRDefault="00113EFB" w:rsidP="00113EFB">
            <w:pPr>
              <w:jc w:val="center"/>
              <w:rPr>
                <w:ins w:id="938" w:author="Author"/>
                <w:sz w:val="14"/>
                <w:szCs w:val="14"/>
              </w:rPr>
            </w:pPr>
            <w:ins w:id="939" w:author="Author">
              <w:r w:rsidRPr="00A00C26">
                <w:rPr>
                  <w:sz w:val="14"/>
                  <w:szCs w:val="14"/>
                </w:rPr>
                <w:t xml:space="preserve">T1 </w:t>
              </w:r>
              <w:r>
                <w:rPr>
                  <w:sz w:val="14"/>
                  <w:szCs w:val="14"/>
                </w:rPr>
                <w:t>costs incurred</w:t>
              </w:r>
              <w:r>
                <w:rPr>
                  <w:sz w:val="14"/>
                  <w:szCs w:val="14"/>
                  <w:vertAlign w:val="superscript"/>
                </w:rPr>
                <w:t>3</w:t>
              </w:r>
              <w:r w:rsidRPr="00A00C26">
                <w:rPr>
                  <w:sz w:val="14"/>
                  <w:szCs w:val="14"/>
                </w:rPr>
                <w:t>: annual average</w:t>
              </w:r>
            </w:ins>
          </w:p>
        </w:tc>
        <w:tc>
          <w:tcPr>
            <w:tcW w:w="1171" w:type="dxa"/>
            <w:tcBorders>
              <w:top w:val="single" w:sz="4" w:space="0" w:color="auto"/>
              <w:left w:val="single" w:sz="4" w:space="0" w:color="auto"/>
              <w:bottom w:val="single" w:sz="4" w:space="0" w:color="auto"/>
              <w:right w:val="single" w:sz="4" w:space="0" w:color="auto"/>
            </w:tcBorders>
          </w:tcPr>
          <w:p w14:paraId="1966267A" w14:textId="6E4A9DEC" w:rsidR="00113EFB" w:rsidRPr="00A00C26" w:rsidRDefault="00113EFB" w:rsidP="00113EFB">
            <w:pPr>
              <w:jc w:val="center"/>
              <w:rPr>
                <w:ins w:id="940" w:author="Author"/>
                <w:sz w:val="14"/>
                <w:szCs w:val="14"/>
              </w:rPr>
            </w:pPr>
            <w:ins w:id="941" w:author="Author">
              <w:r>
                <w:rPr>
                  <w:sz w:val="14"/>
                  <w:szCs w:val="14"/>
                </w:rPr>
                <w:t>T1 costs incurred</w:t>
              </w:r>
              <w:r>
                <w:rPr>
                  <w:sz w:val="14"/>
                  <w:szCs w:val="14"/>
                  <w:vertAlign w:val="superscript"/>
                </w:rPr>
                <w:t>4</w:t>
              </w:r>
              <w:r w:rsidRPr="00A00C26">
                <w:rPr>
                  <w:sz w:val="14"/>
                  <w:szCs w:val="14"/>
                </w:rPr>
                <w:t xml:space="preserve">: </w:t>
              </w:r>
              <w:r>
                <w:rPr>
                  <w:sz w:val="14"/>
                  <w:szCs w:val="14"/>
                </w:rPr>
                <w:t xml:space="preserve">five year </w:t>
              </w:r>
              <w:r w:rsidRPr="00A00C26">
                <w:rPr>
                  <w:sz w:val="14"/>
                  <w:szCs w:val="14"/>
                </w:rPr>
                <w:t>average</w:t>
              </w:r>
            </w:ins>
          </w:p>
        </w:tc>
        <w:tc>
          <w:tcPr>
            <w:tcW w:w="1154" w:type="dxa"/>
            <w:tcBorders>
              <w:top w:val="single" w:sz="8" w:space="0" w:color="auto"/>
              <w:left w:val="single" w:sz="4" w:space="0" w:color="auto"/>
              <w:bottom w:val="single" w:sz="4" w:space="0" w:color="auto"/>
              <w:right w:val="single" w:sz="8" w:space="0" w:color="auto"/>
            </w:tcBorders>
          </w:tcPr>
          <w:p w14:paraId="3298D51F" w14:textId="77777777" w:rsidR="00113EFB" w:rsidRDefault="00113EFB" w:rsidP="00113EFB">
            <w:pPr>
              <w:jc w:val="center"/>
              <w:rPr>
                <w:ins w:id="942" w:author="Author"/>
                <w:sz w:val="14"/>
                <w:szCs w:val="14"/>
              </w:rPr>
            </w:pPr>
            <w:ins w:id="943" w:author="Author">
              <w:r w:rsidRPr="00A00C26">
                <w:rPr>
                  <w:sz w:val="14"/>
                  <w:szCs w:val="14"/>
                </w:rPr>
                <w:t xml:space="preserve">T2 </w:t>
              </w:r>
              <w:r>
                <w:rPr>
                  <w:sz w:val="14"/>
                  <w:szCs w:val="14"/>
                </w:rPr>
                <w:t xml:space="preserve">costs forecast </w:t>
              </w:r>
            </w:ins>
          </w:p>
          <w:p w14:paraId="47E71B21" w14:textId="52A22CAD" w:rsidR="00113EFB" w:rsidRPr="00A00C26" w:rsidRDefault="00113EFB" w:rsidP="00113EFB">
            <w:pPr>
              <w:jc w:val="center"/>
              <w:rPr>
                <w:ins w:id="944" w:author="Author"/>
                <w:sz w:val="14"/>
                <w:szCs w:val="14"/>
              </w:rPr>
            </w:pPr>
            <w:ins w:id="945" w:author="Author">
              <w:r>
                <w:rPr>
                  <w:sz w:val="14"/>
                  <w:szCs w:val="14"/>
                </w:rPr>
                <w:t>(five years)</w:t>
              </w:r>
              <w:r>
                <w:rPr>
                  <w:sz w:val="14"/>
                  <w:szCs w:val="14"/>
                  <w:vertAlign w:val="superscript"/>
                </w:rPr>
                <w:t>5</w:t>
              </w:r>
              <w:r w:rsidRPr="00A00C26">
                <w:rPr>
                  <w:sz w:val="14"/>
                  <w:szCs w:val="14"/>
                </w:rPr>
                <w:t xml:space="preserve"> </w:t>
              </w:r>
            </w:ins>
          </w:p>
        </w:tc>
        <w:tc>
          <w:tcPr>
            <w:tcW w:w="1213" w:type="dxa"/>
            <w:tcBorders>
              <w:top w:val="single" w:sz="8" w:space="0" w:color="auto"/>
              <w:left w:val="single" w:sz="4" w:space="0" w:color="auto"/>
              <w:bottom w:val="single" w:sz="4" w:space="0" w:color="auto"/>
              <w:right w:val="single" w:sz="4" w:space="0" w:color="auto"/>
            </w:tcBorders>
          </w:tcPr>
          <w:p w14:paraId="08089D87" w14:textId="60B56EBF" w:rsidR="00113EFB" w:rsidRPr="00A00C26" w:rsidRDefault="00113EFB" w:rsidP="00113EFB">
            <w:pPr>
              <w:jc w:val="center"/>
              <w:rPr>
                <w:ins w:id="946" w:author="Author"/>
                <w:sz w:val="14"/>
                <w:szCs w:val="14"/>
              </w:rPr>
            </w:pPr>
            <w:ins w:id="947" w:author="Author">
              <w:r w:rsidRPr="00A00C26">
                <w:rPr>
                  <w:sz w:val="14"/>
                  <w:szCs w:val="14"/>
                </w:rPr>
                <w:t xml:space="preserve">T2 </w:t>
              </w:r>
              <w:r>
                <w:rPr>
                  <w:sz w:val="14"/>
                  <w:szCs w:val="14"/>
                </w:rPr>
                <w:t>costs forecast</w:t>
              </w:r>
              <w:r>
                <w:rPr>
                  <w:sz w:val="14"/>
                  <w:szCs w:val="14"/>
                  <w:vertAlign w:val="superscript"/>
                </w:rPr>
                <w:t>5</w:t>
              </w:r>
              <w:r w:rsidRPr="00A00C26">
                <w:rPr>
                  <w:sz w:val="14"/>
                  <w:szCs w:val="14"/>
                </w:rPr>
                <w:t>: annual average</w:t>
              </w:r>
            </w:ins>
          </w:p>
        </w:tc>
      </w:tr>
      <w:tr w:rsidR="006D3D8E" w:rsidRPr="00A902AB" w14:paraId="3B448F4F" w14:textId="77777777" w:rsidTr="007A13BC">
        <w:trPr>
          <w:trHeight w:val="180"/>
          <w:ins w:id="948" w:author="Author"/>
        </w:trPr>
        <w:tc>
          <w:tcPr>
            <w:tcW w:w="1758" w:type="dxa"/>
            <w:vMerge/>
            <w:tcBorders>
              <w:left w:val="single" w:sz="8" w:space="0" w:color="auto"/>
              <w:bottom w:val="single" w:sz="4" w:space="0" w:color="auto"/>
              <w:right w:val="single" w:sz="8" w:space="0" w:color="auto"/>
            </w:tcBorders>
            <w:tcMar>
              <w:top w:w="0" w:type="dxa"/>
              <w:left w:w="108" w:type="dxa"/>
              <w:bottom w:w="0" w:type="dxa"/>
              <w:right w:w="108" w:type="dxa"/>
            </w:tcMar>
          </w:tcPr>
          <w:p w14:paraId="28F78564" w14:textId="77777777" w:rsidR="006D3D8E" w:rsidRPr="00A00C26" w:rsidRDefault="006D3D8E" w:rsidP="007A13BC">
            <w:pPr>
              <w:rPr>
                <w:ins w:id="949" w:author="Author"/>
                <w:sz w:val="14"/>
                <w:szCs w:val="14"/>
              </w:rPr>
            </w:pPr>
          </w:p>
        </w:tc>
        <w:tc>
          <w:tcPr>
            <w:tcW w:w="1199" w:type="dxa"/>
            <w:tcBorders>
              <w:top w:val="single" w:sz="8" w:space="0" w:color="auto"/>
              <w:left w:val="nil"/>
              <w:bottom w:val="single" w:sz="4" w:space="0" w:color="auto"/>
              <w:right w:val="single" w:sz="4" w:space="0" w:color="auto"/>
            </w:tcBorders>
            <w:tcMar>
              <w:top w:w="0" w:type="dxa"/>
              <w:left w:w="108" w:type="dxa"/>
              <w:bottom w:w="0" w:type="dxa"/>
              <w:right w:w="108" w:type="dxa"/>
            </w:tcMar>
          </w:tcPr>
          <w:p w14:paraId="3AC5290A" w14:textId="77777777" w:rsidR="006D3D8E" w:rsidRPr="00A00C26" w:rsidRDefault="006D3D8E" w:rsidP="007A13BC">
            <w:pPr>
              <w:jc w:val="center"/>
              <w:rPr>
                <w:ins w:id="950" w:author="Author"/>
                <w:sz w:val="14"/>
                <w:szCs w:val="14"/>
              </w:rPr>
            </w:pPr>
            <w:ins w:id="951" w:author="Author">
              <w:r w:rsidRPr="00A00C26">
                <w:rPr>
                  <w:sz w:val="14"/>
                  <w:szCs w:val="14"/>
                </w:rPr>
                <w:t>March 12 BP</w:t>
              </w:r>
            </w:ins>
          </w:p>
        </w:tc>
        <w:tc>
          <w:tcPr>
            <w:tcW w:w="1154" w:type="dxa"/>
            <w:tcBorders>
              <w:top w:val="single" w:sz="8" w:space="0" w:color="auto"/>
              <w:left w:val="single" w:sz="4" w:space="0" w:color="auto"/>
              <w:bottom w:val="single" w:sz="4" w:space="0" w:color="auto"/>
              <w:right w:val="single" w:sz="4" w:space="0" w:color="auto"/>
            </w:tcBorders>
          </w:tcPr>
          <w:p w14:paraId="38C44B10" w14:textId="77777777" w:rsidR="006D3D8E" w:rsidRPr="00A00C26" w:rsidRDefault="006D3D8E" w:rsidP="007A13BC">
            <w:pPr>
              <w:jc w:val="center"/>
              <w:rPr>
                <w:ins w:id="952" w:author="Author"/>
                <w:sz w:val="14"/>
                <w:szCs w:val="14"/>
              </w:rPr>
            </w:pPr>
            <w:ins w:id="953" w:author="Author">
              <w:r w:rsidRPr="00A00C26">
                <w:rPr>
                  <w:sz w:val="14"/>
                  <w:szCs w:val="14"/>
                </w:rPr>
                <w:t>RRP19</w:t>
              </w:r>
            </w:ins>
          </w:p>
        </w:tc>
        <w:tc>
          <w:tcPr>
            <w:tcW w:w="1138" w:type="dxa"/>
            <w:tcBorders>
              <w:top w:val="single" w:sz="4" w:space="0" w:color="auto"/>
              <w:left w:val="single" w:sz="4" w:space="0" w:color="auto"/>
              <w:bottom w:val="single" w:sz="4" w:space="0" w:color="auto"/>
              <w:right w:val="single" w:sz="4" w:space="0" w:color="auto"/>
            </w:tcBorders>
          </w:tcPr>
          <w:p w14:paraId="5D8063E7" w14:textId="77777777" w:rsidR="006D3D8E" w:rsidRPr="00A00C26" w:rsidRDefault="006D3D8E" w:rsidP="007A13BC">
            <w:pPr>
              <w:jc w:val="center"/>
              <w:rPr>
                <w:ins w:id="954" w:author="Author"/>
                <w:sz w:val="14"/>
                <w:szCs w:val="14"/>
              </w:rPr>
            </w:pPr>
            <w:ins w:id="955" w:author="Author">
              <w:r>
                <w:rPr>
                  <w:sz w:val="14"/>
                  <w:szCs w:val="14"/>
                </w:rPr>
                <w:t>RRP19</w:t>
              </w:r>
            </w:ins>
          </w:p>
        </w:tc>
        <w:tc>
          <w:tcPr>
            <w:tcW w:w="1171" w:type="dxa"/>
            <w:tcBorders>
              <w:top w:val="single" w:sz="4" w:space="0" w:color="auto"/>
              <w:left w:val="single" w:sz="4" w:space="0" w:color="auto"/>
              <w:bottom w:val="single" w:sz="4" w:space="0" w:color="auto"/>
              <w:right w:val="single" w:sz="4" w:space="0" w:color="auto"/>
            </w:tcBorders>
          </w:tcPr>
          <w:p w14:paraId="21856C83" w14:textId="77777777" w:rsidR="006D3D8E" w:rsidRPr="00A00C26" w:rsidRDefault="006D3D8E" w:rsidP="007A13BC">
            <w:pPr>
              <w:jc w:val="center"/>
              <w:rPr>
                <w:ins w:id="956" w:author="Author"/>
                <w:sz w:val="14"/>
                <w:szCs w:val="14"/>
              </w:rPr>
            </w:pPr>
            <w:ins w:id="957" w:author="Author">
              <w:r w:rsidRPr="00A00C26">
                <w:rPr>
                  <w:sz w:val="14"/>
                  <w:szCs w:val="14"/>
                </w:rPr>
                <w:t>RRP19</w:t>
              </w:r>
            </w:ins>
          </w:p>
        </w:tc>
        <w:tc>
          <w:tcPr>
            <w:tcW w:w="1154" w:type="dxa"/>
            <w:tcBorders>
              <w:top w:val="single" w:sz="8" w:space="0" w:color="auto"/>
              <w:left w:val="single" w:sz="4" w:space="0" w:color="auto"/>
              <w:bottom w:val="single" w:sz="4" w:space="0" w:color="auto"/>
              <w:right w:val="single" w:sz="8" w:space="0" w:color="auto"/>
            </w:tcBorders>
          </w:tcPr>
          <w:p w14:paraId="16A09E08" w14:textId="77777777" w:rsidR="006D3D8E" w:rsidRPr="00A00C26" w:rsidRDefault="006D3D8E" w:rsidP="007A13BC">
            <w:pPr>
              <w:jc w:val="center"/>
              <w:rPr>
                <w:ins w:id="958" w:author="Author"/>
                <w:sz w:val="14"/>
                <w:szCs w:val="14"/>
              </w:rPr>
            </w:pPr>
            <w:ins w:id="959" w:author="Author">
              <w:r w:rsidRPr="00A00C26">
                <w:rPr>
                  <w:sz w:val="14"/>
                  <w:szCs w:val="14"/>
                </w:rPr>
                <w:t>Oct 19 BPDT</w:t>
              </w:r>
            </w:ins>
          </w:p>
        </w:tc>
        <w:tc>
          <w:tcPr>
            <w:tcW w:w="1213" w:type="dxa"/>
            <w:tcBorders>
              <w:top w:val="single" w:sz="8" w:space="0" w:color="auto"/>
              <w:left w:val="single" w:sz="4" w:space="0" w:color="auto"/>
              <w:bottom w:val="single" w:sz="4" w:space="0" w:color="auto"/>
              <w:right w:val="single" w:sz="4" w:space="0" w:color="auto"/>
            </w:tcBorders>
          </w:tcPr>
          <w:p w14:paraId="2ADB547A" w14:textId="77777777" w:rsidR="006D3D8E" w:rsidRPr="00A00C26" w:rsidRDefault="006D3D8E" w:rsidP="007A13BC">
            <w:pPr>
              <w:jc w:val="center"/>
              <w:rPr>
                <w:ins w:id="960" w:author="Author"/>
                <w:sz w:val="14"/>
                <w:szCs w:val="14"/>
              </w:rPr>
            </w:pPr>
            <w:ins w:id="961" w:author="Author">
              <w:r w:rsidRPr="00A00C26">
                <w:rPr>
                  <w:sz w:val="14"/>
                  <w:szCs w:val="14"/>
                </w:rPr>
                <w:t>Oct 19 BPDT</w:t>
              </w:r>
            </w:ins>
          </w:p>
        </w:tc>
      </w:tr>
      <w:tr w:rsidR="006D3D8E" w:rsidRPr="00A902AB" w14:paraId="382ABF06" w14:textId="77777777" w:rsidTr="007A13BC">
        <w:trPr>
          <w:trHeight w:val="110"/>
          <w:ins w:id="962" w:author="Author"/>
        </w:trPr>
        <w:tc>
          <w:tcPr>
            <w:tcW w:w="175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03A8C03" w14:textId="141654B2" w:rsidR="006D3D8E" w:rsidRPr="006D3D8E" w:rsidRDefault="006D3D8E" w:rsidP="006D3D8E">
            <w:pPr>
              <w:rPr>
                <w:ins w:id="963" w:author="Author"/>
                <w:sz w:val="14"/>
                <w:szCs w:val="14"/>
              </w:rPr>
            </w:pPr>
            <w:ins w:id="964" w:author="Author">
              <w:r w:rsidRPr="006D3D8E">
                <w:rPr>
                  <w:sz w:val="14"/>
                  <w:szCs w:val="14"/>
                </w:rPr>
                <w:t>Faults</w:t>
              </w:r>
            </w:ins>
          </w:p>
        </w:tc>
        <w:tc>
          <w:tcPr>
            <w:tcW w:w="119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11A1F69" w14:textId="77777777" w:rsidR="006D3D8E" w:rsidRPr="00A902AB" w:rsidRDefault="006D3D8E" w:rsidP="006D3D8E">
            <w:pPr>
              <w:rPr>
                <w:ins w:id="965" w:author="Author"/>
              </w:rPr>
            </w:pPr>
          </w:p>
        </w:tc>
        <w:tc>
          <w:tcPr>
            <w:tcW w:w="1154" w:type="dxa"/>
            <w:tcBorders>
              <w:top w:val="single" w:sz="4" w:space="0" w:color="auto"/>
              <w:left w:val="single" w:sz="4" w:space="0" w:color="auto"/>
              <w:bottom w:val="single" w:sz="4" w:space="0" w:color="auto"/>
              <w:right w:val="single" w:sz="4" w:space="0" w:color="auto"/>
            </w:tcBorders>
          </w:tcPr>
          <w:p w14:paraId="1233F48F" w14:textId="77777777" w:rsidR="006D3D8E" w:rsidRPr="00A902AB" w:rsidRDefault="006D3D8E" w:rsidP="006D3D8E">
            <w:pPr>
              <w:rPr>
                <w:ins w:id="966" w:author="Author"/>
              </w:rPr>
            </w:pPr>
          </w:p>
        </w:tc>
        <w:tc>
          <w:tcPr>
            <w:tcW w:w="1138" w:type="dxa"/>
            <w:tcBorders>
              <w:top w:val="single" w:sz="4" w:space="0" w:color="auto"/>
              <w:left w:val="single" w:sz="4" w:space="0" w:color="auto"/>
              <w:bottom w:val="single" w:sz="4" w:space="0" w:color="auto"/>
              <w:right w:val="single" w:sz="4" w:space="0" w:color="auto"/>
            </w:tcBorders>
          </w:tcPr>
          <w:p w14:paraId="6E39DDB3" w14:textId="77777777" w:rsidR="006D3D8E" w:rsidRPr="00A902AB" w:rsidRDefault="006D3D8E" w:rsidP="006D3D8E">
            <w:pPr>
              <w:rPr>
                <w:ins w:id="967" w:author="Author"/>
              </w:rPr>
            </w:pPr>
          </w:p>
        </w:tc>
        <w:tc>
          <w:tcPr>
            <w:tcW w:w="1171" w:type="dxa"/>
            <w:tcBorders>
              <w:top w:val="single" w:sz="4" w:space="0" w:color="auto"/>
              <w:left w:val="single" w:sz="4" w:space="0" w:color="auto"/>
              <w:bottom w:val="single" w:sz="4" w:space="0" w:color="auto"/>
              <w:right w:val="single" w:sz="4" w:space="0" w:color="auto"/>
            </w:tcBorders>
          </w:tcPr>
          <w:p w14:paraId="3CFB0E5E" w14:textId="77777777" w:rsidR="006D3D8E" w:rsidRPr="00A902AB" w:rsidRDefault="006D3D8E" w:rsidP="006D3D8E">
            <w:pPr>
              <w:rPr>
                <w:ins w:id="968" w:author="Author"/>
              </w:rPr>
            </w:pPr>
          </w:p>
        </w:tc>
        <w:tc>
          <w:tcPr>
            <w:tcW w:w="1154" w:type="dxa"/>
            <w:tcBorders>
              <w:top w:val="single" w:sz="4" w:space="0" w:color="auto"/>
              <w:left w:val="single" w:sz="4" w:space="0" w:color="auto"/>
              <w:bottom w:val="single" w:sz="4" w:space="0" w:color="auto"/>
              <w:right w:val="single" w:sz="4" w:space="0" w:color="auto"/>
            </w:tcBorders>
          </w:tcPr>
          <w:p w14:paraId="06630D2F" w14:textId="77777777" w:rsidR="006D3D8E" w:rsidRPr="00A902AB" w:rsidRDefault="006D3D8E" w:rsidP="006D3D8E">
            <w:pPr>
              <w:rPr>
                <w:ins w:id="969" w:author="Author"/>
              </w:rPr>
            </w:pPr>
          </w:p>
        </w:tc>
        <w:tc>
          <w:tcPr>
            <w:tcW w:w="1213" w:type="dxa"/>
            <w:tcBorders>
              <w:top w:val="single" w:sz="4" w:space="0" w:color="auto"/>
              <w:left w:val="single" w:sz="4" w:space="0" w:color="auto"/>
              <w:bottom w:val="single" w:sz="4" w:space="0" w:color="auto"/>
              <w:right w:val="single" w:sz="4" w:space="0" w:color="auto"/>
            </w:tcBorders>
          </w:tcPr>
          <w:p w14:paraId="20FD802B" w14:textId="77777777" w:rsidR="006D3D8E" w:rsidRPr="00A902AB" w:rsidRDefault="006D3D8E" w:rsidP="006D3D8E">
            <w:pPr>
              <w:rPr>
                <w:ins w:id="970" w:author="Author"/>
              </w:rPr>
            </w:pPr>
          </w:p>
        </w:tc>
      </w:tr>
      <w:tr w:rsidR="006D3D8E" w:rsidRPr="00A902AB" w14:paraId="19B59767" w14:textId="77777777" w:rsidTr="007A13BC">
        <w:trPr>
          <w:trHeight w:val="110"/>
          <w:ins w:id="971" w:author="Author"/>
        </w:trPr>
        <w:tc>
          <w:tcPr>
            <w:tcW w:w="175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AEF1501" w14:textId="3CCA7AA8" w:rsidR="006D3D8E" w:rsidRPr="006D3D8E" w:rsidRDefault="006D3D8E" w:rsidP="006D3D8E">
            <w:pPr>
              <w:rPr>
                <w:ins w:id="972" w:author="Author"/>
                <w:sz w:val="14"/>
                <w:szCs w:val="14"/>
              </w:rPr>
            </w:pPr>
            <w:ins w:id="973" w:author="Author">
              <w:r w:rsidRPr="006D3D8E">
                <w:rPr>
                  <w:sz w:val="14"/>
                  <w:szCs w:val="14"/>
                </w:rPr>
                <w:t>Inspections</w:t>
              </w:r>
            </w:ins>
          </w:p>
        </w:tc>
        <w:tc>
          <w:tcPr>
            <w:tcW w:w="119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105C0AD" w14:textId="77777777" w:rsidR="006D3D8E" w:rsidRPr="00A902AB" w:rsidRDefault="006D3D8E" w:rsidP="006D3D8E">
            <w:pPr>
              <w:rPr>
                <w:ins w:id="974" w:author="Author"/>
              </w:rPr>
            </w:pPr>
          </w:p>
        </w:tc>
        <w:tc>
          <w:tcPr>
            <w:tcW w:w="1154" w:type="dxa"/>
            <w:tcBorders>
              <w:top w:val="single" w:sz="4" w:space="0" w:color="auto"/>
              <w:left w:val="single" w:sz="4" w:space="0" w:color="auto"/>
              <w:bottom w:val="single" w:sz="4" w:space="0" w:color="auto"/>
              <w:right w:val="single" w:sz="4" w:space="0" w:color="auto"/>
            </w:tcBorders>
          </w:tcPr>
          <w:p w14:paraId="74BD633E" w14:textId="77777777" w:rsidR="006D3D8E" w:rsidRPr="00A902AB" w:rsidRDefault="006D3D8E" w:rsidP="006D3D8E">
            <w:pPr>
              <w:rPr>
                <w:ins w:id="975" w:author="Author"/>
              </w:rPr>
            </w:pPr>
          </w:p>
        </w:tc>
        <w:tc>
          <w:tcPr>
            <w:tcW w:w="1138" w:type="dxa"/>
            <w:tcBorders>
              <w:top w:val="single" w:sz="4" w:space="0" w:color="auto"/>
              <w:left w:val="single" w:sz="4" w:space="0" w:color="auto"/>
              <w:bottom w:val="single" w:sz="4" w:space="0" w:color="auto"/>
              <w:right w:val="single" w:sz="4" w:space="0" w:color="auto"/>
            </w:tcBorders>
          </w:tcPr>
          <w:p w14:paraId="20953CC8" w14:textId="77777777" w:rsidR="006D3D8E" w:rsidRPr="00A902AB" w:rsidRDefault="006D3D8E" w:rsidP="006D3D8E">
            <w:pPr>
              <w:rPr>
                <w:ins w:id="976" w:author="Author"/>
              </w:rPr>
            </w:pPr>
          </w:p>
        </w:tc>
        <w:tc>
          <w:tcPr>
            <w:tcW w:w="1171" w:type="dxa"/>
            <w:tcBorders>
              <w:top w:val="single" w:sz="4" w:space="0" w:color="auto"/>
              <w:left w:val="single" w:sz="4" w:space="0" w:color="auto"/>
              <w:bottom w:val="single" w:sz="4" w:space="0" w:color="auto"/>
              <w:right w:val="single" w:sz="4" w:space="0" w:color="auto"/>
            </w:tcBorders>
          </w:tcPr>
          <w:p w14:paraId="184996DB" w14:textId="77777777" w:rsidR="006D3D8E" w:rsidRPr="00A902AB" w:rsidRDefault="006D3D8E" w:rsidP="006D3D8E">
            <w:pPr>
              <w:rPr>
                <w:ins w:id="977" w:author="Author"/>
              </w:rPr>
            </w:pPr>
          </w:p>
        </w:tc>
        <w:tc>
          <w:tcPr>
            <w:tcW w:w="1154" w:type="dxa"/>
            <w:tcBorders>
              <w:top w:val="single" w:sz="4" w:space="0" w:color="auto"/>
              <w:left w:val="single" w:sz="4" w:space="0" w:color="auto"/>
              <w:bottom w:val="single" w:sz="4" w:space="0" w:color="auto"/>
              <w:right w:val="single" w:sz="4" w:space="0" w:color="auto"/>
            </w:tcBorders>
          </w:tcPr>
          <w:p w14:paraId="5A2D0D00" w14:textId="77777777" w:rsidR="006D3D8E" w:rsidRPr="00A902AB" w:rsidRDefault="006D3D8E" w:rsidP="006D3D8E">
            <w:pPr>
              <w:rPr>
                <w:ins w:id="978" w:author="Author"/>
              </w:rPr>
            </w:pPr>
          </w:p>
        </w:tc>
        <w:tc>
          <w:tcPr>
            <w:tcW w:w="1213" w:type="dxa"/>
            <w:tcBorders>
              <w:top w:val="single" w:sz="4" w:space="0" w:color="auto"/>
              <w:left w:val="single" w:sz="4" w:space="0" w:color="auto"/>
              <w:bottom w:val="single" w:sz="4" w:space="0" w:color="auto"/>
              <w:right w:val="single" w:sz="4" w:space="0" w:color="auto"/>
            </w:tcBorders>
          </w:tcPr>
          <w:p w14:paraId="0D5890BF" w14:textId="77777777" w:rsidR="006D3D8E" w:rsidRPr="00A902AB" w:rsidRDefault="006D3D8E" w:rsidP="006D3D8E">
            <w:pPr>
              <w:rPr>
                <w:ins w:id="979" w:author="Author"/>
              </w:rPr>
            </w:pPr>
          </w:p>
        </w:tc>
      </w:tr>
      <w:tr w:rsidR="006D3D8E" w:rsidRPr="00A902AB" w14:paraId="2D00526C" w14:textId="77777777" w:rsidTr="007A13BC">
        <w:trPr>
          <w:trHeight w:val="110"/>
          <w:ins w:id="980" w:author="Author"/>
        </w:trPr>
        <w:tc>
          <w:tcPr>
            <w:tcW w:w="175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67DFDBE" w14:textId="5B16475D" w:rsidR="006D3D8E" w:rsidRPr="006D3D8E" w:rsidRDefault="006D3D8E" w:rsidP="006D3D8E">
            <w:pPr>
              <w:rPr>
                <w:ins w:id="981" w:author="Author"/>
                <w:sz w:val="14"/>
                <w:szCs w:val="14"/>
              </w:rPr>
            </w:pPr>
            <w:ins w:id="982" w:author="Author">
              <w:r w:rsidRPr="006D3D8E">
                <w:rPr>
                  <w:sz w:val="14"/>
                  <w:szCs w:val="14"/>
                </w:rPr>
                <w:t xml:space="preserve">Repairs &amp; Maintenance </w:t>
              </w:r>
            </w:ins>
          </w:p>
        </w:tc>
        <w:tc>
          <w:tcPr>
            <w:tcW w:w="119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A7C4C20" w14:textId="77777777" w:rsidR="006D3D8E" w:rsidRPr="00A902AB" w:rsidRDefault="006D3D8E" w:rsidP="006D3D8E">
            <w:pPr>
              <w:rPr>
                <w:ins w:id="983" w:author="Author"/>
              </w:rPr>
            </w:pPr>
          </w:p>
        </w:tc>
        <w:tc>
          <w:tcPr>
            <w:tcW w:w="1154" w:type="dxa"/>
            <w:tcBorders>
              <w:top w:val="single" w:sz="4" w:space="0" w:color="auto"/>
              <w:left w:val="single" w:sz="4" w:space="0" w:color="auto"/>
              <w:bottom w:val="single" w:sz="4" w:space="0" w:color="auto"/>
              <w:right w:val="single" w:sz="4" w:space="0" w:color="auto"/>
            </w:tcBorders>
          </w:tcPr>
          <w:p w14:paraId="5D8122E4" w14:textId="77777777" w:rsidR="006D3D8E" w:rsidRPr="00A902AB" w:rsidRDefault="006D3D8E" w:rsidP="006D3D8E">
            <w:pPr>
              <w:rPr>
                <w:ins w:id="984" w:author="Author"/>
              </w:rPr>
            </w:pPr>
          </w:p>
        </w:tc>
        <w:tc>
          <w:tcPr>
            <w:tcW w:w="1138" w:type="dxa"/>
            <w:tcBorders>
              <w:top w:val="single" w:sz="4" w:space="0" w:color="auto"/>
              <w:left w:val="single" w:sz="4" w:space="0" w:color="auto"/>
              <w:bottom w:val="single" w:sz="4" w:space="0" w:color="auto"/>
              <w:right w:val="single" w:sz="4" w:space="0" w:color="auto"/>
            </w:tcBorders>
          </w:tcPr>
          <w:p w14:paraId="3E2478AB" w14:textId="77777777" w:rsidR="006D3D8E" w:rsidRPr="00A902AB" w:rsidRDefault="006D3D8E" w:rsidP="006D3D8E">
            <w:pPr>
              <w:rPr>
                <w:ins w:id="985" w:author="Author"/>
              </w:rPr>
            </w:pPr>
          </w:p>
        </w:tc>
        <w:tc>
          <w:tcPr>
            <w:tcW w:w="1171" w:type="dxa"/>
            <w:tcBorders>
              <w:top w:val="single" w:sz="4" w:space="0" w:color="auto"/>
              <w:left w:val="single" w:sz="4" w:space="0" w:color="auto"/>
              <w:bottom w:val="single" w:sz="4" w:space="0" w:color="auto"/>
              <w:right w:val="single" w:sz="4" w:space="0" w:color="auto"/>
            </w:tcBorders>
          </w:tcPr>
          <w:p w14:paraId="18360AEB" w14:textId="77777777" w:rsidR="006D3D8E" w:rsidRPr="00A902AB" w:rsidRDefault="006D3D8E" w:rsidP="006D3D8E">
            <w:pPr>
              <w:rPr>
                <w:ins w:id="986" w:author="Author"/>
              </w:rPr>
            </w:pPr>
          </w:p>
        </w:tc>
        <w:tc>
          <w:tcPr>
            <w:tcW w:w="1154" w:type="dxa"/>
            <w:tcBorders>
              <w:top w:val="single" w:sz="4" w:space="0" w:color="auto"/>
              <w:left w:val="single" w:sz="4" w:space="0" w:color="auto"/>
              <w:bottom w:val="single" w:sz="4" w:space="0" w:color="auto"/>
              <w:right w:val="single" w:sz="4" w:space="0" w:color="auto"/>
            </w:tcBorders>
          </w:tcPr>
          <w:p w14:paraId="6C4DA831" w14:textId="77777777" w:rsidR="006D3D8E" w:rsidRPr="00A902AB" w:rsidRDefault="006D3D8E" w:rsidP="006D3D8E">
            <w:pPr>
              <w:rPr>
                <w:ins w:id="987" w:author="Author"/>
              </w:rPr>
            </w:pPr>
          </w:p>
        </w:tc>
        <w:tc>
          <w:tcPr>
            <w:tcW w:w="1213" w:type="dxa"/>
            <w:tcBorders>
              <w:top w:val="single" w:sz="4" w:space="0" w:color="auto"/>
              <w:left w:val="single" w:sz="4" w:space="0" w:color="auto"/>
              <w:bottom w:val="single" w:sz="4" w:space="0" w:color="auto"/>
              <w:right w:val="single" w:sz="4" w:space="0" w:color="auto"/>
            </w:tcBorders>
          </w:tcPr>
          <w:p w14:paraId="7A3A634C" w14:textId="77777777" w:rsidR="006D3D8E" w:rsidRPr="00A902AB" w:rsidRDefault="006D3D8E" w:rsidP="006D3D8E">
            <w:pPr>
              <w:rPr>
                <w:ins w:id="988" w:author="Author"/>
              </w:rPr>
            </w:pPr>
          </w:p>
        </w:tc>
      </w:tr>
      <w:tr w:rsidR="006D3D8E" w:rsidRPr="00A902AB" w14:paraId="260F3562" w14:textId="77777777" w:rsidTr="007A13BC">
        <w:trPr>
          <w:trHeight w:val="110"/>
          <w:ins w:id="989" w:author="Author"/>
        </w:trPr>
        <w:tc>
          <w:tcPr>
            <w:tcW w:w="175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066BDCC" w14:textId="5A453CC3" w:rsidR="006D3D8E" w:rsidRPr="006D3D8E" w:rsidRDefault="006D3D8E" w:rsidP="006D3D8E">
            <w:pPr>
              <w:rPr>
                <w:ins w:id="990" w:author="Author"/>
                <w:sz w:val="14"/>
                <w:szCs w:val="14"/>
              </w:rPr>
            </w:pPr>
            <w:ins w:id="991" w:author="Author">
              <w:r w:rsidRPr="006D3D8E">
                <w:rPr>
                  <w:sz w:val="14"/>
                  <w:szCs w:val="14"/>
                </w:rPr>
                <w:t>Vegetation Management</w:t>
              </w:r>
            </w:ins>
          </w:p>
        </w:tc>
        <w:tc>
          <w:tcPr>
            <w:tcW w:w="119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08BF64F" w14:textId="77777777" w:rsidR="006D3D8E" w:rsidRPr="00A902AB" w:rsidRDefault="006D3D8E" w:rsidP="006D3D8E">
            <w:pPr>
              <w:rPr>
                <w:ins w:id="992" w:author="Author"/>
              </w:rPr>
            </w:pPr>
          </w:p>
        </w:tc>
        <w:tc>
          <w:tcPr>
            <w:tcW w:w="1154" w:type="dxa"/>
            <w:tcBorders>
              <w:top w:val="single" w:sz="4" w:space="0" w:color="auto"/>
              <w:left w:val="single" w:sz="4" w:space="0" w:color="auto"/>
              <w:bottom w:val="single" w:sz="4" w:space="0" w:color="auto"/>
              <w:right w:val="single" w:sz="4" w:space="0" w:color="auto"/>
            </w:tcBorders>
          </w:tcPr>
          <w:p w14:paraId="1474D4D9" w14:textId="77777777" w:rsidR="006D3D8E" w:rsidRPr="00A902AB" w:rsidRDefault="006D3D8E" w:rsidP="006D3D8E">
            <w:pPr>
              <w:rPr>
                <w:ins w:id="993" w:author="Author"/>
              </w:rPr>
            </w:pPr>
          </w:p>
        </w:tc>
        <w:tc>
          <w:tcPr>
            <w:tcW w:w="1138" w:type="dxa"/>
            <w:tcBorders>
              <w:top w:val="single" w:sz="4" w:space="0" w:color="auto"/>
              <w:left w:val="single" w:sz="4" w:space="0" w:color="auto"/>
              <w:bottom w:val="single" w:sz="4" w:space="0" w:color="auto"/>
              <w:right w:val="single" w:sz="4" w:space="0" w:color="auto"/>
            </w:tcBorders>
          </w:tcPr>
          <w:p w14:paraId="611647C2" w14:textId="77777777" w:rsidR="006D3D8E" w:rsidRPr="00A902AB" w:rsidRDefault="006D3D8E" w:rsidP="006D3D8E">
            <w:pPr>
              <w:rPr>
                <w:ins w:id="994" w:author="Author"/>
              </w:rPr>
            </w:pPr>
          </w:p>
        </w:tc>
        <w:tc>
          <w:tcPr>
            <w:tcW w:w="1171" w:type="dxa"/>
            <w:tcBorders>
              <w:top w:val="single" w:sz="4" w:space="0" w:color="auto"/>
              <w:left w:val="single" w:sz="4" w:space="0" w:color="auto"/>
              <w:bottom w:val="single" w:sz="4" w:space="0" w:color="auto"/>
              <w:right w:val="single" w:sz="4" w:space="0" w:color="auto"/>
            </w:tcBorders>
          </w:tcPr>
          <w:p w14:paraId="2ECBC21B" w14:textId="77777777" w:rsidR="006D3D8E" w:rsidRPr="00A902AB" w:rsidRDefault="006D3D8E" w:rsidP="006D3D8E">
            <w:pPr>
              <w:rPr>
                <w:ins w:id="995" w:author="Author"/>
              </w:rPr>
            </w:pPr>
          </w:p>
        </w:tc>
        <w:tc>
          <w:tcPr>
            <w:tcW w:w="1154" w:type="dxa"/>
            <w:tcBorders>
              <w:top w:val="single" w:sz="4" w:space="0" w:color="auto"/>
              <w:left w:val="single" w:sz="4" w:space="0" w:color="auto"/>
              <w:bottom w:val="single" w:sz="4" w:space="0" w:color="auto"/>
              <w:right w:val="single" w:sz="4" w:space="0" w:color="auto"/>
            </w:tcBorders>
          </w:tcPr>
          <w:p w14:paraId="59E25D79" w14:textId="77777777" w:rsidR="006D3D8E" w:rsidRPr="00A902AB" w:rsidRDefault="006D3D8E" w:rsidP="006D3D8E">
            <w:pPr>
              <w:rPr>
                <w:ins w:id="996" w:author="Author"/>
              </w:rPr>
            </w:pPr>
          </w:p>
        </w:tc>
        <w:tc>
          <w:tcPr>
            <w:tcW w:w="1213" w:type="dxa"/>
            <w:tcBorders>
              <w:top w:val="single" w:sz="4" w:space="0" w:color="auto"/>
              <w:left w:val="single" w:sz="4" w:space="0" w:color="auto"/>
              <w:bottom w:val="single" w:sz="4" w:space="0" w:color="auto"/>
              <w:right w:val="single" w:sz="4" w:space="0" w:color="auto"/>
            </w:tcBorders>
          </w:tcPr>
          <w:p w14:paraId="5C28D8BA" w14:textId="77777777" w:rsidR="006D3D8E" w:rsidRPr="00A902AB" w:rsidRDefault="006D3D8E" w:rsidP="006D3D8E">
            <w:pPr>
              <w:rPr>
                <w:ins w:id="997" w:author="Author"/>
              </w:rPr>
            </w:pPr>
          </w:p>
        </w:tc>
      </w:tr>
      <w:tr w:rsidR="006D3D8E" w:rsidRPr="00A902AB" w14:paraId="1F0BC27D" w14:textId="77777777" w:rsidTr="007A13BC">
        <w:trPr>
          <w:trHeight w:val="110"/>
          <w:ins w:id="998" w:author="Author"/>
        </w:trPr>
        <w:tc>
          <w:tcPr>
            <w:tcW w:w="175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07FB3F7" w14:textId="7D4D0224" w:rsidR="006D3D8E" w:rsidRPr="006D3D8E" w:rsidRDefault="006D3D8E" w:rsidP="006D3D8E">
            <w:pPr>
              <w:rPr>
                <w:ins w:id="999" w:author="Author"/>
                <w:sz w:val="14"/>
                <w:szCs w:val="14"/>
              </w:rPr>
            </w:pPr>
            <w:ins w:id="1000" w:author="Author">
              <w:r w:rsidRPr="006D3D8E">
                <w:rPr>
                  <w:sz w:val="14"/>
                  <w:szCs w:val="14"/>
                </w:rPr>
                <w:t xml:space="preserve">Legal &amp; Safety </w:t>
              </w:r>
            </w:ins>
          </w:p>
        </w:tc>
        <w:tc>
          <w:tcPr>
            <w:tcW w:w="119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E27C986" w14:textId="77777777" w:rsidR="006D3D8E" w:rsidRPr="00A902AB" w:rsidRDefault="006D3D8E" w:rsidP="006D3D8E">
            <w:pPr>
              <w:rPr>
                <w:ins w:id="1001" w:author="Author"/>
              </w:rPr>
            </w:pPr>
          </w:p>
        </w:tc>
        <w:tc>
          <w:tcPr>
            <w:tcW w:w="1154" w:type="dxa"/>
            <w:tcBorders>
              <w:top w:val="single" w:sz="4" w:space="0" w:color="auto"/>
              <w:left w:val="single" w:sz="4" w:space="0" w:color="auto"/>
              <w:bottom w:val="single" w:sz="4" w:space="0" w:color="auto"/>
              <w:right w:val="single" w:sz="4" w:space="0" w:color="auto"/>
            </w:tcBorders>
          </w:tcPr>
          <w:p w14:paraId="476AD566" w14:textId="77777777" w:rsidR="006D3D8E" w:rsidRPr="00A902AB" w:rsidRDefault="006D3D8E" w:rsidP="006D3D8E">
            <w:pPr>
              <w:rPr>
                <w:ins w:id="1002" w:author="Author"/>
              </w:rPr>
            </w:pPr>
          </w:p>
        </w:tc>
        <w:tc>
          <w:tcPr>
            <w:tcW w:w="1138" w:type="dxa"/>
            <w:tcBorders>
              <w:top w:val="single" w:sz="4" w:space="0" w:color="auto"/>
              <w:left w:val="single" w:sz="4" w:space="0" w:color="auto"/>
              <w:bottom w:val="single" w:sz="4" w:space="0" w:color="auto"/>
              <w:right w:val="single" w:sz="4" w:space="0" w:color="auto"/>
            </w:tcBorders>
          </w:tcPr>
          <w:p w14:paraId="68897AFA" w14:textId="77777777" w:rsidR="006D3D8E" w:rsidRPr="00A902AB" w:rsidRDefault="006D3D8E" w:rsidP="006D3D8E">
            <w:pPr>
              <w:rPr>
                <w:ins w:id="1003" w:author="Author"/>
              </w:rPr>
            </w:pPr>
          </w:p>
        </w:tc>
        <w:tc>
          <w:tcPr>
            <w:tcW w:w="1171" w:type="dxa"/>
            <w:tcBorders>
              <w:top w:val="single" w:sz="4" w:space="0" w:color="auto"/>
              <w:left w:val="single" w:sz="4" w:space="0" w:color="auto"/>
              <w:bottom w:val="single" w:sz="4" w:space="0" w:color="auto"/>
              <w:right w:val="single" w:sz="4" w:space="0" w:color="auto"/>
            </w:tcBorders>
          </w:tcPr>
          <w:p w14:paraId="7D3FA940" w14:textId="77777777" w:rsidR="006D3D8E" w:rsidRPr="00A902AB" w:rsidRDefault="006D3D8E" w:rsidP="006D3D8E">
            <w:pPr>
              <w:rPr>
                <w:ins w:id="1004" w:author="Author"/>
              </w:rPr>
            </w:pPr>
          </w:p>
        </w:tc>
        <w:tc>
          <w:tcPr>
            <w:tcW w:w="1154" w:type="dxa"/>
            <w:tcBorders>
              <w:top w:val="single" w:sz="4" w:space="0" w:color="auto"/>
              <w:left w:val="single" w:sz="4" w:space="0" w:color="auto"/>
              <w:bottom w:val="single" w:sz="4" w:space="0" w:color="auto"/>
              <w:right w:val="single" w:sz="4" w:space="0" w:color="auto"/>
            </w:tcBorders>
          </w:tcPr>
          <w:p w14:paraId="0E4CF3B0" w14:textId="77777777" w:rsidR="006D3D8E" w:rsidRPr="00A902AB" w:rsidRDefault="006D3D8E" w:rsidP="006D3D8E">
            <w:pPr>
              <w:rPr>
                <w:ins w:id="1005" w:author="Author"/>
              </w:rPr>
            </w:pPr>
          </w:p>
        </w:tc>
        <w:tc>
          <w:tcPr>
            <w:tcW w:w="1213" w:type="dxa"/>
            <w:tcBorders>
              <w:top w:val="single" w:sz="4" w:space="0" w:color="auto"/>
              <w:left w:val="single" w:sz="4" w:space="0" w:color="auto"/>
              <w:bottom w:val="single" w:sz="4" w:space="0" w:color="auto"/>
              <w:right w:val="single" w:sz="4" w:space="0" w:color="auto"/>
            </w:tcBorders>
          </w:tcPr>
          <w:p w14:paraId="392D6F18" w14:textId="77777777" w:rsidR="006D3D8E" w:rsidRPr="00A902AB" w:rsidRDefault="006D3D8E" w:rsidP="006D3D8E">
            <w:pPr>
              <w:rPr>
                <w:ins w:id="1006" w:author="Author"/>
              </w:rPr>
            </w:pPr>
          </w:p>
        </w:tc>
      </w:tr>
      <w:tr w:rsidR="006D3D8E" w:rsidRPr="00A902AB" w14:paraId="0299B505" w14:textId="77777777" w:rsidTr="007A13BC">
        <w:trPr>
          <w:trHeight w:val="110"/>
          <w:ins w:id="1007" w:author="Author"/>
        </w:trPr>
        <w:tc>
          <w:tcPr>
            <w:tcW w:w="175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130F5ED" w14:textId="669234DE" w:rsidR="006D3D8E" w:rsidRPr="006D3D8E" w:rsidRDefault="006D3D8E" w:rsidP="006D3D8E">
            <w:pPr>
              <w:rPr>
                <w:ins w:id="1008" w:author="Author"/>
                <w:sz w:val="14"/>
                <w:szCs w:val="14"/>
              </w:rPr>
            </w:pPr>
            <w:ins w:id="1009" w:author="Author">
              <w:r w:rsidRPr="006D3D8E">
                <w:rPr>
                  <w:sz w:val="14"/>
                  <w:szCs w:val="14"/>
                </w:rPr>
                <w:t>Operating Protection Measures &amp; IT Opex</w:t>
              </w:r>
            </w:ins>
          </w:p>
        </w:tc>
        <w:tc>
          <w:tcPr>
            <w:tcW w:w="119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E5747A2" w14:textId="77777777" w:rsidR="006D3D8E" w:rsidRPr="00A902AB" w:rsidRDefault="006D3D8E" w:rsidP="006D3D8E">
            <w:pPr>
              <w:rPr>
                <w:ins w:id="1010" w:author="Author"/>
              </w:rPr>
            </w:pPr>
          </w:p>
        </w:tc>
        <w:tc>
          <w:tcPr>
            <w:tcW w:w="1154" w:type="dxa"/>
            <w:tcBorders>
              <w:top w:val="single" w:sz="4" w:space="0" w:color="auto"/>
              <w:left w:val="single" w:sz="4" w:space="0" w:color="auto"/>
              <w:bottom w:val="single" w:sz="4" w:space="0" w:color="auto"/>
              <w:right w:val="single" w:sz="4" w:space="0" w:color="auto"/>
            </w:tcBorders>
          </w:tcPr>
          <w:p w14:paraId="2563F715" w14:textId="77777777" w:rsidR="006D3D8E" w:rsidRPr="00A902AB" w:rsidRDefault="006D3D8E" w:rsidP="006D3D8E">
            <w:pPr>
              <w:rPr>
                <w:ins w:id="1011" w:author="Author"/>
              </w:rPr>
            </w:pPr>
          </w:p>
        </w:tc>
        <w:tc>
          <w:tcPr>
            <w:tcW w:w="1138" w:type="dxa"/>
            <w:tcBorders>
              <w:top w:val="single" w:sz="4" w:space="0" w:color="auto"/>
              <w:left w:val="single" w:sz="4" w:space="0" w:color="auto"/>
              <w:bottom w:val="single" w:sz="4" w:space="0" w:color="auto"/>
              <w:right w:val="single" w:sz="4" w:space="0" w:color="auto"/>
            </w:tcBorders>
          </w:tcPr>
          <w:p w14:paraId="070AA365" w14:textId="77777777" w:rsidR="006D3D8E" w:rsidRPr="00A902AB" w:rsidRDefault="006D3D8E" w:rsidP="006D3D8E">
            <w:pPr>
              <w:rPr>
                <w:ins w:id="1012" w:author="Author"/>
              </w:rPr>
            </w:pPr>
          </w:p>
        </w:tc>
        <w:tc>
          <w:tcPr>
            <w:tcW w:w="1171" w:type="dxa"/>
            <w:tcBorders>
              <w:top w:val="single" w:sz="4" w:space="0" w:color="auto"/>
              <w:left w:val="single" w:sz="4" w:space="0" w:color="auto"/>
              <w:bottom w:val="single" w:sz="4" w:space="0" w:color="auto"/>
              <w:right w:val="single" w:sz="4" w:space="0" w:color="auto"/>
            </w:tcBorders>
          </w:tcPr>
          <w:p w14:paraId="3E2B0719" w14:textId="77777777" w:rsidR="006D3D8E" w:rsidRPr="00A902AB" w:rsidRDefault="006D3D8E" w:rsidP="006D3D8E">
            <w:pPr>
              <w:rPr>
                <w:ins w:id="1013" w:author="Author"/>
              </w:rPr>
            </w:pPr>
          </w:p>
        </w:tc>
        <w:tc>
          <w:tcPr>
            <w:tcW w:w="1154" w:type="dxa"/>
            <w:tcBorders>
              <w:top w:val="single" w:sz="4" w:space="0" w:color="auto"/>
              <w:left w:val="single" w:sz="4" w:space="0" w:color="auto"/>
              <w:bottom w:val="single" w:sz="4" w:space="0" w:color="auto"/>
              <w:right w:val="single" w:sz="4" w:space="0" w:color="auto"/>
            </w:tcBorders>
          </w:tcPr>
          <w:p w14:paraId="13BC26C5" w14:textId="77777777" w:rsidR="006D3D8E" w:rsidRPr="00A902AB" w:rsidRDefault="006D3D8E" w:rsidP="006D3D8E">
            <w:pPr>
              <w:rPr>
                <w:ins w:id="1014" w:author="Author"/>
              </w:rPr>
            </w:pPr>
          </w:p>
        </w:tc>
        <w:tc>
          <w:tcPr>
            <w:tcW w:w="1213" w:type="dxa"/>
            <w:tcBorders>
              <w:top w:val="single" w:sz="4" w:space="0" w:color="auto"/>
              <w:left w:val="single" w:sz="4" w:space="0" w:color="auto"/>
              <w:bottom w:val="single" w:sz="4" w:space="0" w:color="auto"/>
              <w:right w:val="single" w:sz="4" w:space="0" w:color="auto"/>
            </w:tcBorders>
          </w:tcPr>
          <w:p w14:paraId="3428217E" w14:textId="77777777" w:rsidR="006D3D8E" w:rsidRPr="00A902AB" w:rsidRDefault="006D3D8E" w:rsidP="006D3D8E">
            <w:pPr>
              <w:rPr>
                <w:ins w:id="1015" w:author="Author"/>
              </w:rPr>
            </w:pPr>
          </w:p>
        </w:tc>
      </w:tr>
      <w:tr w:rsidR="006D3D8E" w:rsidRPr="00A902AB" w14:paraId="1A76284C" w14:textId="77777777" w:rsidTr="007A13BC">
        <w:trPr>
          <w:trHeight w:val="110"/>
          <w:ins w:id="1016" w:author="Author"/>
        </w:trPr>
        <w:tc>
          <w:tcPr>
            <w:tcW w:w="175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DC236EA" w14:textId="1CA2379F" w:rsidR="006D3D8E" w:rsidRPr="006D3D8E" w:rsidRDefault="006D3D8E" w:rsidP="006D3D8E">
            <w:pPr>
              <w:rPr>
                <w:ins w:id="1017" w:author="Author"/>
                <w:sz w:val="14"/>
                <w:szCs w:val="14"/>
              </w:rPr>
            </w:pPr>
            <w:ins w:id="1018" w:author="Author">
              <w:r w:rsidRPr="006D3D8E">
                <w:rPr>
                  <w:sz w:val="14"/>
                  <w:szCs w:val="14"/>
                </w:rPr>
                <w:t>Visual Amenity</w:t>
              </w:r>
            </w:ins>
          </w:p>
        </w:tc>
        <w:tc>
          <w:tcPr>
            <w:tcW w:w="119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EC18E64" w14:textId="77777777" w:rsidR="006D3D8E" w:rsidRPr="00A902AB" w:rsidRDefault="006D3D8E" w:rsidP="006D3D8E">
            <w:pPr>
              <w:rPr>
                <w:ins w:id="1019" w:author="Author"/>
              </w:rPr>
            </w:pPr>
          </w:p>
        </w:tc>
        <w:tc>
          <w:tcPr>
            <w:tcW w:w="1154" w:type="dxa"/>
            <w:tcBorders>
              <w:top w:val="single" w:sz="4" w:space="0" w:color="auto"/>
              <w:left w:val="single" w:sz="4" w:space="0" w:color="auto"/>
              <w:bottom w:val="single" w:sz="4" w:space="0" w:color="auto"/>
              <w:right w:val="single" w:sz="4" w:space="0" w:color="auto"/>
            </w:tcBorders>
          </w:tcPr>
          <w:p w14:paraId="62808BEF" w14:textId="77777777" w:rsidR="006D3D8E" w:rsidRPr="00A902AB" w:rsidRDefault="006D3D8E" w:rsidP="006D3D8E">
            <w:pPr>
              <w:rPr>
                <w:ins w:id="1020" w:author="Author"/>
              </w:rPr>
            </w:pPr>
          </w:p>
        </w:tc>
        <w:tc>
          <w:tcPr>
            <w:tcW w:w="1138" w:type="dxa"/>
            <w:tcBorders>
              <w:top w:val="single" w:sz="4" w:space="0" w:color="auto"/>
              <w:left w:val="single" w:sz="4" w:space="0" w:color="auto"/>
              <w:bottom w:val="single" w:sz="4" w:space="0" w:color="auto"/>
              <w:right w:val="single" w:sz="4" w:space="0" w:color="auto"/>
            </w:tcBorders>
          </w:tcPr>
          <w:p w14:paraId="78854888" w14:textId="77777777" w:rsidR="006D3D8E" w:rsidRPr="00A902AB" w:rsidRDefault="006D3D8E" w:rsidP="006D3D8E">
            <w:pPr>
              <w:rPr>
                <w:ins w:id="1021" w:author="Author"/>
              </w:rPr>
            </w:pPr>
          </w:p>
        </w:tc>
        <w:tc>
          <w:tcPr>
            <w:tcW w:w="1171" w:type="dxa"/>
            <w:tcBorders>
              <w:top w:val="single" w:sz="4" w:space="0" w:color="auto"/>
              <w:left w:val="single" w:sz="4" w:space="0" w:color="auto"/>
              <w:bottom w:val="single" w:sz="4" w:space="0" w:color="auto"/>
              <w:right w:val="single" w:sz="4" w:space="0" w:color="auto"/>
            </w:tcBorders>
          </w:tcPr>
          <w:p w14:paraId="2C3C7B26" w14:textId="77777777" w:rsidR="006D3D8E" w:rsidRPr="00A902AB" w:rsidRDefault="006D3D8E" w:rsidP="006D3D8E">
            <w:pPr>
              <w:rPr>
                <w:ins w:id="1022" w:author="Author"/>
              </w:rPr>
            </w:pPr>
          </w:p>
        </w:tc>
        <w:tc>
          <w:tcPr>
            <w:tcW w:w="1154" w:type="dxa"/>
            <w:tcBorders>
              <w:top w:val="single" w:sz="4" w:space="0" w:color="auto"/>
              <w:left w:val="single" w:sz="4" w:space="0" w:color="auto"/>
              <w:bottom w:val="single" w:sz="4" w:space="0" w:color="auto"/>
              <w:right w:val="single" w:sz="4" w:space="0" w:color="auto"/>
            </w:tcBorders>
          </w:tcPr>
          <w:p w14:paraId="274D3075" w14:textId="77777777" w:rsidR="006D3D8E" w:rsidRPr="00A902AB" w:rsidRDefault="006D3D8E" w:rsidP="006D3D8E">
            <w:pPr>
              <w:rPr>
                <w:ins w:id="1023" w:author="Author"/>
              </w:rPr>
            </w:pPr>
          </w:p>
        </w:tc>
        <w:tc>
          <w:tcPr>
            <w:tcW w:w="1213" w:type="dxa"/>
            <w:tcBorders>
              <w:top w:val="single" w:sz="4" w:space="0" w:color="auto"/>
              <w:left w:val="single" w:sz="4" w:space="0" w:color="auto"/>
              <w:bottom w:val="single" w:sz="4" w:space="0" w:color="auto"/>
              <w:right w:val="single" w:sz="4" w:space="0" w:color="auto"/>
            </w:tcBorders>
          </w:tcPr>
          <w:p w14:paraId="5748AF33" w14:textId="77777777" w:rsidR="006D3D8E" w:rsidRPr="00A902AB" w:rsidRDefault="006D3D8E" w:rsidP="006D3D8E">
            <w:pPr>
              <w:rPr>
                <w:ins w:id="1024" w:author="Author"/>
              </w:rPr>
            </w:pPr>
          </w:p>
        </w:tc>
      </w:tr>
    </w:tbl>
    <w:p w14:paraId="0D08A2C3" w14:textId="3E3A8B3D" w:rsidR="00D62FF4" w:rsidRPr="00D62FF4" w:rsidDel="00113EFB" w:rsidRDefault="00D62FF4" w:rsidP="00D62FF4">
      <w:pPr>
        <w:rPr>
          <w:ins w:id="1025" w:author="Author"/>
          <w:del w:id="1026" w:author="Author"/>
        </w:rPr>
      </w:pPr>
    </w:p>
    <w:p w14:paraId="7321F3FE" w14:textId="686594B1" w:rsidR="00DA55E0" w:rsidRPr="00E922E0" w:rsidRDefault="00DA55E0" w:rsidP="00DA55E0">
      <w:pPr>
        <w:pStyle w:val="Heading3"/>
        <w:keepNext/>
        <w:keepLines/>
        <w:rPr>
          <w:ins w:id="1027" w:author="Author"/>
        </w:rPr>
      </w:pPr>
      <w:bookmarkStart w:id="1028" w:name="_Toc16607097"/>
      <w:ins w:id="1029" w:author="Author">
        <w:r>
          <w:t>Table by table narrative</w:t>
        </w:r>
        <w:bookmarkEnd w:id="1028"/>
      </w:ins>
    </w:p>
    <w:p w14:paraId="46EB3EC7" w14:textId="2E25E126" w:rsidR="00C657F4" w:rsidRDefault="00DA55E0" w:rsidP="00BC373D">
      <w:pPr>
        <w:pStyle w:val="Paragrapgh"/>
        <w:numPr>
          <w:ilvl w:val="0"/>
          <w:numId w:val="0"/>
        </w:numPr>
        <w:rPr>
          <w:ins w:id="1030" w:author="Author"/>
        </w:rPr>
      </w:pPr>
      <w:ins w:id="1031" w:author="Author">
        <w:r>
          <w:t>2.2</w:t>
        </w:r>
        <w:r w:rsidR="00113EFB">
          <w:t>8</w:t>
        </w:r>
        <w:del w:id="1032" w:author="Author">
          <w:r w:rsidR="00BB3E7F" w:rsidDel="00113EFB">
            <w:delText>7</w:delText>
          </w:r>
          <w:r w:rsidR="006E3287" w:rsidDel="00BB3E7F">
            <w:delText>5</w:delText>
          </w:r>
        </w:del>
        <w:r>
          <w:t>. Alongside</w:t>
        </w:r>
        <w:r w:rsidR="00BC373D">
          <w:t xml:space="preserve"> the submission of the data tem</w:t>
        </w:r>
        <w:r>
          <w:t>pl</w:t>
        </w:r>
        <w:r w:rsidR="00BC373D">
          <w:t>a</w:t>
        </w:r>
        <w:r>
          <w:t xml:space="preserve">te and </w:t>
        </w:r>
        <w:r w:rsidR="00BC373D">
          <w:t xml:space="preserve">the </w:t>
        </w:r>
        <w:r w:rsidR="00DF60F4">
          <w:t>c</w:t>
        </w:r>
        <w:r w:rsidR="00700BBC">
          <w:t>urrent requirement to provide a</w:t>
        </w:r>
        <w:r w:rsidR="00D80D6F">
          <w:t xml:space="preserve">n </w:t>
        </w:r>
        <w:r w:rsidR="00173AD9">
          <w:t>core</w:t>
        </w:r>
        <w:r w:rsidR="00BC373D">
          <w:t xml:space="preserve"> n</w:t>
        </w:r>
        <w:r w:rsidR="00700BBC">
          <w:t>arrative</w:t>
        </w:r>
        <w:r w:rsidR="00173AD9">
          <w:t xml:space="preserve"> document</w:t>
        </w:r>
        <w:r>
          <w:t xml:space="preserve">, </w:t>
        </w:r>
        <w:r w:rsidRPr="00DA55E0">
          <w:t xml:space="preserve">the company </w:t>
        </w:r>
        <w:r w:rsidR="00700BBC">
          <w:t xml:space="preserve">must </w:t>
        </w:r>
        <w:r w:rsidRPr="00DA55E0">
          <w:t xml:space="preserve">provide </w:t>
        </w:r>
        <w:r>
          <w:t xml:space="preserve">a </w:t>
        </w:r>
        <w:r w:rsidR="00D80D6F">
          <w:t xml:space="preserve">summary </w:t>
        </w:r>
        <w:r w:rsidRPr="00DA55E0">
          <w:t xml:space="preserve">explanation of </w:t>
        </w:r>
        <w:r w:rsidR="00D80D6F">
          <w:t>the information</w:t>
        </w:r>
        <w:r>
          <w:t xml:space="preserve"> provided in each data </w:t>
        </w:r>
        <w:r w:rsidR="00D80D6F">
          <w:t>worksheet</w:t>
        </w:r>
        <w:r w:rsidRPr="00DA55E0">
          <w:t xml:space="preserve"> </w:t>
        </w:r>
        <w:r w:rsidR="00BC373D">
          <w:t xml:space="preserve">through </w:t>
        </w:r>
        <w:r w:rsidR="007422F2">
          <w:t xml:space="preserve">an </w:t>
        </w:r>
        <w:r w:rsidR="00BC373D">
          <w:t>additional</w:t>
        </w:r>
        <w:r w:rsidR="007422F2">
          <w:t xml:space="preserve"> </w:t>
        </w:r>
        <w:r w:rsidR="003F562C">
          <w:t xml:space="preserve">Business Plan Data Template Commentary </w:t>
        </w:r>
        <w:r w:rsidR="007422F2">
          <w:t>document (</w:t>
        </w:r>
        <w:r w:rsidR="00BC373D">
          <w:t xml:space="preserve">BPDTC). </w:t>
        </w:r>
      </w:ins>
    </w:p>
    <w:p w14:paraId="39F4E5EF" w14:textId="285D9803" w:rsidR="00C657F4" w:rsidRDefault="00700BBC" w:rsidP="00C657F4">
      <w:pPr>
        <w:spacing w:before="360" w:after="360"/>
        <w:rPr>
          <w:ins w:id="1033" w:author="Author"/>
          <w:szCs w:val="20"/>
        </w:rPr>
      </w:pPr>
      <w:ins w:id="1034" w:author="Author">
        <w:r>
          <w:t>2.2</w:t>
        </w:r>
        <w:r w:rsidR="00113EFB">
          <w:t>9</w:t>
        </w:r>
        <w:del w:id="1035" w:author="Author">
          <w:r w:rsidR="00BB3E7F" w:rsidDel="00113EFB">
            <w:delText>8</w:delText>
          </w:r>
          <w:r w:rsidR="006E3287" w:rsidDel="00BB3E7F">
            <w:delText>6</w:delText>
          </w:r>
        </w:del>
        <w:r w:rsidR="00C657F4">
          <w:t xml:space="preserve">. </w:t>
        </w:r>
        <w:r w:rsidR="00DF60F4" w:rsidRPr="00DF60F4">
          <w:t xml:space="preserve">The </w:t>
        </w:r>
        <w:r w:rsidR="00DF60F4">
          <w:t>BPTDC</w:t>
        </w:r>
        <w:r w:rsidR="00DF60F4" w:rsidRPr="00DF60F4">
          <w:t xml:space="preserve"> </w:t>
        </w:r>
        <w:r w:rsidR="00DF60F4">
          <w:t>is intended to enable each company to</w:t>
        </w:r>
        <w:r>
          <w:t xml:space="preserve"> give summary</w:t>
        </w:r>
        <w:r w:rsidR="00DF60F4" w:rsidRPr="00DF60F4">
          <w:t xml:space="preserve"> </w:t>
        </w:r>
        <w:r>
          <w:t xml:space="preserve">details on specific areas to </w:t>
        </w:r>
        <w:r w:rsidR="00DF60F4" w:rsidRPr="00DF60F4">
          <w:t xml:space="preserve">aid Ofgem’s understanding of the </w:t>
        </w:r>
        <w:r w:rsidR="007422F2">
          <w:t>data</w:t>
        </w:r>
        <w:r w:rsidR="00DF60F4" w:rsidRPr="00DF60F4">
          <w:t xml:space="preserve"> from a number of perspectives. </w:t>
        </w:r>
        <w:r>
          <w:rPr>
            <w:szCs w:val="20"/>
          </w:rPr>
          <w:t>In doing so, the BPDTC</w:t>
        </w:r>
        <w:r w:rsidR="00C657F4" w:rsidRPr="00C657F4">
          <w:rPr>
            <w:szCs w:val="20"/>
          </w:rPr>
          <w:t xml:space="preserve"> </w:t>
        </w:r>
        <w:r w:rsidR="00D62FF4">
          <w:rPr>
            <w:szCs w:val="20"/>
          </w:rPr>
          <w:t xml:space="preserve">will </w:t>
        </w:r>
        <w:r w:rsidR="00C373C0">
          <w:rPr>
            <w:szCs w:val="20"/>
          </w:rPr>
          <w:t>enable each company to</w:t>
        </w:r>
        <w:r w:rsidR="00C657F4" w:rsidRPr="00C657F4">
          <w:rPr>
            <w:szCs w:val="20"/>
          </w:rPr>
          <w:t>:</w:t>
        </w:r>
      </w:ins>
    </w:p>
    <w:p w14:paraId="40034689" w14:textId="01FCB531" w:rsidR="00C657F4" w:rsidRPr="00D62FF4" w:rsidRDefault="00C657F4" w:rsidP="007441CD">
      <w:pPr>
        <w:pStyle w:val="ListParagraph"/>
        <w:numPr>
          <w:ilvl w:val="0"/>
          <w:numId w:val="67"/>
        </w:numPr>
        <w:rPr>
          <w:ins w:id="1036" w:author="Author"/>
          <w:szCs w:val="20"/>
        </w:rPr>
      </w:pPr>
      <w:ins w:id="1037" w:author="Author">
        <w:r w:rsidRPr="00700BBC">
          <w:rPr>
            <w:szCs w:val="20"/>
          </w:rPr>
          <w:t xml:space="preserve">identify and explain the main </w:t>
        </w:r>
        <w:r w:rsidR="00700BBC" w:rsidRPr="00700BBC">
          <w:rPr>
            <w:szCs w:val="20"/>
          </w:rPr>
          <w:t>drivers of</w:t>
        </w:r>
        <w:r w:rsidRPr="00700BBC">
          <w:rPr>
            <w:szCs w:val="20"/>
          </w:rPr>
          <w:t xml:space="preserve"> forecast expenditure </w:t>
        </w:r>
        <w:r w:rsidR="00C373C0">
          <w:rPr>
            <w:szCs w:val="20"/>
          </w:rPr>
          <w:t>and</w:t>
        </w:r>
        <w:r w:rsidR="00D62FF4" w:rsidRPr="00700BBC">
          <w:rPr>
            <w:szCs w:val="20"/>
          </w:rPr>
          <w:t xml:space="preserve"> </w:t>
        </w:r>
        <w:r w:rsidR="00D62FF4">
          <w:rPr>
            <w:szCs w:val="20"/>
          </w:rPr>
          <w:t>volume</w:t>
        </w:r>
        <w:r w:rsidR="00D62FF4" w:rsidRPr="00700BBC">
          <w:rPr>
            <w:szCs w:val="20"/>
          </w:rPr>
          <w:t xml:space="preserve"> </w:t>
        </w:r>
        <w:r w:rsidR="00D62FF4">
          <w:rPr>
            <w:szCs w:val="20"/>
          </w:rPr>
          <w:t xml:space="preserve">profile </w:t>
        </w:r>
        <w:r w:rsidRPr="00700BBC">
          <w:rPr>
            <w:szCs w:val="20"/>
          </w:rPr>
          <w:t>across the RIIO-T2 price control period,</w:t>
        </w:r>
        <w:r w:rsidR="00700BBC" w:rsidRPr="00700BBC">
          <w:t xml:space="preserve"> </w:t>
        </w:r>
      </w:ins>
    </w:p>
    <w:p w14:paraId="1B8695E6" w14:textId="77777777" w:rsidR="00D62FF4" w:rsidRPr="00D62FF4" w:rsidRDefault="00D62FF4" w:rsidP="00D62FF4">
      <w:pPr>
        <w:pStyle w:val="ListParagraph"/>
        <w:rPr>
          <w:ins w:id="1038" w:author="Author"/>
          <w:szCs w:val="20"/>
        </w:rPr>
      </w:pPr>
    </w:p>
    <w:p w14:paraId="4E7EF63E" w14:textId="5F00B684" w:rsidR="003A5DF4" w:rsidRDefault="00C657F4" w:rsidP="007441CD">
      <w:pPr>
        <w:pStyle w:val="ListParagraph"/>
        <w:numPr>
          <w:ilvl w:val="0"/>
          <w:numId w:val="67"/>
        </w:numPr>
        <w:spacing w:before="360" w:after="360"/>
        <w:rPr>
          <w:ins w:id="1039" w:author="Author"/>
          <w:szCs w:val="20"/>
        </w:rPr>
      </w:pPr>
      <w:ins w:id="1040" w:author="Author">
        <w:r>
          <w:rPr>
            <w:szCs w:val="20"/>
          </w:rPr>
          <w:t>explain scenarios used for justifying the forecast workload volumes</w:t>
        </w:r>
        <w:r w:rsidR="00700BBC">
          <w:rPr>
            <w:szCs w:val="20"/>
          </w:rPr>
          <w:t xml:space="preserve"> and costs</w:t>
        </w:r>
        <w:r w:rsidR="00700BBC" w:rsidRPr="00700BBC">
          <w:rPr>
            <w:szCs w:val="20"/>
          </w:rPr>
          <w:t xml:space="preserve"> </w:t>
        </w:r>
        <w:r w:rsidR="00700BBC">
          <w:rPr>
            <w:szCs w:val="20"/>
          </w:rPr>
          <w:t>across the RIIO-T2 period</w:t>
        </w:r>
        <w:r>
          <w:rPr>
            <w:szCs w:val="20"/>
          </w:rPr>
          <w:t>,</w:t>
        </w:r>
        <w:r w:rsidR="003A5DF4">
          <w:rPr>
            <w:szCs w:val="20"/>
          </w:rPr>
          <w:t xml:space="preserve"> and</w:t>
        </w:r>
      </w:ins>
    </w:p>
    <w:p w14:paraId="29B903CE" w14:textId="77777777" w:rsidR="003A5DF4" w:rsidRPr="003A5DF4" w:rsidRDefault="003A5DF4" w:rsidP="003A5DF4">
      <w:pPr>
        <w:pStyle w:val="ListParagraph"/>
        <w:rPr>
          <w:ins w:id="1041" w:author="Author"/>
          <w:szCs w:val="20"/>
        </w:rPr>
      </w:pPr>
    </w:p>
    <w:p w14:paraId="35A8FE8D" w14:textId="4D867387" w:rsidR="003A5DF4" w:rsidRPr="003A5DF4" w:rsidRDefault="003A5DF4" w:rsidP="007441CD">
      <w:pPr>
        <w:pStyle w:val="ListParagraph"/>
        <w:numPr>
          <w:ilvl w:val="0"/>
          <w:numId w:val="67"/>
        </w:numPr>
        <w:spacing w:before="360" w:after="360"/>
        <w:rPr>
          <w:ins w:id="1042" w:author="Author"/>
          <w:szCs w:val="20"/>
        </w:rPr>
      </w:pPr>
      <w:ins w:id="1043" w:author="Author">
        <w:r>
          <w:rPr>
            <w:szCs w:val="20"/>
          </w:rPr>
          <w:t xml:space="preserve">assist Ofgem in the process of navigating the data submission and supporting documentation. </w:t>
        </w:r>
      </w:ins>
    </w:p>
    <w:p w14:paraId="658F295A" w14:textId="50863405" w:rsidR="00C657F4" w:rsidRDefault="006E3287" w:rsidP="00BC373D">
      <w:pPr>
        <w:pStyle w:val="Paragrapgh"/>
        <w:numPr>
          <w:ilvl w:val="0"/>
          <w:numId w:val="0"/>
        </w:numPr>
        <w:rPr>
          <w:ins w:id="1044" w:author="Author"/>
        </w:rPr>
      </w:pPr>
      <w:ins w:id="1045" w:author="Author">
        <w:r>
          <w:t>2.</w:t>
        </w:r>
        <w:r w:rsidR="00113EFB">
          <w:t>30</w:t>
        </w:r>
        <w:del w:id="1046" w:author="Author">
          <w:r w:rsidDel="00113EFB">
            <w:delText>2</w:delText>
          </w:r>
          <w:r w:rsidR="00BB3E7F" w:rsidDel="00113EFB">
            <w:delText>9</w:delText>
          </w:r>
          <w:r w:rsidDel="00BB3E7F">
            <w:delText>7</w:delText>
          </w:r>
        </w:del>
        <w:r w:rsidR="00DF60F4">
          <w:t xml:space="preserve">. </w:t>
        </w:r>
        <w:r w:rsidR="00BC373D">
          <w:t xml:space="preserve">The </w:t>
        </w:r>
        <w:r w:rsidR="00C657F4">
          <w:t>BPTDC</w:t>
        </w:r>
        <w:r w:rsidR="00DF60F4">
          <w:t xml:space="preserve"> </w:t>
        </w:r>
        <w:r w:rsidR="007422F2">
          <w:t xml:space="preserve">template </w:t>
        </w:r>
        <w:r w:rsidR="00C657F4">
          <w:t xml:space="preserve">is </w:t>
        </w:r>
        <w:r w:rsidR="00DF60F4">
          <w:t xml:space="preserve">arranged in the form of a set of prescribed questions. </w:t>
        </w:r>
        <w:r w:rsidR="00D80D6F">
          <w:t xml:space="preserve"> </w:t>
        </w:r>
      </w:ins>
    </w:p>
    <w:p w14:paraId="5D4185C2" w14:textId="67E65612" w:rsidR="00D80D6F" w:rsidRDefault="00C373C0" w:rsidP="007441CD">
      <w:pPr>
        <w:pStyle w:val="ListParagraph"/>
        <w:numPr>
          <w:ilvl w:val="0"/>
          <w:numId w:val="68"/>
        </w:numPr>
        <w:spacing w:before="360" w:after="360"/>
        <w:rPr>
          <w:ins w:id="1047" w:author="Author"/>
          <w:szCs w:val="20"/>
        </w:rPr>
      </w:pPr>
      <w:ins w:id="1048" w:author="Author">
        <w:r>
          <w:rPr>
            <w:szCs w:val="20"/>
          </w:rPr>
          <w:t xml:space="preserve">Please </w:t>
        </w:r>
        <w:r w:rsidR="003A5DF4">
          <w:rPr>
            <w:szCs w:val="20"/>
          </w:rPr>
          <w:t xml:space="preserve">compare </w:t>
        </w:r>
        <w:r>
          <w:rPr>
            <w:szCs w:val="20"/>
          </w:rPr>
          <w:t xml:space="preserve">the current </w:t>
        </w:r>
        <w:r w:rsidR="003A5DF4">
          <w:rPr>
            <w:szCs w:val="20"/>
          </w:rPr>
          <w:t xml:space="preserve">forecast </w:t>
        </w:r>
        <w:r>
          <w:rPr>
            <w:szCs w:val="20"/>
          </w:rPr>
          <w:t xml:space="preserve">across the T2 period </w:t>
        </w:r>
        <w:r w:rsidR="00C657F4" w:rsidRPr="00C657F4">
          <w:rPr>
            <w:szCs w:val="20"/>
          </w:rPr>
          <w:t>and the latest information</w:t>
        </w:r>
        <w:r>
          <w:rPr>
            <w:szCs w:val="20"/>
          </w:rPr>
          <w:t xml:space="preserve"> on the forecast position across the RIIO-T1 period</w:t>
        </w:r>
        <w:r w:rsidR="003A5DF4" w:rsidRPr="003A5DF4">
          <w:rPr>
            <w:szCs w:val="20"/>
          </w:rPr>
          <w:t xml:space="preserve"> </w:t>
        </w:r>
        <w:r w:rsidR="003F562C">
          <w:rPr>
            <w:szCs w:val="20"/>
          </w:rPr>
          <w:t xml:space="preserve">and </w:t>
        </w:r>
        <w:r w:rsidR="003A5DF4">
          <w:rPr>
            <w:szCs w:val="20"/>
          </w:rPr>
          <w:t>e</w:t>
        </w:r>
        <w:r w:rsidR="003A5DF4" w:rsidRPr="00C657F4">
          <w:rPr>
            <w:szCs w:val="20"/>
          </w:rPr>
          <w:t>xplain the material differences between</w:t>
        </w:r>
        <w:r w:rsidR="003A5DF4">
          <w:rPr>
            <w:szCs w:val="20"/>
          </w:rPr>
          <w:t xml:space="preserve"> them</w:t>
        </w:r>
        <w:r>
          <w:rPr>
            <w:szCs w:val="20"/>
          </w:rPr>
          <w:t>.</w:t>
        </w:r>
        <w:r w:rsidR="003A5DF4">
          <w:rPr>
            <w:szCs w:val="20"/>
          </w:rPr>
          <w:t xml:space="preserve"> </w:t>
        </w:r>
        <w:r>
          <w:rPr>
            <w:szCs w:val="20"/>
          </w:rPr>
          <w:t xml:space="preserve">Please include information in terms of </w:t>
        </w:r>
        <w:r w:rsidRPr="00C373C0">
          <w:rPr>
            <w:szCs w:val="20"/>
          </w:rPr>
          <w:t>trends, unit costs</w:t>
        </w:r>
        <w:r w:rsidR="00BA6E1B">
          <w:rPr>
            <w:szCs w:val="20"/>
          </w:rPr>
          <w:t>, run rates</w:t>
        </w:r>
        <w:r w:rsidR="00BA6E1B">
          <w:rPr>
            <w:rStyle w:val="FootnoteReference"/>
            <w:szCs w:val="20"/>
          </w:rPr>
          <w:footnoteReference w:id="7"/>
        </w:r>
        <w:r w:rsidRPr="00C373C0">
          <w:rPr>
            <w:szCs w:val="20"/>
          </w:rPr>
          <w:t xml:space="preserve"> </w:t>
        </w:r>
        <w:r w:rsidR="00113EFB">
          <w:rPr>
            <w:szCs w:val="20"/>
          </w:rPr>
          <w:t>(or other established metric)</w:t>
        </w:r>
        <w:r w:rsidRPr="00C373C0">
          <w:rPr>
            <w:szCs w:val="20"/>
          </w:rPr>
          <w:t xml:space="preserve"> </w:t>
        </w:r>
        <w:r>
          <w:rPr>
            <w:szCs w:val="20"/>
          </w:rPr>
          <w:t>and explain the reason for any material step change or difference.</w:t>
        </w:r>
      </w:ins>
    </w:p>
    <w:p w14:paraId="5950AFE7" w14:textId="4936FAD4" w:rsidR="00D80D6F" w:rsidRDefault="00C373C0" w:rsidP="00D80D6F">
      <w:pPr>
        <w:pStyle w:val="ListParagraph"/>
        <w:spacing w:before="360" w:after="360"/>
        <w:rPr>
          <w:ins w:id="1050" w:author="Author"/>
          <w:szCs w:val="20"/>
        </w:rPr>
      </w:pPr>
      <w:ins w:id="1051" w:author="Author">
        <w:r>
          <w:rPr>
            <w:szCs w:val="20"/>
          </w:rPr>
          <w:t xml:space="preserve"> </w:t>
        </w:r>
      </w:ins>
    </w:p>
    <w:p w14:paraId="79C9714A" w14:textId="1CDF75E8" w:rsidR="00C373C0" w:rsidRDefault="00D80D6F" w:rsidP="007441CD">
      <w:pPr>
        <w:pStyle w:val="ListParagraph"/>
        <w:numPr>
          <w:ilvl w:val="0"/>
          <w:numId w:val="68"/>
        </w:numPr>
        <w:spacing w:before="360" w:after="360"/>
        <w:rPr>
          <w:ins w:id="1052" w:author="Author"/>
          <w:szCs w:val="20"/>
        </w:rPr>
      </w:pPr>
      <w:ins w:id="1053" w:author="Author">
        <w:r>
          <w:rPr>
            <w:szCs w:val="20"/>
          </w:rPr>
          <w:t>Please summarise and explain the profile of the T2 information.</w:t>
        </w:r>
      </w:ins>
    </w:p>
    <w:p w14:paraId="0F238F4D" w14:textId="23D938AF" w:rsidR="003A5DF4" w:rsidRPr="003A5DF4" w:rsidRDefault="00C373C0" w:rsidP="007441CD">
      <w:pPr>
        <w:numPr>
          <w:ilvl w:val="0"/>
          <w:numId w:val="68"/>
        </w:numPr>
        <w:spacing w:before="360" w:after="360"/>
        <w:rPr>
          <w:ins w:id="1054" w:author="Author"/>
          <w:szCs w:val="20"/>
        </w:rPr>
      </w:pPr>
      <w:ins w:id="1055" w:author="Author">
        <w:r w:rsidRPr="003A5DF4">
          <w:rPr>
            <w:szCs w:val="20"/>
          </w:rPr>
          <w:t>Please provide an explanation for any unit cost/trend outliers, including any regional and/or site specific factors</w:t>
        </w:r>
        <w:r w:rsidR="003A5DF4">
          <w:rPr>
            <w:szCs w:val="20"/>
          </w:rPr>
          <w:t xml:space="preserve"> and </w:t>
        </w:r>
        <w:r w:rsidR="003A5DF4" w:rsidRPr="003A5DF4">
          <w:rPr>
            <w:szCs w:val="20"/>
          </w:rPr>
          <w:t xml:space="preserve">where there is material interaction with other areas of the BPDT. </w:t>
        </w:r>
      </w:ins>
    </w:p>
    <w:p w14:paraId="142757DE" w14:textId="1A842E1C" w:rsidR="00C657F4" w:rsidRDefault="003A5DF4" w:rsidP="007441CD">
      <w:pPr>
        <w:pStyle w:val="ListParagraph"/>
        <w:numPr>
          <w:ilvl w:val="0"/>
          <w:numId w:val="68"/>
        </w:numPr>
        <w:spacing w:before="360" w:after="360"/>
        <w:rPr>
          <w:ins w:id="1056" w:author="Author"/>
          <w:szCs w:val="20"/>
        </w:rPr>
      </w:pPr>
      <w:ins w:id="1057" w:author="Author">
        <w:r>
          <w:rPr>
            <w:szCs w:val="20"/>
          </w:rPr>
          <w:t xml:space="preserve">Please identify and explain the </w:t>
        </w:r>
        <w:r w:rsidR="00D80D6F">
          <w:rPr>
            <w:szCs w:val="20"/>
          </w:rPr>
          <w:t xml:space="preserve">scenario used for planning, the </w:t>
        </w:r>
        <w:r>
          <w:rPr>
            <w:szCs w:val="20"/>
          </w:rPr>
          <w:t>level of sensitivity within the forecasts used and clarify h</w:t>
        </w:r>
        <w:r w:rsidR="00C373C0" w:rsidRPr="003A5DF4">
          <w:rPr>
            <w:szCs w:val="20"/>
          </w:rPr>
          <w:t>ow uncertainty has been considered/tested</w:t>
        </w:r>
        <w:r>
          <w:rPr>
            <w:szCs w:val="20"/>
          </w:rPr>
          <w:t>. Indicate the materiality of these assumptions.</w:t>
        </w:r>
        <w:r w:rsidRPr="003A5DF4">
          <w:rPr>
            <w:szCs w:val="20"/>
          </w:rPr>
          <w:t xml:space="preserve"> </w:t>
        </w:r>
        <w:r>
          <w:rPr>
            <w:szCs w:val="20"/>
          </w:rPr>
          <w:t xml:space="preserve"> </w:t>
        </w:r>
      </w:ins>
    </w:p>
    <w:p w14:paraId="03F54D21" w14:textId="77777777" w:rsidR="003A5DF4" w:rsidRDefault="003A5DF4" w:rsidP="003A5DF4">
      <w:pPr>
        <w:pStyle w:val="ListParagraph"/>
        <w:spacing w:before="360" w:after="360"/>
        <w:rPr>
          <w:ins w:id="1058" w:author="Author"/>
          <w:szCs w:val="20"/>
        </w:rPr>
      </w:pPr>
    </w:p>
    <w:p w14:paraId="7909475F" w14:textId="3F2A8BFA" w:rsidR="003A5DF4" w:rsidRDefault="003A5DF4" w:rsidP="007441CD">
      <w:pPr>
        <w:pStyle w:val="ListParagraph"/>
        <w:numPr>
          <w:ilvl w:val="0"/>
          <w:numId w:val="68"/>
        </w:numPr>
        <w:spacing w:before="360" w:after="360"/>
        <w:rPr>
          <w:ins w:id="1059" w:author="Author"/>
          <w:szCs w:val="20"/>
        </w:rPr>
      </w:pPr>
      <w:ins w:id="1060" w:author="Author">
        <w:r>
          <w:rPr>
            <w:szCs w:val="20"/>
          </w:rPr>
          <w:t>Please explain the types of internal and external benchmarking exercise (where applicable) that have been undertaken to support the T2 forecasts (eg. internal tendered framework rates and/or international unit cost comparison)</w:t>
        </w:r>
        <w:r w:rsidR="007422F2">
          <w:rPr>
            <w:szCs w:val="20"/>
          </w:rPr>
          <w:t>. Please provide supporting links and documentation where available.</w:t>
        </w:r>
        <w:del w:id="1061" w:author="Author">
          <w:r w:rsidDel="007422F2">
            <w:rPr>
              <w:szCs w:val="20"/>
            </w:rPr>
            <w:delText xml:space="preserve"> </w:delText>
          </w:r>
        </w:del>
      </w:ins>
    </w:p>
    <w:p w14:paraId="7403F50E" w14:textId="77777777" w:rsidR="003A5DF4" w:rsidRPr="00C657F4" w:rsidRDefault="003A5DF4" w:rsidP="003A5DF4">
      <w:pPr>
        <w:pStyle w:val="ListParagraph"/>
        <w:spacing w:before="360" w:after="360"/>
        <w:rPr>
          <w:ins w:id="1062" w:author="Author"/>
          <w:szCs w:val="20"/>
        </w:rPr>
      </w:pPr>
    </w:p>
    <w:p w14:paraId="56DD0981" w14:textId="07E57E88" w:rsidR="003A5DF4" w:rsidRDefault="003A5DF4" w:rsidP="007441CD">
      <w:pPr>
        <w:pStyle w:val="ListParagraph"/>
        <w:numPr>
          <w:ilvl w:val="0"/>
          <w:numId w:val="68"/>
        </w:numPr>
        <w:spacing w:before="360" w:after="360"/>
        <w:rPr>
          <w:ins w:id="1063" w:author="Author"/>
          <w:szCs w:val="20"/>
        </w:rPr>
      </w:pPr>
      <w:ins w:id="1064" w:author="Author">
        <w:r>
          <w:rPr>
            <w:szCs w:val="20"/>
          </w:rPr>
          <w:t xml:space="preserve">Please reference areas of the BPDT submission that can be used to further evidence or </w:t>
        </w:r>
        <w:del w:id="1065" w:author="Author">
          <w:r w:rsidDel="007422F2">
            <w:rPr>
              <w:szCs w:val="20"/>
            </w:rPr>
            <w:delText>subsantiate</w:delText>
          </w:r>
        </w:del>
        <w:r w:rsidR="007422F2">
          <w:rPr>
            <w:szCs w:val="20"/>
          </w:rPr>
          <w:t>substantiate</w:t>
        </w:r>
        <w:r>
          <w:rPr>
            <w:szCs w:val="20"/>
          </w:rPr>
          <w:t xml:space="preserve"> the submission (eg</w:t>
        </w:r>
        <w:r w:rsidR="00D80D6F">
          <w:rPr>
            <w:szCs w:val="20"/>
          </w:rPr>
          <w:t>.</w:t>
        </w:r>
        <w:r>
          <w:rPr>
            <w:szCs w:val="20"/>
          </w:rPr>
          <w:t xml:space="preserve"> cells A:B of tab “X” of the BPDT or supporting document “Y”), and </w:t>
        </w:r>
      </w:ins>
    </w:p>
    <w:p w14:paraId="78C27798" w14:textId="77777777" w:rsidR="003A5DF4" w:rsidRPr="00700BBC" w:rsidRDefault="003A5DF4" w:rsidP="003A5DF4">
      <w:pPr>
        <w:pStyle w:val="ListParagraph"/>
        <w:rPr>
          <w:ins w:id="1066" w:author="Author"/>
          <w:szCs w:val="20"/>
        </w:rPr>
      </w:pPr>
    </w:p>
    <w:p w14:paraId="7B60EA84" w14:textId="6FA3C6CC" w:rsidR="00C657F4" w:rsidRPr="00D80D6F" w:rsidRDefault="00D80D6F" w:rsidP="007441CD">
      <w:pPr>
        <w:pStyle w:val="ListParagraph"/>
        <w:numPr>
          <w:ilvl w:val="0"/>
          <w:numId w:val="68"/>
        </w:numPr>
        <w:spacing w:before="360" w:after="360"/>
        <w:rPr>
          <w:ins w:id="1067" w:author="Author"/>
          <w:szCs w:val="20"/>
        </w:rPr>
      </w:pPr>
      <w:ins w:id="1068" w:author="Author">
        <w:r>
          <w:rPr>
            <w:szCs w:val="20"/>
          </w:rPr>
          <w:t>H</w:t>
        </w:r>
        <w:r w:rsidR="003A5DF4">
          <w:rPr>
            <w:szCs w:val="20"/>
          </w:rPr>
          <w:t>ighlight any addit</w:t>
        </w:r>
        <w:r>
          <w:rPr>
            <w:szCs w:val="20"/>
          </w:rPr>
          <w:t xml:space="preserve">ional information </w:t>
        </w:r>
        <w:r w:rsidR="003A5DF4">
          <w:rPr>
            <w:szCs w:val="20"/>
          </w:rPr>
          <w:t xml:space="preserve">that the </w:t>
        </w:r>
        <w:del w:id="1069" w:author="Author">
          <w:r w:rsidDel="007422F2">
            <w:rPr>
              <w:szCs w:val="20"/>
            </w:rPr>
            <w:delText xml:space="preserve">network </w:delText>
          </w:r>
          <w:r w:rsidR="003A5DF4" w:rsidDel="007422F2">
            <w:rPr>
              <w:szCs w:val="20"/>
            </w:rPr>
            <w:delText>company</w:delText>
          </w:r>
        </w:del>
        <w:r w:rsidR="007422F2">
          <w:rPr>
            <w:szCs w:val="20"/>
          </w:rPr>
          <w:t>licensee</w:t>
        </w:r>
        <w:r w:rsidR="003A5DF4">
          <w:rPr>
            <w:szCs w:val="20"/>
          </w:rPr>
          <w:t xml:space="preserve"> deems to be relevant </w:t>
        </w:r>
        <w:r w:rsidR="003A5DF4" w:rsidRPr="00700BBC">
          <w:rPr>
            <w:szCs w:val="20"/>
          </w:rPr>
          <w:t xml:space="preserve">to </w:t>
        </w:r>
        <w:r>
          <w:rPr>
            <w:szCs w:val="20"/>
          </w:rPr>
          <w:t xml:space="preserve">aid Ofgem’s </w:t>
        </w:r>
        <w:r w:rsidR="003A5DF4" w:rsidRPr="00700BBC">
          <w:rPr>
            <w:szCs w:val="20"/>
          </w:rPr>
          <w:t>understanding and interpretation of the information.</w:t>
        </w:r>
      </w:ins>
    </w:p>
    <w:p w14:paraId="4F77D653" w14:textId="5E73490C" w:rsidR="006E3287" w:rsidRDefault="006E3287" w:rsidP="006E3287">
      <w:pPr>
        <w:pStyle w:val="Paragrapgh"/>
        <w:numPr>
          <w:ilvl w:val="0"/>
          <w:numId w:val="0"/>
        </w:numPr>
        <w:rPr>
          <w:ins w:id="1070" w:author="Author"/>
        </w:rPr>
      </w:pPr>
      <w:ins w:id="1071" w:author="Author">
        <w:r>
          <w:t>2.</w:t>
        </w:r>
        <w:r w:rsidR="00BB3E7F">
          <w:t>3</w:t>
        </w:r>
        <w:r w:rsidR="00113EFB">
          <w:t>1</w:t>
        </w:r>
        <w:del w:id="1072" w:author="Author">
          <w:r w:rsidR="00BB3E7F" w:rsidDel="00113EFB">
            <w:delText>0</w:delText>
          </w:r>
          <w:r w:rsidDel="00BB3E7F">
            <w:delText>28</w:delText>
          </w:r>
        </w:del>
        <w:r w:rsidR="003A5DF4">
          <w:t>.</w:t>
        </w:r>
        <w:r>
          <w:t xml:space="preserve">  </w:t>
        </w:r>
        <w:r w:rsidRPr="00D80D6F">
          <w:t xml:space="preserve">The </w:t>
        </w:r>
        <w:r w:rsidR="007422F2">
          <w:t xml:space="preserve">above </w:t>
        </w:r>
        <w:r w:rsidRPr="00D80D6F">
          <w:t>template</w:t>
        </w:r>
        <w:r w:rsidR="002F0E3A">
          <w:t xml:space="preserve"> (questions a to f)</w:t>
        </w:r>
        <w:r w:rsidRPr="00D80D6F">
          <w:t xml:space="preserve"> </w:t>
        </w:r>
        <w:r>
          <w:t>is applicable to all worksheets in version 1.6 of the BPDT</w:t>
        </w:r>
        <w:r w:rsidR="007441CD">
          <w:rPr>
            <w:rStyle w:val="FootnoteReference"/>
          </w:rPr>
          <w:footnoteReference w:id="8"/>
        </w:r>
        <w:r w:rsidRPr="00D80D6F">
          <w:t xml:space="preserve">. </w:t>
        </w:r>
        <w:r>
          <w:t xml:space="preserve"> Each licensee must </w:t>
        </w:r>
        <w:r w:rsidRPr="00B21507">
          <w:t xml:space="preserve">use reasonable endeavours to provide a </w:t>
        </w:r>
        <w:r>
          <w:t xml:space="preserve">commentary for each of the categories above. </w:t>
        </w:r>
        <w:r>
          <w:rPr>
            <w:rFonts w:eastAsia="Calibri"/>
          </w:rPr>
          <w:t xml:space="preserve">Licensees should report “n/a” where questions do not apply to the subject matter of the worksheet and </w:t>
        </w:r>
        <w:r w:rsidRPr="00D80D6F">
          <w:t>should ignore any tables that do not apply to them.</w:t>
        </w:r>
      </w:ins>
    </w:p>
    <w:p w14:paraId="7D7F0609" w14:textId="43FD9871" w:rsidR="00C657F4" w:rsidRPr="00D80D6F" w:rsidRDefault="006E3287" w:rsidP="00D80D6F">
      <w:pPr>
        <w:pStyle w:val="Paragrapgh"/>
        <w:numPr>
          <w:ilvl w:val="0"/>
          <w:numId w:val="0"/>
        </w:numPr>
        <w:rPr>
          <w:ins w:id="1074" w:author="Author"/>
        </w:rPr>
      </w:pPr>
      <w:ins w:id="1075" w:author="Author">
        <w:r>
          <w:t>2.</w:t>
        </w:r>
        <w:r w:rsidR="00BB3E7F">
          <w:t>3</w:t>
        </w:r>
        <w:r w:rsidR="00113EFB">
          <w:t>2</w:t>
        </w:r>
        <w:del w:id="1076" w:author="Author">
          <w:r w:rsidR="00BB3E7F" w:rsidDel="00113EFB">
            <w:delText>1</w:delText>
          </w:r>
          <w:r w:rsidDel="00BB3E7F">
            <w:delText>29</w:delText>
          </w:r>
        </w:del>
        <w:r>
          <w:t>. The BPDTC must not exceed 3 pages in length</w:t>
        </w:r>
        <w:r w:rsidR="00267B5C">
          <w:t xml:space="preserve"> per </w:t>
        </w:r>
        <w:r w:rsidR="007422F2">
          <w:t>BPDT worksheet</w:t>
        </w:r>
        <w:del w:id="1077" w:author="Author">
          <w:r w:rsidR="00267B5C" w:rsidDel="007422F2">
            <w:delText>table</w:delText>
          </w:r>
        </w:del>
        <w:r>
          <w:t xml:space="preserve">.  </w:t>
        </w:r>
        <w:r w:rsidRPr="006E3287">
          <w:t>Where visual representations of information (e.g. waterfall diagrams) may aid understanding these should be included</w:t>
        </w:r>
        <w:r>
          <w:t xml:space="preserve"> and will not contribute to the 3 page limit</w:t>
        </w:r>
        <w:r w:rsidRPr="006E3287">
          <w:t>.</w:t>
        </w:r>
      </w:ins>
    </w:p>
    <w:p w14:paraId="789A573F" w14:textId="6C54F192" w:rsidR="00DA55E0" w:rsidDel="00735DB8" w:rsidRDefault="006E3287" w:rsidP="00DA55E0">
      <w:pPr>
        <w:pStyle w:val="Paragrapgh"/>
        <w:numPr>
          <w:ilvl w:val="0"/>
          <w:numId w:val="0"/>
        </w:numPr>
        <w:rPr>
          <w:ins w:id="1078" w:author="Author"/>
          <w:del w:id="1079" w:author="Author"/>
        </w:rPr>
      </w:pPr>
      <w:ins w:id="1080" w:author="Author">
        <w:r>
          <w:t>2.</w:t>
        </w:r>
        <w:r w:rsidR="00BB3E7F">
          <w:t>3</w:t>
        </w:r>
        <w:r w:rsidR="00113EFB">
          <w:t>3</w:t>
        </w:r>
        <w:del w:id="1081" w:author="Author">
          <w:r w:rsidR="00BB3E7F" w:rsidDel="00113EFB">
            <w:delText>2</w:delText>
          </w:r>
          <w:r w:rsidDel="00BB3E7F">
            <w:delText>30</w:delText>
          </w:r>
        </w:del>
        <w:r w:rsidR="00C657F4">
          <w:t xml:space="preserve">. </w:t>
        </w:r>
        <w:r w:rsidR="00DF60F4">
          <w:t xml:space="preserve">The </w:t>
        </w:r>
        <w:r w:rsidR="003A5DF4">
          <w:t>approp</w:t>
        </w:r>
        <w:r w:rsidR="00C657F4">
          <w:t xml:space="preserve">riateness and materiality of the commentary provided should be at a level that minimises the need for Ofgem to ask </w:t>
        </w:r>
        <w:r w:rsidR="003A5DF4">
          <w:t>supplementary questions.</w:t>
        </w:r>
      </w:ins>
    </w:p>
    <w:p w14:paraId="7EE62453" w14:textId="7D6E6F93" w:rsidR="00AE3CDC" w:rsidRPr="00DE1682" w:rsidRDefault="00AE3CDC" w:rsidP="009168D3">
      <w:pPr>
        <w:pStyle w:val="Text-Numbered"/>
        <w:numPr>
          <w:ilvl w:val="0"/>
          <w:numId w:val="0"/>
        </w:numPr>
        <w:ind w:left="360"/>
        <w:rPr>
          <w:rStyle w:val="Text-Bold"/>
        </w:rPr>
      </w:pPr>
      <w:bookmarkStart w:id="1082" w:name="_Toc3392642"/>
      <w:bookmarkStart w:id="1083" w:name="_Toc3392643"/>
      <w:bookmarkStart w:id="1084" w:name="_Toc3392644"/>
      <w:bookmarkStart w:id="1085" w:name="_Toc3392645"/>
      <w:bookmarkStart w:id="1086" w:name="_Toc3392654"/>
      <w:bookmarkStart w:id="1087" w:name="_Toc3392671"/>
      <w:bookmarkEnd w:id="335"/>
      <w:bookmarkEnd w:id="1082"/>
      <w:bookmarkEnd w:id="1083"/>
      <w:bookmarkEnd w:id="1084"/>
      <w:bookmarkEnd w:id="1085"/>
      <w:bookmarkEnd w:id="1086"/>
      <w:bookmarkEnd w:id="1087"/>
    </w:p>
    <w:p w14:paraId="1E78B43E" w14:textId="5E231567" w:rsidR="00F27D80" w:rsidRDefault="00F27D80" w:rsidP="00F27D80">
      <w:pPr>
        <w:pStyle w:val="ChapterHeading"/>
      </w:pPr>
      <w:bookmarkStart w:id="1088" w:name="_Toc419108899"/>
      <w:bookmarkStart w:id="1089" w:name="_Toc16607098"/>
      <w:r w:rsidRPr="00F27D80">
        <w:t xml:space="preserve">Instructions for completing the </w:t>
      </w:r>
      <w:r>
        <w:t>total expenditure</w:t>
      </w:r>
      <w:r w:rsidRPr="00F27D80">
        <w:t xml:space="preserve"> worksheets</w:t>
      </w:r>
      <w:bookmarkEnd w:id="1089"/>
    </w:p>
    <w:p w14:paraId="4E7CFB50" w14:textId="77777777" w:rsidR="00F27D80" w:rsidRPr="00B0426B" w:rsidRDefault="00F27D80" w:rsidP="00F27D80">
      <w:pPr>
        <w:pStyle w:val="Textbox"/>
        <w:rPr>
          <w:b/>
          <w:bCs/>
        </w:rPr>
      </w:pPr>
      <w:r w:rsidRPr="00B0426B">
        <w:rPr>
          <w:b/>
          <w:bCs/>
        </w:rPr>
        <w:t xml:space="preserve">Chapter Summary </w:t>
      </w:r>
    </w:p>
    <w:p w14:paraId="2BC1FC76" w14:textId="77777777" w:rsidR="00F27D80" w:rsidRDefault="00F27D80" w:rsidP="00F27D80">
      <w:pPr>
        <w:pStyle w:val="Textbox"/>
      </w:pPr>
    </w:p>
    <w:p w14:paraId="4BFF10E2" w14:textId="6B0E5E71" w:rsidR="00F27D80" w:rsidRDefault="00F27D80" w:rsidP="00F27D80">
      <w:pPr>
        <w:pStyle w:val="Textbox"/>
        <w:rPr>
          <w:szCs w:val="20"/>
        </w:rPr>
      </w:pPr>
      <w:r w:rsidRPr="000141E0">
        <w:rPr>
          <w:szCs w:val="20"/>
        </w:rPr>
        <w:t xml:space="preserve">The purpose of this chapter is to inform the completion of the </w:t>
      </w:r>
      <w:r>
        <w:rPr>
          <w:szCs w:val="20"/>
        </w:rPr>
        <w:t>total expenditure</w:t>
      </w:r>
      <w:r w:rsidRPr="000141E0">
        <w:rPr>
          <w:szCs w:val="20"/>
        </w:rPr>
        <w:t xml:space="preserve"> worksheets</w:t>
      </w:r>
      <w:r>
        <w:rPr>
          <w:szCs w:val="20"/>
        </w:rPr>
        <w:t xml:space="preserve">, which cover each </w:t>
      </w:r>
      <w:del w:id="1090" w:author="Author">
        <w:r w:rsidDel="00B172BA">
          <w:rPr>
            <w:szCs w:val="20"/>
          </w:rPr>
          <w:delText>TO</w:delText>
        </w:r>
      </w:del>
      <w:ins w:id="1091" w:author="Author">
        <w:r w:rsidR="00B172BA">
          <w:rPr>
            <w:szCs w:val="20"/>
          </w:rPr>
          <w:t>Licensee</w:t>
        </w:r>
      </w:ins>
      <w:r>
        <w:rPr>
          <w:szCs w:val="20"/>
        </w:rPr>
        <w:t xml:space="preserve">. </w:t>
      </w:r>
    </w:p>
    <w:p w14:paraId="13379C06" w14:textId="77777777" w:rsidR="00F27D80" w:rsidRPr="000141E0" w:rsidRDefault="00F27D80" w:rsidP="00F27D80">
      <w:pPr>
        <w:pStyle w:val="Textbox"/>
        <w:rPr>
          <w:szCs w:val="20"/>
        </w:rPr>
      </w:pPr>
    </w:p>
    <w:p w14:paraId="57695790" w14:textId="31863C54" w:rsidR="00F27D80" w:rsidRDefault="00F27D80" w:rsidP="00F27D80">
      <w:pPr>
        <w:pStyle w:val="Heading2"/>
      </w:pPr>
      <w:bookmarkStart w:id="1092" w:name="_Toc16607099"/>
      <w:r>
        <w:t>Introduction</w:t>
      </w:r>
      <w:bookmarkEnd w:id="1092"/>
    </w:p>
    <w:p w14:paraId="7FF655F1" w14:textId="77777777" w:rsidR="005D69C6" w:rsidRDefault="005D69C6" w:rsidP="005D69C6">
      <w:r>
        <w:t>3.1. The purpose of the worksheets in this area is to report projected load related expenditure information at various levels of granularity to enable Ofgem to fully understand the relationships with proposed outputs.</w:t>
      </w:r>
    </w:p>
    <w:p w14:paraId="1AD65BFC" w14:textId="77777777" w:rsidR="005D69C6" w:rsidRDefault="005D69C6" w:rsidP="005D69C6"/>
    <w:p w14:paraId="2C1CE879" w14:textId="00C5BA94" w:rsidR="005D69C6" w:rsidRDefault="005D69C6" w:rsidP="005D69C6">
      <w:r>
        <w:t xml:space="preserve">3.2. All costs are to be entered on a cash controllable basis (see Glossary). Cash controllable means exclusive of all provisions and all accruals and prepayments that are not incurred as part of the ordinary level of business. </w:t>
      </w:r>
    </w:p>
    <w:p w14:paraId="26248FE1" w14:textId="77777777" w:rsidR="005D69C6" w:rsidRDefault="005D69C6" w:rsidP="005D69C6"/>
    <w:p w14:paraId="6C0F3C73" w14:textId="0E85ED12" w:rsidR="005D69C6" w:rsidRDefault="005D69C6" w:rsidP="005D69C6">
      <w:r>
        <w:t>Overview of worksheets</w:t>
      </w:r>
    </w:p>
    <w:p w14:paraId="42E4804A" w14:textId="77777777" w:rsidR="005D69C6" w:rsidRDefault="005D69C6" w:rsidP="005D69C6"/>
    <w:p w14:paraId="1F8F0775" w14:textId="45D8F617" w:rsidR="005D69C6" w:rsidRDefault="005D69C6" w:rsidP="005D69C6">
      <w:r>
        <w:t xml:space="preserve">3.3. The worksheets included within this chapter are: </w:t>
      </w:r>
    </w:p>
    <w:p w14:paraId="2F65B150" w14:textId="77777777" w:rsidR="005D69C6" w:rsidRDefault="005D69C6" w:rsidP="005D69C6"/>
    <w:p w14:paraId="4B8A7F01" w14:textId="3ADD1977" w:rsidR="00433B27" w:rsidRDefault="00433B27" w:rsidP="007441CD">
      <w:pPr>
        <w:pStyle w:val="ListParagraph"/>
        <w:numPr>
          <w:ilvl w:val="0"/>
          <w:numId w:val="40"/>
        </w:numPr>
      </w:pPr>
      <w:r>
        <w:t>A1 Totex (header only)</w:t>
      </w:r>
    </w:p>
    <w:p w14:paraId="41F8431E" w14:textId="5D51D261" w:rsidR="005D69C6" w:rsidRDefault="00433B27" w:rsidP="007441CD">
      <w:pPr>
        <w:pStyle w:val="ListParagraph"/>
        <w:numPr>
          <w:ilvl w:val="0"/>
          <w:numId w:val="40"/>
        </w:numPr>
      </w:pPr>
      <w:r>
        <w:t xml:space="preserve">A1.1 Totex </w:t>
      </w:r>
      <w:r w:rsidR="005D69C6">
        <w:t>AP</w:t>
      </w:r>
    </w:p>
    <w:p w14:paraId="522EFB84" w14:textId="60AD47B4" w:rsidR="005D69C6" w:rsidRDefault="00433B27" w:rsidP="007441CD">
      <w:pPr>
        <w:pStyle w:val="ListParagraph"/>
        <w:numPr>
          <w:ilvl w:val="0"/>
          <w:numId w:val="40"/>
        </w:numPr>
      </w:pPr>
      <w:r>
        <w:t xml:space="preserve">A1.4 Data </w:t>
      </w:r>
      <w:r w:rsidR="005D69C6">
        <w:t>Inputs</w:t>
      </w:r>
    </w:p>
    <w:p w14:paraId="1DD289B8" w14:textId="68584FCF" w:rsidR="005D69C6" w:rsidRDefault="00433B27" w:rsidP="007441CD">
      <w:pPr>
        <w:pStyle w:val="ListParagraph"/>
        <w:numPr>
          <w:ilvl w:val="0"/>
          <w:numId w:val="40"/>
        </w:numPr>
      </w:pPr>
      <w:r>
        <w:t xml:space="preserve">A1.5 Universal </w:t>
      </w:r>
      <w:r w:rsidR="005D69C6">
        <w:t>Data</w:t>
      </w:r>
    </w:p>
    <w:p w14:paraId="49F72EBF" w14:textId="105E8320" w:rsidR="005D69C6" w:rsidRDefault="00433B27" w:rsidP="007441CD">
      <w:pPr>
        <w:pStyle w:val="ListParagraph"/>
        <w:numPr>
          <w:ilvl w:val="0"/>
          <w:numId w:val="40"/>
        </w:numPr>
      </w:pPr>
      <w:r>
        <w:t xml:space="preserve">A1.51BPFM </w:t>
      </w:r>
      <w:r w:rsidR="005D69C6">
        <w:t>Inputs</w:t>
      </w:r>
    </w:p>
    <w:p w14:paraId="2363CE4C" w14:textId="4F1706A6" w:rsidR="005D69C6" w:rsidRDefault="00433B27" w:rsidP="007441CD">
      <w:pPr>
        <w:pStyle w:val="ListParagraph"/>
        <w:numPr>
          <w:ilvl w:val="0"/>
          <w:numId w:val="40"/>
        </w:numPr>
      </w:pPr>
      <w:r>
        <w:t xml:space="preserve">A1.52 BP </w:t>
      </w:r>
      <w:r w:rsidR="00590B9F">
        <w:t xml:space="preserve">Financial </w:t>
      </w:r>
      <w:r w:rsidR="005D69C6">
        <w:t>Requirements</w:t>
      </w:r>
    </w:p>
    <w:p w14:paraId="35BBA0DB" w14:textId="3584718F" w:rsidR="005D69C6" w:rsidRDefault="00433B27" w:rsidP="007441CD">
      <w:pPr>
        <w:pStyle w:val="ListParagraph"/>
        <w:numPr>
          <w:ilvl w:val="0"/>
          <w:numId w:val="40"/>
        </w:numPr>
      </w:pPr>
      <w:r>
        <w:t xml:space="preserve">A1.53 </w:t>
      </w:r>
      <w:r w:rsidR="005D69C6">
        <w:t>BP</w:t>
      </w:r>
      <w:r>
        <w:t xml:space="preserve"> </w:t>
      </w:r>
      <w:r w:rsidR="00590B9F">
        <w:t xml:space="preserve">Tax </w:t>
      </w:r>
      <w:r w:rsidR="005D69C6">
        <w:t>Inputs</w:t>
      </w:r>
    </w:p>
    <w:p w14:paraId="3412255F" w14:textId="6172CA77" w:rsidR="005D69C6" w:rsidRDefault="00433B27" w:rsidP="007441CD">
      <w:pPr>
        <w:pStyle w:val="ListParagraph"/>
        <w:numPr>
          <w:ilvl w:val="0"/>
          <w:numId w:val="40"/>
        </w:numPr>
      </w:pPr>
      <w:r>
        <w:t xml:space="preserve">A1.54 BP </w:t>
      </w:r>
      <w:r w:rsidR="00590B9F">
        <w:t xml:space="preserve">Disposals </w:t>
      </w:r>
      <w:r w:rsidR="005D69C6">
        <w:t>1</w:t>
      </w:r>
    </w:p>
    <w:p w14:paraId="05C53384" w14:textId="25F30677" w:rsidR="00F27D80" w:rsidRDefault="00433B27" w:rsidP="007441CD">
      <w:pPr>
        <w:pStyle w:val="ListParagraph"/>
        <w:numPr>
          <w:ilvl w:val="0"/>
          <w:numId w:val="40"/>
        </w:numPr>
      </w:pPr>
      <w:r>
        <w:t xml:space="preserve">A1.55 BP </w:t>
      </w:r>
      <w:r w:rsidR="00590B9F">
        <w:t xml:space="preserve">Disposals </w:t>
      </w:r>
      <w:r w:rsidR="005D69C6">
        <w:t>2</w:t>
      </w:r>
    </w:p>
    <w:p w14:paraId="653A4306" w14:textId="63D1F894" w:rsidR="005D69C6" w:rsidRDefault="00433B27" w:rsidP="007441CD">
      <w:pPr>
        <w:pStyle w:val="ListParagraph"/>
        <w:numPr>
          <w:ilvl w:val="0"/>
          <w:numId w:val="40"/>
        </w:numPr>
      </w:pPr>
      <w:r>
        <w:t xml:space="preserve">A2.1 Cost </w:t>
      </w:r>
      <w:r w:rsidR="00590B9F">
        <w:t xml:space="preserve">Matrix </w:t>
      </w:r>
      <w:r w:rsidR="005D69C6">
        <w:t>(by year)</w:t>
      </w:r>
    </w:p>
    <w:p w14:paraId="33D19118" w14:textId="2215424A" w:rsidR="005D69C6" w:rsidRDefault="00433B27" w:rsidP="007441CD">
      <w:pPr>
        <w:pStyle w:val="ListParagraph"/>
        <w:numPr>
          <w:ilvl w:val="0"/>
          <w:numId w:val="40"/>
        </w:numPr>
      </w:pPr>
      <w:r>
        <w:t xml:space="preserve">A3.10 Salary and FTE </w:t>
      </w:r>
      <w:r w:rsidR="005D69C6">
        <w:t>numbers</w:t>
      </w:r>
    </w:p>
    <w:p w14:paraId="09B8105A" w14:textId="7B9E9276" w:rsidR="005D69C6" w:rsidRDefault="00433B27" w:rsidP="007441CD">
      <w:pPr>
        <w:pStyle w:val="ListParagraph"/>
        <w:numPr>
          <w:ilvl w:val="0"/>
          <w:numId w:val="40"/>
        </w:numPr>
      </w:pPr>
      <w:r>
        <w:t xml:space="preserve">A3.11 IRM </w:t>
      </w:r>
      <w:r w:rsidR="005D69C6">
        <w:t>Expenditure (placeholder)</w:t>
      </w:r>
    </w:p>
    <w:p w14:paraId="7557FCDF" w14:textId="64BD6A6E" w:rsidR="005D69C6" w:rsidRDefault="00433B27" w:rsidP="007441CD">
      <w:pPr>
        <w:pStyle w:val="ListParagraph"/>
        <w:numPr>
          <w:ilvl w:val="0"/>
          <w:numId w:val="40"/>
        </w:numPr>
      </w:pPr>
      <w:r>
        <w:t xml:space="preserve">A3.12 NIA </w:t>
      </w:r>
      <w:r w:rsidR="005D69C6">
        <w:t>Expenditure (placeholder)</w:t>
      </w:r>
    </w:p>
    <w:p w14:paraId="4B8CEF59" w14:textId="710568D1" w:rsidR="005D69C6" w:rsidRDefault="00433B27" w:rsidP="007441CD">
      <w:pPr>
        <w:pStyle w:val="ListParagraph"/>
        <w:numPr>
          <w:ilvl w:val="0"/>
          <w:numId w:val="40"/>
        </w:numPr>
      </w:pPr>
      <w:r>
        <w:t xml:space="preserve">A3.13 NIC </w:t>
      </w:r>
      <w:r w:rsidR="005D69C6">
        <w:t>Expenditure (placeholder)</w:t>
      </w:r>
    </w:p>
    <w:p w14:paraId="54F0FA44" w14:textId="0218B119" w:rsidR="005D69C6" w:rsidRDefault="00433B27" w:rsidP="007441CD">
      <w:pPr>
        <w:pStyle w:val="ListParagraph"/>
        <w:numPr>
          <w:ilvl w:val="0"/>
          <w:numId w:val="40"/>
        </w:numPr>
      </w:pPr>
      <w:r>
        <w:t xml:space="preserve">A3.14 Pass </w:t>
      </w:r>
      <w:r w:rsidR="005D69C6">
        <w:t>Through</w:t>
      </w:r>
    </w:p>
    <w:p w14:paraId="72B55F99" w14:textId="28ADF19D" w:rsidR="005D69C6" w:rsidRDefault="00433B27" w:rsidP="007441CD">
      <w:pPr>
        <w:pStyle w:val="ListParagraph"/>
        <w:numPr>
          <w:ilvl w:val="0"/>
          <w:numId w:val="40"/>
        </w:numPr>
      </w:pPr>
      <w:r>
        <w:t xml:space="preserve">A4.2 Related Party </w:t>
      </w:r>
      <w:r w:rsidR="005D69C6">
        <w:t>Margin</w:t>
      </w:r>
    </w:p>
    <w:p w14:paraId="3EDCE36D" w14:textId="6381CE47" w:rsidR="005D69C6" w:rsidRDefault="00433B27" w:rsidP="007441CD">
      <w:pPr>
        <w:pStyle w:val="ListParagraph"/>
        <w:numPr>
          <w:ilvl w:val="0"/>
          <w:numId w:val="40"/>
        </w:numPr>
      </w:pPr>
      <w:r>
        <w:t xml:space="preserve">A4.3 </w:t>
      </w:r>
      <w:r w:rsidR="005D69C6">
        <w:t>B</w:t>
      </w:r>
      <w:r>
        <w:t xml:space="preserve">usiness </w:t>
      </w:r>
      <w:r w:rsidR="005D69C6">
        <w:t>C</w:t>
      </w:r>
      <w:r>
        <w:t xml:space="preserve">arbon </w:t>
      </w:r>
      <w:r w:rsidR="005D69C6">
        <w:t>F</w:t>
      </w:r>
      <w:r>
        <w:t>ootprint</w:t>
      </w:r>
    </w:p>
    <w:p w14:paraId="78E65C05" w14:textId="6428AC36" w:rsidR="005D69C6" w:rsidRDefault="00433B27" w:rsidP="007441CD">
      <w:pPr>
        <w:pStyle w:val="ListParagraph"/>
        <w:numPr>
          <w:ilvl w:val="0"/>
          <w:numId w:val="40"/>
        </w:numPr>
      </w:pPr>
      <w:r>
        <w:t xml:space="preserve">A5.1 System Chars </w:t>
      </w:r>
      <w:r w:rsidR="005D69C6" w:rsidRPr="005D69C6">
        <w:t>and_Activity</w:t>
      </w:r>
    </w:p>
    <w:p w14:paraId="10255C89" w14:textId="39911046" w:rsidR="005D69C6" w:rsidRDefault="00433B27" w:rsidP="007441CD">
      <w:pPr>
        <w:pStyle w:val="ListParagraph"/>
        <w:numPr>
          <w:ilvl w:val="0"/>
          <w:numId w:val="40"/>
        </w:numPr>
      </w:pPr>
      <w:r>
        <w:t xml:space="preserve">A6.5 SF6 </w:t>
      </w:r>
      <w:r w:rsidR="005D69C6" w:rsidRPr="005D69C6">
        <w:t>Incentive</w:t>
      </w:r>
    </w:p>
    <w:p w14:paraId="776965AD" w14:textId="77777777" w:rsidR="005D69C6" w:rsidRDefault="00433B27" w:rsidP="007441CD">
      <w:pPr>
        <w:pStyle w:val="ListParagraph"/>
        <w:numPr>
          <w:ilvl w:val="0"/>
          <w:numId w:val="40"/>
        </w:numPr>
      </w:pPr>
      <w:r>
        <w:t xml:space="preserve">A7 Asset </w:t>
      </w:r>
      <w:r w:rsidR="005D69C6">
        <w:t>Movements (by year)</w:t>
      </w:r>
    </w:p>
    <w:p w14:paraId="27041526" w14:textId="640EF846" w:rsidR="005D69C6" w:rsidRDefault="005D69C6" w:rsidP="005D69C6"/>
    <w:p w14:paraId="7BA8B0B0" w14:textId="4FEAC78E" w:rsidR="00A20BCC" w:rsidRPr="00B67722" w:rsidRDefault="003E0ECF" w:rsidP="00A20BCC">
      <w:pPr>
        <w:tabs>
          <w:tab w:val="left" w:pos="2581"/>
        </w:tabs>
        <w:spacing w:after="240"/>
        <w:outlineLvl w:val="1"/>
        <w:rPr>
          <w:b/>
          <w:szCs w:val="20"/>
        </w:rPr>
      </w:pPr>
      <w:bookmarkStart w:id="1093" w:name="_Toc16607100"/>
      <w:r>
        <w:rPr>
          <w:b/>
          <w:szCs w:val="20"/>
        </w:rPr>
        <w:t>A</w:t>
      </w:r>
      <w:r w:rsidR="00A20BCC" w:rsidRPr="00B67722">
        <w:rPr>
          <w:b/>
          <w:szCs w:val="20"/>
        </w:rPr>
        <w:t>1.1 Totex AP</w:t>
      </w:r>
      <w:bookmarkEnd w:id="1093"/>
    </w:p>
    <w:tbl>
      <w:tblPr>
        <w:tblW w:w="0" w:type="auto"/>
        <w:tblCellMar>
          <w:left w:w="0" w:type="dxa"/>
          <w:right w:w="0" w:type="dxa"/>
        </w:tblCellMar>
        <w:tblLook w:val="0000" w:firstRow="0" w:lastRow="0" w:firstColumn="0" w:lastColumn="0" w:noHBand="0" w:noVBand="0"/>
      </w:tblPr>
      <w:tblGrid>
        <w:gridCol w:w="2552"/>
        <w:gridCol w:w="6074"/>
      </w:tblGrid>
      <w:tr w:rsidR="00135D3F" w:rsidRPr="00A902AB" w14:paraId="399D630C" w14:textId="77777777" w:rsidTr="00135D3F">
        <w:tc>
          <w:tcPr>
            <w:tcW w:w="2597" w:type="dxa"/>
            <w:tcBorders>
              <w:top w:val="single" w:sz="8" w:space="0" w:color="auto"/>
              <w:left w:val="single" w:sz="8" w:space="0" w:color="auto"/>
              <w:bottom w:val="single" w:sz="4" w:space="0" w:color="auto"/>
              <w:right w:val="single" w:sz="8" w:space="0" w:color="auto"/>
            </w:tcBorders>
            <w:tcMar>
              <w:top w:w="0" w:type="dxa"/>
              <w:left w:w="108" w:type="dxa"/>
              <w:bottom w:w="0" w:type="dxa"/>
              <w:right w:w="108" w:type="dxa"/>
            </w:tcMar>
          </w:tcPr>
          <w:p w14:paraId="118F3F95" w14:textId="77777777" w:rsidR="00A20BCC" w:rsidRPr="00A902AB" w:rsidRDefault="00A20BCC" w:rsidP="00816820">
            <w:r w:rsidRPr="00A902AB">
              <w:t>Purpose and Use by Ofgem</w:t>
            </w:r>
          </w:p>
        </w:tc>
        <w:tc>
          <w:tcPr>
            <w:tcW w:w="6259" w:type="dxa"/>
            <w:tcBorders>
              <w:top w:val="single" w:sz="8" w:space="0" w:color="auto"/>
              <w:left w:val="nil"/>
              <w:bottom w:val="single" w:sz="4" w:space="0" w:color="auto"/>
              <w:right w:val="single" w:sz="8" w:space="0" w:color="auto"/>
            </w:tcBorders>
            <w:tcMar>
              <w:top w:w="0" w:type="dxa"/>
              <w:left w:w="108" w:type="dxa"/>
              <w:bottom w:w="0" w:type="dxa"/>
              <w:right w:w="108" w:type="dxa"/>
            </w:tcMar>
          </w:tcPr>
          <w:p w14:paraId="4C6B3888" w14:textId="214A0DB0" w:rsidR="00135D3F" w:rsidRDefault="00886C7C" w:rsidP="00886C7C">
            <w:r>
              <w:t xml:space="preserve">This tables summarises costs </w:t>
            </w:r>
            <w:r w:rsidR="00192120">
              <w:t>attributable</w:t>
            </w:r>
            <w:r>
              <w:t xml:space="preserve"> to </w:t>
            </w:r>
            <w:r w:rsidR="00135D3F">
              <w:t>‘</w:t>
            </w:r>
            <w:r>
              <w:t>price control</w:t>
            </w:r>
            <w:r w:rsidR="00135D3F">
              <w:t xml:space="preserve">’ and ‘non price control’ categories for each </w:t>
            </w:r>
            <w:del w:id="1094" w:author="Author">
              <w:r w:rsidR="00135D3F" w:rsidDel="00B172BA">
                <w:delText>TO</w:delText>
              </w:r>
            </w:del>
            <w:ins w:id="1095" w:author="Author">
              <w:r w:rsidR="00B172BA">
                <w:t>Licensee</w:t>
              </w:r>
            </w:ins>
            <w:r w:rsidR="00135D3F">
              <w:t xml:space="preserve">. </w:t>
            </w:r>
            <w:r>
              <w:t xml:space="preserve"> </w:t>
            </w:r>
          </w:p>
          <w:p w14:paraId="5561E77E" w14:textId="77777777" w:rsidR="00135D3F" w:rsidRDefault="00135D3F" w:rsidP="00886C7C"/>
          <w:p w14:paraId="2C0F8661" w14:textId="2AE29592" w:rsidR="00135D3F" w:rsidRDefault="00135D3F" w:rsidP="00886C7C">
            <w:r>
              <w:t xml:space="preserve">‘Price control costs’ is further separated into </w:t>
            </w:r>
            <w:r w:rsidR="00886C7C">
              <w:t>the following cost categories: Load Related, Non Load Related,  Operational Activities, Indirect Costs, Non Operationa</w:t>
            </w:r>
            <w:r>
              <w:t>l</w:t>
            </w:r>
            <w:r w:rsidR="004F2257">
              <w:t xml:space="preserve"> and Other costs</w:t>
            </w:r>
            <w:r>
              <w:t>.</w:t>
            </w:r>
          </w:p>
          <w:p w14:paraId="3F87037B" w14:textId="1B0E5759" w:rsidR="00135D3F" w:rsidRPr="00A902AB" w:rsidRDefault="00135D3F" w:rsidP="004F2257">
            <w:r>
              <w:t>‘Non price control costs’ is further separated into the following cost categories: Non-</w:t>
            </w:r>
            <w:r w:rsidR="004F2257">
              <w:t xml:space="preserve">Activity Based </w:t>
            </w:r>
            <w:r>
              <w:t>Costs</w:t>
            </w:r>
            <w:r w:rsidR="004F2257">
              <w:t xml:space="preserve"> </w:t>
            </w:r>
            <w:r>
              <w:t>and Excluded Services.</w:t>
            </w:r>
          </w:p>
        </w:tc>
      </w:tr>
      <w:tr w:rsidR="00135D3F" w:rsidRPr="00A902AB" w14:paraId="075582C0" w14:textId="77777777" w:rsidTr="00135D3F">
        <w:tc>
          <w:tcPr>
            <w:tcW w:w="259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5ED8345" w14:textId="77777777" w:rsidR="00A20BCC" w:rsidRPr="00A902AB" w:rsidRDefault="00A20BCC" w:rsidP="00816820">
            <w:r w:rsidRPr="00A902AB">
              <w:t>Instructions for Completion</w:t>
            </w:r>
          </w:p>
        </w:tc>
        <w:tc>
          <w:tcPr>
            <w:tcW w:w="625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3D1EBF2" w14:textId="790D8FAE" w:rsidR="00A20BCC" w:rsidRPr="00A902AB" w:rsidRDefault="00135D3F" w:rsidP="00816820">
            <w:r w:rsidRPr="00135D3F">
              <w:t>There is no input required in this worksheet.</w:t>
            </w:r>
          </w:p>
        </w:tc>
      </w:tr>
    </w:tbl>
    <w:p w14:paraId="0718904E" w14:textId="38719E58" w:rsidR="00A20BCC" w:rsidRPr="00A902AB" w:rsidRDefault="00A20BCC" w:rsidP="00A20BCC">
      <w:pPr>
        <w:contextualSpacing/>
      </w:pPr>
    </w:p>
    <w:p w14:paraId="5464BDA0" w14:textId="2E163B6F" w:rsidR="00A20BCC" w:rsidRPr="00B67722" w:rsidRDefault="003E0ECF" w:rsidP="00A20BCC">
      <w:pPr>
        <w:tabs>
          <w:tab w:val="left" w:pos="2581"/>
        </w:tabs>
        <w:spacing w:after="240"/>
        <w:outlineLvl w:val="1"/>
        <w:rPr>
          <w:b/>
          <w:szCs w:val="20"/>
        </w:rPr>
      </w:pPr>
      <w:bookmarkStart w:id="1096" w:name="_Toc16607101"/>
      <w:r>
        <w:rPr>
          <w:b/>
          <w:szCs w:val="20"/>
        </w:rPr>
        <w:t>A</w:t>
      </w:r>
      <w:r w:rsidR="00A20BCC" w:rsidRPr="00B67722">
        <w:rPr>
          <w:b/>
          <w:szCs w:val="20"/>
        </w:rPr>
        <w:t>1.4 Data inputs</w:t>
      </w:r>
      <w:bookmarkEnd w:id="1096"/>
    </w:p>
    <w:tbl>
      <w:tblPr>
        <w:tblW w:w="0" w:type="auto"/>
        <w:tblCellMar>
          <w:left w:w="0" w:type="dxa"/>
          <w:right w:w="0" w:type="dxa"/>
        </w:tblCellMar>
        <w:tblLook w:val="0000" w:firstRow="0" w:lastRow="0" w:firstColumn="0" w:lastColumn="0" w:noHBand="0" w:noVBand="0"/>
      </w:tblPr>
      <w:tblGrid>
        <w:gridCol w:w="2544"/>
        <w:gridCol w:w="6082"/>
      </w:tblGrid>
      <w:tr w:rsidR="000A0091" w:rsidRPr="00A902AB" w14:paraId="513200D9" w14:textId="77777777" w:rsidTr="00816820">
        <w:tc>
          <w:tcPr>
            <w:tcW w:w="2597"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14:paraId="37CB934B" w14:textId="77777777" w:rsidR="00A20BCC" w:rsidRPr="00A902AB" w:rsidRDefault="00A20BCC" w:rsidP="00816820">
            <w:r w:rsidRPr="00A902AB">
              <w:t>Purpose and Use by Ofgem</w:t>
            </w:r>
          </w:p>
        </w:tc>
        <w:tc>
          <w:tcPr>
            <w:tcW w:w="6259" w:type="dxa"/>
            <w:tcBorders>
              <w:top w:val="single" w:sz="8" w:space="0" w:color="auto"/>
              <w:left w:val="nil"/>
              <w:bottom w:val="single" w:sz="8" w:space="0" w:color="auto"/>
              <w:right w:val="single" w:sz="8" w:space="0" w:color="auto"/>
            </w:tcBorders>
            <w:tcMar>
              <w:top w:w="0" w:type="dxa"/>
              <w:left w:w="108" w:type="dxa"/>
              <w:bottom w:w="0" w:type="dxa"/>
              <w:right w:w="108" w:type="dxa"/>
            </w:tcMar>
          </w:tcPr>
          <w:p w14:paraId="7BB916C3" w14:textId="30FBDD80" w:rsidR="000A0091" w:rsidRDefault="000A0091" w:rsidP="000A0091">
            <w:r>
              <w:t xml:space="preserve">The </w:t>
            </w:r>
            <w:r w:rsidR="00192120">
              <w:t>purpose</w:t>
            </w:r>
            <w:r>
              <w:t xml:space="preserve"> of this table is to enable the </w:t>
            </w:r>
            <w:del w:id="1097" w:author="Author">
              <w:r w:rsidDel="00B172BA">
                <w:delText>TO</w:delText>
              </w:r>
            </w:del>
            <w:ins w:id="1098" w:author="Author">
              <w:r w:rsidR="00B172BA">
                <w:t>Licensee</w:t>
              </w:r>
            </w:ins>
            <w:r>
              <w:t xml:space="preserve">s to inform Ofgem of any system of data capture, model or allocation methodology that has been applied in the population of specific worksheets within the BPDT.  </w:t>
            </w:r>
          </w:p>
          <w:p w14:paraId="4D1C4939" w14:textId="7B05A13A" w:rsidR="00A20BCC" w:rsidRPr="00A902AB" w:rsidRDefault="00A20BCC" w:rsidP="000A0091"/>
        </w:tc>
      </w:tr>
      <w:tr w:rsidR="000A0091" w:rsidRPr="00A902AB" w14:paraId="7AB59A64" w14:textId="77777777" w:rsidTr="00816820">
        <w:tc>
          <w:tcPr>
            <w:tcW w:w="2597"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06576951" w14:textId="77777777" w:rsidR="00A20BCC" w:rsidRPr="00A902AB" w:rsidRDefault="00A20BCC" w:rsidP="00816820">
            <w:r w:rsidRPr="00A902AB">
              <w:t>Instructions for Completion</w:t>
            </w:r>
          </w:p>
        </w:tc>
        <w:tc>
          <w:tcPr>
            <w:tcW w:w="6259" w:type="dxa"/>
            <w:tcBorders>
              <w:top w:val="nil"/>
              <w:left w:val="nil"/>
              <w:bottom w:val="single" w:sz="8" w:space="0" w:color="auto"/>
              <w:right w:val="single" w:sz="8" w:space="0" w:color="auto"/>
            </w:tcBorders>
            <w:tcMar>
              <w:top w:w="0" w:type="dxa"/>
              <w:left w:w="108" w:type="dxa"/>
              <w:bottom w:w="0" w:type="dxa"/>
              <w:right w:w="108" w:type="dxa"/>
            </w:tcMar>
          </w:tcPr>
          <w:p w14:paraId="626FEBCA" w14:textId="0069BCC4" w:rsidR="00A20BCC" w:rsidRPr="00A902AB" w:rsidRDefault="000A0091" w:rsidP="00816820">
            <w:r>
              <w:t>Information can be reported against the following categories:  ‘Corporate System’ ‘</w:t>
            </w:r>
            <w:r w:rsidRPr="000A0091">
              <w:t>Spreadsheet/Model</w:t>
            </w:r>
            <w:r>
              <w:t>’, ‘</w:t>
            </w:r>
            <w:r w:rsidRPr="000A0091">
              <w:t>At</w:t>
            </w:r>
            <w:r>
              <w:t>tribution Allocation Methodology’ and ‘</w:t>
            </w:r>
            <w:r w:rsidRPr="000A0091">
              <w:t>Other - Please Clarify</w:t>
            </w:r>
            <w:r>
              <w:t>’</w:t>
            </w:r>
          </w:p>
        </w:tc>
      </w:tr>
    </w:tbl>
    <w:p w14:paraId="23F0F1C1" w14:textId="77777777" w:rsidR="00A20BCC" w:rsidRDefault="00A20BCC" w:rsidP="00A20BCC">
      <w:pPr>
        <w:tabs>
          <w:tab w:val="left" w:pos="2581"/>
        </w:tabs>
        <w:spacing w:after="240"/>
        <w:outlineLvl w:val="1"/>
        <w:rPr>
          <w:b/>
          <w:szCs w:val="20"/>
        </w:rPr>
      </w:pPr>
    </w:p>
    <w:p w14:paraId="6D7743AA" w14:textId="62127E49" w:rsidR="00A20BCC" w:rsidRPr="00B67722" w:rsidRDefault="003E0ECF" w:rsidP="00A20BCC">
      <w:pPr>
        <w:tabs>
          <w:tab w:val="left" w:pos="2581"/>
        </w:tabs>
        <w:spacing w:after="240"/>
        <w:outlineLvl w:val="1"/>
        <w:rPr>
          <w:b/>
          <w:szCs w:val="20"/>
        </w:rPr>
      </w:pPr>
      <w:bookmarkStart w:id="1099" w:name="_Toc16607102"/>
      <w:r>
        <w:rPr>
          <w:b/>
          <w:szCs w:val="20"/>
        </w:rPr>
        <w:t>A</w:t>
      </w:r>
      <w:r w:rsidR="00A20BCC" w:rsidRPr="00B67722">
        <w:rPr>
          <w:b/>
          <w:szCs w:val="20"/>
        </w:rPr>
        <w:t xml:space="preserve">1.5 – </w:t>
      </w:r>
      <w:r>
        <w:rPr>
          <w:b/>
          <w:szCs w:val="20"/>
        </w:rPr>
        <w:t>A</w:t>
      </w:r>
      <w:r w:rsidR="00A20BCC" w:rsidRPr="00B67722">
        <w:rPr>
          <w:b/>
          <w:szCs w:val="20"/>
        </w:rPr>
        <w:t>1.55 Regulatory Finance tables</w:t>
      </w:r>
      <w:bookmarkEnd w:id="1099"/>
    </w:p>
    <w:tbl>
      <w:tblPr>
        <w:tblW w:w="8626" w:type="dxa"/>
        <w:tblCellMar>
          <w:left w:w="0" w:type="dxa"/>
          <w:right w:w="0" w:type="dxa"/>
        </w:tblCellMar>
        <w:tblLook w:val="0000" w:firstRow="0" w:lastRow="0" w:firstColumn="0" w:lastColumn="0" w:noHBand="0" w:noVBand="0"/>
      </w:tblPr>
      <w:tblGrid>
        <w:gridCol w:w="2554"/>
        <w:gridCol w:w="6072"/>
      </w:tblGrid>
      <w:tr w:rsidR="00A20BCC" w:rsidRPr="00A902AB" w14:paraId="4E006868" w14:textId="77777777" w:rsidTr="00816820">
        <w:tc>
          <w:tcPr>
            <w:tcW w:w="2554" w:type="dxa"/>
            <w:tcBorders>
              <w:top w:val="single" w:sz="8" w:space="0" w:color="auto"/>
              <w:left w:val="single" w:sz="8" w:space="0" w:color="auto"/>
              <w:bottom w:val="single" w:sz="8" w:space="0" w:color="auto"/>
              <w:right w:val="single" w:sz="4" w:space="0" w:color="auto"/>
            </w:tcBorders>
            <w:tcMar>
              <w:top w:w="0" w:type="dxa"/>
              <w:left w:w="108" w:type="dxa"/>
              <w:bottom w:w="0" w:type="dxa"/>
              <w:right w:w="108" w:type="dxa"/>
            </w:tcMar>
          </w:tcPr>
          <w:p w14:paraId="136BC6B3" w14:textId="77777777" w:rsidR="00A20BCC" w:rsidRPr="00A902AB" w:rsidRDefault="00A20BCC" w:rsidP="00816820">
            <w:r w:rsidRPr="00A902AB">
              <w:t>Purpose and Use by Ofgem</w:t>
            </w:r>
          </w:p>
        </w:tc>
        <w:tc>
          <w:tcPr>
            <w:tcW w:w="6072" w:type="dxa"/>
            <w:tcBorders>
              <w:top w:val="single" w:sz="4" w:space="0" w:color="auto"/>
              <w:left w:val="single" w:sz="4" w:space="0" w:color="auto"/>
              <w:bottom w:val="single" w:sz="4" w:space="0" w:color="auto"/>
              <w:right w:val="single" w:sz="4" w:space="0" w:color="auto"/>
            </w:tcBorders>
          </w:tcPr>
          <w:p w14:paraId="28B270E9" w14:textId="45C8D329" w:rsidR="00A20BCC" w:rsidRDefault="00A20BCC" w:rsidP="00816820">
            <w:r w:rsidRPr="009F1A55">
              <w:t>The purpose of t</w:t>
            </w:r>
            <w:r>
              <w:t>hese tables is to record information directly applicable to the price control financial model.</w:t>
            </w:r>
          </w:p>
          <w:p w14:paraId="60A250BE" w14:textId="77777777" w:rsidR="00A20BCC" w:rsidRPr="00316A31" w:rsidRDefault="00A20BCC" w:rsidP="00816820"/>
        </w:tc>
      </w:tr>
      <w:tr w:rsidR="00A20BCC" w:rsidRPr="00A902AB" w14:paraId="75A200EB" w14:textId="77777777" w:rsidTr="00816820">
        <w:tc>
          <w:tcPr>
            <w:tcW w:w="2554" w:type="dxa"/>
            <w:tcBorders>
              <w:top w:val="nil"/>
              <w:left w:val="single" w:sz="8" w:space="0" w:color="auto"/>
              <w:bottom w:val="single" w:sz="8" w:space="0" w:color="auto"/>
              <w:right w:val="single" w:sz="4" w:space="0" w:color="auto"/>
            </w:tcBorders>
            <w:tcMar>
              <w:top w:w="0" w:type="dxa"/>
              <w:left w:w="108" w:type="dxa"/>
              <w:bottom w:w="0" w:type="dxa"/>
              <w:right w:w="108" w:type="dxa"/>
            </w:tcMar>
          </w:tcPr>
          <w:p w14:paraId="00B24064" w14:textId="77777777" w:rsidR="00A20BCC" w:rsidRPr="00A902AB" w:rsidRDefault="00A20BCC" w:rsidP="00816820">
            <w:r w:rsidRPr="00A902AB">
              <w:t>Instructions for Completion</w:t>
            </w:r>
          </w:p>
        </w:tc>
        <w:tc>
          <w:tcPr>
            <w:tcW w:w="6072" w:type="dxa"/>
            <w:tcBorders>
              <w:top w:val="single" w:sz="4" w:space="0" w:color="auto"/>
              <w:left w:val="single" w:sz="4" w:space="0" w:color="auto"/>
              <w:bottom w:val="single" w:sz="4" w:space="0" w:color="auto"/>
              <w:right w:val="single" w:sz="4" w:space="0" w:color="auto"/>
            </w:tcBorders>
          </w:tcPr>
          <w:p w14:paraId="365CBBA0" w14:textId="77777777" w:rsidR="00A20BCC" w:rsidRDefault="00A20BCC" w:rsidP="00816820">
            <w:r>
              <w:t xml:space="preserve">Separate cross-sectoral guidance </w:t>
            </w:r>
            <w:r w:rsidR="00192120">
              <w:t>will</w:t>
            </w:r>
            <w:r>
              <w:t xml:space="preserve"> be issued on the population of these tables.</w:t>
            </w:r>
          </w:p>
          <w:p w14:paraId="2AC1921B" w14:textId="77777777" w:rsidR="00F4710A" w:rsidRDefault="00F4710A" w:rsidP="00816820"/>
          <w:p w14:paraId="515CF14D" w14:textId="2783DA4D" w:rsidR="00F4710A" w:rsidRPr="00A902AB" w:rsidRDefault="00F4710A" w:rsidP="007B2940">
            <w:r>
              <w:t xml:space="preserve">Worksheet A1.51 only </w:t>
            </w:r>
            <w:r w:rsidRPr="00173AD9">
              <w:t>(Rows</w:t>
            </w:r>
            <w:ins w:id="1100" w:author="Author">
              <w:r w:rsidR="00CB0A32" w:rsidRPr="00173AD9">
                <w:t xml:space="preserve"> 9 to 13</w:t>
              </w:r>
            </w:ins>
            <w:del w:id="1101" w:author="Author">
              <w:r w:rsidRPr="00173AD9" w:rsidDel="00CB0A32">
                <w:delText xml:space="preserve"> </w:delText>
              </w:r>
            </w:del>
            <w:ins w:id="1102" w:author="Author">
              <w:del w:id="1103" w:author="Author">
                <w:r w:rsidR="00006FD0" w:rsidRPr="00173AD9" w:rsidDel="00CB0A32">
                  <w:delText>7</w:delText>
                </w:r>
              </w:del>
            </w:ins>
            <w:del w:id="1104" w:author="Author">
              <w:r w:rsidR="007B2940" w:rsidRPr="00173AD9" w:rsidDel="00006FD0">
                <w:delText>9</w:delText>
              </w:r>
              <w:r w:rsidRPr="00173AD9" w:rsidDel="00CB0A32">
                <w:delText xml:space="preserve"> </w:delText>
              </w:r>
            </w:del>
            <w:ins w:id="1105" w:author="Author">
              <w:del w:id="1106" w:author="Author">
                <w:r w:rsidR="00006FD0" w:rsidRPr="00173AD9" w:rsidDel="00CB0A32">
                  <w:delText>to</w:delText>
                </w:r>
              </w:del>
            </w:ins>
            <w:del w:id="1107" w:author="Author">
              <w:r w:rsidRPr="00173AD9" w:rsidDel="00006FD0">
                <w:delText>and</w:delText>
              </w:r>
              <w:r w:rsidRPr="00173AD9" w:rsidDel="00CB0A32">
                <w:delText xml:space="preserve"> 1</w:delText>
              </w:r>
            </w:del>
            <w:ins w:id="1108" w:author="Author">
              <w:del w:id="1109" w:author="Author">
                <w:r w:rsidR="00006FD0" w:rsidRPr="00173AD9" w:rsidDel="00CB0A32">
                  <w:delText>1</w:delText>
                </w:r>
              </w:del>
            </w:ins>
            <w:del w:id="1110" w:author="Author">
              <w:r w:rsidR="007B2940" w:rsidRPr="00173AD9" w:rsidDel="00006FD0">
                <w:delText>0</w:delText>
              </w:r>
            </w:del>
            <w:r w:rsidRPr="00173AD9">
              <w:t>):</w:t>
            </w:r>
            <w:r>
              <w:t xml:space="preserve"> </w:t>
            </w:r>
            <w:ins w:id="1111" w:author="Author">
              <w:r w:rsidR="00006FD0">
                <w:t>All c</w:t>
              </w:r>
            </w:ins>
            <w:del w:id="1112" w:author="Author">
              <w:r w:rsidDel="00006FD0">
                <w:delText>C</w:delText>
              </w:r>
            </w:del>
            <w:r>
              <w:t xml:space="preserve">osts to be reported net of customer contributions, cost recoveries and related party margins disallowed. </w:t>
            </w:r>
          </w:p>
        </w:tc>
      </w:tr>
    </w:tbl>
    <w:p w14:paraId="630A3CE4" w14:textId="77777777" w:rsidR="00A20BCC" w:rsidRPr="00A902AB" w:rsidRDefault="00A20BCC" w:rsidP="00A20BCC"/>
    <w:p w14:paraId="0F1BD446" w14:textId="5966EB3B" w:rsidR="00A20BCC" w:rsidRPr="00B67722" w:rsidRDefault="00192120" w:rsidP="000A0091">
      <w:pPr>
        <w:tabs>
          <w:tab w:val="left" w:pos="2581"/>
        </w:tabs>
        <w:spacing w:after="240"/>
        <w:outlineLvl w:val="1"/>
        <w:rPr>
          <w:b/>
          <w:szCs w:val="20"/>
        </w:rPr>
      </w:pPr>
      <w:bookmarkStart w:id="1113" w:name="_Toc16607103"/>
      <w:r w:rsidRPr="00B67722">
        <w:rPr>
          <w:b/>
          <w:szCs w:val="20"/>
        </w:rPr>
        <w:t xml:space="preserve">A2.1 Cost Matrix </w:t>
      </w:r>
      <w:r w:rsidR="000A0091" w:rsidRPr="00B67722">
        <w:rPr>
          <w:b/>
          <w:szCs w:val="20"/>
        </w:rPr>
        <w:t>(by year)</w:t>
      </w:r>
      <w:bookmarkEnd w:id="1113"/>
    </w:p>
    <w:tbl>
      <w:tblPr>
        <w:tblW w:w="0" w:type="auto"/>
        <w:tblCellMar>
          <w:left w:w="0" w:type="dxa"/>
          <w:right w:w="0" w:type="dxa"/>
        </w:tblCellMar>
        <w:tblLook w:val="0000" w:firstRow="0" w:lastRow="0" w:firstColumn="0" w:lastColumn="0" w:noHBand="0" w:noVBand="0"/>
      </w:tblPr>
      <w:tblGrid>
        <w:gridCol w:w="2541"/>
        <w:gridCol w:w="6085"/>
      </w:tblGrid>
      <w:tr w:rsidR="00816820" w:rsidRPr="00A902AB" w14:paraId="49299931" w14:textId="77777777" w:rsidTr="00816820">
        <w:tc>
          <w:tcPr>
            <w:tcW w:w="2597"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14:paraId="39AB3BA6" w14:textId="77777777" w:rsidR="00A20BCC" w:rsidRPr="00A902AB" w:rsidRDefault="00A20BCC" w:rsidP="00816820">
            <w:r w:rsidRPr="00A902AB">
              <w:t>Purpose and Use by Ofgem</w:t>
            </w:r>
          </w:p>
        </w:tc>
        <w:tc>
          <w:tcPr>
            <w:tcW w:w="6259" w:type="dxa"/>
            <w:tcBorders>
              <w:top w:val="single" w:sz="8" w:space="0" w:color="auto"/>
              <w:left w:val="nil"/>
              <w:bottom w:val="single" w:sz="8" w:space="0" w:color="auto"/>
              <w:right w:val="single" w:sz="8" w:space="0" w:color="auto"/>
            </w:tcBorders>
            <w:tcMar>
              <w:top w:w="0" w:type="dxa"/>
              <w:left w:w="108" w:type="dxa"/>
              <w:bottom w:w="0" w:type="dxa"/>
              <w:right w:w="108" w:type="dxa"/>
            </w:tcMar>
          </w:tcPr>
          <w:p w14:paraId="791C2E50" w14:textId="496D32B1" w:rsidR="00A20BCC" w:rsidRPr="00A902AB" w:rsidRDefault="00816820" w:rsidP="00816820">
            <w:r w:rsidRPr="00816820">
              <w:t xml:space="preserve">This tables summarises costs </w:t>
            </w:r>
            <w:r w:rsidR="00192120" w:rsidRPr="00816820">
              <w:t>attributable</w:t>
            </w:r>
            <w:r w:rsidRPr="00816820">
              <w:t xml:space="preserve"> to ‘price control’ and ‘non price control’ categories for each </w:t>
            </w:r>
            <w:del w:id="1114" w:author="Author">
              <w:r w:rsidRPr="00816820" w:rsidDel="00B172BA">
                <w:delText>TO</w:delText>
              </w:r>
            </w:del>
            <w:ins w:id="1115" w:author="Author">
              <w:r w:rsidR="00B172BA">
                <w:t>Licensee</w:t>
              </w:r>
            </w:ins>
            <w:r>
              <w:t xml:space="preserve"> per individual reporting year. </w:t>
            </w:r>
          </w:p>
        </w:tc>
      </w:tr>
      <w:tr w:rsidR="00816820" w:rsidRPr="00A902AB" w14:paraId="3BA03F42" w14:textId="77777777" w:rsidTr="00816820">
        <w:tc>
          <w:tcPr>
            <w:tcW w:w="2597"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5BE6B674" w14:textId="77777777" w:rsidR="00A20BCC" w:rsidRPr="00A902AB" w:rsidRDefault="00A20BCC" w:rsidP="00816820">
            <w:r w:rsidRPr="00A902AB">
              <w:t>Instructions for Completion</w:t>
            </w:r>
          </w:p>
        </w:tc>
        <w:tc>
          <w:tcPr>
            <w:tcW w:w="6259" w:type="dxa"/>
            <w:tcBorders>
              <w:top w:val="nil"/>
              <w:left w:val="nil"/>
              <w:bottom w:val="single" w:sz="8" w:space="0" w:color="auto"/>
              <w:right w:val="single" w:sz="8" w:space="0" w:color="auto"/>
            </w:tcBorders>
            <w:tcMar>
              <w:top w:w="0" w:type="dxa"/>
              <w:left w:w="108" w:type="dxa"/>
              <w:bottom w:w="0" w:type="dxa"/>
              <w:right w:w="108" w:type="dxa"/>
            </w:tcMar>
          </w:tcPr>
          <w:p w14:paraId="1C9F97CD" w14:textId="2BDB3434" w:rsidR="00A20BCC" w:rsidRDefault="00816820" w:rsidP="00816820">
            <w:r>
              <w:t>Information is required to be reported against the following categories:</w:t>
            </w:r>
          </w:p>
          <w:p w14:paraId="6B5D2C12" w14:textId="77777777" w:rsidR="00816820" w:rsidRDefault="00816820" w:rsidP="00816820"/>
          <w:p w14:paraId="47FFA7E1" w14:textId="77777777" w:rsidR="00816820" w:rsidRDefault="00816820" w:rsidP="007441CD">
            <w:pPr>
              <w:pStyle w:val="ListParagraph"/>
              <w:numPr>
                <w:ilvl w:val="0"/>
                <w:numId w:val="41"/>
              </w:numPr>
            </w:pPr>
            <w:r>
              <w:t>Gross Costs (excluding Related Party Margins)</w:t>
            </w:r>
          </w:p>
          <w:p w14:paraId="7145A074" w14:textId="56FE4309" w:rsidR="00816820" w:rsidRDefault="00816820" w:rsidP="007441CD">
            <w:pPr>
              <w:pStyle w:val="ListParagraph"/>
              <w:numPr>
                <w:ilvl w:val="0"/>
                <w:numId w:val="41"/>
              </w:numPr>
            </w:pPr>
            <w:r>
              <w:t>Related Party Margins (detailed by item)</w:t>
            </w:r>
          </w:p>
          <w:p w14:paraId="735E9246" w14:textId="00CFE797" w:rsidR="004F2257" w:rsidRDefault="004F2257" w:rsidP="007441CD">
            <w:pPr>
              <w:pStyle w:val="ListParagraph"/>
              <w:numPr>
                <w:ilvl w:val="0"/>
                <w:numId w:val="41"/>
              </w:numPr>
            </w:pPr>
            <w:r>
              <w:t>Customer contributions (input as negative values)</w:t>
            </w:r>
          </w:p>
          <w:p w14:paraId="495C9E6D" w14:textId="2AF3ECF9" w:rsidR="00816820" w:rsidRDefault="00816820" w:rsidP="007441CD">
            <w:pPr>
              <w:pStyle w:val="ListParagraph"/>
              <w:numPr>
                <w:ilvl w:val="0"/>
                <w:numId w:val="41"/>
              </w:numPr>
            </w:pPr>
            <w:r>
              <w:t>Cost recoveries (input as negative values)</w:t>
            </w:r>
          </w:p>
          <w:p w14:paraId="6AD6D450" w14:textId="0D6D228C" w:rsidR="00816820" w:rsidRDefault="00816820" w:rsidP="007441CD">
            <w:pPr>
              <w:pStyle w:val="ListParagraph"/>
              <w:numPr>
                <w:ilvl w:val="0"/>
                <w:numId w:val="41"/>
              </w:numPr>
            </w:pPr>
            <w:r>
              <w:t>Related Party totals (detailed by item).</w:t>
            </w:r>
          </w:p>
          <w:p w14:paraId="2ED31320" w14:textId="2843D5F4" w:rsidR="004F2257" w:rsidRDefault="004F2257" w:rsidP="004F2257"/>
          <w:p w14:paraId="108CFC3A" w14:textId="77777777" w:rsidR="009F63BA" w:rsidRDefault="009F63BA" w:rsidP="004F2257">
            <w:r>
              <w:t>For each cost categorisation (eg ‘load’ Wider Works, ‘non-load’ Asset Replacement, etc.), G</w:t>
            </w:r>
            <w:r w:rsidR="004F2257">
              <w:t>ross costs will equal</w:t>
            </w:r>
            <w:r>
              <w:t>:</w:t>
            </w:r>
          </w:p>
          <w:p w14:paraId="70F5C6C0" w14:textId="77777777" w:rsidR="009F63BA" w:rsidRDefault="009F63BA" w:rsidP="004F2257"/>
          <w:p w14:paraId="7AED3B1F" w14:textId="77777777" w:rsidR="009F63BA" w:rsidRDefault="004F2257" w:rsidP="007441CD">
            <w:pPr>
              <w:pStyle w:val="ListParagraph"/>
              <w:numPr>
                <w:ilvl w:val="0"/>
                <w:numId w:val="45"/>
              </w:numPr>
            </w:pPr>
            <w:r>
              <w:t xml:space="preserve">the sum of </w:t>
            </w:r>
            <w:r w:rsidR="009F63BA">
              <w:t>applicable</w:t>
            </w:r>
            <w:r>
              <w:t xml:space="preserve"> schemes </w:t>
            </w:r>
            <w:r w:rsidR="009F63BA">
              <w:t>(defined by</w:t>
            </w:r>
            <w:r>
              <w:t xml:space="preserve"> scheme type (non-load) and investment category (load)</w:t>
            </w:r>
            <w:r w:rsidR="009F63BA">
              <w:t>)</w:t>
            </w:r>
            <w:r>
              <w:t xml:space="preserve"> </w:t>
            </w:r>
          </w:p>
          <w:p w14:paraId="043548DF" w14:textId="77777777" w:rsidR="009F63BA" w:rsidRDefault="004F2257" w:rsidP="007441CD">
            <w:pPr>
              <w:pStyle w:val="ListParagraph"/>
              <w:numPr>
                <w:ilvl w:val="0"/>
                <w:numId w:val="45"/>
              </w:numPr>
            </w:pPr>
            <w:r>
              <w:t xml:space="preserve">net of indirects </w:t>
            </w:r>
          </w:p>
          <w:p w14:paraId="3CF26F2F" w14:textId="22AD4404" w:rsidR="00816820" w:rsidRPr="00A902AB" w:rsidRDefault="004F2257" w:rsidP="007441CD">
            <w:pPr>
              <w:pStyle w:val="ListParagraph"/>
              <w:numPr>
                <w:ilvl w:val="0"/>
                <w:numId w:val="45"/>
              </w:numPr>
            </w:pPr>
            <w:r>
              <w:t xml:space="preserve">before the impact </w:t>
            </w:r>
            <w:r w:rsidR="009F63BA">
              <w:t xml:space="preserve">of </w:t>
            </w:r>
            <w:r>
              <w:t xml:space="preserve">the customer contributions and cost recoveries.  </w:t>
            </w:r>
          </w:p>
        </w:tc>
      </w:tr>
    </w:tbl>
    <w:p w14:paraId="13D020A0" w14:textId="77777777" w:rsidR="00433B27" w:rsidRDefault="00433B27" w:rsidP="00A20BCC">
      <w:pPr>
        <w:tabs>
          <w:tab w:val="left" w:pos="2581"/>
        </w:tabs>
        <w:spacing w:after="240"/>
        <w:outlineLvl w:val="1"/>
        <w:rPr>
          <w:szCs w:val="20"/>
        </w:rPr>
      </w:pPr>
    </w:p>
    <w:p w14:paraId="7072BEE2" w14:textId="04F3B0BE" w:rsidR="00A20BCC" w:rsidRPr="00B67722" w:rsidRDefault="009F63BA" w:rsidP="00A20BCC">
      <w:pPr>
        <w:tabs>
          <w:tab w:val="left" w:pos="2581"/>
        </w:tabs>
        <w:spacing w:after="240"/>
        <w:outlineLvl w:val="1"/>
        <w:rPr>
          <w:b/>
          <w:szCs w:val="20"/>
        </w:rPr>
      </w:pPr>
      <w:bookmarkStart w:id="1116" w:name="_Toc16607104"/>
      <w:r w:rsidRPr="00B67722">
        <w:rPr>
          <w:b/>
          <w:szCs w:val="20"/>
        </w:rPr>
        <w:t xml:space="preserve">A3.10 Salary and FTE </w:t>
      </w:r>
      <w:r w:rsidR="000A0091" w:rsidRPr="00B67722">
        <w:rPr>
          <w:b/>
          <w:szCs w:val="20"/>
        </w:rPr>
        <w:t>numbers</w:t>
      </w:r>
      <w:bookmarkEnd w:id="1116"/>
    </w:p>
    <w:tbl>
      <w:tblPr>
        <w:tblW w:w="0" w:type="auto"/>
        <w:tblCellMar>
          <w:left w:w="0" w:type="dxa"/>
          <w:right w:w="0" w:type="dxa"/>
        </w:tblCellMar>
        <w:tblLook w:val="0000" w:firstRow="0" w:lastRow="0" w:firstColumn="0" w:lastColumn="0" w:noHBand="0" w:noVBand="0"/>
      </w:tblPr>
      <w:tblGrid>
        <w:gridCol w:w="2551"/>
        <w:gridCol w:w="6075"/>
      </w:tblGrid>
      <w:tr w:rsidR="00A20BCC" w:rsidRPr="00A902AB" w14:paraId="5BF6ED49" w14:textId="77777777" w:rsidTr="002A07D9">
        <w:tc>
          <w:tcPr>
            <w:tcW w:w="2551"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14:paraId="7D11D70A" w14:textId="77777777" w:rsidR="00A20BCC" w:rsidRPr="00A902AB" w:rsidRDefault="00A20BCC" w:rsidP="00816820">
            <w:r w:rsidRPr="00A902AB">
              <w:t>Purpose and Use by Ofgem</w:t>
            </w:r>
          </w:p>
        </w:tc>
        <w:tc>
          <w:tcPr>
            <w:tcW w:w="6075" w:type="dxa"/>
            <w:tcBorders>
              <w:top w:val="single" w:sz="8" w:space="0" w:color="auto"/>
              <w:left w:val="nil"/>
              <w:bottom w:val="single" w:sz="8" w:space="0" w:color="auto"/>
              <w:right w:val="single" w:sz="8" w:space="0" w:color="auto"/>
            </w:tcBorders>
            <w:tcMar>
              <w:top w:w="0" w:type="dxa"/>
              <w:left w:w="108" w:type="dxa"/>
              <w:bottom w:w="0" w:type="dxa"/>
              <w:right w:w="108" w:type="dxa"/>
            </w:tcMar>
          </w:tcPr>
          <w:p w14:paraId="30738D0D" w14:textId="499C3745" w:rsidR="00A20BCC" w:rsidRPr="00A902AB" w:rsidRDefault="00816820" w:rsidP="00816820">
            <w:r w:rsidRPr="00816820">
              <w:t>The purpose of this table is to show the total transmission staff costs and FTEs. This will provide a cost per FTE for comparisons of total transmission employment costs</w:t>
            </w:r>
            <w:r>
              <w:t>.</w:t>
            </w:r>
          </w:p>
        </w:tc>
      </w:tr>
      <w:tr w:rsidR="00A20BCC" w:rsidRPr="00A902AB" w14:paraId="477355B7" w14:textId="77777777" w:rsidTr="002A07D9">
        <w:tc>
          <w:tcPr>
            <w:tcW w:w="2551" w:type="dxa"/>
            <w:tcBorders>
              <w:top w:val="nil"/>
              <w:left w:val="single" w:sz="8" w:space="0" w:color="auto"/>
              <w:bottom w:val="single" w:sz="4" w:space="0" w:color="auto"/>
              <w:right w:val="single" w:sz="8" w:space="0" w:color="auto"/>
            </w:tcBorders>
            <w:tcMar>
              <w:top w:w="0" w:type="dxa"/>
              <w:left w:w="108" w:type="dxa"/>
              <w:bottom w:w="0" w:type="dxa"/>
              <w:right w:w="108" w:type="dxa"/>
            </w:tcMar>
          </w:tcPr>
          <w:p w14:paraId="2AF9E0E3" w14:textId="77777777" w:rsidR="00A20BCC" w:rsidRPr="00A902AB" w:rsidRDefault="00A20BCC" w:rsidP="00816820">
            <w:r w:rsidRPr="00A902AB">
              <w:t>Instructions for Completion</w:t>
            </w:r>
          </w:p>
        </w:tc>
        <w:tc>
          <w:tcPr>
            <w:tcW w:w="6075" w:type="dxa"/>
            <w:tcBorders>
              <w:top w:val="nil"/>
              <w:left w:val="nil"/>
              <w:bottom w:val="single" w:sz="4" w:space="0" w:color="auto"/>
              <w:right w:val="single" w:sz="8" w:space="0" w:color="auto"/>
            </w:tcBorders>
            <w:tcMar>
              <w:top w:w="0" w:type="dxa"/>
              <w:left w:w="108" w:type="dxa"/>
              <w:bottom w:w="0" w:type="dxa"/>
              <w:right w:w="108" w:type="dxa"/>
            </w:tcMar>
          </w:tcPr>
          <w:p w14:paraId="476F214D" w14:textId="39830F53" w:rsidR="002A07D9" w:rsidRDefault="00816820" w:rsidP="002A07D9">
            <w:r>
              <w:t xml:space="preserve">The licensee should fill in </w:t>
            </w:r>
            <w:r w:rsidR="002A07D9">
              <w:t xml:space="preserve">the boxes shaded in yellow across each of the cost categories:  </w:t>
            </w:r>
          </w:p>
          <w:p w14:paraId="783B31DA" w14:textId="77777777" w:rsidR="002A07D9" w:rsidRDefault="002A07D9" w:rsidP="002A07D9"/>
          <w:p w14:paraId="0DFE935A" w14:textId="1B3D743A" w:rsidR="009F63BA" w:rsidRDefault="009F63BA" w:rsidP="007441CD">
            <w:pPr>
              <w:pStyle w:val="ListParagraph"/>
              <w:numPr>
                <w:ilvl w:val="0"/>
                <w:numId w:val="42"/>
              </w:numPr>
            </w:pPr>
            <w:r>
              <w:t>Labour</w:t>
            </w:r>
          </w:p>
          <w:p w14:paraId="1FA08F84" w14:textId="6F5E10F1" w:rsidR="009F63BA" w:rsidRDefault="009F63BA" w:rsidP="007441CD">
            <w:pPr>
              <w:pStyle w:val="ListParagraph"/>
              <w:numPr>
                <w:ilvl w:val="0"/>
                <w:numId w:val="42"/>
              </w:numPr>
            </w:pPr>
            <w:r>
              <w:t xml:space="preserve">Pensions </w:t>
            </w:r>
          </w:p>
          <w:p w14:paraId="612A0B29" w14:textId="77B24B45" w:rsidR="002A07D9" w:rsidRDefault="00816820" w:rsidP="007441CD">
            <w:pPr>
              <w:pStyle w:val="ListParagraph"/>
              <w:numPr>
                <w:ilvl w:val="0"/>
                <w:numId w:val="42"/>
              </w:numPr>
            </w:pPr>
            <w:r>
              <w:t xml:space="preserve">total staff numbers and </w:t>
            </w:r>
            <w:r w:rsidR="002A07D9">
              <w:t>average FTEs</w:t>
            </w:r>
            <w:r>
              <w:t xml:space="preserve"> </w:t>
            </w:r>
          </w:p>
          <w:p w14:paraId="03F29C32" w14:textId="76D3D6EB" w:rsidR="002A07D9" w:rsidRDefault="002A07D9" w:rsidP="007441CD">
            <w:pPr>
              <w:pStyle w:val="ListParagraph"/>
              <w:numPr>
                <w:ilvl w:val="0"/>
                <w:numId w:val="42"/>
              </w:numPr>
            </w:pPr>
            <w:r>
              <w:t>FTE Numbers – Average</w:t>
            </w:r>
          </w:p>
          <w:p w14:paraId="28211017" w14:textId="77777777" w:rsidR="002A07D9" w:rsidRDefault="002A07D9" w:rsidP="007441CD">
            <w:pPr>
              <w:pStyle w:val="ListParagraph"/>
              <w:numPr>
                <w:ilvl w:val="0"/>
                <w:numId w:val="42"/>
              </w:numPr>
            </w:pPr>
            <w:r>
              <w:t>Total Gross Staff Costs (Salaries &amp; Normal Pensions)</w:t>
            </w:r>
          </w:p>
          <w:p w14:paraId="247EBD6D" w14:textId="7C356999" w:rsidR="00816820" w:rsidRDefault="002A07D9" w:rsidP="007441CD">
            <w:pPr>
              <w:pStyle w:val="ListParagraph"/>
              <w:numPr>
                <w:ilvl w:val="0"/>
                <w:numId w:val="42"/>
              </w:numPr>
            </w:pPr>
            <w:r>
              <w:t>Average Gross Cost per FTE</w:t>
            </w:r>
          </w:p>
          <w:p w14:paraId="3FA56C86" w14:textId="77777777" w:rsidR="00816820" w:rsidRDefault="00816820" w:rsidP="00816820"/>
          <w:p w14:paraId="7666E624" w14:textId="77777777" w:rsidR="002A07D9" w:rsidRDefault="00816820" w:rsidP="00816820">
            <w:r>
              <w:t>Apprentices include craft and engineering apprentices.</w:t>
            </w:r>
          </w:p>
          <w:p w14:paraId="61AA420B" w14:textId="77777777" w:rsidR="002A07D9" w:rsidRDefault="002A07D9" w:rsidP="00816820"/>
          <w:p w14:paraId="295C9413" w14:textId="7D3E9D2B" w:rsidR="002A07D9" w:rsidRDefault="00816820" w:rsidP="00816820">
            <w:r>
              <w:t xml:space="preserve">NGET should fill the table in for the total gas and electricity transmission staff </w:t>
            </w:r>
            <w:r w:rsidR="002A07D9">
              <w:t>(</w:t>
            </w:r>
            <w:r>
              <w:t xml:space="preserve">separating out </w:t>
            </w:r>
            <w:del w:id="1117" w:author="Author">
              <w:r w:rsidDel="00B172BA">
                <w:delText>TO</w:delText>
              </w:r>
            </w:del>
            <w:ins w:id="1118" w:author="Author">
              <w:r w:rsidR="00B172BA">
                <w:t>Licensee</w:t>
              </w:r>
            </w:ins>
            <w:r>
              <w:t xml:space="preserve"> from SO</w:t>
            </w:r>
            <w:r w:rsidR="002A07D9">
              <w:t>)</w:t>
            </w:r>
            <w:r>
              <w:t xml:space="preserve">.  </w:t>
            </w:r>
          </w:p>
          <w:p w14:paraId="2C71E3FF" w14:textId="77777777" w:rsidR="002A07D9" w:rsidRDefault="002A07D9" w:rsidP="00816820"/>
          <w:p w14:paraId="6710D0B3" w14:textId="77777777" w:rsidR="002A07D9" w:rsidRDefault="00816820" w:rsidP="00816820">
            <w:r>
              <w:t xml:space="preserve">SHE Transmission for the transmission company. </w:t>
            </w:r>
          </w:p>
          <w:p w14:paraId="6BEB7757" w14:textId="77777777" w:rsidR="002A07D9" w:rsidRDefault="002A07D9" w:rsidP="00816820"/>
          <w:p w14:paraId="4F35365C" w14:textId="750DC524" w:rsidR="00A20BCC" w:rsidRPr="00A902AB" w:rsidRDefault="00816820" w:rsidP="00816820">
            <w:r>
              <w:t>SPTL for the whole of Scottish Power Systems Ltd (SPPS).</w:t>
            </w:r>
          </w:p>
        </w:tc>
      </w:tr>
      <w:tr w:rsidR="009F63BA" w:rsidRPr="00A902AB" w14:paraId="2E78BF42" w14:textId="77777777" w:rsidTr="002A07D9">
        <w:tc>
          <w:tcPr>
            <w:tcW w:w="255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03C6390" w14:textId="5E124727" w:rsidR="009F63BA" w:rsidRDefault="009F63BA" w:rsidP="002A07D9">
            <w:pPr>
              <w:rPr>
                <w:szCs w:val="20"/>
              </w:rPr>
            </w:pPr>
            <w:r>
              <w:rPr>
                <w:szCs w:val="20"/>
              </w:rPr>
              <w:t>Labour</w:t>
            </w:r>
          </w:p>
        </w:tc>
        <w:tc>
          <w:tcPr>
            <w:tcW w:w="607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7C43D84" w14:textId="2F53BE1A" w:rsidR="009F63BA" w:rsidRDefault="009F63BA" w:rsidP="002A07D9">
            <w:pPr>
              <w:rPr>
                <w:szCs w:val="20"/>
              </w:rPr>
            </w:pPr>
            <w:r>
              <w:rPr>
                <w:szCs w:val="20"/>
              </w:rPr>
              <w:t xml:space="preserve">Defined in Transmission Glossary </w:t>
            </w:r>
          </w:p>
        </w:tc>
      </w:tr>
      <w:tr w:rsidR="009F63BA" w:rsidRPr="00A902AB" w14:paraId="7F2FF558" w14:textId="77777777" w:rsidTr="002A07D9">
        <w:tc>
          <w:tcPr>
            <w:tcW w:w="255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94E01B8" w14:textId="5429C682" w:rsidR="009F63BA" w:rsidRDefault="009F63BA" w:rsidP="002A07D9">
            <w:pPr>
              <w:rPr>
                <w:szCs w:val="20"/>
              </w:rPr>
            </w:pPr>
            <w:r>
              <w:rPr>
                <w:szCs w:val="20"/>
              </w:rPr>
              <w:t>Pensions</w:t>
            </w:r>
          </w:p>
        </w:tc>
        <w:tc>
          <w:tcPr>
            <w:tcW w:w="607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0A4D944" w14:textId="46149808" w:rsidR="009F63BA" w:rsidRDefault="009F63BA" w:rsidP="002A07D9">
            <w:pPr>
              <w:rPr>
                <w:szCs w:val="20"/>
              </w:rPr>
            </w:pPr>
            <w:r>
              <w:rPr>
                <w:szCs w:val="20"/>
              </w:rPr>
              <w:t>Defined in Transmission Glossary</w:t>
            </w:r>
          </w:p>
        </w:tc>
      </w:tr>
      <w:tr w:rsidR="002A07D9" w:rsidRPr="00A902AB" w14:paraId="16496D28" w14:textId="77777777" w:rsidTr="002A07D9">
        <w:tc>
          <w:tcPr>
            <w:tcW w:w="255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38A81E5" w14:textId="3BE56571" w:rsidR="002A07D9" w:rsidRPr="00A902AB" w:rsidRDefault="002A07D9" w:rsidP="002A07D9">
            <w:r>
              <w:rPr>
                <w:szCs w:val="20"/>
              </w:rPr>
              <w:t>FTE</w:t>
            </w:r>
          </w:p>
        </w:tc>
        <w:tc>
          <w:tcPr>
            <w:tcW w:w="607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3A61A3E" w14:textId="6A71631C" w:rsidR="002A07D9" w:rsidRDefault="002A07D9" w:rsidP="002A07D9">
            <w:r>
              <w:rPr>
                <w:szCs w:val="20"/>
              </w:rPr>
              <w:t xml:space="preserve">Full time equivalent </w:t>
            </w:r>
          </w:p>
        </w:tc>
      </w:tr>
      <w:tr w:rsidR="002A07D9" w:rsidRPr="00A902AB" w14:paraId="454AE60B" w14:textId="77777777" w:rsidTr="002A07D9">
        <w:tc>
          <w:tcPr>
            <w:tcW w:w="255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EAC11E8" w14:textId="1AF418D1" w:rsidR="002A07D9" w:rsidRPr="00A902AB" w:rsidRDefault="002A07D9" w:rsidP="002A07D9">
            <w:r w:rsidRPr="009F39FF">
              <w:rPr>
                <w:szCs w:val="20"/>
              </w:rPr>
              <w:t xml:space="preserve">Craftsperson </w:t>
            </w:r>
          </w:p>
        </w:tc>
        <w:tc>
          <w:tcPr>
            <w:tcW w:w="607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A37AF3E" w14:textId="2168D621" w:rsidR="002A07D9" w:rsidRDefault="002A07D9" w:rsidP="002A07D9">
            <w:r>
              <w:rPr>
                <w:szCs w:val="20"/>
              </w:rPr>
              <w:t>Employees working in roles requiring the following qualifications - l</w:t>
            </w:r>
            <w:r w:rsidRPr="009F39FF">
              <w:rPr>
                <w:szCs w:val="20"/>
              </w:rPr>
              <w:t xml:space="preserve">evel 1, 2 or 3 Jointers, </w:t>
            </w:r>
            <w:r>
              <w:rPr>
                <w:szCs w:val="20"/>
              </w:rPr>
              <w:t>o</w:t>
            </w:r>
            <w:r w:rsidRPr="009F39FF">
              <w:rPr>
                <w:szCs w:val="20"/>
              </w:rPr>
              <w:t xml:space="preserve">verhead </w:t>
            </w:r>
            <w:r>
              <w:rPr>
                <w:szCs w:val="20"/>
              </w:rPr>
              <w:t>l</w:t>
            </w:r>
            <w:r w:rsidRPr="009F39FF">
              <w:rPr>
                <w:szCs w:val="20"/>
              </w:rPr>
              <w:t xml:space="preserve">inesman, </w:t>
            </w:r>
            <w:r>
              <w:rPr>
                <w:szCs w:val="20"/>
              </w:rPr>
              <w:t>f</w:t>
            </w:r>
            <w:r w:rsidRPr="009F39FF">
              <w:rPr>
                <w:szCs w:val="20"/>
              </w:rPr>
              <w:t xml:space="preserve">itters, </w:t>
            </w:r>
            <w:r>
              <w:rPr>
                <w:szCs w:val="20"/>
              </w:rPr>
              <w:t>m</w:t>
            </w:r>
            <w:r w:rsidRPr="009F39FF">
              <w:rPr>
                <w:szCs w:val="20"/>
              </w:rPr>
              <w:t>ulti-skilled trades set out by Energy and Utility Skills</w:t>
            </w:r>
            <w:r>
              <w:rPr>
                <w:szCs w:val="20"/>
              </w:rPr>
              <w:t xml:space="preserve"> or equivalent</w:t>
            </w:r>
          </w:p>
        </w:tc>
      </w:tr>
      <w:tr w:rsidR="002A07D9" w:rsidRPr="00A902AB" w14:paraId="2ACD7C96" w14:textId="77777777" w:rsidTr="002A07D9">
        <w:tc>
          <w:tcPr>
            <w:tcW w:w="255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B687B39" w14:textId="4DEB7F69" w:rsidR="002A07D9" w:rsidRPr="00A902AB" w:rsidRDefault="002A07D9" w:rsidP="002A07D9">
            <w:r w:rsidRPr="009F39FF">
              <w:rPr>
                <w:szCs w:val="20"/>
              </w:rPr>
              <w:t xml:space="preserve">Engineer </w:t>
            </w:r>
          </w:p>
        </w:tc>
        <w:tc>
          <w:tcPr>
            <w:tcW w:w="607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24C0E4D" w14:textId="5E83CDAA" w:rsidR="002A07D9" w:rsidRDefault="002A07D9" w:rsidP="002A07D9">
            <w:r>
              <w:rPr>
                <w:szCs w:val="20"/>
              </w:rPr>
              <w:t>Employees working in roles requiring engineering qualifications.</w:t>
            </w:r>
          </w:p>
        </w:tc>
      </w:tr>
      <w:tr w:rsidR="002A07D9" w:rsidRPr="00A902AB" w14:paraId="769A364D" w14:textId="77777777" w:rsidTr="002A07D9">
        <w:tc>
          <w:tcPr>
            <w:tcW w:w="255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A752C38" w14:textId="4DF6720B" w:rsidR="002A07D9" w:rsidRPr="009F39FF" w:rsidRDefault="002A07D9" w:rsidP="002A07D9">
            <w:pPr>
              <w:rPr>
                <w:szCs w:val="20"/>
              </w:rPr>
            </w:pPr>
            <w:r>
              <w:rPr>
                <w:szCs w:val="20"/>
              </w:rPr>
              <w:t>Agency</w:t>
            </w:r>
          </w:p>
        </w:tc>
        <w:tc>
          <w:tcPr>
            <w:tcW w:w="607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C2E4858" w14:textId="08431280" w:rsidR="002A07D9" w:rsidRDefault="005E3548" w:rsidP="002A07D9">
            <w:pPr>
              <w:rPr>
                <w:szCs w:val="20"/>
              </w:rPr>
            </w:pPr>
            <w:r>
              <w:rPr>
                <w:szCs w:val="20"/>
              </w:rPr>
              <w:t xml:space="preserve">Defined in Transmission Glossary </w:t>
            </w:r>
            <w:r w:rsidR="002A07D9">
              <w:rPr>
                <w:szCs w:val="20"/>
              </w:rPr>
              <w:t xml:space="preserve"> </w:t>
            </w:r>
          </w:p>
        </w:tc>
      </w:tr>
    </w:tbl>
    <w:p w14:paraId="39E5BB62" w14:textId="77777777" w:rsidR="002A07D9" w:rsidRDefault="002A07D9" w:rsidP="002A07D9">
      <w:pPr>
        <w:tabs>
          <w:tab w:val="left" w:pos="2581"/>
        </w:tabs>
        <w:spacing w:after="240"/>
        <w:outlineLvl w:val="1"/>
        <w:rPr>
          <w:szCs w:val="20"/>
        </w:rPr>
      </w:pPr>
    </w:p>
    <w:p w14:paraId="35AB754E" w14:textId="4871522B" w:rsidR="002A07D9" w:rsidRPr="00B67722" w:rsidRDefault="0067773D" w:rsidP="002A07D9">
      <w:pPr>
        <w:tabs>
          <w:tab w:val="left" w:pos="2581"/>
        </w:tabs>
        <w:spacing w:after="240"/>
        <w:outlineLvl w:val="1"/>
        <w:rPr>
          <w:b/>
          <w:szCs w:val="20"/>
        </w:rPr>
      </w:pPr>
      <w:bookmarkStart w:id="1119" w:name="_Toc16607105"/>
      <w:r>
        <w:rPr>
          <w:b/>
          <w:szCs w:val="20"/>
        </w:rPr>
        <w:t>A</w:t>
      </w:r>
      <w:r w:rsidR="002A07D9" w:rsidRPr="00B67722">
        <w:rPr>
          <w:b/>
          <w:szCs w:val="20"/>
        </w:rPr>
        <w:t xml:space="preserve">3.11 – </w:t>
      </w:r>
      <w:r>
        <w:rPr>
          <w:b/>
          <w:szCs w:val="20"/>
        </w:rPr>
        <w:t>A</w:t>
      </w:r>
      <w:r w:rsidR="002A07D9" w:rsidRPr="00B67722">
        <w:rPr>
          <w:b/>
          <w:szCs w:val="20"/>
        </w:rPr>
        <w:t>3.13 Innovation tables</w:t>
      </w:r>
      <w:bookmarkEnd w:id="1119"/>
    </w:p>
    <w:tbl>
      <w:tblPr>
        <w:tblW w:w="8626" w:type="dxa"/>
        <w:tblCellMar>
          <w:left w:w="0" w:type="dxa"/>
          <w:right w:w="0" w:type="dxa"/>
        </w:tblCellMar>
        <w:tblLook w:val="0000" w:firstRow="0" w:lastRow="0" w:firstColumn="0" w:lastColumn="0" w:noHBand="0" w:noVBand="0"/>
      </w:tblPr>
      <w:tblGrid>
        <w:gridCol w:w="2554"/>
        <w:gridCol w:w="6072"/>
      </w:tblGrid>
      <w:tr w:rsidR="002A07D9" w:rsidRPr="00A902AB" w14:paraId="6FC732FB" w14:textId="77777777" w:rsidTr="004C0B90">
        <w:tc>
          <w:tcPr>
            <w:tcW w:w="2554" w:type="dxa"/>
            <w:tcBorders>
              <w:top w:val="single" w:sz="8" w:space="0" w:color="auto"/>
              <w:left w:val="single" w:sz="8" w:space="0" w:color="auto"/>
              <w:bottom w:val="single" w:sz="8" w:space="0" w:color="auto"/>
              <w:right w:val="single" w:sz="4" w:space="0" w:color="auto"/>
            </w:tcBorders>
            <w:tcMar>
              <w:top w:w="0" w:type="dxa"/>
              <w:left w:w="108" w:type="dxa"/>
              <w:bottom w:w="0" w:type="dxa"/>
              <w:right w:w="108" w:type="dxa"/>
            </w:tcMar>
          </w:tcPr>
          <w:p w14:paraId="0DC00DF3" w14:textId="77777777" w:rsidR="002A07D9" w:rsidRPr="00A902AB" w:rsidRDefault="002A07D9" w:rsidP="004C0B90">
            <w:r w:rsidRPr="00A902AB">
              <w:t>Purpose and Use by Ofgem</w:t>
            </w:r>
          </w:p>
        </w:tc>
        <w:tc>
          <w:tcPr>
            <w:tcW w:w="6072" w:type="dxa"/>
            <w:tcBorders>
              <w:top w:val="single" w:sz="4" w:space="0" w:color="auto"/>
              <w:left w:val="single" w:sz="4" w:space="0" w:color="auto"/>
              <w:bottom w:val="single" w:sz="4" w:space="0" w:color="auto"/>
              <w:right w:val="single" w:sz="4" w:space="0" w:color="auto"/>
            </w:tcBorders>
          </w:tcPr>
          <w:p w14:paraId="1BE3EA3D" w14:textId="50CEC41F" w:rsidR="002A07D9" w:rsidRDefault="002A07D9" w:rsidP="004C0B90">
            <w:r w:rsidRPr="009F1A55">
              <w:t>The purpose of t</w:t>
            </w:r>
            <w:r>
              <w:t>hese tables is to record information directly applicable to the innovation mechanisms.  These are placeholders</w:t>
            </w:r>
            <w:ins w:id="1120" w:author="Author">
              <w:r w:rsidR="00B625A4">
                <w:t>; n</w:t>
              </w:r>
              <w:r w:rsidR="00A01890">
                <w:t xml:space="preserve">o information is required </w:t>
              </w:r>
              <w:r w:rsidR="00B625A4">
                <w:t xml:space="preserve">to be provided </w:t>
              </w:r>
              <w:r w:rsidR="00A01890">
                <w:t>as part of the October 2019 submission</w:t>
              </w:r>
            </w:ins>
            <w:r>
              <w:t>.</w:t>
            </w:r>
          </w:p>
          <w:p w14:paraId="119DDA2A" w14:textId="77777777" w:rsidR="002A07D9" w:rsidRPr="00316A31" w:rsidRDefault="002A07D9" w:rsidP="004C0B90"/>
        </w:tc>
      </w:tr>
      <w:tr w:rsidR="002A07D9" w:rsidRPr="00A902AB" w14:paraId="0109755C" w14:textId="77777777" w:rsidTr="004C0B90">
        <w:tc>
          <w:tcPr>
            <w:tcW w:w="2554" w:type="dxa"/>
            <w:tcBorders>
              <w:top w:val="nil"/>
              <w:left w:val="single" w:sz="8" w:space="0" w:color="auto"/>
              <w:bottom w:val="single" w:sz="8" w:space="0" w:color="auto"/>
              <w:right w:val="single" w:sz="4" w:space="0" w:color="auto"/>
            </w:tcBorders>
            <w:tcMar>
              <w:top w:w="0" w:type="dxa"/>
              <w:left w:w="108" w:type="dxa"/>
              <w:bottom w:w="0" w:type="dxa"/>
              <w:right w:w="108" w:type="dxa"/>
            </w:tcMar>
          </w:tcPr>
          <w:p w14:paraId="47FBAA17" w14:textId="77777777" w:rsidR="002A07D9" w:rsidRPr="00A902AB" w:rsidRDefault="002A07D9" w:rsidP="004C0B90">
            <w:r w:rsidRPr="00A902AB">
              <w:t>Instructions for Completion</w:t>
            </w:r>
          </w:p>
        </w:tc>
        <w:tc>
          <w:tcPr>
            <w:tcW w:w="6072" w:type="dxa"/>
            <w:tcBorders>
              <w:top w:val="single" w:sz="4" w:space="0" w:color="auto"/>
              <w:left w:val="single" w:sz="4" w:space="0" w:color="auto"/>
              <w:bottom w:val="single" w:sz="4" w:space="0" w:color="auto"/>
              <w:right w:val="single" w:sz="4" w:space="0" w:color="auto"/>
            </w:tcBorders>
          </w:tcPr>
          <w:p w14:paraId="1CB90535" w14:textId="1FC8DE68" w:rsidR="002A07D9" w:rsidRPr="00A902AB" w:rsidRDefault="002A07D9" w:rsidP="004C0B90"/>
        </w:tc>
      </w:tr>
    </w:tbl>
    <w:p w14:paraId="4B41BABB" w14:textId="77777777" w:rsidR="002A07D9" w:rsidRDefault="002A07D9" w:rsidP="002A07D9">
      <w:pPr>
        <w:tabs>
          <w:tab w:val="left" w:pos="2581"/>
        </w:tabs>
        <w:spacing w:after="240"/>
        <w:outlineLvl w:val="1"/>
        <w:rPr>
          <w:szCs w:val="20"/>
        </w:rPr>
      </w:pPr>
    </w:p>
    <w:p w14:paraId="77803313" w14:textId="77777777" w:rsidR="00590B9F" w:rsidRDefault="00590B9F" w:rsidP="002A07D9">
      <w:pPr>
        <w:tabs>
          <w:tab w:val="left" w:pos="2581"/>
        </w:tabs>
        <w:spacing w:after="240"/>
        <w:outlineLvl w:val="1"/>
        <w:rPr>
          <w:szCs w:val="20"/>
        </w:rPr>
      </w:pPr>
    </w:p>
    <w:p w14:paraId="73D4A2F0" w14:textId="7ACC7FA4" w:rsidR="002A07D9" w:rsidRPr="00B67722" w:rsidRDefault="003E0ECF" w:rsidP="002A07D9">
      <w:pPr>
        <w:tabs>
          <w:tab w:val="left" w:pos="2581"/>
        </w:tabs>
        <w:spacing w:after="240"/>
        <w:outlineLvl w:val="1"/>
        <w:rPr>
          <w:b/>
          <w:szCs w:val="20"/>
        </w:rPr>
      </w:pPr>
      <w:bookmarkStart w:id="1121" w:name="_Toc16607106"/>
      <w:r>
        <w:rPr>
          <w:b/>
          <w:szCs w:val="20"/>
        </w:rPr>
        <w:t>A</w:t>
      </w:r>
      <w:r w:rsidR="002A07D9" w:rsidRPr="00B67722">
        <w:rPr>
          <w:b/>
          <w:szCs w:val="20"/>
        </w:rPr>
        <w:t>3.14 Pass Through</w:t>
      </w:r>
      <w:bookmarkEnd w:id="1121"/>
    </w:p>
    <w:tbl>
      <w:tblPr>
        <w:tblW w:w="8626" w:type="dxa"/>
        <w:tblCellMar>
          <w:left w:w="0" w:type="dxa"/>
          <w:right w:w="0" w:type="dxa"/>
        </w:tblCellMar>
        <w:tblLook w:val="0000" w:firstRow="0" w:lastRow="0" w:firstColumn="0" w:lastColumn="0" w:noHBand="0" w:noVBand="0"/>
      </w:tblPr>
      <w:tblGrid>
        <w:gridCol w:w="2554"/>
        <w:gridCol w:w="6072"/>
      </w:tblGrid>
      <w:tr w:rsidR="002A07D9" w:rsidRPr="00A902AB" w14:paraId="18AD8950" w14:textId="77777777" w:rsidTr="004C0B90">
        <w:tc>
          <w:tcPr>
            <w:tcW w:w="2554" w:type="dxa"/>
            <w:tcBorders>
              <w:top w:val="single" w:sz="8" w:space="0" w:color="auto"/>
              <w:left w:val="single" w:sz="8" w:space="0" w:color="auto"/>
              <w:bottom w:val="single" w:sz="8" w:space="0" w:color="auto"/>
              <w:right w:val="single" w:sz="4" w:space="0" w:color="auto"/>
            </w:tcBorders>
            <w:tcMar>
              <w:top w:w="0" w:type="dxa"/>
              <w:left w:w="108" w:type="dxa"/>
              <w:bottom w:w="0" w:type="dxa"/>
              <w:right w:w="108" w:type="dxa"/>
            </w:tcMar>
          </w:tcPr>
          <w:p w14:paraId="3F7BC0FB" w14:textId="77777777" w:rsidR="002A07D9" w:rsidRPr="00A902AB" w:rsidRDefault="002A07D9" w:rsidP="004C0B90">
            <w:r w:rsidRPr="00A902AB">
              <w:t>Purpose and Use by Ofgem</w:t>
            </w:r>
          </w:p>
        </w:tc>
        <w:tc>
          <w:tcPr>
            <w:tcW w:w="6072" w:type="dxa"/>
            <w:tcBorders>
              <w:top w:val="single" w:sz="4" w:space="0" w:color="auto"/>
              <w:left w:val="single" w:sz="4" w:space="0" w:color="auto"/>
              <w:bottom w:val="single" w:sz="4" w:space="0" w:color="auto"/>
              <w:right w:val="single" w:sz="4" w:space="0" w:color="auto"/>
            </w:tcBorders>
          </w:tcPr>
          <w:p w14:paraId="09A742DD" w14:textId="00A58922" w:rsidR="002A07D9" w:rsidRDefault="002A07D9" w:rsidP="004C0B90">
            <w:r w:rsidRPr="009F1A55">
              <w:t>The purpose of t</w:t>
            </w:r>
            <w:r>
              <w:t xml:space="preserve">hese tables is to record information on certain elements </w:t>
            </w:r>
            <w:r w:rsidRPr="002A07D9">
              <w:t>of allowed revenue</w:t>
            </w:r>
            <w:r>
              <w:t xml:space="preserve"> that are treated as </w:t>
            </w:r>
            <w:r w:rsidRPr="002A07D9">
              <w:t>pass through items</w:t>
            </w:r>
            <w:r>
              <w:t>.</w:t>
            </w:r>
          </w:p>
          <w:p w14:paraId="70BCDE6A" w14:textId="77777777" w:rsidR="002A07D9" w:rsidRPr="00316A31" w:rsidRDefault="002A07D9" w:rsidP="004C0B90"/>
        </w:tc>
      </w:tr>
      <w:tr w:rsidR="002A07D9" w:rsidRPr="00A902AB" w14:paraId="230A02AB" w14:textId="77777777" w:rsidTr="005E3548">
        <w:tc>
          <w:tcPr>
            <w:tcW w:w="2554" w:type="dxa"/>
            <w:tcBorders>
              <w:top w:val="nil"/>
              <w:left w:val="single" w:sz="8" w:space="0" w:color="auto"/>
              <w:bottom w:val="single" w:sz="4" w:space="0" w:color="auto"/>
              <w:right w:val="single" w:sz="4" w:space="0" w:color="auto"/>
            </w:tcBorders>
            <w:tcMar>
              <w:top w:w="0" w:type="dxa"/>
              <w:left w:w="108" w:type="dxa"/>
              <w:bottom w:w="0" w:type="dxa"/>
              <w:right w:w="108" w:type="dxa"/>
            </w:tcMar>
          </w:tcPr>
          <w:p w14:paraId="54797ED4" w14:textId="77777777" w:rsidR="002A07D9" w:rsidRPr="00A902AB" w:rsidRDefault="002A07D9" w:rsidP="004C0B90">
            <w:r w:rsidRPr="00A902AB">
              <w:t>Instructions for Completion</w:t>
            </w:r>
          </w:p>
        </w:tc>
        <w:tc>
          <w:tcPr>
            <w:tcW w:w="6072" w:type="dxa"/>
            <w:tcBorders>
              <w:top w:val="single" w:sz="4" w:space="0" w:color="auto"/>
              <w:left w:val="single" w:sz="4" w:space="0" w:color="auto"/>
              <w:bottom w:val="single" w:sz="4" w:space="0" w:color="auto"/>
              <w:right w:val="single" w:sz="4" w:space="0" w:color="auto"/>
            </w:tcBorders>
          </w:tcPr>
          <w:p w14:paraId="540370C4" w14:textId="40BE1B37" w:rsidR="002A07D9" w:rsidRPr="00A902AB" w:rsidRDefault="00050827" w:rsidP="004C0B90">
            <w:r w:rsidRPr="00050827">
              <w:t>The licensee should fill in the boxes shaded in yellow</w:t>
            </w:r>
          </w:p>
        </w:tc>
      </w:tr>
      <w:tr w:rsidR="005E3548" w:rsidRPr="00A902AB" w14:paraId="2D55AFBF" w14:textId="77777777" w:rsidTr="005E3548">
        <w:tc>
          <w:tcPr>
            <w:tcW w:w="255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BD5EA62" w14:textId="7E0DFE15" w:rsidR="005E3548" w:rsidRPr="00A902AB" w:rsidRDefault="005E3548" w:rsidP="004C0B90">
            <w:r>
              <w:t xml:space="preserve">Pass Through </w:t>
            </w:r>
          </w:p>
        </w:tc>
        <w:tc>
          <w:tcPr>
            <w:tcW w:w="6072" w:type="dxa"/>
            <w:tcBorders>
              <w:top w:val="single" w:sz="4" w:space="0" w:color="auto"/>
              <w:left w:val="single" w:sz="4" w:space="0" w:color="auto"/>
              <w:bottom w:val="single" w:sz="4" w:space="0" w:color="auto"/>
              <w:right w:val="single" w:sz="4" w:space="0" w:color="auto"/>
            </w:tcBorders>
          </w:tcPr>
          <w:p w14:paraId="388DA73D" w14:textId="5555B148" w:rsidR="005E3548" w:rsidRPr="00050827" w:rsidRDefault="005E3548" w:rsidP="004C0B90">
            <w:r>
              <w:t xml:space="preserve">Defined in Transmission Glossary </w:t>
            </w:r>
          </w:p>
        </w:tc>
      </w:tr>
    </w:tbl>
    <w:p w14:paraId="2D577112" w14:textId="6F706F49" w:rsidR="00A20BCC" w:rsidRDefault="00A20BCC" w:rsidP="005D69C6"/>
    <w:p w14:paraId="43F4289D" w14:textId="794C7B05" w:rsidR="002A07D9" w:rsidRPr="00B67722" w:rsidRDefault="003E0ECF" w:rsidP="002A07D9">
      <w:pPr>
        <w:tabs>
          <w:tab w:val="left" w:pos="2581"/>
        </w:tabs>
        <w:spacing w:after="240"/>
        <w:outlineLvl w:val="1"/>
        <w:rPr>
          <w:b/>
          <w:szCs w:val="20"/>
        </w:rPr>
      </w:pPr>
      <w:bookmarkStart w:id="1122" w:name="_Toc16607107"/>
      <w:r>
        <w:rPr>
          <w:b/>
          <w:szCs w:val="20"/>
        </w:rPr>
        <w:t>A</w:t>
      </w:r>
      <w:r w:rsidR="00590B9F" w:rsidRPr="00B67722">
        <w:rPr>
          <w:b/>
          <w:szCs w:val="20"/>
        </w:rPr>
        <w:t>4.2</w:t>
      </w:r>
      <w:r w:rsidR="002A07D9" w:rsidRPr="00B67722">
        <w:rPr>
          <w:b/>
          <w:szCs w:val="20"/>
        </w:rPr>
        <w:t xml:space="preserve"> Related Party Margin</w:t>
      </w:r>
      <w:bookmarkEnd w:id="1122"/>
      <w:r w:rsidR="002A07D9" w:rsidRPr="00B67722">
        <w:rPr>
          <w:b/>
          <w:szCs w:val="20"/>
        </w:rPr>
        <w:t xml:space="preserve"> </w:t>
      </w:r>
    </w:p>
    <w:tbl>
      <w:tblPr>
        <w:tblW w:w="8626" w:type="dxa"/>
        <w:tblCellMar>
          <w:left w:w="0" w:type="dxa"/>
          <w:right w:w="0" w:type="dxa"/>
        </w:tblCellMar>
        <w:tblLook w:val="0000" w:firstRow="0" w:lastRow="0" w:firstColumn="0" w:lastColumn="0" w:noHBand="0" w:noVBand="0"/>
      </w:tblPr>
      <w:tblGrid>
        <w:gridCol w:w="2554"/>
        <w:gridCol w:w="6072"/>
      </w:tblGrid>
      <w:tr w:rsidR="002A07D9" w:rsidRPr="00A902AB" w14:paraId="1568141B" w14:textId="77777777" w:rsidTr="004C0B90">
        <w:tc>
          <w:tcPr>
            <w:tcW w:w="2554" w:type="dxa"/>
            <w:tcBorders>
              <w:top w:val="single" w:sz="8" w:space="0" w:color="auto"/>
              <w:left w:val="single" w:sz="8" w:space="0" w:color="auto"/>
              <w:bottom w:val="single" w:sz="8" w:space="0" w:color="auto"/>
              <w:right w:val="single" w:sz="4" w:space="0" w:color="auto"/>
            </w:tcBorders>
            <w:tcMar>
              <w:top w:w="0" w:type="dxa"/>
              <w:left w:w="108" w:type="dxa"/>
              <w:bottom w:w="0" w:type="dxa"/>
              <w:right w:w="108" w:type="dxa"/>
            </w:tcMar>
          </w:tcPr>
          <w:p w14:paraId="08C6E189" w14:textId="77777777" w:rsidR="002A07D9" w:rsidRPr="00A902AB" w:rsidRDefault="002A07D9" w:rsidP="004C0B90">
            <w:r w:rsidRPr="00A902AB">
              <w:t>Purpose and Use by Ofgem</w:t>
            </w:r>
          </w:p>
        </w:tc>
        <w:tc>
          <w:tcPr>
            <w:tcW w:w="6072" w:type="dxa"/>
            <w:tcBorders>
              <w:top w:val="single" w:sz="4" w:space="0" w:color="auto"/>
              <w:left w:val="single" w:sz="4" w:space="0" w:color="auto"/>
              <w:bottom w:val="single" w:sz="4" w:space="0" w:color="auto"/>
              <w:right w:val="single" w:sz="4" w:space="0" w:color="auto"/>
            </w:tcBorders>
          </w:tcPr>
          <w:p w14:paraId="7C1A3B76" w14:textId="7E664469" w:rsidR="002A07D9" w:rsidRPr="00316A31" w:rsidRDefault="005E3548" w:rsidP="002A0648">
            <w:r>
              <w:t>The purpose of this table</w:t>
            </w:r>
            <w:r w:rsidRPr="005E3548">
              <w:t xml:space="preserve"> is to record information on </w:t>
            </w:r>
            <w:r>
              <w:t xml:space="preserve">the turnover and margin % for all affiliates and calculates (if any) the related party margin to be disallowed in the </w:t>
            </w:r>
            <w:del w:id="1123" w:author="Author">
              <w:r w:rsidDel="002A0648">
                <w:delText>PCFM</w:delText>
              </w:r>
            </w:del>
            <w:ins w:id="1124" w:author="Author">
              <w:r w:rsidR="002A0648">
                <w:t xml:space="preserve"> BPFM</w:t>
              </w:r>
            </w:ins>
            <w:r>
              <w:t xml:space="preserve">. </w:t>
            </w:r>
          </w:p>
        </w:tc>
      </w:tr>
      <w:tr w:rsidR="002A07D9" w:rsidRPr="00A902AB" w14:paraId="5F710AC3" w14:textId="77777777" w:rsidTr="005E3548">
        <w:tc>
          <w:tcPr>
            <w:tcW w:w="2554" w:type="dxa"/>
            <w:tcBorders>
              <w:top w:val="nil"/>
              <w:left w:val="single" w:sz="8" w:space="0" w:color="auto"/>
              <w:bottom w:val="nil"/>
              <w:right w:val="single" w:sz="4" w:space="0" w:color="auto"/>
            </w:tcBorders>
            <w:tcMar>
              <w:top w:w="0" w:type="dxa"/>
              <w:left w:w="108" w:type="dxa"/>
              <w:bottom w:w="0" w:type="dxa"/>
              <w:right w:w="108" w:type="dxa"/>
            </w:tcMar>
          </w:tcPr>
          <w:p w14:paraId="54D81B8F" w14:textId="77777777" w:rsidR="002A07D9" w:rsidRPr="00A902AB" w:rsidRDefault="002A07D9" w:rsidP="004C0B90">
            <w:r w:rsidRPr="00A902AB">
              <w:t>Instructions for Completion</w:t>
            </w:r>
          </w:p>
        </w:tc>
        <w:tc>
          <w:tcPr>
            <w:tcW w:w="6072" w:type="dxa"/>
            <w:tcBorders>
              <w:top w:val="single" w:sz="4" w:space="0" w:color="auto"/>
              <w:left w:val="single" w:sz="4" w:space="0" w:color="auto"/>
              <w:bottom w:val="single" w:sz="4" w:space="0" w:color="auto"/>
              <w:right w:val="single" w:sz="4" w:space="0" w:color="auto"/>
            </w:tcBorders>
          </w:tcPr>
          <w:p w14:paraId="13F3DCF4" w14:textId="77777777" w:rsidR="002A07D9" w:rsidRDefault="005E3548" w:rsidP="004C0B90">
            <w:r w:rsidRPr="005E3548">
              <w:t>The licensee should fill in the boxes shaded in yellow</w:t>
            </w:r>
            <w:r>
              <w:t>:</w:t>
            </w:r>
          </w:p>
          <w:p w14:paraId="0B77E715" w14:textId="327B5A15" w:rsidR="005E3548" w:rsidRDefault="005E3548" w:rsidP="004C0B90"/>
          <w:p w14:paraId="413BA841" w14:textId="4C98B5C7" w:rsidR="005E3548" w:rsidRDefault="005E3548" w:rsidP="007441CD">
            <w:pPr>
              <w:pStyle w:val="ListParagraph"/>
              <w:numPr>
                <w:ilvl w:val="0"/>
                <w:numId w:val="46"/>
              </w:numPr>
            </w:pPr>
            <w:r>
              <w:t>Margin by related party</w:t>
            </w:r>
          </w:p>
          <w:p w14:paraId="19826C03" w14:textId="55857E2A" w:rsidR="005E3548" w:rsidRDefault="005E3548" w:rsidP="007441CD">
            <w:pPr>
              <w:pStyle w:val="ListParagraph"/>
              <w:numPr>
                <w:ilvl w:val="0"/>
                <w:numId w:val="46"/>
              </w:numPr>
            </w:pPr>
            <w:r>
              <w:t>Turnover by related party</w:t>
            </w:r>
          </w:p>
          <w:p w14:paraId="7D45F74F" w14:textId="758B4AD0" w:rsidR="005E3548" w:rsidRDefault="005E3548" w:rsidP="007441CD">
            <w:pPr>
              <w:pStyle w:val="ListParagraph"/>
              <w:numPr>
                <w:ilvl w:val="0"/>
                <w:numId w:val="46"/>
              </w:numPr>
            </w:pPr>
            <w:r>
              <w:t>Related Party Margin by Cost Category (columns AA:AG and column AI).</w:t>
            </w:r>
          </w:p>
          <w:p w14:paraId="2AAB58B5" w14:textId="35138C6E" w:rsidR="005E3548" w:rsidRDefault="000A1B8B" w:rsidP="007441CD">
            <w:pPr>
              <w:pStyle w:val="ListParagraph"/>
              <w:numPr>
                <w:ilvl w:val="0"/>
                <w:numId w:val="46"/>
              </w:numPr>
            </w:pPr>
            <w:r>
              <w:t>Costs before allocations: Outside Price Control</w:t>
            </w:r>
          </w:p>
          <w:p w14:paraId="7BC20DC3" w14:textId="7B12CF29" w:rsidR="005E3548" w:rsidRDefault="000A1B8B" w:rsidP="007441CD">
            <w:pPr>
              <w:pStyle w:val="ListParagraph"/>
              <w:numPr>
                <w:ilvl w:val="0"/>
                <w:numId w:val="46"/>
              </w:numPr>
            </w:pPr>
            <w:r>
              <w:t xml:space="preserve">Costs before allocations: Total Related Party Margin </w:t>
            </w:r>
          </w:p>
          <w:p w14:paraId="43A711EE" w14:textId="570F42FA" w:rsidR="005E3548" w:rsidRDefault="005E3548" w:rsidP="005E3548"/>
          <w:p w14:paraId="7F895B71" w14:textId="78A8C457" w:rsidR="005E3548" w:rsidRDefault="005E3548" w:rsidP="005E3548">
            <w:r>
              <w:t>This inp</w:t>
            </w:r>
            <w:r w:rsidR="000A1B8B">
              <w:t>ut is required to be repeated for each</w:t>
            </w:r>
            <w:r>
              <w:t xml:space="preserve"> reporting year.</w:t>
            </w:r>
          </w:p>
          <w:p w14:paraId="01A62F4B" w14:textId="0C1E8F9B" w:rsidR="005E3548" w:rsidRPr="00A902AB" w:rsidRDefault="005E3548" w:rsidP="004C0B90"/>
        </w:tc>
      </w:tr>
      <w:tr w:rsidR="005E3548" w:rsidRPr="00A902AB" w14:paraId="40252762" w14:textId="77777777" w:rsidTr="005E3548">
        <w:tc>
          <w:tcPr>
            <w:tcW w:w="255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12095F7" w14:textId="4F837769" w:rsidR="005E3548" w:rsidRPr="00A902AB" w:rsidRDefault="005E3548" w:rsidP="005E3548">
            <w:r>
              <w:t xml:space="preserve">Related Party Margin  </w:t>
            </w:r>
          </w:p>
        </w:tc>
        <w:tc>
          <w:tcPr>
            <w:tcW w:w="6072" w:type="dxa"/>
            <w:tcBorders>
              <w:top w:val="single" w:sz="4" w:space="0" w:color="auto"/>
              <w:left w:val="single" w:sz="4" w:space="0" w:color="auto"/>
              <w:bottom w:val="single" w:sz="4" w:space="0" w:color="auto"/>
              <w:right w:val="single" w:sz="4" w:space="0" w:color="auto"/>
            </w:tcBorders>
          </w:tcPr>
          <w:p w14:paraId="1A26089D" w14:textId="1D1767BF" w:rsidR="005E3548" w:rsidRPr="00A902AB" w:rsidRDefault="005E3548" w:rsidP="005E3548">
            <w:r>
              <w:t xml:space="preserve">Defined in Transmission Glossary </w:t>
            </w:r>
          </w:p>
        </w:tc>
      </w:tr>
    </w:tbl>
    <w:p w14:paraId="476A2EAB" w14:textId="1F963435" w:rsidR="002A07D9" w:rsidRDefault="002A07D9" w:rsidP="005D69C6"/>
    <w:p w14:paraId="24904229" w14:textId="2DE16949" w:rsidR="002A07D9" w:rsidRPr="003E0ECF" w:rsidRDefault="003E0ECF" w:rsidP="002A07D9">
      <w:pPr>
        <w:tabs>
          <w:tab w:val="left" w:pos="2581"/>
        </w:tabs>
        <w:spacing w:after="240"/>
        <w:outlineLvl w:val="1"/>
        <w:rPr>
          <w:b/>
          <w:szCs w:val="20"/>
        </w:rPr>
      </w:pPr>
      <w:bookmarkStart w:id="1125" w:name="_Toc16607108"/>
      <w:r w:rsidRPr="003E0ECF">
        <w:rPr>
          <w:b/>
          <w:szCs w:val="20"/>
        </w:rPr>
        <w:t>A</w:t>
      </w:r>
      <w:r w:rsidR="00590B9F" w:rsidRPr="003E0ECF">
        <w:rPr>
          <w:b/>
          <w:szCs w:val="20"/>
        </w:rPr>
        <w:t>4.3</w:t>
      </w:r>
      <w:r w:rsidR="002A07D9" w:rsidRPr="003E0ECF">
        <w:rPr>
          <w:b/>
          <w:szCs w:val="20"/>
        </w:rPr>
        <w:t xml:space="preserve"> Business Carbon Footprint</w:t>
      </w:r>
      <w:bookmarkEnd w:id="1125"/>
      <w:r w:rsidR="002A07D9" w:rsidRPr="003E0ECF">
        <w:rPr>
          <w:b/>
          <w:szCs w:val="20"/>
        </w:rPr>
        <w:t xml:space="preserve"> </w:t>
      </w:r>
    </w:p>
    <w:tbl>
      <w:tblPr>
        <w:tblW w:w="8655" w:type="dxa"/>
        <w:tblInd w:w="-5" w:type="dxa"/>
        <w:tblCellMar>
          <w:left w:w="0" w:type="dxa"/>
          <w:right w:w="0" w:type="dxa"/>
        </w:tblCellMar>
        <w:tblLook w:val="0000" w:firstRow="0" w:lastRow="0" w:firstColumn="0" w:lastColumn="0" w:noHBand="0" w:noVBand="0"/>
      </w:tblPr>
      <w:tblGrid>
        <w:gridCol w:w="2547"/>
        <w:gridCol w:w="6108"/>
      </w:tblGrid>
      <w:tr w:rsidR="00047023" w:rsidRPr="00A902AB" w14:paraId="723AC9D6" w14:textId="77777777" w:rsidTr="00047023">
        <w:tc>
          <w:tcPr>
            <w:tcW w:w="2547" w:type="dxa"/>
            <w:tcBorders>
              <w:top w:val="single" w:sz="8" w:space="0" w:color="auto"/>
              <w:left w:val="single" w:sz="8" w:space="0" w:color="auto"/>
              <w:bottom w:val="single" w:sz="8" w:space="0" w:color="auto"/>
              <w:right w:val="single" w:sz="4" w:space="0" w:color="auto"/>
            </w:tcBorders>
            <w:tcMar>
              <w:top w:w="0" w:type="dxa"/>
              <w:left w:w="108" w:type="dxa"/>
              <w:bottom w:w="0" w:type="dxa"/>
              <w:right w:w="108" w:type="dxa"/>
            </w:tcMar>
          </w:tcPr>
          <w:p w14:paraId="4D46D42B" w14:textId="77777777" w:rsidR="002A07D9" w:rsidRPr="00A902AB" w:rsidRDefault="002A07D9" w:rsidP="004C0B90">
            <w:r w:rsidRPr="00A902AB">
              <w:t>Purpose and Use by Ofgem</w:t>
            </w:r>
          </w:p>
        </w:tc>
        <w:tc>
          <w:tcPr>
            <w:tcW w:w="6108" w:type="dxa"/>
            <w:tcBorders>
              <w:top w:val="single" w:sz="4" w:space="0" w:color="auto"/>
              <w:left w:val="single" w:sz="4" w:space="0" w:color="auto"/>
              <w:bottom w:val="single" w:sz="4" w:space="0" w:color="auto"/>
              <w:right w:val="single" w:sz="4" w:space="0" w:color="auto"/>
            </w:tcBorders>
          </w:tcPr>
          <w:p w14:paraId="31465515" w14:textId="662077E6" w:rsidR="002A07D9" w:rsidRPr="00316A31" w:rsidRDefault="002A07D9" w:rsidP="00047023">
            <w:r w:rsidRPr="002A07D9">
              <w:t xml:space="preserve">The purpose of this table is to collect information on the licensee’s Business Carbon Footprint (BCF) (in tonnes of CO2 equivalent) in order for us to review the carbon footprint across all the </w:t>
            </w:r>
            <w:del w:id="1126" w:author="Author">
              <w:r w:rsidRPr="002A07D9" w:rsidDel="00B172BA">
                <w:delText>TO</w:delText>
              </w:r>
            </w:del>
            <w:ins w:id="1127" w:author="Author">
              <w:r w:rsidR="00B172BA">
                <w:t>Licensee</w:t>
              </w:r>
            </w:ins>
            <w:r w:rsidRPr="002A07D9">
              <w:t xml:space="preserve">s. </w:t>
            </w:r>
          </w:p>
        </w:tc>
      </w:tr>
      <w:tr w:rsidR="002A07D9" w:rsidRPr="00A902AB" w14:paraId="4F92C0B5" w14:textId="77777777" w:rsidTr="00047023">
        <w:tc>
          <w:tcPr>
            <w:tcW w:w="2547" w:type="dxa"/>
            <w:tcBorders>
              <w:top w:val="nil"/>
              <w:left w:val="single" w:sz="8" w:space="0" w:color="auto"/>
              <w:bottom w:val="single" w:sz="4" w:space="0" w:color="auto"/>
              <w:right w:val="single" w:sz="4" w:space="0" w:color="auto"/>
            </w:tcBorders>
            <w:tcMar>
              <w:top w:w="0" w:type="dxa"/>
              <w:left w:w="108" w:type="dxa"/>
              <w:bottom w:w="0" w:type="dxa"/>
              <w:right w:w="108" w:type="dxa"/>
            </w:tcMar>
          </w:tcPr>
          <w:p w14:paraId="545E1452" w14:textId="77777777" w:rsidR="002A07D9" w:rsidRPr="00A902AB" w:rsidRDefault="002A07D9" w:rsidP="004C0B90">
            <w:r w:rsidRPr="00A902AB">
              <w:t>Instructions for Completion</w:t>
            </w:r>
          </w:p>
        </w:tc>
        <w:tc>
          <w:tcPr>
            <w:tcW w:w="6108" w:type="dxa"/>
            <w:tcBorders>
              <w:top w:val="single" w:sz="4" w:space="0" w:color="auto"/>
              <w:left w:val="single" w:sz="4" w:space="0" w:color="auto"/>
              <w:bottom w:val="single" w:sz="4" w:space="0" w:color="auto"/>
              <w:right w:val="single" w:sz="4" w:space="0" w:color="auto"/>
            </w:tcBorders>
          </w:tcPr>
          <w:p w14:paraId="3EB08245" w14:textId="13A75F34" w:rsidR="00047023" w:rsidRDefault="00047023" w:rsidP="00047023">
            <w:r>
              <w:t xml:space="preserve">CO2 equivalent emissions arising from losses on the licensee’s transmission system are included in the table to provide an annual estimate of total BCF that will align with other environmental reports produced by the company. </w:t>
            </w:r>
          </w:p>
          <w:p w14:paraId="27D340DC" w14:textId="77777777" w:rsidR="00047023" w:rsidRDefault="00047023" w:rsidP="00047023"/>
          <w:p w14:paraId="148264C4" w14:textId="7F12DA9D" w:rsidR="00047023" w:rsidRDefault="00047023" w:rsidP="00047023">
            <w:r>
              <w:t>The associated commentary must contain the methodology used, including detailed emission tables for each of the sections below.</w:t>
            </w:r>
          </w:p>
          <w:p w14:paraId="7389B3D3" w14:textId="60830650" w:rsidR="00047023" w:rsidRDefault="00047023" w:rsidP="00047023"/>
          <w:p w14:paraId="31B1D9FF" w14:textId="566168A8" w:rsidR="00047023" w:rsidRDefault="00047023" w:rsidP="00047023">
            <w:r>
              <w:t>The reporting methodology must be compliant with the principles of the Greenhouse Gas Protocol (“GHG Protocol”). In summary, the BCF reporting must be:</w:t>
            </w:r>
          </w:p>
          <w:p w14:paraId="71F8C9FF" w14:textId="77777777" w:rsidR="00047023" w:rsidRDefault="00047023" w:rsidP="00047023"/>
          <w:p w14:paraId="0F04E182" w14:textId="55B4B39C" w:rsidR="00047023" w:rsidRDefault="00047023" w:rsidP="007441CD">
            <w:pPr>
              <w:pStyle w:val="ListParagraph"/>
              <w:numPr>
                <w:ilvl w:val="0"/>
                <w:numId w:val="43"/>
              </w:numPr>
            </w:pPr>
            <w:r>
              <w:t>Relevant: the inventory must reflect the substance and economic reality of the company’s business relationships, not merely its legal form.</w:t>
            </w:r>
          </w:p>
          <w:p w14:paraId="494BF1D9" w14:textId="0A4F60A3" w:rsidR="00047023" w:rsidRDefault="00047023" w:rsidP="007441CD">
            <w:pPr>
              <w:pStyle w:val="ListParagraph"/>
              <w:numPr>
                <w:ilvl w:val="0"/>
                <w:numId w:val="43"/>
              </w:numPr>
            </w:pPr>
            <w:r>
              <w:t xml:space="preserve">Complete: all relevant emission sources must be included. </w:t>
            </w:r>
          </w:p>
          <w:p w14:paraId="0189DF76" w14:textId="2846A3CF" w:rsidR="00047023" w:rsidRDefault="00047023" w:rsidP="007441CD">
            <w:pPr>
              <w:pStyle w:val="ListParagraph"/>
              <w:numPr>
                <w:ilvl w:val="0"/>
                <w:numId w:val="43"/>
              </w:numPr>
            </w:pPr>
            <w:r>
              <w:t>Consistent: accounting approaches, inventory boundary and calculation methodology must be applied consistently over time.</w:t>
            </w:r>
          </w:p>
          <w:p w14:paraId="51BE6BA1" w14:textId="77777777" w:rsidR="00047023" w:rsidRDefault="00047023" w:rsidP="007441CD">
            <w:pPr>
              <w:pStyle w:val="ListParagraph"/>
              <w:numPr>
                <w:ilvl w:val="0"/>
                <w:numId w:val="43"/>
              </w:numPr>
            </w:pPr>
            <w:r>
              <w:t>Transparent: information on the processes, procedures, assumptions and limitations of the BCF reporting must be disclosed in a clear, factual, neutral and understandable manner, enabling internal and external verifiers to attest to its credibility.</w:t>
            </w:r>
          </w:p>
          <w:p w14:paraId="383E781D" w14:textId="22F951A8" w:rsidR="002A07D9" w:rsidRPr="00A902AB" w:rsidRDefault="00047023" w:rsidP="007441CD">
            <w:pPr>
              <w:pStyle w:val="ListParagraph"/>
              <w:numPr>
                <w:ilvl w:val="0"/>
                <w:numId w:val="43"/>
              </w:numPr>
            </w:pPr>
            <w:r>
              <w:t>Accurate: GHG measurements, estimates, or calculations must be systemically neither over nor under the actual emissions value, as far as can be judged, and that uncertainties be reduced as far as practicable.</w:t>
            </w:r>
          </w:p>
        </w:tc>
      </w:tr>
      <w:tr w:rsidR="00047023" w:rsidRPr="00A902AB" w14:paraId="1F5F3677" w14:textId="77777777" w:rsidTr="00047023">
        <w:tc>
          <w:tcPr>
            <w:tcW w:w="254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B0DAFDE" w14:textId="77777777" w:rsidR="00047023" w:rsidRPr="00A902AB" w:rsidRDefault="00047023" w:rsidP="00047023"/>
        </w:tc>
        <w:tc>
          <w:tcPr>
            <w:tcW w:w="6108" w:type="dxa"/>
            <w:tcBorders>
              <w:top w:val="single" w:sz="4" w:space="0" w:color="auto"/>
              <w:bottom w:val="single" w:sz="4" w:space="0" w:color="auto"/>
              <w:right w:val="single" w:sz="4" w:space="0" w:color="auto"/>
            </w:tcBorders>
          </w:tcPr>
          <w:p w14:paraId="4373BA7C" w14:textId="06A4A75F" w:rsidR="00047023" w:rsidRDefault="00047023" w:rsidP="00047023">
            <w:pPr>
              <w:pStyle w:val="Paragrapgh"/>
              <w:numPr>
                <w:ilvl w:val="0"/>
                <w:numId w:val="0"/>
              </w:numPr>
              <w:tabs>
                <w:tab w:val="num" w:pos="567"/>
              </w:tabs>
              <w:spacing w:before="0"/>
            </w:pPr>
            <w:r>
              <w:t>Licensee’</w:t>
            </w:r>
            <w:r w:rsidRPr="00FC3CD7">
              <w:t xml:space="preserve">s must report on all Scope 1 and Scope 2 emissions (and a subset of Scope 3 emissions, as detailed below) on an “operational control” basis, </w:t>
            </w:r>
            <w:r>
              <w:t>ie</w:t>
            </w:r>
            <w:r w:rsidRPr="00FC3CD7">
              <w:t xml:space="preserve"> report all emissions from operations on which the </w:t>
            </w:r>
            <w:del w:id="1128" w:author="Author">
              <w:r w:rsidDel="00B172BA">
                <w:delText>TO</w:delText>
              </w:r>
            </w:del>
            <w:ins w:id="1129" w:author="Author">
              <w:r w:rsidR="00B172BA">
                <w:t>Licensee</w:t>
              </w:r>
            </w:ins>
            <w:r w:rsidRPr="00FC3CD7">
              <w:t xml:space="preserve"> has full authority to introduce and implement its operating policy.</w:t>
            </w:r>
            <w:r>
              <w:t xml:space="preserve"> </w:t>
            </w:r>
          </w:p>
          <w:p w14:paraId="49C5F665" w14:textId="77777777" w:rsidR="00047023" w:rsidRDefault="00047023" w:rsidP="00047023">
            <w:pPr>
              <w:pStyle w:val="Paragrapgh"/>
              <w:numPr>
                <w:ilvl w:val="0"/>
                <w:numId w:val="0"/>
              </w:numPr>
              <w:tabs>
                <w:tab w:val="num" w:pos="567"/>
              </w:tabs>
              <w:spacing w:before="0"/>
            </w:pPr>
            <w:r>
              <w:t>Licensees must also report on a subset of Scope 3 emissions (business travel and external contractors), to ensure that the reporting captures all of the emissions arising from the development and operation of the licensee’s</w:t>
            </w:r>
            <w:r w:rsidRPr="002F5036">
              <w:t xml:space="preserve"> Transmission System, regardless o</w:t>
            </w:r>
            <w:r>
              <w:t>f the legal entity carrying out each activity. According to this, we consider it valuable to focus on contractors emissions relating to the operational transport fleet and mobile power plants.</w:t>
            </w:r>
          </w:p>
          <w:p w14:paraId="4A8A683E" w14:textId="77777777" w:rsidR="00047023" w:rsidRPr="002F5036" w:rsidRDefault="00047023" w:rsidP="00047023">
            <w:pPr>
              <w:pStyle w:val="Paragrapgh"/>
              <w:numPr>
                <w:ilvl w:val="0"/>
                <w:numId w:val="0"/>
              </w:numPr>
              <w:tabs>
                <w:tab w:val="num" w:pos="567"/>
              </w:tabs>
              <w:spacing w:before="0"/>
            </w:pPr>
            <w:r>
              <w:t>A licensee that forms part of a larger corporate group must provide a brief introduction outlining the structure of the group. The commentary must detail which organisations</w:t>
            </w:r>
            <w:r w:rsidRPr="002F5036">
              <w:t xml:space="preserve"> are considered to be within the reporting boundary for the purpose of this exercise.</w:t>
            </w:r>
          </w:p>
          <w:p w14:paraId="261CBCE8" w14:textId="77777777" w:rsidR="00047023" w:rsidRDefault="00047023" w:rsidP="00047023">
            <w:r>
              <w:t>Apportionment of emissions across a corporate group to the licensee’s business units must be made clear in the commentary.</w:t>
            </w:r>
          </w:p>
          <w:p w14:paraId="7A47290F" w14:textId="77777777" w:rsidR="00047023" w:rsidRDefault="00047023" w:rsidP="00047023"/>
          <w:p w14:paraId="1FAEE7D4" w14:textId="7089D201" w:rsidR="00047023" w:rsidRDefault="00047023" w:rsidP="00047023">
            <w:r>
              <w:t>The exclusion of any contractors must be justified and any thresholds used for exclusion must be stated in the commentary.</w:t>
            </w:r>
            <w:r w:rsidR="002616FE">
              <w:t xml:space="preserve"> </w:t>
            </w:r>
            <w:r>
              <w:t>The commentary must also include an indication of what proportion of contractors have been excluded. This figure could be calculated based on contract value.</w:t>
            </w:r>
          </w:p>
          <w:p w14:paraId="1105A581" w14:textId="77777777" w:rsidR="00047023" w:rsidRDefault="00047023" w:rsidP="00047023"/>
          <w:p w14:paraId="27A4DEDC" w14:textId="77777777" w:rsidR="00047023" w:rsidRDefault="00047023" w:rsidP="00047023">
            <w:r>
              <w:t>As far as possible, the licensee must try to ensure that data provided from different contractors is based on consistent assumptions.</w:t>
            </w:r>
          </w:p>
          <w:p w14:paraId="44C6F64A" w14:textId="77777777" w:rsidR="00047023" w:rsidRDefault="00047023" w:rsidP="00047023"/>
          <w:p w14:paraId="54F38AF4" w14:textId="26ED23A5" w:rsidR="00047023" w:rsidRDefault="00047023" w:rsidP="00047023">
            <w:r>
              <w:t>Licensees are given flexibility to set their own standards for:</w:t>
            </w:r>
          </w:p>
          <w:p w14:paraId="727D4695" w14:textId="77777777" w:rsidR="00047023" w:rsidRDefault="00047023" w:rsidP="00047023"/>
          <w:p w14:paraId="1E269C5E" w14:textId="280503BB" w:rsidR="00047023" w:rsidRDefault="00047023" w:rsidP="007441CD">
            <w:pPr>
              <w:pStyle w:val="ListParagraph"/>
              <w:numPr>
                <w:ilvl w:val="0"/>
                <w:numId w:val="43"/>
              </w:numPr>
            </w:pPr>
            <w:r>
              <w:t>Reporting year - we expect this generally to align with the statutory or regulatory accounts.</w:t>
            </w:r>
          </w:p>
          <w:p w14:paraId="79F95F68" w14:textId="77777777" w:rsidR="002616FE" w:rsidRDefault="00047023" w:rsidP="007441CD">
            <w:pPr>
              <w:pStyle w:val="ListParagraph"/>
              <w:numPr>
                <w:ilvl w:val="0"/>
                <w:numId w:val="43"/>
              </w:numPr>
            </w:pPr>
            <w:r>
              <w:t xml:space="preserve">The use of estimates rather than direct measurement, and any exclusion from the reporting based on (lack of) materiality considerations. </w:t>
            </w:r>
          </w:p>
          <w:p w14:paraId="4A4980F0" w14:textId="74299300" w:rsidR="00047023" w:rsidRDefault="00047023" w:rsidP="007441CD">
            <w:pPr>
              <w:pStyle w:val="ListParagraph"/>
              <w:numPr>
                <w:ilvl w:val="0"/>
                <w:numId w:val="43"/>
              </w:numPr>
            </w:pPr>
            <w:r>
              <w:t>Any assumptions used to make estimates must be included in the commentary. It is anticipated that data will need to be estimated under two scenarios:</w:t>
            </w:r>
          </w:p>
          <w:p w14:paraId="09CF117D" w14:textId="77777777" w:rsidR="00047023" w:rsidRDefault="00047023" w:rsidP="007441CD">
            <w:pPr>
              <w:pStyle w:val="ListParagraph"/>
              <w:numPr>
                <w:ilvl w:val="1"/>
                <w:numId w:val="43"/>
              </w:numPr>
            </w:pPr>
            <w:r>
              <w:t>when the type of emissions is not measured</w:t>
            </w:r>
          </w:p>
          <w:p w14:paraId="53417CFD" w14:textId="1BDD09D6" w:rsidR="00047023" w:rsidRDefault="00047023" w:rsidP="007441CD">
            <w:pPr>
              <w:pStyle w:val="ListParagraph"/>
              <w:numPr>
                <w:ilvl w:val="1"/>
                <w:numId w:val="43"/>
              </w:numPr>
            </w:pPr>
            <w:r>
              <w:t>when there is measurement data, but an estimate is required as the data is not at the same level of granularity as required by the summary BCF worksheet.</w:t>
            </w:r>
          </w:p>
          <w:p w14:paraId="75DB093B" w14:textId="77777777" w:rsidR="00047023" w:rsidRDefault="00047023" w:rsidP="00047023"/>
          <w:p w14:paraId="1264D659" w14:textId="2044436A" w:rsidR="00047023" w:rsidRDefault="00047023" w:rsidP="00047023">
            <w:r>
              <w:t>As a general principle, the licensees must focus more on the first type of estimation.</w:t>
            </w:r>
          </w:p>
          <w:p w14:paraId="320E7D9F" w14:textId="77777777" w:rsidR="00047023" w:rsidRDefault="00047023" w:rsidP="00047023"/>
          <w:p w14:paraId="417FCA81" w14:textId="52C493DA" w:rsidR="00047023" w:rsidRDefault="00047023" w:rsidP="00047023">
            <w:r>
              <w:t>The commentary must include data tables for each area of emissions (ideally at the same level of granularity as the Defra conversion factors) containing the following information:</w:t>
            </w:r>
          </w:p>
          <w:p w14:paraId="5A68F52D" w14:textId="77777777" w:rsidR="00047023" w:rsidRDefault="00047023" w:rsidP="00047023"/>
          <w:p w14:paraId="5E889D37" w14:textId="513560E7" w:rsidR="00047023" w:rsidRDefault="00047023" w:rsidP="007441CD">
            <w:pPr>
              <w:pStyle w:val="ListParagraph"/>
              <w:numPr>
                <w:ilvl w:val="0"/>
                <w:numId w:val="43"/>
              </w:numPr>
            </w:pPr>
            <w:r>
              <w:t>the licensee in question</w:t>
            </w:r>
          </w:p>
          <w:p w14:paraId="3A042577" w14:textId="1FE48491" w:rsidR="00047023" w:rsidRDefault="00047023" w:rsidP="007441CD">
            <w:pPr>
              <w:pStyle w:val="ListParagraph"/>
              <w:numPr>
                <w:ilvl w:val="0"/>
                <w:numId w:val="43"/>
              </w:numPr>
            </w:pPr>
            <w:r>
              <w:t>the leve</w:t>
            </w:r>
            <w:r w:rsidR="002616FE">
              <w:t xml:space="preserve">l of emissions (in tonnes ofCO2 </w:t>
            </w:r>
            <w:r>
              <w:t>equivalent (tCO2e)</w:t>
            </w:r>
          </w:p>
          <w:p w14:paraId="4C1E21F1" w14:textId="16B6C2DE" w:rsidR="00047023" w:rsidRDefault="00047023" w:rsidP="007441CD">
            <w:pPr>
              <w:pStyle w:val="ListParagraph"/>
              <w:numPr>
                <w:ilvl w:val="0"/>
                <w:numId w:val="43"/>
              </w:numPr>
            </w:pPr>
            <w:r>
              <w:t>the data source and collection process</w:t>
            </w:r>
          </w:p>
          <w:p w14:paraId="3B0900FA" w14:textId="359C742C" w:rsidR="00047023" w:rsidRDefault="00047023" w:rsidP="007441CD">
            <w:pPr>
              <w:pStyle w:val="ListParagraph"/>
              <w:numPr>
                <w:ilvl w:val="0"/>
                <w:numId w:val="43"/>
              </w:numPr>
            </w:pPr>
            <w:r>
              <w:t>the relevant physical units e.g. miles</w:t>
            </w:r>
          </w:p>
          <w:p w14:paraId="63775C45" w14:textId="1CB63582" w:rsidR="00047023" w:rsidRDefault="00047023" w:rsidP="007441CD">
            <w:pPr>
              <w:pStyle w:val="ListParagraph"/>
              <w:numPr>
                <w:ilvl w:val="0"/>
                <w:numId w:val="43"/>
              </w:numPr>
            </w:pPr>
            <w:r>
              <w:t>the emission conversion factor used</w:t>
            </w:r>
          </w:p>
          <w:p w14:paraId="751BC105" w14:textId="402CE2A4" w:rsidR="00047023" w:rsidRDefault="00047023" w:rsidP="007441CD">
            <w:pPr>
              <w:pStyle w:val="ListParagraph"/>
              <w:numPr>
                <w:ilvl w:val="0"/>
                <w:numId w:val="43"/>
              </w:numPr>
            </w:pPr>
            <w:r>
              <w:t>the source of the emission conversion factor (this shall be Defra unless there is a compelling case for using another conversion factor)</w:t>
            </w:r>
          </w:p>
          <w:p w14:paraId="44C8C39E" w14:textId="6D1AFB77" w:rsidR="00047023" w:rsidRDefault="00047023" w:rsidP="007441CD">
            <w:pPr>
              <w:pStyle w:val="ListParagraph"/>
              <w:numPr>
                <w:ilvl w:val="0"/>
                <w:numId w:val="43"/>
              </w:numPr>
            </w:pPr>
            <w:r>
              <w:t>the Scope of the emissions ie Scope 1, 2 or 3</w:t>
            </w:r>
          </w:p>
          <w:p w14:paraId="65056654" w14:textId="6DABD1CB" w:rsidR="00047023" w:rsidRDefault="00047023" w:rsidP="007441CD">
            <w:pPr>
              <w:pStyle w:val="ListParagraph"/>
              <w:numPr>
                <w:ilvl w:val="0"/>
                <w:numId w:val="43"/>
              </w:numPr>
            </w:pPr>
            <w:r>
              <w:t>whether the emissions have been measured or estimated</w:t>
            </w:r>
          </w:p>
          <w:p w14:paraId="1B338DDE" w14:textId="6A1CF331" w:rsidR="00047023" w:rsidRDefault="00047023" w:rsidP="007441CD">
            <w:pPr>
              <w:pStyle w:val="ListParagraph"/>
              <w:numPr>
                <w:ilvl w:val="0"/>
                <w:numId w:val="43"/>
              </w:numPr>
            </w:pPr>
            <w:r>
              <w:t>any tools used in the calculation</w:t>
            </w:r>
          </w:p>
          <w:p w14:paraId="23D63FF6" w14:textId="114F63F4" w:rsidR="00047023" w:rsidRDefault="00047023" w:rsidP="007441CD">
            <w:pPr>
              <w:pStyle w:val="ListParagraph"/>
              <w:numPr>
                <w:ilvl w:val="0"/>
                <w:numId w:val="43"/>
              </w:numPr>
            </w:pPr>
            <w:r>
              <w:t>whether the emissions stem from contractors.</w:t>
            </w:r>
          </w:p>
          <w:p w14:paraId="5299A750" w14:textId="77777777" w:rsidR="00047023" w:rsidRDefault="00047023" w:rsidP="00047023"/>
          <w:p w14:paraId="13D54083" w14:textId="6D6090B0" w:rsidR="00047023" w:rsidRDefault="00047023" w:rsidP="00047023">
            <w:r>
              <w:t>The commentary must also include details of any auditing a licensee has performed to verify their emissions data.</w:t>
            </w:r>
          </w:p>
          <w:p w14:paraId="5ECBE25E" w14:textId="77777777" w:rsidR="00047023" w:rsidRDefault="00047023" w:rsidP="00047023"/>
          <w:p w14:paraId="15682F89" w14:textId="628FC8CE" w:rsidR="00047023" w:rsidRDefault="00047023" w:rsidP="00047023">
            <w:r>
              <w:t>When the emissions data is not available for the individual licensee then the apportionment factor used must be transparent. The basis for calculating the apportionment factor must also be included in the commentary.</w:t>
            </w:r>
          </w:p>
          <w:p w14:paraId="41177A27" w14:textId="77777777" w:rsidR="00047023" w:rsidRDefault="00047023" w:rsidP="00047023"/>
          <w:p w14:paraId="37B221EA" w14:textId="758002FA" w:rsidR="00047023" w:rsidRDefault="00047023" w:rsidP="00047023">
            <w:r>
              <w:t>We expect that the basis for calculating the apportionment factor will vary according to the area of emissions. The table below gives the preferred basis for determining the apportionment factor. Other methodologies can be used, but they must be justified.</w:t>
            </w:r>
          </w:p>
          <w:p w14:paraId="4AFF1EE4" w14:textId="77777777" w:rsidR="00047023" w:rsidRDefault="00047023" w:rsidP="00047023"/>
          <w:tbl>
            <w:tblPr>
              <w:tblStyle w:val="TableGrid"/>
              <w:tblW w:w="0" w:type="auto"/>
              <w:tblLook w:val="04A0" w:firstRow="1" w:lastRow="0" w:firstColumn="1" w:lastColumn="0" w:noHBand="0" w:noVBand="1"/>
            </w:tblPr>
            <w:tblGrid>
              <w:gridCol w:w="3042"/>
              <w:gridCol w:w="3046"/>
            </w:tblGrid>
            <w:tr w:rsidR="00047023" w14:paraId="58E6CD5F" w14:textId="77777777" w:rsidTr="004C0B90">
              <w:tc>
                <w:tcPr>
                  <w:tcW w:w="3050" w:type="dxa"/>
                </w:tcPr>
                <w:p w14:paraId="636CECAF" w14:textId="77777777" w:rsidR="00047023" w:rsidRDefault="00047023" w:rsidP="00047023">
                  <w:pPr>
                    <w:pStyle w:val="Paragrapgh"/>
                    <w:numPr>
                      <w:ilvl w:val="0"/>
                      <w:numId w:val="0"/>
                    </w:numPr>
                    <w:tabs>
                      <w:tab w:val="num" w:pos="567"/>
                    </w:tabs>
                    <w:spacing w:before="0"/>
                  </w:pPr>
                  <w:r w:rsidRPr="005317C2">
                    <w:rPr>
                      <w:b/>
                      <w:bCs/>
                    </w:rPr>
                    <w:t xml:space="preserve">Area of emissions </w:t>
                  </w:r>
                </w:p>
              </w:tc>
              <w:tc>
                <w:tcPr>
                  <w:tcW w:w="3052" w:type="dxa"/>
                </w:tcPr>
                <w:p w14:paraId="64C0F0E7" w14:textId="77777777" w:rsidR="00047023" w:rsidRDefault="00047023" w:rsidP="00047023">
                  <w:pPr>
                    <w:pStyle w:val="Paragrapgh"/>
                    <w:numPr>
                      <w:ilvl w:val="0"/>
                      <w:numId w:val="0"/>
                    </w:numPr>
                    <w:tabs>
                      <w:tab w:val="num" w:pos="567"/>
                    </w:tabs>
                    <w:spacing w:before="0"/>
                  </w:pPr>
                  <w:r w:rsidRPr="005317C2">
                    <w:rPr>
                      <w:b/>
                      <w:bCs/>
                    </w:rPr>
                    <w:t xml:space="preserve">Basis for apportionment factor </w:t>
                  </w:r>
                </w:p>
              </w:tc>
            </w:tr>
            <w:tr w:rsidR="00047023" w14:paraId="1A49582E" w14:textId="77777777" w:rsidTr="004C0B90">
              <w:tc>
                <w:tcPr>
                  <w:tcW w:w="3051" w:type="dxa"/>
                </w:tcPr>
                <w:p w14:paraId="29618E3B" w14:textId="77777777" w:rsidR="00047023" w:rsidRDefault="00047023" w:rsidP="00047023">
                  <w:pPr>
                    <w:pStyle w:val="Paragrapgh"/>
                    <w:numPr>
                      <w:ilvl w:val="0"/>
                      <w:numId w:val="0"/>
                    </w:numPr>
                    <w:tabs>
                      <w:tab w:val="num" w:pos="567"/>
                    </w:tabs>
                    <w:spacing w:before="0"/>
                  </w:pPr>
                  <w:r w:rsidRPr="005317C2">
                    <w:t xml:space="preserve">Building usage </w:t>
                  </w:r>
                </w:p>
              </w:tc>
              <w:tc>
                <w:tcPr>
                  <w:tcW w:w="3052" w:type="dxa"/>
                </w:tcPr>
                <w:p w14:paraId="1E9A234F" w14:textId="77777777" w:rsidR="00047023" w:rsidRDefault="00047023" w:rsidP="00047023">
                  <w:pPr>
                    <w:pStyle w:val="Paragrapgh"/>
                    <w:numPr>
                      <w:ilvl w:val="0"/>
                      <w:numId w:val="0"/>
                    </w:numPr>
                    <w:tabs>
                      <w:tab w:val="num" w:pos="567"/>
                    </w:tabs>
                    <w:spacing w:before="0"/>
                  </w:pPr>
                  <w:r w:rsidRPr="005317C2">
                    <w:t xml:space="preserve">Head count </w:t>
                  </w:r>
                </w:p>
              </w:tc>
            </w:tr>
            <w:tr w:rsidR="00047023" w14:paraId="5D21D7BA" w14:textId="77777777" w:rsidTr="004C0B90">
              <w:tc>
                <w:tcPr>
                  <w:tcW w:w="3051" w:type="dxa"/>
                </w:tcPr>
                <w:p w14:paraId="0AC8A552" w14:textId="77777777" w:rsidR="00047023" w:rsidRDefault="00047023" w:rsidP="00047023">
                  <w:pPr>
                    <w:pStyle w:val="Paragrapgh"/>
                    <w:numPr>
                      <w:ilvl w:val="0"/>
                      <w:numId w:val="0"/>
                    </w:numPr>
                    <w:tabs>
                      <w:tab w:val="num" w:pos="567"/>
                    </w:tabs>
                    <w:spacing w:before="0"/>
                  </w:pPr>
                  <w:r w:rsidRPr="005317C2">
                    <w:t xml:space="preserve">Operational Transport </w:t>
                  </w:r>
                </w:p>
              </w:tc>
              <w:tc>
                <w:tcPr>
                  <w:tcW w:w="3052" w:type="dxa"/>
                </w:tcPr>
                <w:p w14:paraId="4E7AEEA4" w14:textId="77777777" w:rsidR="00047023" w:rsidRDefault="00047023" w:rsidP="00047023">
                  <w:pPr>
                    <w:pStyle w:val="Paragrapgh"/>
                    <w:numPr>
                      <w:ilvl w:val="0"/>
                      <w:numId w:val="0"/>
                    </w:numPr>
                    <w:tabs>
                      <w:tab w:val="num" w:pos="567"/>
                    </w:tabs>
                    <w:spacing w:before="0"/>
                  </w:pPr>
                  <w:r w:rsidRPr="005317C2">
                    <w:t>Network length or km</w:t>
                  </w:r>
                  <w:r w:rsidRPr="006B08D0">
                    <w:rPr>
                      <w:vertAlign w:val="superscript"/>
                    </w:rPr>
                    <w:t>2</w:t>
                  </w:r>
                  <w:r w:rsidRPr="005317C2">
                    <w:t xml:space="preserve"> of the </w:t>
                  </w:r>
                  <w:r>
                    <w:t>transmission licence area</w:t>
                  </w:r>
                  <w:r w:rsidRPr="005317C2">
                    <w:t xml:space="preserve">. </w:t>
                  </w:r>
                </w:p>
              </w:tc>
            </w:tr>
            <w:tr w:rsidR="00047023" w14:paraId="14326523" w14:textId="77777777" w:rsidTr="004C0B90">
              <w:tc>
                <w:tcPr>
                  <w:tcW w:w="3051" w:type="dxa"/>
                </w:tcPr>
                <w:p w14:paraId="765DE5B7" w14:textId="77777777" w:rsidR="00047023" w:rsidRDefault="00047023" w:rsidP="00047023">
                  <w:pPr>
                    <w:pStyle w:val="Paragrapgh"/>
                    <w:numPr>
                      <w:ilvl w:val="0"/>
                      <w:numId w:val="0"/>
                    </w:numPr>
                    <w:tabs>
                      <w:tab w:val="num" w:pos="567"/>
                    </w:tabs>
                    <w:spacing w:before="0"/>
                  </w:pPr>
                  <w:r w:rsidRPr="005317C2">
                    <w:t xml:space="preserve">Business transport </w:t>
                  </w:r>
                </w:p>
              </w:tc>
              <w:tc>
                <w:tcPr>
                  <w:tcW w:w="3052" w:type="dxa"/>
                </w:tcPr>
                <w:p w14:paraId="0B4293F2" w14:textId="77777777" w:rsidR="00047023" w:rsidRDefault="00047023" w:rsidP="00047023">
                  <w:pPr>
                    <w:pStyle w:val="Paragrapgh"/>
                    <w:numPr>
                      <w:ilvl w:val="0"/>
                      <w:numId w:val="0"/>
                    </w:numPr>
                    <w:tabs>
                      <w:tab w:val="num" w:pos="567"/>
                    </w:tabs>
                    <w:spacing w:before="0"/>
                  </w:pPr>
                  <w:r w:rsidRPr="005317C2">
                    <w:t xml:space="preserve">Head count, or like operational transport </w:t>
                  </w:r>
                </w:p>
              </w:tc>
            </w:tr>
            <w:tr w:rsidR="00047023" w:rsidRPr="005317C2" w14:paraId="3A2765E1" w14:textId="77777777" w:rsidTr="004C0B90">
              <w:tc>
                <w:tcPr>
                  <w:tcW w:w="3051" w:type="dxa"/>
                </w:tcPr>
                <w:p w14:paraId="6C5EA85C" w14:textId="77777777" w:rsidR="00047023" w:rsidRPr="005317C2" w:rsidRDefault="00047023" w:rsidP="00047023">
                  <w:pPr>
                    <w:pStyle w:val="Paragrapgh"/>
                    <w:numPr>
                      <w:ilvl w:val="0"/>
                      <w:numId w:val="0"/>
                    </w:numPr>
                    <w:tabs>
                      <w:tab w:val="num" w:pos="567"/>
                    </w:tabs>
                    <w:spacing w:before="0"/>
                  </w:pPr>
                  <w:r w:rsidRPr="005317C2">
                    <w:t xml:space="preserve">Substations usage </w:t>
                  </w:r>
                </w:p>
              </w:tc>
              <w:tc>
                <w:tcPr>
                  <w:tcW w:w="3052" w:type="dxa"/>
                </w:tcPr>
                <w:p w14:paraId="066DB78E" w14:textId="77777777" w:rsidR="00047023" w:rsidRPr="005317C2" w:rsidRDefault="00047023" w:rsidP="00047023">
                  <w:pPr>
                    <w:pStyle w:val="Paragrapgh"/>
                    <w:numPr>
                      <w:ilvl w:val="0"/>
                      <w:numId w:val="0"/>
                    </w:numPr>
                    <w:tabs>
                      <w:tab w:val="num" w:pos="567"/>
                    </w:tabs>
                    <w:spacing w:before="0"/>
                  </w:pPr>
                  <w:r w:rsidRPr="005317C2">
                    <w:t xml:space="preserve">Number of substations </w:t>
                  </w:r>
                </w:p>
              </w:tc>
            </w:tr>
          </w:tbl>
          <w:p w14:paraId="7FF88077" w14:textId="77777777" w:rsidR="002616FE" w:rsidRDefault="002616FE" w:rsidP="002616FE"/>
          <w:p w14:paraId="5EBACBCC" w14:textId="77777777" w:rsidR="002616FE" w:rsidRPr="002616FE" w:rsidRDefault="002616FE" w:rsidP="002616FE">
            <w:pPr>
              <w:rPr>
                <w:b/>
              </w:rPr>
            </w:pPr>
            <w:r w:rsidRPr="002616FE">
              <w:rPr>
                <w:b/>
              </w:rPr>
              <w:t xml:space="preserve">Historical data </w:t>
            </w:r>
          </w:p>
          <w:p w14:paraId="31B706F6" w14:textId="77777777" w:rsidR="002616FE" w:rsidRDefault="002616FE" w:rsidP="002616FE"/>
          <w:p w14:paraId="7AF88383" w14:textId="3CCE8C9B" w:rsidR="002616FE" w:rsidRDefault="002616FE" w:rsidP="002616FE">
            <w:r>
              <w:t xml:space="preserve">Enter the historical and forecast emissions in tCO2 equivalent for T1 – scope 1, 2 and partial scope 3 all together, as reported in RRPs. </w:t>
            </w:r>
          </w:p>
          <w:p w14:paraId="2ADA2D7B" w14:textId="6DDAB8DD" w:rsidR="002616FE" w:rsidRDefault="002616FE" w:rsidP="002616FE"/>
          <w:p w14:paraId="7AF2FA45" w14:textId="3DADD7B9" w:rsidR="002616FE" w:rsidRPr="002616FE" w:rsidRDefault="002616FE" w:rsidP="002616FE">
            <w:pPr>
              <w:rPr>
                <w:b/>
              </w:rPr>
            </w:pPr>
            <w:r w:rsidRPr="002616FE">
              <w:rPr>
                <w:b/>
              </w:rPr>
              <w:t>T2 period</w:t>
            </w:r>
          </w:p>
          <w:p w14:paraId="3F275871" w14:textId="540D41D0" w:rsidR="00047023" w:rsidRDefault="002616FE" w:rsidP="002616FE">
            <w:r>
              <w:t xml:space="preserve">For T2, split out </w:t>
            </w:r>
            <w:del w:id="1130" w:author="Author">
              <w:r w:rsidDel="00B172BA">
                <w:delText>TO</w:delText>
              </w:r>
            </w:del>
            <w:ins w:id="1131" w:author="Author">
              <w:r w:rsidR="00B172BA">
                <w:t>Licensee</w:t>
              </w:r>
            </w:ins>
            <w:r>
              <w:t xml:space="preserve"> emissions and contractor emissions. Enter forecast volumes of the following emissions categories both for the </w:t>
            </w:r>
            <w:del w:id="1132" w:author="Author">
              <w:r w:rsidDel="00B172BA">
                <w:delText>TO</w:delText>
              </w:r>
            </w:del>
            <w:ins w:id="1133" w:author="Author">
              <w:r w:rsidR="00B172BA">
                <w:t>Licensee</w:t>
              </w:r>
            </w:ins>
            <w:r>
              <w:t xml:space="preserve"> business and contractors. Enter the conversion factors for each of the emissions categories (more guidance below). The tCO2 equivalent emissions will be auto-populated.</w:t>
            </w:r>
          </w:p>
          <w:p w14:paraId="5720C62B" w14:textId="7F1EF378" w:rsidR="00047023" w:rsidRDefault="00047023" w:rsidP="00047023">
            <w:pPr>
              <w:pBdr>
                <w:top w:val="single" w:sz="4" w:space="1" w:color="auto"/>
                <w:left w:val="single" w:sz="4" w:space="4" w:color="auto"/>
                <w:bottom w:val="single" w:sz="4" w:space="1" w:color="auto"/>
                <w:right w:val="single" w:sz="4" w:space="4" w:color="auto"/>
                <w:between w:val="single" w:sz="4" w:space="1" w:color="auto"/>
                <w:bar w:val="single" w:sz="4" w:color="auto"/>
              </w:pBdr>
            </w:pPr>
          </w:p>
        </w:tc>
      </w:tr>
      <w:tr w:rsidR="00047023" w:rsidRPr="00A902AB" w14:paraId="0D6581EE" w14:textId="77777777" w:rsidTr="00047023">
        <w:tc>
          <w:tcPr>
            <w:tcW w:w="254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E2F628C" w14:textId="77777777" w:rsidR="00047023" w:rsidRPr="00A902AB" w:rsidRDefault="00047023" w:rsidP="00047023"/>
        </w:tc>
        <w:tc>
          <w:tcPr>
            <w:tcW w:w="6108" w:type="dxa"/>
            <w:tcBorders>
              <w:top w:val="single" w:sz="4" w:space="0" w:color="auto"/>
              <w:bottom w:val="single" w:sz="4" w:space="0" w:color="auto"/>
              <w:right w:val="single" w:sz="4" w:space="0" w:color="auto"/>
            </w:tcBorders>
          </w:tcPr>
          <w:p w14:paraId="7AB315B2" w14:textId="1A0427F3" w:rsidR="002616FE" w:rsidRPr="002616FE" w:rsidRDefault="002616FE" w:rsidP="002616FE">
            <w:pPr>
              <w:rPr>
                <w:b/>
                <w:i/>
              </w:rPr>
            </w:pPr>
            <w:r w:rsidRPr="002616FE">
              <w:rPr>
                <w:b/>
                <w:i/>
              </w:rPr>
              <w:t>Buildings Energy Usage</w:t>
            </w:r>
          </w:p>
          <w:p w14:paraId="7ACD1942" w14:textId="4415282D" w:rsidR="00047023" w:rsidRDefault="00047023" w:rsidP="002616FE">
            <w:pPr>
              <w:pStyle w:val="Paragrapgh"/>
              <w:numPr>
                <w:ilvl w:val="0"/>
                <w:numId w:val="0"/>
              </w:numPr>
              <w:spacing w:before="0" w:after="0"/>
            </w:pPr>
            <w:r>
              <w:t xml:space="preserve">Emissions for electricity usage in buildings must be converted using carbon equivalent factor. The licensee must state in its methodology (included in the commentary) the conversion factor it has used and why it considers this to be appropriate. </w:t>
            </w:r>
          </w:p>
          <w:p w14:paraId="294F0252" w14:textId="77777777" w:rsidR="00047023" w:rsidRDefault="00047023" w:rsidP="00047023">
            <w:pPr>
              <w:pStyle w:val="Paragrapgh"/>
              <w:numPr>
                <w:ilvl w:val="0"/>
                <w:numId w:val="0"/>
              </w:numPr>
            </w:pPr>
            <w:r>
              <w:t>Natural Gas, Diesel and other fuels are all categorised as fuel combustion and must be converted to tCO2e on either a Gross Calorific Value (Gross CV) or Net Calorific Value (Net CV) basis. We expect that this element of the chosen approach is clearly stated in the commentary and that this is consistently applied over time.</w:t>
            </w:r>
          </w:p>
          <w:p w14:paraId="2AB8DB59" w14:textId="77777777" w:rsidR="00590B9F" w:rsidRDefault="00047023" w:rsidP="00590B9F">
            <w:pPr>
              <w:pStyle w:val="Paragrapgh"/>
              <w:numPr>
                <w:ilvl w:val="0"/>
                <w:numId w:val="0"/>
              </w:numPr>
            </w:pPr>
            <w:r>
              <w:t>Electricity usage in substations must be captured under “Buildings energy usage”. All substation consumption must be treated as energy supplied rather than losses. It is recognised that not all substations will be metered; rather, it is expected that licensees will in time register all substation as unmetered supplies and develop a common method for estimating consumption. Each licensee must include in its methodology (included in the commentary) the basis on which energy supplied has been assessed. Estimation could be based on a bottom-up approach, whereby the substation energy usage is split into estimates of its constituent parts, such as heating and lighting etc.</w:t>
            </w:r>
          </w:p>
          <w:p w14:paraId="7EC5ADB7" w14:textId="0446C9D0" w:rsidR="00270D9D" w:rsidRPr="00590B9F" w:rsidRDefault="00270D9D" w:rsidP="00590B9F">
            <w:pPr>
              <w:pStyle w:val="Paragrapgh"/>
              <w:numPr>
                <w:ilvl w:val="0"/>
                <w:numId w:val="0"/>
              </w:numPr>
            </w:pPr>
            <w:r w:rsidRPr="00270D9D">
              <w:rPr>
                <w:b/>
              </w:rPr>
              <w:t>Transport</w:t>
            </w:r>
          </w:p>
          <w:p w14:paraId="00A63E45" w14:textId="77777777" w:rsidR="00270D9D" w:rsidRPr="00270D9D" w:rsidRDefault="00270D9D" w:rsidP="007441CD">
            <w:pPr>
              <w:numPr>
                <w:ilvl w:val="0"/>
                <w:numId w:val="48"/>
              </w:numPr>
              <w:contextualSpacing/>
              <w:rPr>
                <w:b/>
              </w:rPr>
            </w:pPr>
            <w:r w:rsidRPr="00270D9D">
              <w:rPr>
                <w:b/>
              </w:rPr>
              <w:t xml:space="preserve">Operational Transport - </w:t>
            </w:r>
            <w:r w:rsidRPr="00270D9D">
              <w:t>the transportation (often a fleet of vehicles) used in the day to day operation of the business – ie in the inspection and maintenance of the network.</w:t>
            </w:r>
          </w:p>
          <w:p w14:paraId="04AF890E" w14:textId="77777777" w:rsidR="00270D9D" w:rsidRPr="00270D9D" w:rsidRDefault="00270D9D" w:rsidP="007441CD">
            <w:pPr>
              <w:numPr>
                <w:ilvl w:val="0"/>
                <w:numId w:val="48"/>
              </w:numPr>
              <w:contextualSpacing/>
              <w:rPr>
                <w:b/>
              </w:rPr>
            </w:pPr>
            <w:r w:rsidRPr="00270D9D">
              <w:rPr>
                <w:b/>
              </w:rPr>
              <w:t xml:space="preserve">Business Transport – </w:t>
            </w:r>
            <w:r w:rsidRPr="00270D9D">
              <w:t>the transport undertaken by staff travelling to locations that are other than their normal place of work or moving between sites for purposes such as meetings.</w:t>
            </w:r>
          </w:p>
          <w:p w14:paraId="6FB07E85" w14:textId="57BB3187" w:rsidR="00047023" w:rsidRDefault="00047023" w:rsidP="00047023">
            <w:pPr>
              <w:pStyle w:val="Paragrapgh"/>
              <w:numPr>
                <w:ilvl w:val="0"/>
                <w:numId w:val="0"/>
              </w:numPr>
            </w:pPr>
            <w:r>
              <w:t>Defra guidelines provide for a range of emission conversion factors for transport means, with the aim to provide the best possible estimate of emissions from the vehicle portfolio owned and/or operated by the company. The reporting must, as far as reasonably practicable, use the full range of emission conversion factors available (as applicable to the range of means of transport actually used by the company).</w:t>
            </w:r>
          </w:p>
          <w:p w14:paraId="60F2AC20" w14:textId="77777777" w:rsidR="00047023" w:rsidRDefault="00047023" w:rsidP="00047023">
            <w:pPr>
              <w:pStyle w:val="Paragrapgh"/>
              <w:numPr>
                <w:ilvl w:val="0"/>
                <w:numId w:val="0"/>
              </w:numPr>
            </w:pPr>
            <w:r>
              <w:t>Defra allows for transport to be entered in terms of both mileage and fuel consumption. Reporting must be based upon mileage, using conversion factors at the greatest level of disaggregation that is reasonably practicable. Reporting can be based on fuel consumption only where detailed and reliable data is available, e.g. through fuel cards.</w:t>
            </w:r>
          </w:p>
          <w:p w14:paraId="58C2328C" w14:textId="77777777" w:rsidR="00047023" w:rsidRDefault="00047023" w:rsidP="00047023">
            <w:pPr>
              <w:pStyle w:val="Paragrapgh"/>
              <w:numPr>
                <w:ilvl w:val="0"/>
                <w:numId w:val="0"/>
              </w:numPr>
            </w:pPr>
            <w:r>
              <w:t>Business travel by road can be entered in terms of company car and private car. The GHG Protocol defines company cars as scope 1 and private car use for business purposes as scope 3.</w:t>
            </w:r>
          </w:p>
          <w:p w14:paraId="2D1A066B" w14:textId="77777777" w:rsidR="00047023" w:rsidRDefault="00047023" w:rsidP="00047023">
            <w:pPr>
              <w:pStyle w:val="Paragrapgh"/>
              <w:numPr>
                <w:ilvl w:val="0"/>
                <w:numId w:val="0"/>
              </w:numPr>
            </w:pPr>
            <w:r>
              <w:t>In cases where emission factors for specific transport means are not available (we are aware of this issue for helicopters, but there may be some other instances) the equivalent tonnes of carbon dioxide (tCO2e) must be estimated and summed to the closest means of transport ( e.g. “air” for helicopters). The methodology and assumptions used for estimating/measuring these emissions must be included in the commentary.</w:t>
            </w:r>
          </w:p>
          <w:p w14:paraId="183917D5" w14:textId="77777777" w:rsidR="00270D9D" w:rsidRDefault="00270D9D" w:rsidP="00270D9D">
            <w:pPr>
              <w:pStyle w:val="Paragrapgh"/>
              <w:numPr>
                <w:ilvl w:val="0"/>
                <w:numId w:val="0"/>
              </w:numPr>
              <w:spacing w:before="0" w:after="0"/>
            </w:pPr>
            <w:r>
              <w:rPr>
                <w:b/>
              </w:rPr>
              <w:t>Fugitive Emissions</w:t>
            </w:r>
          </w:p>
          <w:p w14:paraId="2A06AFA5" w14:textId="1BA2AAA5" w:rsidR="00047023" w:rsidRDefault="00047023" w:rsidP="00270D9D">
            <w:pPr>
              <w:pStyle w:val="Paragrapgh"/>
              <w:numPr>
                <w:ilvl w:val="0"/>
                <w:numId w:val="0"/>
              </w:numPr>
              <w:spacing w:before="0" w:after="0"/>
            </w:pPr>
            <w:r>
              <w:t xml:space="preserve">This category caters for GHG emissions from a range of gases that may be relevant to the </w:t>
            </w:r>
            <w:del w:id="1134" w:author="Author">
              <w:r w:rsidDel="00B172BA">
                <w:delText>TO</w:delText>
              </w:r>
            </w:del>
            <w:ins w:id="1135" w:author="Author">
              <w:r w:rsidR="00B172BA">
                <w:t>Licensee</w:t>
              </w:r>
            </w:ins>
            <w:r>
              <w:t xml:space="preserve"> business. We anticipate that this will mainly include SF6 emissions, but other gases may be included (e.g. HFC from air conditioning). The commentary must identify which fugitive emissions have not been calculated or estimated.</w:t>
            </w:r>
          </w:p>
          <w:p w14:paraId="5A1B3597" w14:textId="77777777" w:rsidR="00270D9D" w:rsidRDefault="00270D9D" w:rsidP="00270D9D"/>
          <w:p w14:paraId="3C8BD331" w14:textId="1F15C501" w:rsidR="00270D9D" w:rsidRPr="00270D9D" w:rsidRDefault="00270D9D" w:rsidP="00270D9D">
            <w:pPr>
              <w:rPr>
                <w:b/>
              </w:rPr>
            </w:pPr>
            <w:r w:rsidRPr="006065D9">
              <w:rPr>
                <w:b/>
              </w:rPr>
              <w:t>Fuel Combustion (non-building)</w:t>
            </w:r>
          </w:p>
          <w:p w14:paraId="5A07229D" w14:textId="7947D9D7" w:rsidR="00047023" w:rsidRDefault="00047023" w:rsidP="00047023">
            <w:pPr>
              <w:pStyle w:val="Paragrapgh"/>
              <w:numPr>
                <w:ilvl w:val="0"/>
                <w:numId w:val="0"/>
              </w:numPr>
              <w:tabs>
                <w:tab w:val="num" w:pos="567"/>
              </w:tabs>
              <w:spacing w:before="0"/>
            </w:pPr>
            <w:r>
              <w:t xml:space="preserve">This is to cover for non-building fuel usage, such as mobile plants and the stand-by diesel mobile generators that are deployed from time to time in response to planned outages or faults. Defra emissions factors must be used. All mobile plant and generation used by the licensee, related and affiliate undertakings, contactors and sub-contractors must be included in so far as it is reasonably practicable. The methodology must describe the degree of estimation, and decisions to exclude any sources of emissions, applied. </w:t>
            </w:r>
          </w:p>
          <w:p w14:paraId="547D121A" w14:textId="319FA2AC" w:rsidR="00270D9D" w:rsidRPr="00270D9D" w:rsidRDefault="00270D9D" w:rsidP="00270D9D">
            <w:pPr>
              <w:pStyle w:val="Paragrapgh"/>
              <w:numPr>
                <w:ilvl w:val="0"/>
                <w:numId w:val="0"/>
              </w:numPr>
              <w:tabs>
                <w:tab w:val="num" w:pos="567"/>
              </w:tabs>
              <w:spacing w:before="0" w:after="0"/>
              <w:rPr>
                <w:b/>
              </w:rPr>
            </w:pPr>
            <w:r w:rsidRPr="00270D9D">
              <w:rPr>
                <w:b/>
              </w:rPr>
              <w:t>Losses</w:t>
            </w:r>
          </w:p>
          <w:p w14:paraId="5888D9A4" w14:textId="4A794CDD" w:rsidR="00047023" w:rsidRDefault="00047023" w:rsidP="00047023">
            <w:pPr>
              <w:pStyle w:val="Paragrapgh"/>
              <w:numPr>
                <w:ilvl w:val="0"/>
                <w:numId w:val="0"/>
              </w:numPr>
              <w:tabs>
                <w:tab w:val="num" w:pos="567"/>
              </w:tabs>
              <w:spacing w:before="0"/>
            </w:pPr>
            <w:r>
              <w:t xml:space="preserve">This is to consider </w:t>
            </w:r>
            <w:del w:id="1136" w:author="Author">
              <w:r w:rsidDel="00B172BA">
                <w:delText>TO</w:delText>
              </w:r>
            </w:del>
            <w:ins w:id="1137" w:author="Author">
              <w:r w:rsidR="00B172BA">
                <w:t>Licensee</w:t>
              </w:r>
            </w:ins>
            <w:r>
              <w:t>s</w:t>
            </w:r>
            <w:r w:rsidRPr="005317C2">
              <w:t xml:space="preserve"> responsibility towards losses as a Scope 2 emission</w:t>
            </w:r>
            <w:r>
              <w:t>. Substation electricity usage must be excluded from the reported emissions for network losses, so that it is not double-counted.</w:t>
            </w:r>
          </w:p>
          <w:p w14:paraId="15123FF3" w14:textId="2A869AB8" w:rsidR="00047023" w:rsidRDefault="00047023" w:rsidP="00047023">
            <w:pPr>
              <w:pStyle w:val="Paragrapgh"/>
              <w:numPr>
                <w:ilvl w:val="0"/>
                <w:numId w:val="0"/>
              </w:numPr>
              <w:tabs>
                <w:tab w:val="num" w:pos="567"/>
              </w:tabs>
              <w:spacing w:before="0"/>
            </w:pPr>
            <w:r>
              <w:t xml:space="preserve">The </w:t>
            </w:r>
            <w:del w:id="1138" w:author="Author">
              <w:r w:rsidDel="00B172BA">
                <w:delText>TO</w:delText>
              </w:r>
            </w:del>
            <w:ins w:id="1139" w:author="Author">
              <w:r w:rsidR="00B172BA">
                <w:t>Licensee</w:t>
              </w:r>
            </w:ins>
            <w:r>
              <w:t>s should use the most relevant DEFRA conversion factor for electricity generation.</w:t>
            </w:r>
          </w:p>
          <w:p w14:paraId="5AE48F97" w14:textId="08EA55EB" w:rsidR="00047023" w:rsidRDefault="00047023" w:rsidP="00047023">
            <w:pPr>
              <w:pStyle w:val="Paragrapgh"/>
              <w:numPr>
                <w:ilvl w:val="0"/>
                <w:numId w:val="0"/>
              </w:numPr>
              <w:tabs>
                <w:tab w:val="num" w:pos="567"/>
              </w:tabs>
              <w:spacing w:before="0"/>
            </w:pPr>
            <w:r>
              <w:t xml:space="preserve">As explained above, an estimate of losses is required because it is important for Ofgem to have an indication of the overall BCF for a company and across all </w:t>
            </w:r>
            <w:del w:id="1140" w:author="Author">
              <w:r w:rsidDel="00B172BA">
                <w:delText>TO</w:delText>
              </w:r>
            </w:del>
            <w:ins w:id="1141" w:author="Author">
              <w:r w:rsidR="00B172BA">
                <w:t>Licensee</w:t>
              </w:r>
            </w:ins>
            <w:r>
              <w:t>s</w:t>
            </w:r>
            <w:r w:rsidR="00050827">
              <w:t>.</w:t>
            </w:r>
          </w:p>
        </w:tc>
      </w:tr>
    </w:tbl>
    <w:p w14:paraId="605D9E75" w14:textId="01270A81" w:rsidR="002A07D9" w:rsidRDefault="002A07D9" w:rsidP="005D69C6"/>
    <w:p w14:paraId="06BC9CF9" w14:textId="094ECEA8" w:rsidR="001F1AD0" w:rsidRPr="00B67722" w:rsidRDefault="001F1AD0" w:rsidP="001F1AD0">
      <w:pPr>
        <w:tabs>
          <w:tab w:val="left" w:pos="2581"/>
        </w:tabs>
        <w:spacing w:after="240"/>
        <w:outlineLvl w:val="1"/>
        <w:rPr>
          <w:ins w:id="1142" w:author="Author"/>
          <w:b/>
          <w:szCs w:val="20"/>
        </w:rPr>
      </w:pPr>
      <w:bookmarkStart w:id="1143" w:name="_Toc16607109"/>
      <w:ins w:id="1144" w:author="Author">
        <w:r>
          <w:rPr>
            <w:b/>
            <w:szCs w:val="20"/>
          </w:rPr>
          <w:t>A4.4</w:t>
        </w:r>
        <w:r w:rsidRPr="00B67722">
          <w:rPr>
            <w:b/>
            <w:szCs w:val="20"/>
          </w:rPr>
          <w:t xml:space="preserve"> </w:t>
        </w:r>
        <w:r>
          <w:rPr>
            <w:b/>
            <w:szCs w:val="20"/>
          </w:rPr>
          <w:t>Environmental Action Plan</w:t>
        </w:r>
        <w:bookmarkEnd w:id="1143"/>
        <w:r w:rsidRPr="00B67722">
          <w:rPr>
            <w:b/>
            <w:szCs w:val="20"/>
          </w:rPr>
          <w:t xml:space="preserve"> </w:t>
        </w:r>
      </w:ins>
    </w:p>
    <w:tbl>
      <w:tblPr>
        <w:tblW w:w="8626" w:type="dxa"/>
        <w:tblCellMar>
          <w:left w:w="0" w:type="dxa"/>
          <w:right w:w="0" w:type="dxa"/>
        </w:tblCellMar>
        <w:tblLook w:val="0000" w:firstRow="0" w:lastRow="0" w:firstColumn="0" w:lastColumn="0" w:noHBand="0" w:noVBand="0"/>
      </w:tblPr>
      <w:tblGrid>
        <w:gridCol w:w="2554"/>
        <w:gridCol w:w="6072"/>
      </w:tblGrid>
      <w:tr w:rsidR="001F1AD0" w:rsidRPr="00A902AB" w14:paraId="11954318" w14:textId="77777777" w:rsidTr="00CB0A32">
        <w:trPr>
          <w:ins w:id="1145" w:author="Author"/>
        </w:trPr>
        <w:tc>
          <w:tcPr>
            <w:tcW w:w="2554" w:type="dxa"/>
            <w:tcBorders>
              <w:top w:val="single" w:sz="8" w:space="0" w:color="auto"/>
              <w:left w:val="single" w:sz="8" w:space="0" w:color="auto"/>
              <w:bottom w:val="single" w:sz="8" w:space="0" w:color="auto"/>
              <w:right w:val="single" w:sz="4" w:space="0" w:color="auto"/>
            </w:tcBorders>
            <w:tcMar>
              <w:top w:w="0" w:type="dxa"/>
              <w:left w:w="108" w:type="dxa"/>
              <w:bottom w:w="0" w:type="dxa"/>
              <w:right w:w="108" w:type="dxa"/>
            </w:tcMar>
          </w:tcPr>
          <w:p w14:paraId="0CDEB508" w14:textId="77777777" w:rsidR="001F1AD0" w:rsidRPr="00A902AB" w:rsidRDefault="001F1AD0" w:rsidP="00CB0A32">
            <w:pPr>
              <w:rPr>
                <w:ins w:id="1146" w:author="Author"/>
              </w:rPr>
            </w:pPr>
            <w:ins w:id="1147" w:author="Author">
              <w:r w:rsidRPr="00A902AB">
                <w:t>Purpose and Use by Ofgem</w:t>
              </w:r>
            </w:ins>
          </w:p>
        </w:tc>
        <w:tc>
          <w:tcPr>
            <w:tcW w:w="6072" w:type="dxa"/>
            <w:tcBorders>
              <w:top w:val="single" w:sz="4" w:space="0" w:color="auto"/>
              <w:left w:val="single" w:sz="4" w:space="0" w:color="auto"/>
              <w:bottom w:val="single" w:sz="4" w:space="0" w:color="auto"/>
              <w:right w:val="single" w:sz="4" w:space="0" w:color="auto"/>
            </w:tcBorders>
          </w:tcPr>
          <w:p w14:paraId="56D3ACB3" w14:textId="0C774A89" w:rsidR="001F1AD0" w:rsidRPr="00316A31" w:rsidRDefault="001F1AD0" w:rsidP="00CB0A32">
            <w:pPr>
              <w:rPr>
                <w:ins w:id="1148" w:author="Author"/>
              </w:rPr>
            </w:pPr>
            <w:ins w:id="1149" w:author="Author">
              <w:r w:rsidRPr="001F1AD0">
                <w:t>The purpose of this table is to collect information in relation to licensee’s environmental performance using a range of measures that cover the environmental impact areas highlighted in the May 2019 ET SSMD. The collected data will be used to inform a view on the licensee’s historical performance in RIIO-1 (where data is available) and to record the licensee’s potential performance in RIIO-2, with and without the initiatives set out in the licensee’s Environmental Action Plan.</w:t>
              </w:r>
            </w:ins>
          </w:p>
        </w:tc>
      </w:tr>
      <w:tr w:rsidR="001F1AD0" w:rsidRPr="00A902AB" w14:paraId="4A730236" w14:textId="77777777" w:rsidTr="00CB0A32">
        <w:trPr>
          <w:ins w:id="1150" w:author="Author"/>
        </w:trPr>
        <w:tc>
          <w:tcPr>
            <w:tcW w:w="2554" w:type="dxa"/>
            <w:tcBorders>
              <w:top w:val="nil"/>
              <w:left w:val="single" w:sz="8" w:space="0" w:color="auto"/>
              <w:bottom w:val="nil"/>
              <w:right w:val="single" w:sz="4" w:space="0" w:color="auto"/>
            </w:tcBorders>
            <w:tcMar>
              <w:top w:w="0" w:type="dxa"/>
              <w:left w:w="108" w:type="dxa"/>
              <w:bottom w:w="0" w:type="dxa"/>
              <w:right w:w="108" w:type="dxa"/>
            </w:tcMar>
          </w:tcPr>
          <w:p w14:paraId="263BB10F" w14:textId="77777777" w:rsidR="001F1AD0" w:rsidRPr="00A902AB" w:rsidRDefault="001F1AD0" w:rsidP="00CB0A32">
            <w:pPr>
              <w:rPr>
                <w:ins w:id="1151" w:author="Author"/>
              </w:rPr>
            </w:pPr>
            <w:ins w:id="1152" w:author="Author">
              <w:r w:rsidRPr="00A902AB">
                <w:t>Instructions for Completion</w:t>
              </w:r>
            </w:ins>
          </w:p>
        </w:tc>
        <w:tc>
          <w:tcPr>
            <w:tcW w:w="6072" w:type="dxa"/>
            <w:tcBorders>
              <w:top w:val="single" w:sz="4" w:space="0" w:color="auto"/>
              <w:left w:val="single" w:sz="4" w:space="0" w:color="auto"/>
              <w:bottom w:val="single" w:sz="4" w:space="0" w:color="auto"/>
              <w:right w:val="single" w:sz="4" w:space="0" w:color="auto"/>
            </w:tcBorders>
          </w:tcPr>
          <w:p w14:paraId="66680D7D" w14:textId="0739CCF3" w:rsidR="001F1AD0" w:rsidRDefault="001F1AD0" w:rsidP="001F1AD0">
            <w:pPr>
              <w:rPr>
                <w:ins w:id="1153" w:author="Author"/>
              </w:rPr>
            </w:pPr>
            <w:ins w:id="1154" w:author="Author">
              <w:r>
                <w:t>The table has been design</w:t>
              </w:r>
              <w:r w:rsidR="00814D2A">
                <w:t>ed to be common to the three licensees</w:t>
              </w:r>
              <w:r>
                <w:t xml:space="preserve">. In table 1 the licensee should fill in the boxes shaded in yellow for each of the following measures: </w:t>
              </w:r>
            </w:ins>
          </w:p>
          <w:p w14:paraId="548CFDA8" w14:textId="77777777" w:rsidR="001F1AD0" w:rsidRDefault="001F1AD0" w:rsidP="001F1AD0">
            <w:pPr>
              <w:rPr>
                <w:ins w:id="1155" w:author="Author"/>
              </w:rPr>
            </w:pPr>
          </w:p>
          <w:p w14:paraId="40DA65A1" w14:textId="77777777" w:rsidR="001F1AD0" w:rsidRDefault="001F1AD0" w:rsidP="001F1AD0">
            <w:pPr>
              <w:rPr>
                <w:ins w:id="1156" w:author="Author"/>
              </w:rPr>
            </w:pPr>
            <w:ins w:id="1157" w:author="Author">
              <w:r>
                <w:t>•</w:t>
              </w:r>
              <w:r>
                <w:tab/>
                <w:t>Total - scope 1 emissions</w:t>
              </w:r>
            </w:ins>
          </w:p>
          <w:p w14:paraId="15799693" w14:textId="77777777" w:rsidR="001F1AD0" w:rsidRDefault="001F1AD0" w:rsidP="001F1AD0">
            <w:pPr>
              <w:rPr>
                <w:ins w:id="1158" w:author="Author"/>
              </w:rPr>
            </w:pPr>
            <w:ins w:id="1159" w:author="Author">
              <w:r>
                <w:t>•</w:t>
              </w:r>
              <w:r>
                <w:tab/>
                <w:t>Total - scope 2 emissions (Losses)</w:t>
              </w:r>
            </w:ins>
          </w:p>
          <w:p w14:paraId="74924B02" w14:textId="77777777" w:rsidR="001F1AD0" w:rsidRDefault="001F1AD0" w:rsidP="001F1AD0">
            <w:pPr>
              <w:rPr>
                <w:ins w:id="1160" w:author="Author"/>
              </w:rPr>
            </w:pPr>
            <w:ins w:id="1161" w:author="Author">
              <w:r>
                <w:t>•</w:t>
              </w:r>
              <w:r>
                <w:tab/>
                <w:t>Total - scope 2 emissions (Other)</w:t>
              </w:r>
            </w:ins>
          </w:p>
          <w:p w14:paraId="2B54821D" w14:textId="77777777" w:rsidR="001F1AD0" w:rsidRDefault="001F1AD0" w:rsidP="001F1AD0">
            <w:pPr>
              <w:rPr>
                <w:ins w:id="1162" w:author="Author"/>
              </w:rPr>
            </w:pPr>
            <w:ins w:id="1163" w:author="Author">
              <w:r>
                <w:t>•</w:t>
              </w:r>
              <w:r>
                <w:tab/>
                <w:t>Total - scope 3 emissions</w:t>
              </w:r>
            </w:ins>
          </w:p>
          <w:p w14:paraId="64106C13" w14:textId="77777777" w:rsidR="001F1AD0" w:rsidRDefault="001F1AD0" w:rsidP="001F1AD0">
            <w:pPr>
              <w:rPr>
                <w:ins w:id="1164" w:author="Author"/>
              </w:rPr>
            </w:pPr>
            <w:ins w:id="1165" w:author="Author">
              <w:r>
                <w:t>•</w:t>
              </w:r>
              <w:r>
                <w:tab/>
                <w:t xml:space="preserve">Total emissions - buildings energy use </w:t>
              </w:r>
            </w:ins>
          </w:p>
          <w:p w14:paraId="650EF110" w14:textId="77777777" w:rsidR="001F1AD0" w:rsidRDefault="001F1AD0" w:rsidP="001F1AD0">
            <w:pPr>
              <w:rPr>
                <w:ins w:id="1166" w:author="Author"/>
              </w:rPr>
            </w:pPr>
            <w:ins w:id="1167" w:author="Author">
              <w:r>
                <w:t>•</w:t>
              </w:r>
              <w:r>
                <w:tab/>
                <w:t xml:space="preserve">Total number of staff </w:t>
              </w:r>
            </w:ins>
          </w:p>
          <w:p w14:paraId="0942DCB1" w14:textId="77777777" w:rsidR="001F1AD0" w:rsidRDefault="001F1AD0" w:rsidP="001F1AD0">
            <w:pPr>
              <w:rPr>
                <w:ins w:id="1168" w:author="Author"/>
              </w:rPr>
            </w:pPr>
            <w:ins w:id="1169" w:author="Author">
              <w:r>
                <w:t>•</w:t>
              </w:r>
              <w:r>
                <w:tab/>
                <w:t>Total building floor space</w:t>
              </w:r>
            </w:ins>
          </w:p>
          <w:p w14:paraId="651918AA" w14:textId="77777777" w:rsidR="001F1AD0" w:rsidRDefault="001F1AD0" w:rsidP="001F1AD0">
            <w:pPr>
              <w:rPr>
                <w:ins w:id="1170" w:author="Author"/>
              </w:rPr>
            </w:pPr>
            <w:ins w:id="1171" w:author="Author">
              <w:r>
                <w:t>•</w:t>
              </w:r>
              <w:r>
                <w:tab/>
                <w:t>Total emissions – operational transport</w:t>
              </w:r>
            </w:ins>
          </w:p>
          <w:p w14:paraId="0ED40B9A" w14:textId="77777777" w:rsidR="001F1AD0" w:rsidRDefault="001F1AD0" w:rsidP="001F1AD0">
            <w:pPr>
              <w:rPr>
                <w:ins w:id="1172" w:author="Author"/>
              </w:rPr>
            </w:pPr>
            <w:ins w:id="1173" w:author="Author">
              <w:r>
                <w:t>•</w:t>
              </w:r>
              <w:r>
                <w:tab/>
                <w:t>Total operational kilometres travelled</w:t>
              </w:r>
            </w:ins>
          </w:p>
          <w:p w14:paraId="77CDBE40" w14:textId="77777777" w:rsidR="001F1AD0" w:rsidRDefault="001F1AD0" w:rsidP="001F1AD0">
            <w:pPr>
              <w:rPr>
                <w:ins w:id="1174" w:author="Author"/>
              </w:rPr>
            </w:pPr>
            <w:ins w:id="1175" w:author="Author">
              <w:r>
                <w:t>•</w:t>
              </w:r>
              <w:r>
                <w:tab/>
                <w:t>Licence area</w:t>
              </w:r>
            </w:ins>
          </w:p>
          <w:p w14:paraId="2B089D01" w14:textId="77777777" w:rsidR="001F1AD0" w:rsidRDefault="001F1AD0" w:rsidP="001F1AD0">
            <w:pPr>
              <w:rPr>
                <w:ins w:id="1176" w:author="Author"/>
              </w:rPr>
            </w:pPr>
            <w:ins w:id="1177" w:author="Author">
              <w:r>
                <w:t>•</w:t>
              </w:r>
              <w:r>
                <w:tab/>
                <w:t>Total emissions – business transport</w:t>
              </w:r>
            </w:ins>
          </w:p>
          <w:p w14:paraId="047BFDAB" w14:textId="77777777" w:rsidR="001F1AD0" w:rsidRDefault="001F1AD0" w:rsidP="001F1AD0">
            <w:pPr>
              <w:rPr>
                <w:ins w:id="1178" w:author="Author"/>
              </w:rPr>
            </w:pPr>
            <w:ins w:id="1179" w:author="Author">
              <w:r>
                <w:t>•</w:t>
              </w:r>
              <w:r>
                <w:tab/>
                <w:t>Total business kilometres travelled</w:t>
              </w:r>
            </w:ins>
          </w:p>
          <w:p w14:paraId="23BF357B" w14:textId="77777777" w:rsidR="001F1AD0" w:rsidRDefault="001F1AD0" w:rsidP="001F1AD0">
            <w:pPr>
              <w:rPr>
                <w:ins w:id="1180" w:author="Author"/>
              </w:rPr>
            </w:pPr>
            <w:ins w:id="1181" w:author="Author">
              <w:r>
                <w:t>•</w:t>
              </w:r>
              <w:r>
                <w:tab/>
                <w:t>Total leakage (SF6)</w:t>
              </w:r>
            </w:ins>
          </w:p>
          <w:p w14:paraId="79737789" w14:textId="77777777" w:rsidR="001F1AD0" w:rsidRDefault="001F1AD0" w:rsidP="001F1AD0">
            <w:pPr>
              <w:rPr>
                <w:ins w:id="1182" w:author="Author"/>
              </w:rPr>
            </w:pPr>
            <w:ins w:id="1183" w:author="Author">
              <w:r>
                <w:t>•</w:t>
              </w:r>
              <w:r>
                <w:tab/>
                <w:t>Total leakage (IIGs)</w:t>
              </w:r>
            </w:ins>
          </w:p>
          <w:p w14:paraId="5DBDCA63" w14:textId="77777777" w:rsidR="001F1AD0" w:rsidRDefault="001F1AD0" w:rsidP="001F1AD0">
            <w:pPr>
              <w:rPr>
                <w:ins w:id="1184" w:author="Author"/>
              </w:rPr>
            </w:pPr>
            <w:ins w:id="1185" w:author="Author">
              <w:r>
                <w:t>•</w:t>
              </w:r>
              <w:r>
                <w:tab/>
                <w:t>Total emissions (SF6 + other IIGs)</w:t>
              </w:r>
            </w:ins>
          </w:p>
          <w:p w14:paraId="550A2F79" w14:textId="77777777" w:rsidR="001F1AD0" w:rsidRDefault="001F1AD0" w:rsidP="001F1AD0">
            <w:pPr>
              <w:rPr>
                <w:ins w:id="1186" w:author="Author"/>
              </w:rPr>
            </w:pPr>
            <w:ins w:id="1187" w:author="Author">
              <w:r>
                <w:t>•</w:t>
              </w:r>
              <w:r>
                <w:tab/>
                <w:t>Total installed (all IIGs)</w:t>
              </w:r>
            </w:ins>
          </w:p>
          <w:p w14:paraId="02CC2A4C" w14:textId="77777777" w:rsidR="001F1AD0" w:rsidRDefault="001F1AD0" w:rsidP="001F1AD0">
            <w:pPr>
              <w:rPr>
                <w:ins w:id="1188" w:author="Author"/>
              </w:rPr>
            </w:pPr>
            <w:ins w:id="1189" w:author="Author">
              <w:r>
                <w:t>•</w:t>
              </w:r>
              <w:r>
                <w:tab/>
                <w:t>Total emissions from substation energy use</w:t>
              </w:r>
            </w:ins>
          </w:p>
          <w:p w14:paraId="6D7F6A51" w14:textId="77777777" w:rsidR="001F1AD0" w:rsidRDefault="001F1AD0" w:rsidP="001F1AD0">
            <w:pPr>
              <w:rPr>
                <w:ins w:id="1190" w:author="Author"/>
              </w:rPr>
            </w:pPr>
            <w:ins w:id="1191" w:author="Author">
              <w:r>
                <w:t>•</w:t>
              </w:r>
              <w:r>
                <w:tab/>
                <w:t>Total substation energy use</w:t>
              </w:r>
            </w:ins>
          </w:p>
          <w:p w14:paraId="4C1E94EC" w14:textId="77777777" w:rsidR="001F1AD0" w:rsidRDefault="001F1AD0" w:rsidP="001F1AD0">
            <w:pPr>
              <w:rPr>
                <w:ins w:id="1192" w:author="Author"/>
              </w:rPr>
            </w:pPr>
            <w:ins w:id="1193" w:author="Author">
              <w:r>
                <w:t>•</w:t>
              </w:r>
              <w:r>
                <w:tab/>
                <w:t>Number of substations metered</w:t>
              </w:r>
            </w:ins>
          </w:p>
          <w:p w14:paraId="4C43F714" w14:textId="77777777" w:rsidR="001F1AD0" w:rsidRDefault="001F1AD0" w:rsidP="001F1AD0">
            <w:pPr>
              <w:rPr>
                <w:ins w:id="1194" w:author="Author"/>
              </w:rPr>
            </w:pPr>
            <w:ins w:id="1195" w:author="Author">
              <w:r>
                <w:t>•</w:t>
              </w:r>
              <w:r>
                <w:tab/>
                <w:t xml:space="preserve">Number of substations unmetered </w:t>
              </w:r>
            </w:ins>
          </w:p>
          <w:p w14:paraId="666A8FD5" w14:textId="77777777" w:rsidR="001F1AD0" w:rsidRDefault="001F1AD0" w:rsidP="001F1AD0">
            <w:pPr>
              <w:rPr>
                <w:ins w:id="1196" w:author="Author"/>
              </w:rPr>
            </w:pPr>
            <w:ins w:id="1197" w:author="Author">
              <w:r>
                <w:t>•</w:t>
              </w:r>
              <w:r>
                <w:tab/>
                <w:t>Losses at substations</w:t>
              </w:r>
            </w:ins>
          </w:p>
          <w:p w14:paraId="211CC8DB" w14:textId="77777777" w:rsidR="001F1AD0" w:rsidRDefault="001F1AD0" w:rsidP="001F1AD0">
            <w:pPr>
              <w:rPr>
                <w:ins w:id="1198" w:author="Author"/>
              </w:rPr>
            </w:pPr>
            <w:ins w:id="1199" w:author="Author">
              <w:r>
                <w:t>•</w:t>
              </w:r>
              <w:r>
                <w:tab/>
                <w:t>Volume of embedded CO2</w:t>
              </w:r>
            </w:ins>
          </w:p>
          <w:p w14:paraId="6852314E" w14:textId="77777777" w:rsidR="001F1AD0" w:rsidRDefault="001F1AD0" w:rsidP="001F1AD0">
            <w:pPr>
              <w:rPr>
                <w:ins w:id="1200" w:author="Author"/>
              </w:rPr>
            </w:pPr>
            <w:ins w:id="1201" w:author="Author">
              <w:r>
                <w:t>•</w:t>
              </w:r>
              <w:r>
                <w:tab/>
                <w:t>% breakdown – manufacture</w:t>
              </w:r>
            </w:ins>
          </w:p>
          <w:p w14:paraId="343A5C92" w14:textId="77777777" w:rsidR="001F1AD0" w:rsidRDefault="001F1AD0" w:rsidP="001F1AD0">
            <w:pPr>
              <w:rPr>
                <w:ins w:id="1202" w:author="Author"/>
              </w:rPr>
            </w:pPr>
            <w:ins w:id="1203" w:author="Author">
              <w:r>
                <w:t>•</w:t>
              </w:r>
              <w:r>
                <w:tab/>
                <w:t>% breakdown – transport</w:t>
              </w:r>
            </w:ins>
          </w:p>
          <w:p w14:paraId="3DFE21B5" w14:textId="77777777" w:rsidR="001F1AD0" w:rsidRDefault="001F1AD0" w:rsidP="001F1AD0">
            <w:pPr>
              <w:rPr>
                <w:ins w:id="1204" w:author="Author"/>
              </w:rPr>
            </w:pPr>
            <w:ins w:id="1205" w:author="Author">
              <w:r>
                <w:t>•</w:t>
              </w:r>
              <w:r>
                <w:tab/>
                <w:t>% breakdown – construction</w:t>
              </w:r>
            </w:ins>
          </w:p>
          <w:p w14:paraId="59600055" w14:textId="77777777" w:rsidR="001F1AD0" w:rsidRDefault="001F1AD0" w:rsidP="001F1AD0">
            <w:pPr>
              <w:rPr>
                <w:ins w:id="1206" w:author="Author"/>
              </w:rPr>
            </w:pPr>
            <w:ins w:id="1207" w:author="Author">
              <w:r>
                <w:t>•</w:t>
              </w:r>
              <w:r>
                <w:tab/>
                <w:t>% breakdown – end of life</w:t>
              </w:r>
            </w:ins>
          </w:p>
          <w:p w14:paraId="52F9A614" w14:textId="77777777" w:rsidR="001F1AD0" w:rsidRDefault="001F1AD0" w:rsidP="001F1AD0">
            <w:pPr>
              <w:rPr>
                <w:ins w:id="1208" w:author="Author"/>
              </w:rPr>
            </w:pPr>
            <w:ins w:id="1209" w:author="Author">
              <w:r>
                <w:t>•</w:t>
              </w:r>
              <w:r>
                <w:tab/>
                <w:t>Total waste volume</w:t>
              </w:r>
            </w:ins>
          </w:p>
          <w:p w14:paraId="4E652801" w14:textId="77777777" w:rsidR="001F1AD0" w:rsidRDefault="001F1AD0" w:rsidP="001F1AD0">
            <w:pPr>
              <w:rPr>
                <w:ins w:id="1210" w:author="Author"/>
              </w:rPr>
            </w:pPr>
            <w:ins w:id="1211" w:author="Author">
              <w:r>
                <w:t>•</w:t>
              </w:r>
              <w:r>
                <w:tab/>
                <w:t>Total waste weight</w:t>
              </w:r>
            </w:ins>
          </w:p>
          <w:p w14:paraId="19BC86EE" w14:textId="77777777" w:rsidR="001F1AD0" w:rsidRDefault="001F1AD0" w:rsidP="001F1AD0">
            <w:pPr>
              <w:rPr>
                <w:ins w:id="1212" w:author="Author"/>
              </w:rPr>
            </w:pPr>
            <w:ins w:id="1213" w:author="Author">
              <w:r>
                <w:t>•</w:t>
              </w:r>
              <w:r>
                <w:tab/>
                <w:t>% waste source – new projects</w:t>
              </w:r>
            </w:ins>
          </w:p>
          <w:p w14:paraId="709126C2" w14:textId="77777777" w:rsidR="001F1AD0" w:rsidRDefault="001F1AD0" w:rsidP="001F1AD0">
            <w:pPr>
              <w:rPr>
                <w:ins w:id="1214" w:author="Author"/>
              </w:rPr>
            </w:pPr>
            <w:ins w:id="1215" w:author="Author">
              <w:r>
                <w:t>•</w:t>
              </w:r>
              <w:r>
                <w:tab/>
                <w:t>% waste source – business operations</w:t>
              </w:r>
            </w:ins>
          </w:p>
          <w:p w14:paraId="0B88D990" w14:textId="77777777" w:rsidR="001F1AD0" w:rsidRDefault="001F1AD0" w:rsidP="001F1AD0">
            <w:pPr>
              <w:rPr>
                <w:ins w:id="1216" w:author="Author"/>
              </w:rPr>
            </w:pPr>
            <w:ins w:id="1217" w:author="Author">
              <w:r>
                <w:t>•</w:t>
              </w:r>
              <w:r>
                <w:tab/>
                <w:t>% management – reuse/reduce</w:t>
              </w:r>
            </w:ins>
          </w:p>
          <w:p w14:paraId="1C0F312C" w14:textId="77777777" w:rsidR="001F1AD0" w:rsidRDefault="001F1AD0" w:rsidP="001F1AD0">
            <w:pPr>
              <w:rPr>
                <w:ins w:id="1218" w:author="Author"/>
              </w:rPr>
            </w:pPr>
            <w:ins w:id="1219" w:author="Author">
              <w:r>
                <w:t>•</w:t>
              </w:r>
              <w:r>
                <w:tab/>
                <w:t>% management – recycling</w:t>
              </w:r>
            </w:ins>
          </w:p>
          <w:p w14:paraId="0DDE1FE2" w14:textId="77777777" w:rsidR="001F1AD0" w:rsidRDefault="001F1AD0" w:rsidP="001F1AD0">
            <w:pPr>
              <w:rPr>
                <w:ins w:id="1220" w:author="Author"/>
              </w:rPr>
            </w:pPr>
            <w:ins w:id="1221" w:author="Author">
              <w:r>
                <w:t>•</w:t>
              </w:r>
              <w:r>
                <w:tab/>
                <w:t>% management – landfill</w:t>
              </w:r>
            </w:ins>
          </w:p>
          <w:p w14:paraId="1D79CBBD" w14:textId="77777777" w:rsidR="001F1AD0" w:rsidRDefault="001F1AD0" w:rsidP="001F1AD0">
            <w:pPr>
              <w:rPr>
                <w:ins w:id="1222" w:author="Author"/>
              </w:rPr>
            </w:pPr>
            <w:ins w:id="1223" w:author="Author">
              <w:r>
                <w:t>•</w:t>
              </w:r>
              <w:r>
                <w:tab/>
                <w:t>% of existing sites monitored</w:t>
              </w:r>
            </w:ins>
          </w:p>
          <w:p w14:paraId="6489D2B2" w14:textId="77777777" w:rsidR="001F1AD0" w:rsidRDefault="001F1AD0" w:rsidP="001F1AD0">
            <w:pPr>
              <w:rPr>
                <w:ins w:id="1224" w:author="Author"/>
              </w:rPr>
            </w:pPr>
            <w:ins w:id="1225" w:author="Author">
              <w:r>
                <w:t>•</w:t>
              </w:r>
              <w:r>
                <w:tab/>
                <w:t>Biodiversity value</w:t>
              </w:r>
            </w:ins>
          </w:p>
          <w:p w14:paraId="1664E9FB" w14:textId="77777777" w:rsidR="001F1AD0" w:rsidRDefault="001F1AD0" w:rsidP="001F1AD0">
            <w:pPr>
              <w:rPr>
                <w:ins w:id="1226" w:author="Author"/>
              </w:rPr>
            </w:pPr>
            <w:ins w:id="1227" w:author="Author">
              <w:r>
                <w:t>•</w:t>
              </w:r>
              <w:r>
                <w:tab/>
                <w:t>Total biodiversity net gain</w:t>
              </w:r>
            </w:ins>
          </w:p>
          <w:p w14:paraId="38710A91" w14:textId="77777777" w:rsidR="001F1AD0" w:rsidRDefault="001F1AD0" w:rsidP="001F1AD0">
            <w:pPr>
              <w:rPr>
                <w:ins w:id="1228" w:author="Author"/>
              </w:rPr>
            </w:pPr>
          </w:p>
          <w:p w14:paraId="63AF21FC" w14:textId="1490F9A6" w:rsidR="001F1AD0" w:rsidRDefault="00814D2A" w:rsidP="001F1AD0">
            <w:pPr>
              <w:rPr>
                <w:ins w:id="1229" w:author="Author"/>
              </w:rPr>
            </w:pPr>
            <w:ins w:id="1230" w:author="Author">
              <w:r>
                <w:t>Licensee</w:t>
              </w:r>
              <w:r w:rsidR="001F1AD0">
                <w:t>s are required to submit data where it is available. If the requested data is not available please explain why this is the case in the ‘Notes’ column.</w:t>
              </w:r>
            </w:ins>
          </w:p>
          <w:p w14:paraId="50B79B0F" w14:textId="77777777" w:rsidR="001F1AD0" w:rsidRDefault="001F1AD0" w:rsidP="001F1AD0">
            <w:pPr>
              <w:rPr>
                <w:ins w:id="1231" w:author="Author"/>
              </w:rPr>
            </w:pPr>
          </w:p>
          <w:p w14:paraId="2EC47879" w14:textId="77777777" w:rsidR="001F1AD0" w:rsidRDefault="001F1AD0" w:rsidP="001F1AD0">
            <w:pPr>
              <w:rPr>
                <w:ins w:id="1232" w:author="Author"/>
              </w:rPr>
            </w:pPr>
            <w:ins w:id="1233" w:author="Author">
              <w:r>
                <w:t xml:space="preserve">In table 2 the licensee should fill in the boxes shaded in yellow for its projected values of each measures (as above) in RIIO-2. We expect the licensee to give a projected range of the measure, with a lower and upper bound, for both with and without implementing the initiatives in its Environmental Action Plan. The licensee is to input in column F the unique identifier codes, assigned to initiatives in Table 3, if implementing those initiatives are expected to influence the environmental performance measure over RIIO-2.  </w:t>
              </w:r>
            </w:ins>
          </w:p>
          <w:p w14:paraId="424E949F" w14:textId="77777777" w:rsidR="001F1AD0" w:rsidRDefault="001F1AD0" w:rsidP="001F1AD0">
            <w:pPr>
              <w:rPr>
                <w:ins w:id="1234" w:author="Author"/>
              </w:rPr>
            </w:pPr>
          </w:p>
          <w:p w14:paraId="5BA8695B" w14:textId="7397A510" w:rsidR="001F1AD0" w:rsidRDefault="001F1AD0" w:rsidP="001F1AD0">
            <w:pPr>
              <w:rPr>
                <w:ins w:id="1235" w:author="Author"/>
              </w:rPr>
            </w:pPr>
            <w:ins w:id="1236" w:author="Author">
              <w:r>
                <w:t xml:space="preserve">In table 3 the licensee should provide details for the initiatives in their Environmental Action Plan. This is to include: </w:t>
              </w:r>
            </w:ins>
          </w:p>
          <w:p w14:paraId="1BA45AB0" w14:textId="77777777" w:rsidR="001F1AD0" w:rsidRDefault="001F1AD0" w:rsidP="001F1AD0">
            <w:pPr>
              <w:rPr>
                <w:ins w:id="1237" w:author="Author"/>
              </w:rPr>
            </w:pPr>
          </w:p>
          <w:p w14:paraId="66DEC0D7" w14:textId="1E2A2897" w:rsidR="001F1AD0" w:rsidRDefault="001F1AD0" w:rsidP="001F1AD0">
            <w:pPr>
              <w:pStyle w:val="ListParagraph"/>
              <w:numPr>
                <w:ilvl w:val="0"/>
                <w:numId w:val="43"/>
              </w:numPr>
              <w:rPr>
                <w:ins w:id="1238" w:author="Author"/>
              </w:rPr>
            </w:pPr>
            <w:ins w:id="1239" w:author="Author">
              <w:r>
                <w:t xml:space="preserve">A unique identifier code for each initiative. </w:t>
              </w:r>
            </w:ins>
          </w:p>
          <w:p w14:paraId="0A98F0D2" w14:textId="15815862" w:rsidR="001F1AD0" w:rsidRDefault="001F1AD0" w:rsidP="001F1AD0">
            <w:pPr>
              <w:pStyle w:val="ListParagraph"/>
              <w:numPr>
                <w:ilvl w:val="0"/>
                <w:numId w:val="43"/>
              </w:numPr>
              <w:rPr>
                <w:ins w:id="1240" w:author="Author"/>
              </w:rPr>
            </w:pPr>
            <w:ins w:id="1241" w:author="Author">
              <w:r>
                <w:t>A description of the initiative, including the expected completion date.</w:t>
              </w:r>
            </w:ins>
          </w:p>
          <w:p w14:paraId="285B4D4E" w14:textId="2507640D" w:rsidR="001F1AD0" w:rsidRDefault="001F1AD0" w:rsidP="001F1AD0">
            <w:pPr>
              <w:pStyle w:val="ListParagraph"/>
              <w:numPr>
                <w:ilvl w:val="0"/>
                <w:numId w:val="43"/>
              </w:numPr>
              <w:rPr>
                <w:ins w:id="1242" w:author="Author"/>
              </w:rPr>
            </w:pPr>
            <w:ins w:id="1243" w:author="Author">
              <w:r>
                <w:t xml:space="preserve">A link or reference to the Cost Benefit Analysis for the initiative. </w:t>
              </w:r>
            </w:ins>
          </w:p>
          <w:p w14:paraId="51B178D6" w14:textId="02169544" w:rsidR="001F1AD0" w:rsidRDefault="001F1AD0" w:rsidP="001F1AD0">
            <w:pPr>
              <w:pStyle w:val="ListParagraph"/>
              <w:numPr>
                <w:ilvl w:val="0"/>
                <w:numId w:val="43"/>
              </w:numPr>
              <w:rPr>
                <w:ins w:id="1244" w:author="Author"/>
              </w:rPr>
            </w:pPr>
            <w:ins w:id="1245" w:author="Author">
              <w:r>
                <w:t>A summary of any project dependencies.</w:t>
              </w:r>
            </w:ins>
          </w:p>
          <w:p w14:paraId="207578DE" w14:textId="79EFEB09" w:rsidR="001F1AD0" w:rsidRDefault="001F1AD0" w:rsidP="001F1AD0">
            <w:pPr>
              <w:pStyle w:val="ListParagraph"/>
              <w:numPr>
                <w:ilvl w:val="0"/>
                <w:numId w:val="43"/>
              </w:numPr>
              <w:rPr>
                <w:ins w:id="1246" w:author="Author"/>
              </w:rPr>
            </w:pPr>
            <w:ins w:id="1247" w:author="Author">
              <w:r>
                <w:t>Explanation of the propose metric to measure delivery or implementation of the initiative.</w:t>
              </w:r>
            </w:ins>
          </w:p>
          <w:p w14:paraId="55AAAF4B" w14:textId="3635335C" w:rsidR="001F1AD0" w:rsidRDefault="001F1AD0" w:rsidP="001F1AD0">
            <w:pPr>
              <w:pStyle w:val="ListParagraph"/>
              <w:numPr>
                <w:ilvl w:val="0"/>
                <w:numId w:val="43"/>
              </w:numPr>
              <w:rPr>
                <w:ins w:id="1248" w:author="Author"/>
              </w:rPr>
            </w:pPr>
            <w:ins w:id="1249" w:author="Author">
              <w:r>
                <w:t>The expected value of the metric at the start of RIIO-2 before the initiative is implemented.</w:t>
              </w:r>
            </w:ins>
          </w:p>
          <w:p w14:paraId="1013B780" w14:textId="70AB5FD9" w:rsidR="001F1AD0" w:rsidRDefault="001F1AD0" w:rsidP="001F1AD0">
            <w:pPr>
              <w:pStyle w:val="ListParagraph"/>
              <w:numPr>
                <w:ilvl w:val="0"/>
                <w:numId w:val="43"/>
              </w:numPr>
              <w:rPr>
                <w:ins w:id="1250" w:author="Author"/>
              </w:rPr>
            </w:pPr>
            <w:ins w:id="1251" w:author="Author">
              <w:r>
                <w:t xml:space="preserve">The expected value of the metric at the end of RIIO-2. </w:t>
              </w:r>
            </w:ins>
          </w:p>
          <w:p w14:paraId="5F736883" w14:textId="605C88C5" w:rsidR="001F1AD0" w:rsidRDefault="001F1AD0" w:rsidP="001F1AD0">
            <w:pPr>
              <w:pStyle w:val="ListParagraph"/>
              <w:numPr>
                <w:ilvl w:val="0"/>
                <w:numId w:val="43"/>
              </w:numPr>
              <w:rPr>
                <w:ins w:id="1252" w:author="Author"/>
              </w:rPr>
            </w:pPr>
            <w:ins w:id="1253" w:author="Author">
              <w:r>
                <w:t xml:space="preserve">Additional relevant information can be inputted into the ‘Notes’ column. </w:t>
              </w:r>
            </w:ins>
          </w:p>
          <w:p w14:paraId="13AC0CC8" w14:textId="215DB794" w:rsidR="001F1AD0" w:rsidRPr="00A902AB" w:rsidRDefault="001F1AD0" w:rsidP="001F1AD0">
            <w:pPr>
              <w:pStyle w:val="ListParagraph"/>
              <w:numPr>
                <w:ilvl w:val="0"/>
                <w:numId w:val="43"/>
              </w:numPr>
              <w:rPr>
                <w:ins w:id="1254" w:author="Author"/>
              </w:rPr>
            </w:pPr>
            <w:ins w:id="1255" w:author="Author">
              <w:r>
                <w:t xml:space="preserve">An annual cost profile for implementing the initiative over RIIO-2 price control period. </w:t>
              </w:r>
            </w:ins>
          </w:p>
        </w:tc>
      </w:tr>
      <w:tr w:rsidR="001F1AD0" w:rsidRPr="00A902AB" w14:paraId="7040343E" w14:textId="77777777" w:rsidTr="00814D2A">
        <w:trPr>
          <w:ins w:id="1256" w:author="Author"/>
        </w:trPr>
        <w:tc>
          <w:tcPr>
            <w:tcW w:w="255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928BC3E" w14:textId="77728789" w:rsidR="001F1AD0" w:rsidRPr="00A902AB" w:rsidRDefault="00814D2A" w:rsidP="00CB0A32">
            <w:pPr>
              <w:rPr>
                <w:ins w:id="1257" w:author="Author"/>
              </w:rPr>
            </w:pPr>
            <w:ins w:id="1258" w:author="Author">
              <w:r>
                <w:t>Specific definitions</w:t>
              </w:r>
            </w:ins>
          </w:p>
        </w:tc>
        <w:tc>
          <w:tcPr>
            <w:tcW w:w="6072" w:type="dxa"/>
            <w:tcBorders>
              <w:top w:val="single" w:sz="4" w:space="0" w:color="auto"/>
              <w:left w:val="single" w:sz="4" w:space="0" w:color="auto"/>
              <w:bottom w:val="single" w:sz="4" w:space="0" w:color="auto"/>
              <w:right w:val="single" w:sz="4" w:space="0" w:color="auto"/>
            </w:tcBorders>
          </w:tcPr>
          <w:p w14:paraId="6ACA5C34" w14:textId="28327801" w:rsidR="001F1AD0" w:rsidRPr="00A902AB" w:rsidRDefault="001F1AD0" w:rsidP="00CB0A32">
            <w:pPr>
              <w:rPr>
                <w:ins w:id="1259" w:author="Author"/>
              </w:rPr>
            </w:pPr>
          </w:p>
        </w:tc>
      </w:tr>
      <w:tr w:rsidR="00814D2A" w:rsidRPr="00A902AB" w14:paraId="6F9C9B17" w14:textId="77777777" w:rsidTr="00814D2A">
        <w:trPr>
          <w:ins w:id="1260" w:author="Author"/>
        </w:trPr>
        <w:tc>
          <w:tcPr>
            <w:tcW w:w="255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5AF12B1" w14:textId="6514356F" w:rsidR="00814D2A" w:rsidRPr="00A902AB" w:rsidRDefault="00814D2A" w:rsidP="00814D2A">
            <w:pPr>
              <w:rPr>
                <w:ins w:id="1261" w:author="Author"/>
              </w:rPr>
            </w:pPr>
            <w:ins w:id="1262" w:author="Author">
              <w:r w:rsidRPr="005154C1">
                <w:t>Total - scope 1 emissions</w:t>
              </w:r>
            </w:ins>
          </w:p>
        </w:tc>
        <w:tc>
          <w:tcPr>
            <w:tcW w:w="6072" w:type="dxa"/>
            <w:tcBorders>
              <w:top w:val="single" w:sz="4" w:space="0" w:color="auto"/>
              <w:left w:val="single" w:sz="4" w:space="0" w:color="auto"/>
              <w:bottom w:val="single" w:sz="4" w:space="0" w:color="auto"/>
              <w:right w:val="single" w:sz="4" w:space="0" w:color="auto"/>
            </w:tcBorders>
          </w:tcPr>
          <w:p w14:paraId="286CC3B4" w14:textId="5352C362" w:rsidR="00814D2A" w:rsidRPr="00A902AB" w:rsidRDefault="00814D2A" w:rsidP="00814D2A">
            <w:pPr>
              <w:rPr>
                <w:ins w:id="1263" w:author="Author"/>
              </w:rPr>
            </w:pPr>
            <w:ins w:id="1264" w:author="Author">
              <w:r>
                <w:t>As calculated in the BPDT A.3 Business Carbon Footprint</w:t>
              </w:r>
            </w:ins>
          </w:p>
        </w:tc>
      </w:tr>
      <w:tr w:rsidR="00814D2A" w:rsidRPr="00A902AB" w14:paraId="1A3A12DA" w14:textId="77777777" w:rsidTr="00814D2A">
        <w:trPr>
          <w:ins w:id="1265" w:author="Author"/>
        </w:trPr>
        <w:tc>
          <w:tcPr>
            <w:tcW w:w="255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99C9FC1" w14:textId="291E5B33" w:rsidR="00814D2A" w:rsidRDefault="00814D2A" w:rsidP="00814D2A">
            <w:pPr>
              <w:rPr>
                <w:ins w:id="1266" w:author="Author"/>
              </w:rPr>
            </w:pPr>
            <w:ins w:id="1267" w:author="Author">
              <w:r>
                <w:t>Total - scope 2 emissions (Losses)</w:t>
              </w:r>
            </w:ins>
          </w:p>
        </w:tc>
        <w:tc>
          <w:tcPr>
            <w:tcW w:w="6072" w:type="dxa"/>
            <w:tcBorders>
              <w:top w:val="single" w:sz="4" w:space="0" w:color="auto"/>
              <w:left w:val="single" w:sz="4" w:space="0" w:color="auto"/>
              <w:bottom w:val="single" w:sz="4" w:space="0" w:color="auto"/>
              <w:right w:val="single" w:sz="4" w:space="0" w:color="auto"/>
            </w:tcBorders>
          </w:tcPr>
          <w:p w14:paraId="78A98401" w14:textId="0C9D69C7" w:rsidR="00814D2A" w:rsidRDefault="00814D2A" w:rsidP="00814D2A">
            <w:pPr>
              <w:rPr>
                <w:ins w:id="1268" w:author="Author"/>
              </w:rPr>
            </w:pPr>
            <w:ins w:id="1269" w:author="Author">
              <w:r>
                <w:t>As calculated in the BPDT A.3 Business Carbon Footprint</w:t>
              </w:r>
            </w:ins>
          </w:p>
        </w:tc>
      </w:tr>
      <w:tr w:rsidR="00814D2A" w:rsidRPr="00A902AB" w14:paraId="2B24E933" w14:textId="77777777" w:rsidTr="00814D2A">
        <w:trPr>
          <w:ins w:id="1270" w:author="Author"/>
        </w:trPr>
        <w:tc>
          <w:tcPr>
            <w:tcW w:w="255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9062063" w14:textId="0DEFBE41" w:rsidR="00814D2A" w:rsidRDefault="00814D2A" w:rsidP="00814D2A">
            <w:pPr>
              <w:rPr>
                <w:ins w:id="1271" w:author="Author"/>
              </w:rPr>
            </w:pPr>
            <w:ins w:id="1272" w:author="Author">
              <w:r>
                <w:t>Total - scope 2 emissions (Other)</w:t>
              </w:r>
            </w:ins>
          </w:p>
        </w:tc>
        <w:tc>
          <w:tcPr>
            <w:tcW w:w="6072" w:type="dxa"/>
            <w:tcBorders>
              <w:top w:val="single" w:sz="4" w:space="0" w:color="auto"/>
              <w:left w:val="single" w:sz="4" w:space="0" w:color="auto"/>
              <w:bottom w:val="single" w:sz="4" w:space="0" w:color="auto"/>
              <w:right w:val="single" w:sz="4" w:space="0" w:color="auto"/>
            </w:tcBorders>
          </w:tcPr>
          <w:p w14:paraId="6B154C81" w14:textId="4162779D" w:rsidR="00814D2A" w:rsidRDefault="00814D2A" w:rsidP="00814D2A">
            <w:pPr>
              <w:rPr>
                <w:ins w:id="1273" w:author="Author"/>
              </w:rPr>
            </w:pPr>
            <w:ins w:id="1274" w:author="Author">
              <w:r>
                <w:t>As calculated in the BPDT A.3 Business Carbon Footprint</w:t>
              </w:r>
            </w:ins>
          </w:p>
        </w:tc>
      </w:tr>
      <w:tr w:rsidR="00814D2A" w:rsidRPr="00A902AB" w14:paraId="097E276D" w14:textId="77777777" w:rsidTr="00814D2A">
        <w:trPr>
          <w:ins w:id="1275" w:author="Author"/>
        </w:trPr>
        <w:tc>
          <w:tcPr>
            <w:tcW w:w="255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9939E1E" w14:textId="77777777" w:rsidR="00814D2A" w:rsidRDefault="00814D2A" w:rsidP="00814D2A">
            <w:pPr>
              <w:rPr>
                <w:ins w:id="1276" w:author="Author"/>
              </w:rPr>
            </w:pPr>
            <w:ins w:id="1277" w:author="Author">
              <w:r>
                <w:t>Total - scope 3 emissions</w:t>
              </w:r>
            </w:ins>
          </w:p>
          <w:p w14:paraId="42131894" w14:textId="77777777" w:rsidR="00814D2A" w:rsidRDefault="00814D2A" w:rsidP="00814D2A">
            <w:pPr>
              <w:rPr>
                <w:ins w:id="1278" w:author="Author"/>
              </w:rPr>
            </w:pPr>
          </w:p>
        </w:tc>
        <w:tc>
          <w:tcPr>
            <w:tcW w:w="6072" w:type="dxa"/>
            <w:tcBorders>
              <w:top w:val="single" w:sz="4" w:space="0" w:color="auto"/>
              <w:left w:val="single" w:sz="4" w:space="0" w:color="auto"/>
              <w:bottom w:val="single" w:sz="4" w:space="0" w:color="auto"/>
              <w:right w:val="single" w:sz="4" w:space="0" w:color="auto"/>
            </w:tcBorders>
          </w:tcPr>
          <w:p w14:paraId="71A2B171" w14:textId="2F25EE2B" w:rsidR="00814D2A" w:rsidRDefault="00814D2A" w:rsidP="00814D2A">
            <w:pPr>
              <w:rPr>
                <w:ins w:id="1279" w:author="Author"/>
              </w:rPr>
            </w:pPr>
            <w:ins w:id="1280" w:author="Author">
              <w:r>
                <w:t>As calculated in the BPDT A.3 Business Carbon Footprint</w:t>
              </w:r>
            </w:ins>
          </w:p>
        </w:tc>
      </w:tr>
      <w:tr w:rsidR="00814D2A" w:rsidRPr="00A902AB" w14:paraId="0C21ED24" w14:textId="77777777" w:rsidTr="00814D2A">
        <w:trPr>
          <w:ins w:id="1281" w:author="Author"/>
        </w:trPr>
        <w:tc>
          <w:tcPr>
            <w:tcW w:w="255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5646164" w14:textId="5D2EB878" w:rsidR="00814D2A" w:rsidRDefault="00814D2A" w:rsidP="00814D2A">
            <w:pPr>
              <w:rPr>
                <w:ins w:id="1282" w:author="Author"/>
              </w:rPr>
            </w:pPr>
            <w:ins w:id="1283" w:author="Author">
              <w:r>
                <w:t>Total emissions – buildings energy use</w:t>
              </w:r>
            </w:ins>
          </w:p>
        </w:tc>
        <w:tc>
          <w:tcPr>
            <w:tcW w:w="6072" w:type="dxa"/>
            <w:tcBorders>
              <w:top w:val="single" w:sz="4" w:space="0" w:color="auto"/>
              <w:left w:val="single" w:sz="4" w:space="0" w:color="auto"/>
              <w:bottom w:val="single" w:sz="4" w:space="0" w:color="auto"/>
              <w:right w:val="single" w:sz="4" w:space="0" w:color="auto"/>
            </w:tcBorders>
          </w:tcPr>
          <w:p w14:paraId="36F91185" w14:textId="6467AD0E" w:rsidR="00814D2A" w:rsidRDefault="00814D2A" w:rsidP="00814D2A">
            <w:pPr>
              <w:rPr>
                <w:ins w:id="1284" w:author="Author"/>
              </w:rPr>
            </w:pPr>
            <w:ins w:id="1285" w:author="Author">
              <w:r>
                <w:t>As calculated in the BPDT A.3 Business Carbon Footprint</w:t>
              </w:r>
            </w:ins>
          </w:p>
        </w:tc>
      </w:tr>
      <w:tr w:rsidR="00814D2A" w:rsidRPr="00A902AB" w14:paraId="2970BFB0" w14:textId="77777777" w:rsidTr="00814D2A">
        <w:trPr>
          <w:ins w:id="1286" w:author="Author"/>
        </w:trPr>
        <w:tc>
          <w:tcPr>
            <w:tcW w:w="255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C933F0B" w14:textId="7866EDA4" w:rsidR="00814D2A" w:rsidRDefault="00814D2A" w:rsidP="00814D2A">
            <w:pPr>
              <w:rPr>
                <w:ins w:id="1287" w:author="Author"/>
              </w:rPr>
            </w:pPr>
            <w:ins w:id="1288" w:author="Author">
              <w:r>
                <w:t>Number of staff</w:t>
              </w:r>
            </w:ins>
          </w:p>
        </w:tc>
        <w:tc>
          <w:tcPr>
            <w:tcW w:w="6072" w:type="dxa"/>
            <w:tcBorders>
              <w:top w:val="single" w:sz="4" w:space="0" w:color="auto"/>
              <w:left w:val="single" w:sz="4" w:space="0" w:color="auto"/>
              <w:bottom w:val="single" w:sz="4" w:space="0" w:color="auto"/>
              <w:right w:val="single" w:sz="4" w:space="0" w:color="auto"/>
            </w:tcBorders>
          </w:tcPr>
          <w:p w14:paraId="07E64EFC" w14:textId="1FB79A93" w:rsidR="00814D2A" w:rsidRDefault="00814D2A" w:rsidP="00814D2A">
            <w:pPr>
              <w:rPr>
                <w:ins w:id="1289" w:author="Author"/>
              </w:rPr>
            </w:pPr>
            <w:ins w:id="1290" w:author="Author">
              <w:r>
                <w:t>Full time equivalent staff in year</w:t>
              </w:r>
            </w:ins>
          </w:p>
        </w:tc>
      </w:tr>
      <w:tr w:rsidR="00814D2A" w:rsidRPr="00A902AB" w14:paraId="3E7028A0" w14:textId="77777777" w:rsidTr="00814D2A">
        <w:trPr>
          <w:ins w:id="1291" w:author="Author"/>
        </w:trPr>
        <w:tc>
          <w:tcPr>
            <w:tcW w:w="255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57687DF" w14:textId="61B1C5C1" w:rsidR="00814D2A" w:rsidRDefault="00814D2A" w:rsidP="00814D2A">
            <w:pPr>
              <w:rPr>
                <w:ins w:id="1292" w:author="Author"/>
              </w:rPr>
            </w:pPr>
            <w:ins w:id="1293" w:author="Author">
              <w:r>
                <w:t xml:space="preserve">Total building floor space </w:t>
              </w:r>
            </w:ins>
          </w:p>
        </w:tc>
        <w:tc>
          <w:tcPr>
            <w:tcW w:w="6072" w:type="dxa"/>
            <w:tcBorders>
              <w:top w:val="single" w:sz="4" w:space="0" w:color="auto"/>
              <w:left w:val="single" w:sz="4" w:space="0" w:color="auto"/>
              <w:bottom w:val="single" w:sz="4" w:space="0" w:color="auto"/>
              <w:right w:val="single" w:sz="4" w:space="0" w:color="auto"/>
            </w:tcBorders>
          </w:tcPr>
          <w:p w14:paraId="0F47540D" w14:textId="7BFC5A78" w:rsidR="00814D2A" w:rsidRDefault="00814D2A" w:rsidP="00814D2A">
            <w:pPr>
              <w:rPr>
                <w:ins w:id="1294" w:author="Author"/>
              </w:rPr>
            </w:pPr>
            <w:ins w:id="1295" w:author="Author">
              <w:r>
                <w:t>Total floor space of buildings occupied or used by licensee for business or operational purposes</w:t>
              </w:r>
            </w:ins>
          </w:p>
        </w:tc>
      </w:tr>
      <w:tr w:rsidR="00814D2A" w:rsidRPr="00A902AB" w14:paraId="161C5257" w14:textId="77777777" w:rsidTr="00814D2A">
        <w:trPr>
          <w:ins w:id="1296" w:author="Author"/>
        </w:trPr>
        <w:tc>
          <w:tcPr>
            <w:tcW w:w="255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FD35AEA" w14:textId="1B27BA3D" w:rsidR="00814D2A" w:rsidRDefault="00814D2A" w:rsidP="00814D2A">
            <w:pPr>
              <w:rPr>
                <w:ins w:id="1297" w:author="Author"/>
              </w:rPr>
            </w:pPr>
            <w:ins w:id="1298" w:author="Author">
              <w:r>
                <w:t>Total tCO2e – operational transport</w:t>
              </w:r>
            </w:ins>
          </w:p>
        </w:tc>
        <w:tc>
          <w:tcPr>
            <w:tcW w:w="6072" w:type="dxa"/>
            <w:tcBorders>
              <w:top w:val="single" w:sz="4" w:space="0" w:color="auto"/>
              <w:left w:val="single" w:sz="4" w:space="0" w:color="auto"/>
              <w:bottom w:val="single" w:sz="4" w:space="0" w:color="auto"/>
              <w:right w:val="single" w:sz="4" w:space="0" w:color="auto"/>
            </w:tcBorders>
          </w:tcPr>
          <w:p w14:paraId="1A53A637" w14:textId="5E206763" w:rsidR="00814D2A" w:rsidRDefault="00814D2A" w:rsidP="00814D2A">
            <w:pPr>
              <w:rPr>
                <w:ins w:id="1299" w:author="Author"/>
              </w:rPr>
            </w:pPr>
            <w:ins w:id="1300" w:author="Author">
              <w:r>
                <w:t>As calculated in the BPDT A.3 Business Carbon Footprint</w:t>
              </w:r>
            </w:ins>
          </w:p>
        </w:tc>
      </w:tr>
      <w:tr w:rsidR="00814D2A" w:rsidRPr="00A902AB" w14:paraId="71CD5DEE" w14:textId="77777777" w:rsidTr="00814D2A">
        <w:trPr>
          <w:ins w:id="1301" w:author="Author"/>
        </w:trPr>
        <w:tc>
          <w:tcPr>
            <w:tcW w:w="255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8D9F22A" w14:textId="1C2B27C5" w:rsidR="00814D2A" w:rsidRDefault="00814D2A" w:rsidP="00814D2A">
            <w:pPr>
              <w:rPr>
                <w:ins w:id="1302" w:author="Author"/>
              </w:rPr>
            </w:pPr>
            <w:ins w:id="1303" w:author="Author">
              <w:r>
                <w:t>Total operational kilometres travelled</w:t>
              </w:r>
            </w:ins>
          </w:p>
        </w:tc>
        <w:tc>
          <w:tcPr>
            <w:tcW w:w="6072" w:type="dxa"/>
            <w:tcBorders>
              <w:top w:val="single" w:sz="4" w:space="0" w:color="auto"/>
              <w:left w:val="single" w:sz="4" w:space="0" w:color="auto"/>
              <w:bottom w:val="single" w:sz="4" w:space="0" w:color="auto"/>
              <w:right w:val="single" w:sz="4" w:space="0" w:color="auto"/>
            </w:tcBorders>
          </w:tcPr>
          <w:p w14:paraId="6C2C1277" w14:textId="3EA16C23" w:rsidR="00814D2A" w:rsidRDefault="00814D2A" w:rsidP="00814D2A">
            <w:pPr>
              <w:rPr>
                <w:ins w:id="1304" w:author="Author"/>
              </w:rPr>
            </w:pPr>
            <w:ins w:id="1305" w:author="Author">
              <w:r>
                <w:t>Sum of distance travelled in year for operational purposes</w:t>
              </w:r>
            </w:ins>
          </w:p>
        </w:tc>
      </w:tr>
      <w:tr w:rsidR="00814D2A" w:rsidRPr="00A902AB" w14:paraId="0A8ED68D" w14:textId="77777777" w:rsidTr="00814D2A">
        <w:trPr>
          <w:ins w:id="1306" w:author="Author"/>
        </w:trPr>
        <w:tc>
          <w:tcPr>
            <w:tcW w:w="255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E9979A8" w14:textId="51BE3DB3" w:rsidR="00814D2A" w:rsidRDefault="00814D2A" w:rsidP="00814D2A">
            <w:pPr>
              <w:rPr>
                <w:ins w:id="1307" w:author="Author"/>
              </w:rPr>
            </w:pPr>
            <w:ins w:id="1308" w:author="Author">
              <w:r>
                <w:t>Network length</w:t>
              </w:r>
            </w:ins>
          </w:p>
        </w:tc>
        <w:tc>
          <w:tcPr>
            <w:tcW w:w="6072" w:type="dxa"/>
            <w:tcBorders>
              <w:top w:val="single" w:sz="4" w:space="0" w:color="auto"/>
              <w:left w:val="single" w:sz="4" w:space="0" w:color="auto"/>
              <w:bottom w:val="single" w:sz="4" w:space="0" w:color="auto"/>
              <w:right w:val="single" w:sz="4" w:space="0" w:color="auto"/>
            </w:tcBorders>
          </w:tcPr>
          <w:p w14:paraId="10DD0829" w14:textId="0A51E4B5" w:rsidR="00814D2A" w:rsidRDefault="00814D2A" w:rsidP="00814D2A">
            <w:pPr>
              <w:rPr>
                <w:ins w:id="1309" w:author="Author"/>
              </w:rPr>
            </w:pPr>
            <w:ins w:id="1310" w:author="Author">
              <w:r>
                <w:t>Total km length of lines and cables</w:t>
              </w:r>
            </w:ins>
          </w:p>
        </w:tc>
      </w:tr>
      <w:tr w:rsidR="00814D2A" w:rsidRPr="00A902AB" w14:paraId="63CAF179" w14:textId="77777777" w:rsidTr="00814D2A">
        <w:trPr>
          <w:ins w:id="1311" w:author="Author"/>
        </w:trPr>
        <w:tc>
          <w:tcPr>
            <w:tcW w:w="255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4C9A7E8" w14:textId="02BF9DB8" w:rsidR="00814D2A" w:rsidRDefault="00814D2A" w:rsidP="00814D2A">
            <w:pPr>
              <w:rPr>
                <w:ins w:id="1312" w:author="Author"/>
              </w:rPr>
            </w:pPr>
            <w:ins w:id="1313" w:author="Author">
              <w:r>
                <w:t>Licence area</w:t>
              </w:r>
            </w:ins>
          </w:p>
        </w:tc>
        <w:tc>
          <w:tcPr>
            <w:tcW w:w="6072" w:type="dxa"/>
            <w:tcBorders>
              <w:top w:val="single" w:sz="4" w:space="0" w:color="auto"/>
              <w:left w:val="single" w:sz="4" w:space="0" w:color="auto"/>
              <w:bottom w:val="single" w:sz="4" w:space="0" w:color="auto"/>
              <w:right w:val="single" w:sz="4" w:space="0" w:color="auto"/>
            </w:tcBorders>
          </w:tcPr>
          <w:p w14:paraId="673B2A19" w14:textId="0C124489" w:rsidR="00814D2A" w:rsidRDefault="00814D2A" w:rsidP="00814D2A">
            <w:pPr>
              <w:rPr>
                <w:ins w:id="1314" w:author="Author"/>
              </w:rPr>
            </w:pPr>
            <w:ins w:id="1315" w:author="Author">
              <w:r>
                <w:t>km</w:t>
              </w:r>
              <w:r w:rsidRPr="00E63C27">
                <w:rPr>
                  <w:vertAlign w:val="superscript"/>
                </w:rPr>
                <w:t>2</w:t>
              </w:r>
              <w:r>
                <w:t xml:space="preserve"> of the licence area</w:t>
              </w:r>
            </w:ins>
          </w:p>
        </w:tc>
      </w:tr>
      <w:tr w:rsidR="00814D2A" w:rsidRPr="00A902AB" w14:paraId="256A2F65" w14:textId="77777777" w:rsidTr="00814D2A">
        <w:trPr>
          <w:ins w:id="1316" w:author="Author"/>
        </w:trPr>
        <w:tc>
          <w:tcPr>
            <w:tcW w:w="255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B9E9A7A" w14:textId="33DBE116" w:rsidR="00814D2A" w:rsidRDefault="00814D2A" w:rsidP="00814D2A">
            <w:pPr>
              <w:rPr>
                <w:ins w:id="1317" w:author="Author"/>
              </w:rPr>
            </w:pPr>
            <w:ins w:id="1318" w:author="Author">
              <w:r>
                <w:t>Total tCO2e – business transport</w:t>
              </w:r>
            </w:ins>
          </w:p>
        </w:tc>
        <w:tc>
          <w:tcPr>
            <w:tcW w:w="6072" w:type="dxa"/>
            <w:tcBorders>
              <w:top w:val="single" w:sz="4" w:space="0" w:color="auto"/>
              <w:left w:val="single" w:sz="4" w:space="0" w:color="auto"/>
              <w:bottom w:val="single" w:sz="4" w:space="0" w:color="auto"/>
              <w:right w:val="single" w:sz="4" w:space="0" w:color="auto"/>
            </w:tcBorders>
          </w:tcPr>
          <w:p w14:paraId="0E992D43" w14:textId="1556E4FF" w:rsidR="00814D2A" w:rsidRDefault="00814D2A" w:rsidP="00814D2A">
            <w:pPr>
              <w:rPr>
                <w:ins w:id="1319" w:author="Author"/>
              </w:rPr>
            </w:pPr>
            <w:ins w:id="1320" w:author="Author">
              <w:r>
                <w:t>As calculated in the BPDT A.3 Business Carbon Footprint</w:t>
              </w:r>
            </w:ins>
          </w:p>
        </w:tc>
      </w:tr>
      <w:tr w:rsidR="00814D2A" w:rsidRPr="00A902AB" w14:paraId="471CB844" w14:textId="77777777" w:rsidTr="00814D2A">
        <w:trPr>
          <w:ins w:id="1321" w:author="Author"/>
        </w:trPr>
        <w:tc>
          <w:tcPr>
            <w:tcW w:w="255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5A8F72D" w14:textId="419BD753" w:rsidR="00814D2A" w:rsidRDefault="00814D2A" w:rsidP="00814D2A">
            <w:pPr>
              <w:rPr>
                <w:ins w:id="1322" w:author="Author"/>
              </w:rPr>
            </w:pPr>
            <w:ins w:id="1323" w:author="Author">
              <w:r>
                <w:t>Total business kilometres travelled</w:t>
              </w:r>
            </w:ins>
          </w:p>
        </w:tc>
        <w:tc>
          <w:tcPr>
            <w:tcW w:w="6072" w:type="dxa"/>
            <w:tcBorders>
              <w:top w:val="single" w:sz="4" w:space="0" w:color="auto"/>
              <w:left w:val="single" w:sz="4" w:space="0" w:color="auto"/>
              <w:bottom w:val="single" w:sz="4" w:space="0" w:color="auto"/>
              <w:right w:val="single" w:sz="4" w:space="0" w:color="auto"/>
            </w:tcBorders>
          </w:tcPr>
          <w:p w14:paraId="6E1F701B" w14:textId="12A074B1" w:rsidR="00814D2A" w:rsidRDefault="00814D2A" w:rsidP="00814D2A">
            <w:pPr>
              <w:rPr>
                <w:ins w:id="1324" w:author="Author"/>
              </w:rPr>
            </w:pPr>
            <w:ins w:id="1325" w:author="Author">
              <w:r>
                <w:t>Sum of distance travelled in year for business purposes</w:t>
              </w:r>
            </w:ins>
          </w:p>
        </w:tc>
      </w:tr>
      <w:tr w:rsidR="00814D2A" w:rsidRPr="00A902AB" w14:paraId="1076FF6A" w14:textId="77777777" w:rsidTr="00814D2A">
        <w:trPr>
          <w:ins w:id="1326" w:author="Author"/>
        </w:trPr>
        <w:tc>
          <w:tcPr>
            <w:tcW w:w="255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3D5D74E" w14:textId="30A96AE4" w:rsidR="00814D2A" w:rsidRDefault="00814D2A" w:rsidP="00814D2A">
            <w:pPr>
              <w:rPr>
                <w:ins w:id="1327" w:author="Author"/>
              </w:rPr>
            </w:pPr>
            <w:ins w:id="1328" w:author="Author">
              <w:r>
                <w:t>Total leakage (SF6)</w:t>
              </w:r>
            </w:ins>
          </w:p>
        </w:tc>
        <w:tc>
          <w:tcPr>
            <w:tcW w:w="6072" w:type="dxa"/>
            <w:tcBorders>
              <w:top w:val="single" w:sz="4" w:space="0" w:color="auto"/>
              <w:left w:val="single" w:sz="4" w:space="0" w:color="auto"/>
              <w:bottom w:val="single" w:sz="4" w:space="0" w:color="auto"/>
              <w:right w:val="single" w:sz="4" w:space="0" w:color="auto"/>
            </w:tcBorders>
          </w:tcPr>
          <w:p w14:paraId="2DB19391" w14:textId="6E767655" w:rsidR="00814D2A" w:rsidRDefault="00814D2A" w:rsidP="00814D2A">
            <w:pPr>
              <w:rPr>
                <w:ins w:id="1329" w:author="Author"/>
              </w:rPr>
            </w:pPr>
            <w:ins w:id="1330" w:author="Author">
              <w:r>
                <w:t>Leakage of SF6 gas from assets operating on the licensee’s network</w:t>
              </w:r>
            </w:ins>
          </w:p>
        </w:tc>
      </w:tr>
      <w:tr w:rsidR="00814D2A" w:rsidRPr="00A902AB" w14:paraId="464B8FB9" w14:textId="77777777" w:rsidTr="00814D2A">
        <w:trPr>
          <w:ins w:id="1331" w:author="Author"/>
        </w:trPr>
        <w:tc>
          <w:tcPr>
            <w:tcW w:w="255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03141E6" w14:textId="51A67BFC" w:rsidR="00814D2A" w:rsidRDefault="00814D2A" w:rsidP="00814D2A">
            <w:pPr>
              <w:rPr>
                <w:ins w:id="1332" w:author="Author"/>
              </w:rPr>
            </w:pPr>
            <w:ins w:id="1333" w:author="Author">
              <w:r>
                <w:t>Total leakage (other IIGs)</w:t>
              </w:r>
            </w:ins>
          </w:p>
        </w:tc>
        <w:tc>
          <w:tcPr>
            <w:tcW w:w="6072" w:type="dxa"/>
            <w:tcBorders>
              <w:top w:val="single" w:sz="4" w:space="0" w:color="auto"/>
              <w:left w:val="single" w:sz="4" w:space="0" w:color="auto"/>
              <w:bottom w:val="single" w:sz="4" w:space="0" w:color="auto"/>
              <w:right w:val="single" w:sz="4" w:space="0" w:color="auto"/>
            </w:tcBorders>
          </w:tcPr>
          <w:p w14:paraId="3CB9FDD4" w14:textId="7AEF5BF8" w:rsidR="00814D2A" w:rsidRDefault="00814D2A" w:rsidP="00814D2A">
            <w:pPr>
              <w:rPr>
                <w:ins w:id="1334" w:author="Author"/>
              </w:rPr>
            </w:pPr>
            <w:ins w:id="1335" w:author="Author">
              <w:r>
                <w:t>Leakage of non-SF6 Interruptible Insulation Gases from assets operating on the licensee’s network</w:t>
              </w:r>
            </w:ins>
          </w:p>
        </w:tc>
      </w:tr>
      <w:tr w:rsidR="00814D2A" w:rsidRPr="00A902AB" w14:paraId="4F97E02B" w14:textId="77777777" w:rsidTr="00814D2A">
        <w:trPr>
          <w:ins w:id="1336" w:author="Author"/>
        </w:trPr>
        <w:tc>
          <w:tcPr>
            <w:tcW w:w="255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BD580A6" w14:textId="4BA828BD" w:rsidR="00814D2A" w:rsidRDefault="00814D2A" w:rsidP="00814D2A">
            <w:pPr>
              <w:rPr>
                <w:ins w:id="1337" w:author="Author"/>
              </w:rPr>
            </w:pPr>
            <w:ins w:id="1338" w:author="Author">
              <w:r>
                <w:t xml:space="preserve">Total emissions (SF6 + other IIGs) </w:t>
              </w:r>
            </w:ins>
          </w:p>
        </w:tc>
        <w:tc>
          <w:tcPr>
            <w:tcW w:w="6072" w:type="dxa"/>
            <w:tcBorders>
              <w:top w:val="single" w:sz="4" w:space="0" w:color="auto"/>
              <w:left w:val="single" w:sz="4" w:space="0" w:color="auto"/>
              <w:bottom w:val="single" w:sz="4" w:space="0" w:color="auto"/>
              <w:right w:val="single" w:sz="4" w:space="0" w:color="auto"/>
            </w:tcBorders>
          </w:tcPr>
          <w:p w14:paraId="28B55558" w14:textId="0D2FA704" w:rsidR="00814D2A" w:rsidRDefault="00814D2A" w:rsidP="00814D2A">
            <w:pPr>
              <w:rPr>
                <w:ins w:id="1339" w:author="Author"/>
              </w:rPr>
            </w:pPr>
            <w:ins w:id="1340" w:author="Author">
              <w:r>
                <w:t>tCO2e of total leakage (SF6) + total leakage (other IIGs)</w:t>
              </w:r>
            </w:ins>
          </w:p>
        </w:tc>
      </w:tr>
      <w:tr w:rsidR="00814D2A" w:rsidRPr="00A902AB" w14:paraId="784FDD6A" w14:textId="77777777" w:rsidTr="00814D2A">
        <w:trPr>
          <w:ins w:id="1341" w:author="Author"/>
        </w:trPr>
        <w:tc>
          <w:tcPr>
            <w:tcW w:w="255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E1988B8" w14:textId="7826FB73" w:rsidR="00814D2A" w:rsidRDefault="00814D2A" w:rsidP="00814D2A">
            <w:pPr>
              <w:rPr>
                <w:ins w:id="1342" w:author="Author"/>
              </w:rPr>
            </w:pPr>
            <w:ins w:id="1343" w:author="Author">
              <w:r>
                <w:t>Total installed IIGs</w:t>
              </w:r>
            </w:ins>
          </w:p>
        </w:tc>
        <w:tc>
          <w:tcPr>
            <w:tcW w:w="6072" w:type="dxa"/>
            <w:tcBorders>
              <w:top w:val="single" w:sz="4" w:space="0" w:color="auto"/>
              <w:left w:val="single" w:sz="4" w:space="0" w:color="auto"/>
              <w:bottom w:val="single" w:sz="4" w:space="0" w:color="auto"/>
              <w:right w:val="single" w:sz="4" w:space="0" w:color="auto"/>
            </w:tcBorders>
          </w:tcPr>
          <w:p w14:paraId="249EB9EF" w14:textId="0A89510F" w:rsidR="00814D2A" w:rsidRDefault="00814D2A" w:rsidP="00814D2A">
            <w:pPr>
              <w:rPr>
                <w:ins w:id="1344" w:author="Author"/>
              </w:rPr>
            </w:pPr>
            <w:ins w:id="1345" w:author="Author">
              <w:r>
                <w:t>Total amount of SF6 gas and other IIGs contained in assets forming part of the licensee’s transmission network at the end of the year</w:t>
              </w:r>
            </w:ins>
          </w:p>
        </w:tc>
      </w:tr>
      <w:tr w:rsidR="00814D2A" w:rsidRPr="00A902AB" w14:paraId="04A603D7" w14:textId="77777777" w:rsidTr="00814D2A">
        <w:trPr>
          <w:ins w:id="1346" w:author="Author"/>
        </w:trPr>
        <w:tc>
          <w:tcPr>
            <w:tcW w:w="255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AEE1250" w14:textId="50F75DAD" w:rsidR="00814D2A" w:rsidRDefault="00814D2A" w:rsidP="00814D2A">
            <w:pPr>
              <w:rPr>
                <w:ins w:id="1347" w:author="Author"/>
              </w:rPr>
            </w:pPr>
            <w:ins w:id="1348" w:author="Author">
              <w:r>
                <w:t>Total emissions from substation energy use</w:t>
              </w:r>
            </w:ins>
          </w:p>
        </w:tc>
        <w:tc>
          <w:tcPr>
            <w:tcW w:w="6072" w:type="dxa"/>
            <w:tcBorders>
              <w:top w:val="single" w:sz="4" w:space="0" w:color="auto"/>
              <w:left w:val="single" w:sz="4" w:space="0" w:color="auto"/>
              <w:bottom w:val="single" w:sz="4" w:space="0" w:color="auto"/>
              <w:right w:val="single" w:sz="4" w:space="0" w:color="auto"/>
            </w:tcBorders>
          </w:tcPr>
          <w:p w14:paraId="0A4142A2" w14:textId="3CD19CA6" w:rsidR="00814D2A" w:rsidRDefault="00814D2A" w:rsidP="00814D2A">
            <w:pPr>
              <w:rPr>
                <w:ins w:id="1349" w:author="Author"/>
              </w:rPr>
            </w:pPr>
            <w:ins w:id="1350" w:author="Author">
              <w:r>
                <w:t>tCO2e of energy use at substations forming part of the licensee’s transmission network at the end of the year</w:t>
              </w:r>
            </w:ins>
          </w:p>
        </w:tc>
      </w:tr>
      <w:tr w:rsidR="00814D2A" w:rsidRPr="00A902AB" w14:paraId="103D7B37" w14:textId="77777777" w:rsidTr="00814D2A">
        <w:trPr>
          <w:ins w:id="1351" w:author="Author"/>
        </w:trPr>
        <w:tc>
          <w:tcPr>
            <w:tcW w:w="255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FEE116A" w14:textId="50736E3C" w:rsidR="00814D2A" w:rsidRDefault="00814D2A" w:rsidP="00814D2A">
            <w:pPr>
              <w:rPr>
                <w:ins w:id="1352" w:author="Author"/>
              </w:rPr>
            </w:pPr>
            <w:ins w:id="1353" w:author="Author">
              <w:r>
                <w:t>Total substation energy use</w:t>
              </w:r>
            </w:ins>
          </w:p>
        </w:tc>
        <w:tc>
          <w:tcPr>
            <w:tcW w:w="6072" w:type="dxa"/>
            <w:tcBorders>
              <w:top w:val="single" w:sz="4" w:space="0" w:color="auto"/>
              <w:left w:val="single" w:sz="4" w:space="0" w:color="auto"/>
              <w:bottom w:val="single" w:sz="4" w:space="0" w:color="auto"/>
              <w:right w:val="single" w:sz="4" w:space="0" w:color="auto"/>
            </w:tcBorders>
          </w:tcPr>
          <w:p w14:paraId="1B1F0632" w14:textId="7758DD25" w:rsidR="00814D2A" w:rsidRDefault="00814D2A" w:rsidP="00814D2A">
            <w:pPr>
              <w:rPr>
                <w:ins w:id="1354" w:author="Author"/>
              </w:rPr>
            </w:pPr>
            <w:ins w:id="1355" w:author="Author">
              <w:r>
                <w:t>Total energy used at substations forming part of the licensee’s transmission network at the end of the year</w:t>
              </w:r>
            </w:ins>
          </w:p>
        </w:tc>
      </w:tr>
      <w:tr w:rsidR="00814D2A" w:rsidRPr="00A902AB" w14:paraId="5BF7846C" w14:textId="77777777" w:rsidTr="00814D2A">
        <w:trPr>
          <w:ins w:id="1356" w:author="Author"/>
        </w:trPr>
        <w:tc>
          <w:tcPr>
            <w:tcW w:w="255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1ACB8A9" w14:textId="2728BD1E" w:rsidR="00814D2A" w:rsidRDefault="00814D2A" w:rsidP="00814D2A">
            <w:pPr>
              <w:rPr>
                <w:ins w:id="1357" w:author="Author"/>
              </w:rPr>
            </w:pPr>
            <w:ins w:id="1358" w:author="Author">
              <w:r>
                <w:t>Number of substations metered</w:t>
              </w:r>
            </w:ins>
          </w:p>
        </w:tc>
        <w:tc>
          <w:tcPr>
            <w:tcW w:w="6072" w:type="dxa"/>
            <w:tcBorders>
              <w:top w:val="single" w:sz="4" w:space="0" w:color="auto"/>
              <w:left w:val="single" w:sz="4" w:space="0" w:color="auto"/>
              <w:bottom w:val="single" w:sz="4" w:space="0" w:color="auto"/>
              <w:right w:val="single" w:sz="4" w:space="0" w:color="auto"/>
            </w:tcBorders>
          </w:tcPr>
          <w:p w14:paraId="7A34F066" w14:textId="60EBF84B" w:rsidR="00814D2A" w:rsidRDefault="00814D2A" w:rsidP="00814D2A">
            <w:pPr>
              <w:rPr>
                <w:ins w:id="1359" w:author="Author"/>
              </w:rPr>
            </w:pPr>
            <w:ins w:id="1360" w:author="Author">
              <w:r>
                <w:t>Total number of substations forming part of the licensee’s transmission network at which electricity and gas use is metered</w:t>
              </w:r>
            </w:ins>
          </w:p>
        </w:tc>
      </w:tr>
      <w:tr w:rsidR="00814D2A" w:rsidRPr="00A902AB" w14:paraId="6D8ED819" w14:textId="77777777" w:rsidTr="00814D2A">
        <w:trPr>
          <w:ins w:id="1361" w:author="Author"/>
        </w:trPr>
        <w:tc>
          <w:tcPr>
            <w:tcW w:w="255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19FF761" w14:textId="57A151A0" w:rsidR="00814D2A" w:rsidRDefault="00814D2A" w:rsidP="00814D2A">
            <w:pPr>
              <w:rPr>
                <w:ins w:id="1362" w:author="Author"/>
              </w:rPr>
            </w:pPr>
            <w:ins w:id="1363" w:author="Author">
              <w:r>
                <w:t>Number of substations  unmetered</w:t>
              </w:r>
            </w:ins>
          </w:p>
        </w:tc>
        <w:tc>
          <w:tcPr>
            <w:tcW w:w="6072" w:type="dxa"/>
            <w:tcBorders>
              <w:top w:val="single" w:sz="4" w:space="0" w:color="auto"/>
              <w:left w:val="single" w:sz="4" w:space="0" w:color="auto"/>
              <w:bottom w:val="single" w:sz="4" w:space="0" w:color="auto"/>
              <w:right w:val="single" w:sz="4" w:space="0" w:color="auto"/>
            </w:tcBorders>
          </w:tcPr>
          <w:p w14:paraId="30E21D67" w14:textId="62C5550B" w:rsidR="00814D2A" w:rsidRDefault="00814D2A" w:rsidP="00814D2A">
            <w:pPr>
              <w:rPr>
                <w:ins w:id="1364" w:author="Author"/>
              </w:rPr>
            </w:pPr>
            <w:ins w:id="1365" w:author="Author">
              <w:r>
                <w:t>Total number of substations forming part of the licensee’s transmission network at which electricity and gas use is not metered</w:t>
              </w:r>
            </w:ins>
          </w:p>
        </w:tc>
      </w:tr>
      <w:tr w:rsidR="00814D2A" w:rsidRPr="00A902AB" w14:paraId="73E156B4" w14:textId="77777777" w:rsidTr="00814D2A">
        <w:trPr>
          <w:ins w:id="1366" w:author="Author"/>
        </w:trPr>
        <w:tc>
          <w:tcPr>
            <w:tcW w:w="255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C053590" w14:textId="475C72BE" w:rsidR="00814D2A" w:rsidRDefault="00814D2A" w:rsidP="00814D2A">
            <w:pPr>
              <w:rPr>
                <w:ins w:id="1367" w:author="Author"/>
              </w:rPr>
            </w:pPr>
            <w:ins w:id="1368" w:author="Author">
              <w:r>
                <w:t>Losses at substations</w:t>
              </w:r>
            </w:ins>
          </w:p>
        </w:tc>
        <w:tc>
          <w:tcPr>
            <w:tcW w:w="6072" w:type="dxa"/>
            <w:tcBorders>
              <w:top w:val="single" w:sz="4" w:space="0" w:color="auto"/>
              <w:left w:val="single" w:sz="4" w:space="0" w:color="auto"/>
              <w:bottom w:val="single" w:sz="4" w:space="0" w:color="auto"/>
              <w:right w:val="single" w:sz="4" w:space="0" w:color="auto"/>
            </w:tcBorders>
          </w:tcPr>
          <w:p w14:paraId="0EE4A02B" w14:textId="40AAC481" w:rsidR="00814D2A" w:rsidRDefault="00814D2A" w:rsidP="00814D2A">
            <w:pPr>
              <w:rPr>
                <w:ins w:id="1369" w:author="Author"/>
              </w:rPr>
            </w:pPr>
            <w:ins w:id="1370" w:author="Author">
              <w:r>
                <w:t>Licensee’s estimate of losses at substations</w:t>
              </w:r>
            </w:ins>
          </w:p>
        </w:tc>
      </w:tr>
      <w:tr w:rsidR="00814D2A" w:rsidRPr="00A902AB" w14:paraId="3E3A9C9C" w14:textId="77777777" w:rsidTr="00814D2A">
        <w:trPr>
          <w:ins w:id="1371" w:author="Author"/>
        </w:trPr>
        <w:tc>
          <w:tcPr>
            <w:tcW w:w="255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6C8235D" w14:textId="72416EC3" w:rsidR="00814D2A" w:rsidRDefault="00814D2A" w:rsidP="00814D2A">
            <w:pPr>
              <w:rPr>
                <w:ins w:id="1372" w:author="Author"/>
              </w:rPr>
            </w:pPr>
            <w:ins w:id="1373" w:author="Author">
              <w:r>
                <w:t>Volume of embedded CO2</w:t>
              </w:r>
            </w:ins>
          </w:p>
        </w:tc>
        <w:tc>
          <w:tcPr>
            <w:tcW w:w="6072" w:type="dxa"/>
            <w:tcBorders>
              <w:top w:val="single" w:sz="4" w:space="0" w:color="auto"/>
              <w:left w:val="single" w:sz="4" w:space="0" w:color="auto"/>
              <w:bottom w:val="single" w:sz="4" w:space="0" w:color="auto"/>
              <w:right w:val="single" w:sz="4" w:space="0" w:color="auto"/>
            </w:tcBorders>
          </w:tcPr>
          <w:p w14:paraId="670176E2" w14:textId="5343303D" w:rsidR="00814D2A" w:rsidRDefault="00814D2A" w:rsidP="00814D2A">
            <w:pPr>
              <w:rPr>
                <w:ins w:id="1374" w:author="Author"/>
              </w:rPr>
            </w:pPr>
            <w:ins w:id="1375" w:author="Author">
              <w:r>
                <w:t>Average embedded CO2 of new projects</w:t>
              </w:r>
            </w:ins>
          </w:p>
        </w:tc>
      </w:tr>
      <w:tr w:rsidR="00814D2A" w:rsidRPr="00A902AB" w14:paraId="59A1535A" w14:textId="77777777" w:rsidTr="00814D2A">
        <w:trPr>
          <w:ins w:id="1376" w:author="Author"/>
        </w:trPr>
        <w:tc>
          <w:tcPr>
            <w:tcW w:w="255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996E4B6" w14:textId="539E88AC" w:rsidR="00814D2A" w:rsidRDefault="00814D2A" w:rsidP="00814D2A">
            <w:pPr>
              <w:rPr>
                <w:ins w:id="1377" w:author="Author"/>
              </w:rPr>
            </w:pPr>
            <w:ins w:id="1378" w:author="Author">
              <w:r>
                <w:t>% breakdown - manufacture</w:t>
              </w:r>
            </w:ins>
          </w:p>
        </w:tc>
        <w:tc>
          <w:tcPr>
            <w:tcW w:w="6072" w:type="dxa"/>
            <w:tcBorders>
              <w:top w:val="single" w:sz="4" w:space="0" w:color="auto"/>
              <w:left w:val="single" w:sz="4" w:space="0" w:color="auto"/>
              <w:bottom w:val="single" w:sz="4" w:space="0" w:color="auto"/>
              <w:right w:val="single" w:sz="4" w:space="0" w:color="auto"/>
            </w:tcBorders>
          </w:tcPr>
          <w:p w14:paraId="5CD1045D" w14:textId="03EE19A3" w:rsidR="00814D2A" w:rsidRDefault="00814D2A" w:rsidP="00814D2A">
            <w:pPr>
              <w:rPr>
                <w:ins w:id="1379" w:author="Author"/>
              </w:rPr>
            </w:pPr>
            <w:ins w:id="1380" w:author="Author">
              <w:r>
                <w:t>Proportion of average embedded CO2 arising from manufacturing</w:t>
              </w:r>
            </w:ins>
          </w:p>
        </w:tc>
      </w:tr>
      <w:tr w:rsidR="00814D2A" w:rsidRPr="00A902AB" w14:paraId="3995CB0F" w14:textId="77777777" w:rsidTr="00814D2A">
        <w:trPr>
          <w:ins w:id="1381" w:author="Author"/>
        </w:trPr>
        <w:tc>
          <w:tcPr>
            <w:tcW w:w="255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7374E50" w14:textId="605A2BF3" w:rsidR="00814D2A" w:rsidRDefault="00814D2A" w:rsidP="00814D2A">
            <w:pPr>
              <w:rPr>
                <w:ins w:id="1382" w:author="Author"/>
              </w:rPr>
            </w:pPr>
            <w:ins w:id="1383" w:author="Author">
              <w:r w:rsidRPr="00FF3E04">
                <w:t xml:space="preserve">% breakdown - </w:t>
              </w:r>
              <w:r>
                <w:t>transport</w:t>
              </w:r>
            </w:ins>
          </w:p>
        </w:tc>
        <w:tc>
          <w:tcPr>
            <w:tcW w:w="6072" w:type="dxa"/>
            <w:tcBorders>
              <w:top w:val="single" w:sz="4" w:space="0" w:color="auto"/>
              <w:left w:val="single" w:sz="4" w:space="0" w:color="auto"/>
              <w:bottom w:val="single" w:sz="4" w:space="0" w:color="auto"/>
              <w:right w:val="single" w:sz="4" w:space="0" w:color="auto"/>
            </w:tcBorders>
          </w:tcPr>
          <w:p w14:paraId="4FC4524A" w14:textId="7E54E9C8" w:rsidR="00814D2A" w:rsidRDefault="00814D2A" w:rsidP="00814D2A">
            <w:pPr>
              <w:rPr>
                <w:ins w:id="1384" w:author="Author"/>
              </w:rPr>
            </w:pPr>
            <w:ins w:id="1385" w:author="Author">
              <w:r>
                <w:t>Proportion of average embedded CO2 arising from transport</w:t>
              </w:r>
            </w:ins>
          </w:p>
        </w:tc>
      </w:tr>
      <w:tr w:rsidR="00814D2A" w:rsidRPr="00A902AB" w14:paraId="5171B56A" w14:textId="77777777" w:rsidTr="00814D2A">
        <w:trPr>
          <w:ins w:id="1386" w:author="Author"/>
        </w:trPr>
        <w:tc>
          <w:tcPr>
            <w:tcW w:w="255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29BC0B0" w14:textId="1A999C10" w:rsidR="00814D2A" w:rsidRDefault="00814D2A" w:rsidP="00814D2A">
            <w:pPr>
              <w:rPr>
                <w:ins w:id="1387" w:author="Author"/>
              </w:rPr>
            </w:pPr>
            <w:ins w:id="1388" w:author="Author">
              <w:r w:rsidRPr="00FF3E04">
                <w:t xml:space="preserve">% breakdown - </w:t>
              </w:r>
              <w:r>
                <w:t>construction</w:t>
              </w:r>
            </w:ins>
          </w:p>
        </w:tc>
        <w:tc>
          <w:tcPr>
            <w:tcW w:w="6072" w:type="dxa"/>
            <w:tcBorders>
              <w:top w:val="single" w:sz="4" w:space="0" w:color="auto"/>
              <w:left w:val="single" w:sz="4" w:space="0" w:color="auto"/>
              <w:bottom w:val="single" w:sz="4" w:space="0" w:color="auto"/>
              <w:right w:val="single" w:sz="4" w:space="0" w:color="auto"/>
            </w:tcBorders>
          </w:tcPr>
          <w:p w14:paraId="6C3BE94A" w14:textId="1204D5C7" w:rsidR="00814D2A" w:rsidRDefault="00814D2A" w:rsidP="00814D2A">
            <w:pPr>
              <w:rPr>
                <w:ins w:id="1389" w:author="Author"/>
              </w:rPr>
            </w:pPr>
            <w:ins w:id="1390" w:author="Author">
              <w:r>
                <w:t>Proportion of average embedded CO2 arising from construction</w:t>
              </w:r>
            </w:ins>
          </w:p>
        </w:tc>
      </w:tr>
      <w:tr w:rsidR="00814D2A" w:rsidRPr="00A902AB" w14:paraId="0D7E09C5" w14:textId="77777777" w:rsidTr="00814D2A">
        <w:trPr>
          <w:ins w:id="1391" w:author="Author"/>
        </w:trPr>
        <w:tc>
          <w:tcPr>
            <w:tcW w:w="255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2499554" w14:textId="5E89DD1A" w:rsidR="00814D2A" w:rsidRDefault="00814D2A" w:rsidP="00814D2A">
            <w:pPr>
              <w:rPr>
                <w:ins w:id="1392" w:author="Author"/>
              </w:rPr>
            </w:pPr>
            <w:ins w:id="1393" w:author="Author">
              <w:r w:rsidRPr="00FF3E04">
                <w:t xml:space="preserve">% breakdown </w:t>
              </w:r>
              <w:r>
                <w:t>–</w:t>
              </w:r>
              <w:r w:rsidRPr="00FF3E04">
                <w:t xml:space="preserve"> </w:t>
              </w:r>
              <w:r>
                <w:t>end of life</w:t>
              </w:r>
            </w:ins>
          </w:p>
        </w:tc>
        <w:tc>
          <w:tcPr>
            <w:tcW w:w="6072" w:type="dxa"/>
            <w:tcBorders>
              <w:top w:val="single" w:sz="4" w:space="0" w:color="auto"/>
              <w:left w:val="single" w:sz="4" w:space="0" w:color="auto"/>
              <w:bottom w:val="single" w:sz="4" w:space="0" w:color="auto"/>
              <w:right w:val="single" w:sz="4" w:space="0" w:color="auto"/>
            </w:tcBorders>
          </w:tcPr>
          <w:p w14:paraId="2BF2679F" w14:textId="69F415EB" w:rsidR="00814D2A" w:rsidRDefault="00814D2A" w:rsidP="00814D2A">
            <w:pPr>
              <w:rPr>
                <w:ins w:id="1394" w:author="Author"/>
              </w:rPr>
            </w:pPr>
            <w:ins w:id="1395" w:author="Author">
              <w:r>
                <w:t>Proportion of average embedded CO2 arising from end of life</w:t>
              </w:r>
            </w:ins>
          </w:p>
        </w:tc>
      </w:tr>
      <w:tr w:rsidR="00814D2A" w:rsidRPr="00A902AB" w14:paraId="0EC3FE77" w14:textId="77777777" w:rsidTr="00814D2A">
        <w:trPr>
          <w:ins w:id="1396" w:author="Author"/>
        </w:trPr>
        <w:tc>
          <w:tcPr>
            <w:tcW w:w="255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7497739" w14:textId="53F9D2A7" w:rsidR="00814D2A" w:rsidRDefault="00814D2A" w:rsidP="00814D2A">
            <w:pPr>
              <w:rPr>
                <w:ins w:id="1397" w:author="Author"/>
              </w:rPr>
            </w:pPr>
            <w:ins w:id="1398" w:author="Author">
              <w:r>
                <w:t>Total oil leakage</w:t>
              </w:r>
            </w:ins>
          </w:p>
        </w:tc>
        <w:tc>
          <w:tcPr>
            <w:tcW w:w="6072" w:type="dxa"/>
            <w:tcBorders>
              <w:top w:val="single" w:sz="4" w:space="0" w:color="auto"/>
              <w:left w:val="single" w:sz="4" w:space="0" w:color="auto"/>
              <w:bottom w:val="single" w:sz="4" w:space="0" w:color="auto"/>
              <w:right w:val="single" w:sz="4" w:space="0" w:color="auto"/>
            </w:tcBorders>
          </w:tcPr>
          <w:p w14:paraId="186FA970" w14:textId="32133B4B" w:rsidR="00814D2A" w:rsidRDefault="00814D2A" w:rsidP="00814D2A">
            <w:pPr>
              <w:rPr>
                <w:ins w:id="1399" w:author="Author"/>
              </w:rPr>
            </w:pPr>
            <w:ins w:id="1400" w:author="Author">
              <w:r>
                <w:t>Total amount of oil leaked from assets that form part of the licensees transmission system in the year</w:t>
              </w:r>
            </w:ins>
          </w:p>
        </w:tc>
      </w:tr>
      <w:tr w:rsidR="00814D2A" w:rsidRPr="00A902AB" w14:paraId="3F15F0B4" w14:textId="77777777" w:rsidTr="00814D2A">
        <w:trPr>
          <w:ins w:id="1401" w:author="Author"/>
        </w:trPr>
        <w:tc>
          <w:tcPr>
            <w:tcW w:w="255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005C75E" w14:textId="26D671EE" w:rsidR="00814D2A" w:rsidRDefault="00814D2A" w:rsidP="00814D2A">
            <w:pPr>
              <w:rPr>
                <w:ins w:id="1402" w:author="Author"/>
              </w:rPr>
            </w:pPr>
            <w:ins w:id="1403" w:author="Author">
              <w:r>
                <w:t>% breakdown - transformers</w:t>
              </w:r>
            </w:ins>
          </w:p>
        </w:tc>
        <w:tc>
          <w:tcPr>
            <w:tcW w:w="6072" w:type="dxa"/>
            <w:tcBorders>
              <w:top w:val="single" w:sz="4" w:space="0" w:color="auto"/>
              <w:left w:val="single" w:sz="4" w:space="0" w:color="auto"/>
              <w:bottom w:val="single" w:sz="4" w:space="0" w:color="auto"/>
              <w:right w:val="single" w:sz="4" w:space="0" w:color="auto"/>
            </w:tcBorders>
          </w:tcPr>
          <w:p w14:paraId="48BE1419" w14:textId="0BDD8E75" w:rsidR="00814D2A" w:rsidRDefault="00814D2A" w:rsidP="00814D2A">
            <w:pPr>
              <w:rPr>
                <w:ins w:id="1404" w:author="Author"/>
              </w:rPr>
            </w:pPr>
            <w:ins w:id="1405" w:author="Author">
              <w:r>
                <w:t>Proportion of total oil leakage arising from transformers</w:t>
              </w:r>
            </w:ins>
          </w:p>
        </w:tc>
      </w:tr>
      <w:tr w:rsidR="00814D2A" w:rsidRPr="00A902AB" w14:paraId="3369A1BE" w14:textId="77777777" w:rsidTr="00814D2A">
        <w:trPr>
          <w:ins w:id="1406" w:author="Author"/>
        </w:trPr>
        <w:tc>
          <w:tcPr>
            <w:tcW w:w="255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7BFF944" w14:textId="4DAECD8F" w:rsidR="00814D2A" w:rsidRDefault="00814D2A" w:rsidP="00814D2A">
            <w:pPr>
              <w:rPr>
                <w:ins w:id="1407" w:author="Author"/>
              </w:rPr>
            </w:pPr>
            <w:ins w:id="1408" w:author="Author">
              <w:r>
                <w:t>% breakdown - cables</w:t>
              </w:r>
            </w:ins>
          </w:p>
        </w:tc>
        <w:tc>
          <w:tcPr>
            <w:tcW w:w="6072" w:type="dxa"/>
            <w:tcBorders>
              <w:top w:val="single" w:sz="4" w:space="0" w:color="auto"/>
              <w:left w:val="single" w:sz="4" w:space="0" w:color="auto"/>
              <w:bottom w:val="single" w:sz="4" w:space="0" w:color="auto"/>
              <w:right w:val="single" w:sz="4" w:space="0" w:color="auto"/>
            </w:tcBorders>
          </w:tcPr>
          <w:p w14:paraId="2ACA714F" w14:textId="4610C37C" w:rsidR="00814D2A" w:rsidRDefault="00814D2A" w:rsidP="00814D2A">
            <w:pPr>
              <w:rPr>
                <w:ins w:id="1409" w:author="Author"/>
              </w:rPr>
            </w:pPr>
            <w:ins w:id="1410" w:author="Author">
              <w:r>
                <w:t>Proportion of total oil leakage arising from transformers</w:t>
              </w:r>
            </w:ins>
          </w:p>
        </w:tc>
      </w:tr>
      <w:tr w:rsidR="00814D2A" w:rsidRPr="00A902AB" w14:paraId="5C778438" w14:textId="77777777" w:rsidTr="00814D2A">
        <w:trPr>
          <w:ins w:id="1411" w:author="Author"/>
        </w:trPr>
        <w:tc>
          <w:tcPr>
            <w:tcW w:w="255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66EB8C8" w14:textId="0C285267" w:rsidR="00814D2A" w:rsidRDefault="00814D2A" w:rsidP="00814D2A">
            <w:pPr>
              <w:rPr>
                <w:ins w:id="1412" w:author="Author"/>
              </w:rPr>
            </w:pPr>
            <w:ins w:id="1413" w:author="Author">
              <w:r>
                <w:t>Total waste volume</w:t>
              </w:r>
            </w:ins>
          </w:p>
        </w:tc>
        <w:tc>
          <w:tcPr>
            <w:tcW w:w="6072" w:type="dxa"/>
            <w:tcBorders>
              <w:top w:val="single" w:sz="4" w:space="0" w:color="auto"/>
              <w:left w:val="single" w:sz="4" w:space="0" w:color="auto"/>
              <w:bottom w:val="single" w:sz="4" w:space="0" w:color="auto"/>
              <w:right w:val="single" w:sz="4" w:space="0" w:color="auto"/>
            </w:tcBorders>
          </w:tcPr>
          <w:p w14:paraId="10B3CACB" w14:textId="01EDF18B" w:rsidR="00814D2A" w:rsidRDefault="00814D2A" w:rsidP="00814D2A">
            <w:pPr>
              <w:rPr>
                <w:ins w:id="1414" w:author="Author"/>
              </w:rPr>
            </w:pPr>
            <w:ins w:id="1415" w:author="Author">
              <w:r>
                <w:t>Total waste arising network business in year in cubic metres</w:t>
              </w:r>
            </w:ins>
          </w:p>
        </w:tc>
      </w:tr>
      <w:tr w:rsidR="00814D2A" w:rsidRPr="00A902AB" w14:paraId="335ED1E6" w14:textId="77777777" w:rsidTr="00814D2A">
        <w:trPr>
          <w:ins w:id="1416" w:author="Author"/>
        </w:trPr>
        <w:tc>
          <w:tcPr>
            <w:tcW w:w="255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0183434" w14:textId="205816D9" w:rsidR="00814D2A" w:rsidRDefault="00814D2A" w:rsidP="00814D2A">
            <w:pPr>
              <w:rPr>
                <w:ins w:id="1417" w:author="Author"/>
              </w:rPr>
            </w:pPr>
            <w:ins w:id="1418" w:author="Author">
              <w:r>
                <w:t>Total waste weight</w:t>
              </w:r>
            </w:ins>
          </w:p>
        </w:tc>
        <w:tc>
          <w:tcPr>
            <w:tcW w:w="6072" w:type="dxa"/>
            <w:tcBorders>
              <w:top w:val="single" w:sz="4" w:space="0" w:color="auto"/>
              <w:left w:val="single" w:sz="4" w:space="0" w:color="auto"/>
              <w:bottom w:val="single" w:sz="4" w:space="0" w:color="auto"/>
              <w:right w:val="single" w:sz="4" w:space="0" w:color="auto"/>
            </w:tcBorders>
          </w:tcPr>
          <w:p w14:paraId="6B97A340" w14:textId="6E7142E5" w:rsidR="00814D2A" w:rsidRDefault="00814D2A" w:rsidP="00814D2A">
            <w:pPr>
              <w:rPr>
                <w:ins w:id="1419" w:author="Author"/>
              </w:rPr>
            </w:pPr>
            <w:ins w:id="1420" w:author="Author">
              <w:r>
                <w:t>Total waste arising network business in year in tonnes</w:t>
              </w:r>
            </w:ins>
          </w:p>
        </w:tc>
      </w:tr>
      <w:tr w:rsidR="00814D2A" w:rsidRPr="00A902AB" w14:paraId="07EAB716" w14:textId="77777777" w:rsidTr="00814D2A">
        <w:trPr>
          <w:ins w:id="1421" w:author="Author"/>
        </w:trPr>
        <w:tc>
          <w:tcPr>
            <w:tcW w:w="255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7A743F0" w14:textId="0A2047A7" w:rsidR="00814D2A" w:rsidRDefault="00814D2A" w:rsidP="00814D2A">
            <w:pPr>
              <w:rPr>
                <w:ins w:id="1422" w:author="Author"/>
              </w:rPr>
            </w:pPr>
            <w:ins w:id="1423" w:author="Author">
              <w:r w:rsidRPr="00FF3E04">
                <w:t xml:space="preserve">% </w:t>
              </w:r>
              <w:r>
                <w:t xml:space="preserve">waste source </w:t>
              </w:r>
              <w:r w:rsidRPr="00FF3E04">
                <w:t xml:space="preserve"> </w:t>
              </w:r>
              <w:r>
                <w:t>–</w:t>
              </w:r>
              <w:r w:rsidRPr="00FF3E04">
                <w:t xml:space="preserve"> </w:t>
              </w:r>
              <w:r>
                <w:t>new projects</w:t>
              </w:r>
            </w:ins>
          </w:p>
        </w:tc>
        <w:tc>
          <w:tcPr>
            <w:tcW w:w="6072" w:type="dxa"/>
            <w:tcBorders>
              <w:top w:val="single" w:sz="4" w:space="0" w:color="auto"/>
              <w:left w:val="single" w:sz="4" w:space="0" w:color="auto"/>
              <w:bottom w:val="single" w:sz="4" w:space="0" w:color="auto"/>
              <w:right w:val="single" w:sz="4" w:space="0" w:color="auto"/>
            </w:tcBorders>
          </w:tcPr>
          <w:p w14:paraId="46E630CB" w14:textId="136979E8" w:rsidR="00814D2A" w:rsidRDefault="00814D2A" w:rsidP="00814D2A">
            <w:pPr>
              <w:rPr>
                <w:ins w:id="1424" w:author="Author"/>
              </w:rPr>
            </w:pPr>
            <w:ins w:id="1425" w:author="Author">
              <w:r>
                <w:t>Proportion of total waste arising from new projects in year</w:t>
              </w:r>
            </w:ins>
          </w:p>
        </w:tc>
      </w:tr>
      <w:tr w:rsidR="00814D2A" w:rsidRPr="00A902AB" w14:paraId="50383B96" w14:textId="77777777" w:rsidTr="00814D2A">
        <w:trPr>
          <w:ins w:id="1426" w:author="Author"/>
        </w:trPr>
        <w:tc>
          <w:tcPr>
            <w:tcW w:w="255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27E8A94" w14:textId="50768183" w:rsidR="00814D2A" w:rsidRDefault="00814D2A" w:rsidP="00814D2A">
            <w:pPr>
              <w:rPr>
                <w:ins w:id="1427" w:author="Author"/>
              </w:rPr>
            </w:pPr>
            <w:ins w:id="1428" w:author="Author">
              <w:r w:rsidRPr="00FF3E04">
                <w:t xml:space="preserve">% </w:t>
              </w:r>
              <w:r>
                <w:t>waste source</w:t>
              </w:r>
              <w:r w:rsidRPr="00FF3E04">
                <w:t xml:space="preserve"> </w:t>
              </w:r>
              <w:r>
                <w:t>–</w:t>
              </w:r>
              <w:r w:rsidRPr="00FF3E04">
                <w:t xml:space="preserve"> </w:t>
              </w:r>
              <w:r>
                <w:t>business operations</w:t>
              </w:r>
            </w:ins>
          </w:p>
        </w:tc>
        <w:tc>
          <w:tcPr>
            <w:tcW w:w="6072" w:type="dxa"/>
            <w:tcBorders>
              <w:top w:val="single" w:sz="4" w:space="0" w:color="auto"/>
              <w:left w:val="single" w:sz="4" w:space="0" w:color="auto"/>
              <w:bottom w:val="single" w:sz="4" w:space="0" w:color="auto"/>
              <w:right w:val="single" w:sz="4" w:space="0" w:color="auto"/>
            </w:tcBorders>
          </w:tcPr>
          <w:p w14:paraId="5B972376" w14:textId="6D535C53" w:rsidR="00814D2A" w:rsidRDefault="00814D2A" w:rsidP="00814D2A">
            <w:pPr>
              <w:rPr>
                <w:ins w:id="1429" w:author="Author"/>
              </w:rPr>
            </w:pPr>
            <w:ins w:id="1430" w:author="Author">
              <w:r>
                <w:t>Proportion of total waste arising from business operations</w:t>
              </w:r>
            </w:ins>
          </w:p>
        </w:tc>
      </w:tr>
      <w:tr w:rsidR="00814D2A" w:rsidRPr="00A902AB" w14:paraId="21D5A6FC" w14:textId="77777777" w:rsidTr="00814D2A">
        <w:trPr>
          <w:ins w:id="1431" w:author="Author"/>
        </w:trPr>
        <w:tc>
          <w:tcPr>
            <w:tcW w:w="255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852BB8B" w14:textId="3209BEE9" w:rsidR="00814D2A" w:rsidRDefault="00814D2A" w:rsidP="00814D2A">
            <w:pPr>
              <w:rPr>
                <w:ins w:id="1432" w:author="Author"/>
              </w:rPr>
            </w:pPr>
            <w:ins w:id="1433" w:author="Author">
              <w:r w:rsidRPr="00FF3E04">
                <w:t xml:space="preserve">% </w:t>
              </w:r>
              <w:r>
                <w:t>management</w:t>
              </w:r>
              <w:r w:rsidRPr="00FF3E04">
                <w:t xml:space="preserve"> </w:t>
              </w:r>
              <w:r>
                <w:t>–</w:t>
              </w:r>
              <w:r w:rsidRPr="00FF3E04">
                <w:t xml:space="preserve"> </w:t>
              </w:r>
              <w:r>
                <w:t>reuse/reduce</w:t>
              </w:r>
            </w:ins>
          </w:p>
        </w:tc>
        <w:tc>
          <w:tcPr>
            <w:tcW w:w="6072" w:type="dxa"/>
            <w:tcBorders>
              <w:top w:val="single" w:sz="4" w:space="0" w:color="auto"/>
              <w:left w:val="single" w:sz="4" w:space="0" w:color="auto"/>
              <w:bottom w:val="single" w:sz="4" w:space="0" w:color="auto"/>
              <w:right w:val="single" w:sz="4" w:space="0" w:color="auto"/>
            </w:tcBorders>
          </w:tcPr>
          <w:p w14:paraId="38F17300" w14:textId="3AEDB3B5" w:rsidR="00814D2A" w:rsidRDefault="00814D2A" w:rsidP="00814D2A">
            <w:pPr>
              <w:rPr>
                <w:ins w:id="1434" w:author="Author"/>
              </w:rPr>
            </w:pPr>
            <w:ins w:id="1435" w:author="Author">
              <w:r>
                <w:t>Proportion of potential waste that is diverted through reuse (or reduce)</w:t>
              </w:r>
            </w:ins>
          </w:p>
        </w:tc>
      </w:tr>
      <w:tr w:rsidR="00814D2A" w:rsidRPr="00A902AB" w14:paraId="18A8086E" w14:textId="77777777" w:rsidTr="00814D2A">
        <w:trPr>
          <w:ins w:id="1436" w:author="Author"/>
        </w:trPr>
        <w:tc>
          <w:tcPr>
            <w:tcW w:w="255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C73DF2D" w14:textId="4C13F009" w:rsidR="00814D2A" w:rsidRDefault="00814D2A" w:rsidP="00814D2A">
            <w:pPr>
              <w:rPr>
                <w:ins w:id="1437" w:author="Author"/>
              </w:rPr>
            </w:pPr>
            <w:ins w:id="1438" w:author="Author">
              <w:r w:rsidRPr="00FF3E04">
                <w:t xml:space="preserve">% </w:t>
              </w:r>
              <w:r>
                <w:t>management</w:t>
              </w:r>
              <w:r w:rsidRPr="00FF3E04">
                <w:t xml:space="preserve"> </w:t>
              </w:r>
              <w:r>
                <w:t>–</w:t>
              </w:r>
              <w:r w:rsidRPr="00FF3E04">
                <w:t xml:space="preserve"> </w:t>
              </w:r>
              <w:r>
                <w:t>recycling</w:t>
              </w:r>
            </w:ins>
          </w:p>
        </w:tc>
        <w:tc>
          <w:tcPr>
            <w:tcW w:w="6072" w:type="dxa"/>
            <w:tcBorders>
              <w:top w:val="single" w:sz="4" w:space="0" w:color="auto"/>
              <w:left w:val="single" w:sz="4" w:space="0" w:color="auto"/>
              <w:bottom w:val="single" w:sz="4" w:space="0" w:color="auto"/>
              <w:right w:val="single" w:sz="4" w:space="0" w:color="auto"/>
            </w:tcBorders>
          </w:tcPr>
          <w:p w14:paraId="24457BB8" w14:textId="33EC5579" w:rsidR="00814D2A" w:rsidRDefault="00814D2A" w:rsidP="00814D2A">
            <w:pPr>
              <w:rPr>
                <w:ins w:id="1439" w:author="Author"/>
              </w:rPr>
            </w:pPr>
            <w:ins w:id="1440" w:author="Author">
              <w:r>
                <w:t>Proportion of waste that is recycled</w:t>
              </w:r>
            </w:ins>
          </w:p>
        </w:tc>
      </w:tr>
      <w:tr w:rsidR="00814D2A" w:rsidRPr="00A902AB" w14:paraId="5CB6F9E8" w14:textId="77777777" w:rsidTr="00814D2A">
        <w:trPr>
          <w:ins w:id="1441" w:author="Author"/>
        </w:trPr>
        <w:tc>
          <w:tcPr>
            <w:tcW w:w="255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1581B7D" w14:textId="0C97D262" w:rsidR="00814D2A" w:rsidRDefault="00814D2A" w:rsidP="00814D2A">
            <w:pPr>
              <w:rPr>
                <w:ins w:id="1442" w:author="Author"/>
              </w:rPr>
            </w:pPr>
            <w:ins w:id="1443" w:author="Author">
              <w:r w:rsidRPr="00FF3E04">
                <w:t xml:space="preserve">% </w:t>
              </w:r>
              <w:r>
                <w:t>management</w:t>
              </w:r>
              <w:r w:rsidRPr="00FF3E04">
                <w:t xml:space="preserve"> </w:t>
              </w:r>
              <w:r>
                <w:t>–</w:t>
              </w:r>
              <w:r w:rsidRPr="00FF3E04">
                <w:t xml:space="preserve"> </w:t>
              </w:r>
              <w:r>
                <w:t>landfill</w:t>
              </w:r>
            </w:ins>
          </w:p>
        </w:tc>
        <w:tc>
          <w:tcPr>
            <w:tcW w:w="6072" w:type="dxa"/>
            <w:tcBorders>
              <w:top w:val="single" w:sz="4" w:space="0" w:color="auto"/>
              <w:left w:val="single" w:sz="4" w:space="0" w:color="auto"/>
              <w:bottom w:val="single" w:sz="4" w:space="0" w:color="auto"/>
              <w:right w:val="single" w:sz="4" w:space="0" w:color="auto"/>
            </w:tcBorders>
          </w:tcPr>
          <w:p w14:paraId="2C232E61" w14:textId="376EC1C2" w:rsidR="00814D2A" w:rsidRDefault="00814D2A" w:rsidP="00814D2A">
            <w:pPr>
              <w:rPr>
                <w:ins w:id="1444" w:author="Author"/>
              </w:rPr>
            </w:pPr>
            <w:ins w:id="1445" w:author="Author">
              <w:r>
                <w:t>Proportion of waste that is sent to landfill</w:t>
              </w:r>
            </w:ins>
          </w:p>
        </w:tc>
      </w:tr>
      <w:tr w:rsidR="00814D2A" w:rsidRPr="00A902AB" w14:paraId="100912ED" w14:textId="77777777" w:rsidTr="00814D2A">
        <w:trPr>
          <w:ins w:id="1446" w:author="Author"/>
        </w:trPr>
        <w:tc>
          <w:tcPr>
            <w:tcW w:w="255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29E273C" w14:textId="2F0C063F" w:rsidR="00814D2A" w:rsidRDefault="00814D2A" w:rsidP="00814D2A">
            <w:pPr>
              <w:rPr>
                <w:ins w:id="1447" w:author="Author"/>
              </w:rPr>
            </w:pPr>
            <w:ins w:id="1448" w:author="Author">
              <w:r>
                <w:t>% of existing sites monitored</w:t>
              </w:r>
            </w:ins>
          </w:p>
        </w:tc>
        <w:tc>
          <w:tcPr>
            <w:tcW w:w="6072" w:type="dxa"/>
            <w:tcBorders>
              <w:top w:val="single" w:sz="4" w:space="0" w:color="auto"/>
              <w:left w:val="single" w:sz="4" w:space="0" w:color="auto"/>
              <w:bottom w:val="single" w:sz="4" w:space="0" w:color="auto"/>
              <w:right w:val="single" w:sz="4" w:space="0" w:color="auto"/>
            </w:tcBorders>
          </w:tcPr>
          <w:p w14:paraId="38542B2C" w14:textId="7B585F66" w:rsidR="00814D2A" w:rsidRDefault="00814D2A" w:rsidP="00814D2A">
            <w:pPr>
              <w:rPr>
                <w:ins w:id="1449" w:author="Author"/>
              </w:rPr>
            </w:pPr>
            <w:ins w:id="1450" w:author="Author">
              <w:r>
                <w:t>Proportion of existing network sites that are measured for their biodiversity value</w:t>
              </w:r>
            </w:ins>
          </w:p>
        </w:tc>
      </w:tr>
      <w:tr w:rsidR="00814D2A" w:rsidRPr="00A902AB" w14:paraId="59C12D66" w14:textId="77777777" w:rsidTr="00814D2A">
        <w:trPr>
          <w:ins w:id="1451" w:author="Author"/>
        </w:trPr>
        <w:tc>
          <w:tcPr>
            <w:tcW w:w="255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727BCB4" w14:textId="0850B4F5" w:rsidR="00814D2A" w:rsidRDefault="00814D2A" w:rsidP="00814D2A">
            <w:pPr>
              <w:rPr>
                <w:ins w:id="1452" w:author="Author"/>
              </w:rPr>
            </w:pPr>
            <w:ins w:id="1453" w:author="Author">
              <w:r>
                <w:t xml:space="preserve">Biodiversity value </w:t>
              </w:r>
            </w:ins>
          </w:p>
        </w:tc>
        <w:tc>
          <w:tcPr>
            <w:tcW w:w="6072" w:type="dxa"/>
            <w:tcBorders>
              <w:top w:val="single" w:sz="4" w:space="0" w:color="auto"/>
              <w:left w:val="single" w:sz="4" w:space="0" w:color="auto"/>
              <w:bottom w:val="single" w:sz="4" w:space="0" w:color="auto"/>
              <w:right w:val="single" w:sz="4" w:space="0" w:color="auto"/>
            </w:tcBorders>
          </w:tcPr>
          <w:p w14:paraId="5A7F1E7B" w14:textId="1B3AD9DF" w:rsidR="00814D2A" w:rsidRDefault="00814D2A" w:rsidP="00814D2A">
            <w:pPr>
              <w:rPr>
                <w:ins w:id="1454" w:author="Author"/>
              </w:rPr>
            </w:pPr>
            <w:ins w:id="1455" w:author="Author">
              <w:r>
                <w:t>Measured biodiversity value of each monitored site using the Defra Biodiversity Metric 2.0</w:t>
              </w:r>
            </w:ins>
          </w:p>
        </w:tc>
      </w:tr>
      <w:tr w:rsidR="00814D2A" w:rsidRPr="00A902AB" w14:paraId="7245212C" w14:textId="77777777" w:rsidTr="00814D2A">
        <w:trPr>
          <w:ins w:id="1456" w:author="Author"/>
        </w:trPr>
        <w:tc>
          <w:tcPr>
            <w:tcW w:w="255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2F77E4A" w14:textId="3BC502B3" w:rsidR="00814D2A" w:rsidRDefault="00814D2A" w:rsidP="00814D2A">
            <w:pPr>
              <w:rPr>
                <w:ins w:id="1457" w:author="Author"/>
              </w:rPr>
            </w:pPr>
            <w:ins w:id="1458" w:author="Author">
              <w:r>
                <w:t>Total biodiversity net gain</w:t>
              </w:r>
            </w:ins>
          </w:p>
        </w:tc>
        <w:tc>
          <w:tcPr>
            <w:tcW w:w="6072" w:type="dxa"/>
            <w:tcBorders>
              <w:top w:val="single" w:sz="4" w:space="0" w:color="auto"/>
              <w:left w:val="single" w:sz="4" w:space="0" w:color="auto"/>
              <w:bottom w:val="single" w:sz="4" w:space="0" w:color="auto"/>
              <w:right w:val="single" w:sz="4" w:space="0" w:color="auto"/>
            </w:tcBorders>
          </w:tcPr>
          <w:p w14:paraId="4BB4CDB9" w14:textId="100559D5" w:rsidR="00814D2A" w:rsidRDefault="00814D2A" w:rsidP="00814D2A">
            <w:pPr>
              <w:rPr>
                <w:ins w:id="1459" w:author="Author"/>
              </w:rPr>
            </w:pPr>
            <w:ins w:id="1460" w:author="Author">
              <w:r>
                <w:t>Total amount of biodiversity net gain delivered on new development in the year</w:t>
              </w:r>
            </w:ins>
          </w:p>
        </w:tc>
      </w:tr>
    </w:tbl>
    <w:p w14:paraId="02461DAE" w14:textId="77777777" w:rsidR="001F1AD0" w:rsidRDefault="001F1AD0" w:rsidP="00050827">
      <w:pPr>
        <w:tabs>
          <w:tab w:val="left" w:pos="2581"/>
        </w:tabs>
        <w:spacing w:after="240"/>
        <w:outlineLvl w:val="1"/>
        <w:rPr>
          <w:ins w:id="1461" w:author="Author"/>
          <w:b/>
          <w:szCs w:val="20"/>
        </w:rPr>
      </w:pPr>
    </w:p>
    <w:p w14:paraId="68C1A633" w14:textId="26D631ED" w:rsidR="00050827" w:rsidRPr="003E0ECF" w:rsidRDefault="003E0ECF" w:rsidP="00050827">
      <w:pPr>
        <w:tabs>
          <w:tab w:val="left" w:pos="2581"/>
        </w:tabs>
        <w:spacing w:after="240"/>
        <w:outlineLvl w:val="1"/>
        <w:rPr>
          <w:b/>
          <w:szCs w:val="20"/>
        </w:rPr>
      </w:pPr>
      <w:bookmarkStart w:id="1462" w:name="_Toc16607110"/>
      <w:r w:rsidRPr="003E0ECF">
        <w:rPr>
          <w:b/>
          <w:szCs w:val="20"/>
        </w:rPr>
        <w:t>A</w:t>
      </w:r>
      <w:r w:rsidR="00050827" w:rsidRPr="003E0ECF">
        <w:rPr>
          <w:b/>
          <w:szCs w:val="20"/>
        </w:rPr>
        <w:t>5.1 System Characteristics and Activity</w:t>
      </w:r>
      <w:bookmarkEnd w:id="1462"/>
    </w:p>
    <w:tbl>
      <w:tblPr>
        <w:tblW w:w="8626" w:type="dxa"/>
        <w:tblInd w:w="-5" w:type="dxa"/>
        <w:tblCellMar>
          <w:left w:w="0" w:type="dxa"/>
          <w:right w:w="0" w:type="dxa"/>
        </w:tblCellMar>
        <w:tblLook w:val="0000" w:firstRow="0" w:lastRow="0" w:firstColumn="0" w:lastColumn="0" w:noHBand="0" w:noVBand="0"/>
      </w:tblPr>
      <w:tblGrid>
        <w:gridCol w:w="2554"/>
        <w:gridCol w:w="6072"/>
      </w:tblGrid>
      <w:tr w:rsidR="00050827" w:rsidRPr="00A902AB" w14:paraId="24D6A15D" w14:textId="77777777" w:rsidTr="00735CA8">
        <w:tc>
          <w:tcPr>
            <w:tcW w:w="2554" w:type="dxa"/>
            <w:tcBorders>
              <w:top w:val="single" w:sz="8" w:space="0" w:color="auto"/>
              <w:left w:val="single" w:sz="8" w:space="0" w:color="auto"/>
              <w:bottom w:val="single" w:sz="4" w:space="0" w:color="auto"/>
              <w:right w:val="single" w:sz="4" w:space="0" w:color="auto"/>
            </w:tcBorders>
            <w:tcMar>
              <w:top w:w="0" w:type="dxa"/>
              <w:left w:w="108" w:type="dxa"/>
              <w:bottom w:w="0" w:type="dxa"/>
              <w:right w:w="108" w:type="dxa"/>
            </w:tcMar>
          </w:tcPr>
          <w:p w14:paraId="6811D535" w14:textId="77777777" w:rsidR="00050827" w:rsidRPr="00A902AB" w:rsidRDefault="00050827" w:rsidP="004C0B90">
            <w:r w:rsidRPr="00A902AB">
              <w:t>Purpose and Use by Ofgem</w:t>
            </w:r>
          </w:p>
        </w:tc>
        <w:tc>
          <w:tcPr>
            <w:tcW w:w="6072" w:type="dxa"/>
            <w:tcBorders>
              <w:top w:val="single" w:sz="4" w:space="0" w:color="auto"/>
              <w:left w:val="single" w:sz="4" w:space="0" w:color="auto"/>
              <w:bottom w:val="single" w:sz="4" w:space="0" w:color="auto"/>
              <w:right w:val="single" w:sz="4" w:space="0" w:color="auto"/>
            </w:tcBorders>
          </w:tcPr>
          <w:p w14:paraId="4029A7A7" w14:textId="77777777" w:rsidR="00735CA8" w:rsidRDefault="00050827" w:rsidP="004C0B90">
            <w:r w:rsidRPr="00050827">
              <w:t>The purpose of the table is to collect high-level information relating to physical characteristics of the transmission network and to provide key indicators of the overall level of transmission activity. The table requests data for each year of the RIIO-T1</w:t>
            </w:r>
            <w:r w:rsidR="00735CA8">
              <w:t>/</w:t>
            </w:r>
            <w:r>
              <w:t>RIIO-T2</w:t>
            </w:r>
            <w:r w:rsidR="00735CA8">
              <w:t xml:space="preserve"> </w:t>
            </w:r>
            <w:r w:rsidRPr="00050827">
              <w:t>price control period</w:t>
            </w:r>
            <w:r w:rsidR="00735CA8">
              <w:t xml:space="preserve"> and beyond</w:t>
            </w:r>
            <w:r w:rsidRPr="00050827">
              <w:t xml:space="preserve">. </w:t>
            </w:r>
          </w:p>
          <w:p w14:paraId="544637C7" w14:textId="5AB22183" w:rsidR="00050827" w:rsidRPr="00316A31" w:rsidRDefault="00050827" w:rsidP="00735CA8"/>
        </w:tc>
      </w:tr>
      <w:tr w:rsidR="00050827" w:rsidRPr="00A902AB" w14:paraId="1C02EFA7" w14:textId="77777777" w:rsidTr="00735CA8">
        <w:tc>
          <w:tcPr>
            <w:tcW w:w="255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8F93EFB" w14:textId="77777777" w:rsidR="00050827" w:rsidRPr="00A902AB" w:rsidRDefault="00050827" w:rsidP="004C0B90">
            <w:r w:rsidRPr="00A902AB">
              <w:t>Instructions for Completion</w:t>
            </w:r>
          </w:p>
        </w:tc>
        <w:tc>
          <w:tcPr>
            <w:tcW w:w="6072" w:type="dxa"/>
            <w:tcBorders>
              <w:top w:val="single" w:sz="4" w:space="0" w:color="auto"/>
              <w:left w:val="single" w:sz="4" w:space="0" w:color="auto"/>
              <w:bottom w:val="single" w:sz="4" w:space="0" w:color="auto"/>
              <w:right w:val="single" w:sz="4" w:space="0" w:color="auto"/>
            </w:tcBorders>
          </w:tcPr>
          <w:p w14:paraId="5D36008F" w14:textId="77777777" w:rsidR="00050827" w:rsidRDefault="00735CA8" w:rsidP="00735CA8">
            <w:r w:rsidRPr="00735CA8">
              <w:t>General: All system characteristics should normally be entered as at the end (ie 31 March) for a reporting year.</w:t>
            </w:r>
          </w:p>
          <w:p w14:paraId="4B7F394F" w14:textId="77777777" w:rsidR="00735CA8" w:rsidRDefault="00735CA8" w:rsidP="00735CA8"/>
          <w:p w14:paraId="5F2AC4FA" w14:textId="2AC7AAEE" w:rsidR="00006FD0" w:rsidRDefault="004930C3" w:rsidP="00735CA8">
            <w:pPr>
              <w:rPr>
                <w:ins w:id="1463" w:author="Author"/>
              </w:rPr>
            </w:pPr>
            <w:ins w:id="1464" w:author="Author">
              <w:r w:rsidRPr="004930C3">
                <w:t xml:space="preserve">Modern Equivalent Asset Value (MEAV) </w:t>
              </w:r>
              <w:r w:rsidR="00CA4493" w:rsidRPr="004930C3">
                <w:t>(row 10)</w:t>
              </w:r>
            </w:ins>
          </w:p>
          <w:p w14:paraId="2D4E0F93" w14:textId="77777777" w:rsidR="00006FD0" w:rsidRDefault="00006FD0" w:rsidP="00735CA8">
            <w:pPr>
              <w:rPr>
                <w:ins w:id="1465" w:author="Author"/>
              </w:rPr>
            </w:pPr>
          </w:p>
          <w:p w14:paraId="781B0CB8" w14:textId="38443FBD" w:rsidR="00735CA8" w:rsidRDefault="00735CA8" w:rsidP="00735CA8">
            <w:r>
              <w:t xml:space="preserve">Measured System Maximum Demand (GW) </w:t>
            </w:r>
          </w:p>
          <w:p w14:paraId="40C3D5F2" w14:textId="0722B213" w:rsidR="00735CA8" w:rsidRDefault="00735CA8" w:rsidP="00735CA8">
            <w:r>
              <w:t xml:space="preserve">Actual outturn peak demand on the </w:t>
            </w:r>
            <w:del w:id="1466" w:author="Author">
              <w:r w:rsidDel="00B172BA">
                <w:delText>TO</w:delText>
              </w:r>
            </w:del>
            <w:ins w:id="1467" w:author="Author">
              <w:r w:rsidR="00B172BA">
                <w:t>Licensee</w:t>
              </w:r>
            </w:ins>
            <w:r>
              <w:t xml:space="preserve">’s network based on the maximum half-hour average. To be provided by each </w:t>
            </w:r>
            <w:del w:id="1468" w:author="Author">
              <w:r w:rsidDel="00B172BA">
                <w:delText>TO</w:delText>
              </w:r>
            </w:del>
            <w:ins w:id="1469" w:author="Author">
              <w:r w:rsidR="00B172BA">
                <w:t>Licensee</w:t>
              </w:r>
            </w:ins>
            <w:r>
              <w:t xml:space="preserve"> for their network.</w:t>
            </w:r>
          </w:p>
          <w:p w14:paraId="33F37C5B" w14:textId="77777777" w:rsidR="00735CA8" w:rsidRDefault="00735CA8" w:rsidP="00735CA8"/>
          <w:p w14:paraId="1EF687ED" w14:textId="77777777" w:rsidR="00735CA8" w:rsidRDefault="00735CA8" w:rsidP="00735CA8">
            <w:r>
              <w:t xml:space="preserve">System Average Cold Spell (ACS) Demand (GW)  </w:t>
            </w:r>
          </w:p>
          <w:p w14:paraId="72C952E8" w14:textId="77777777" w:rsidR="00735CA8" w:rsidRDefault="00735CA8" w:rsidP="00735CA8">
            <w:r>
              <w:t xml:space="preserve">As defined in the NETSSQSS for the reporting Year (y), ACS demand should be entered as the ACS corrected outturn. </w:t>
            </w:r>
          </w:p>
          <w:p w14:paraId="307E76E2" w14:textId="77777777" w:rsidR="00735CA8" w:rsidRDefault="00735CA8" w:rsidP="00735CA8"/>
          <w:p w14:paraId="7EA38574" w14:textId="77777777" w:rsidR="00735CA8" w:rsidRDefault="00735CA8" w:rsidP="00735CA8">
            <w:r>
              <w:t>Measured System Summer Minimum Demand (GW)</w:t>
            </w:r>
          </w:p>
          <w:p w14:paraId="6243ACAC" w14:textId="41A19666" w:rsidR="00735CA8" w:rsidRDefault="00735CA8" w:rsidP="00735CA8">
            <w:r>
              <w:t xml:space="preserve">Actual outturn summer minimum demand on the </w:t>
            </w:r>
            <w:del w:id="1470" w:author="Author">
              <w:r w:rsidDel="00B172BA">
                <w:delText>TO</w:delText>
              </w:r>
            </w:del>
            <w:ins w:id="1471" w:author="Author">
              <w:r w:rsidR="00B172BA">
                <w:t>Licensee</w:t>
              </w:r>
            </w:ins>
            <w:r>
              <w:t xml:space="preserve">’s network based on half hourly average. To be provided by each </w:t>
            </w:r>
            <w:del w:id="1472" w:author="Author">
              <w:r w:rsidDel="00B172BA">
                <w:delText>TO</w:delText>
              </w:r>
            </w:del>
            <w:ins w:id="1473" w:author="Author">
              <w:r w:rsidR="00B172BA">
                <w:t>Licensee</w:t>
              </w:r>
            </w:ins>
            <w:r>
              <w:t xml:space="preserve"> for their network.</w:t>
            </w:r>
          </w:p>
          <w:p w14:paraId="5944344D" w14:textId="77777777" w:rsidR="00735CA8" w:rsidRDefault="00735CA8" w:rsidP="00735CA8"/>
          <w:p w14:paraId="28974471" w14:textId="77777777" w:rsidR="00735CA8" w:rsidRDefault="00735CA8" w:rsidP="00735CA8">
            <w:r>
              <w:t xml:space="preserve">Transmission losses at system maximum demand </w:t>
            </w:r>
          </w:p>
          <w:p w14:paraId="4E296E0E" w14:textId="6F138CF6" w:rsidR="00735CA8" w:rsidRDefault="00735CA8" w:rsidP="00735CA8">
            <w:r>
              <w:t xml:space="preserve">Total Transmission losses (GW) at measured system maximum demand (as defined above). To be provided by each </w:t>
            </w:r>
            <w:del w:id="1474" w:author="Author">
              <w:r w:rsidDel="00B172BA">
                <w:delText>TO</w:delText>
              </w:r>
            </w:del>
            <w:ins w:id="1475" w:author="Author">
              <w:r w:rsidR="00B172BA">
                <w:t>Licensee</w:t>
              </w:r>
            </w:ins>
            <w:r>
              <w:t xml:space="preserve"> for their network.</w:t>
            </w:r>
          </w:p>
          <w:p w14:paraId="266FE21C" w14:textId="77777777" w:rsidR="00735CA8" w:rsidRDefault="00735CA8" w:rsidP="00735CA8"/>
          <w:p w14:paraId="2D42098A" w14:textId="77777777" w:rsidR="00735CA8" w:rsidRDefault="00735CA8" w:rsidP="00735CA8">
            <w:r>
              <w:t>Units transmitted to GSPs</w:t>
            </w:r>
          </w:p>
          <w:p w14:paraId="5974C3E7" w14:textId="5C13A543" w:rsidR="00735CA8" w:rsidRDefault="00735CA8" w:rsidP="00735CA8">
            <w:r>
              <w:t xml:space="preserve">Total annual units (TWh) transmitted to GSPs as metered at the GSPs. To be provided by each </w:t>
            </w:r>
            <w:del w:id="1476" w:author="Author">
              <w:r w:rsidDel="00B172BA">
                <w:delText>TO</w:delText>
              </w:r>
            </w:del>
            <w:ins w:id="1477" w:author="Author">
              <w:r w:rsidR="00B172BA">
                <w:t>Licensee</w:t>
              </w:r>
            </w:ins>
            <w:r>
              <w:t xml:space="preserve"> for their network.</w:t>
            </w:r>
          </w:p>
          <w:p w14:paraId="6F8C6DC6" w14:textId="77777777" w:rsidR="00735CA8" w:rsidRDefault="00735CA8" w:rsidP="00735CA8"/>
          <w:p w14:paraId="795C449B" w14:textId="77777777" w:rsidR="00735CA8" w:rsidRDefault="00735CA8" w:rsidP="00735CA8">
            <w:r>
              <w:t>Units of Transmission losses</w:t>
            </w:r>
          </w:p>
          <w:p w14:paraId="63C0DBED" w14:textId="78B7EAC1" w:rsidR="00735CA8" w:rsidRDefault="00735CA8" w:rsidP="00735CA8">
            <w:r>
              <w:t xml:space="preserve">Total annual units (TWh) lost through Transmission System losses. To be provided by each </w:t>
            </w:r>
            <w:del w:id="1478" w:author="Author">
              <w:r w:rsidDel="00B172BA">
                <w:delText>TO</w:delText>
              </w:r>
            </w:del>
            <w:ins w:id="1479" w:author="Author">
              <w:r w:rsidR="00B172BA">
                <w:t>Licensee</w:t>
              </w:r>
            </w:ins>
            <w:r>
              <w:t xml:space="preserve"> for their network.</w:t>
            </w:r>
          </w:p>
          <w:p w14:paraId="78C20968" w14:textId="77777777" w:rsidR="00735CA8" w:rsidRDefault="00735CA8" w:rsidP="00735CA8"/>
          <w:p w14:paraId="46EFD3B7" w14:textId="77777777" w:rsidR="00735CA8" w:rsidRDefault="00735CA8" w:rsidP="00735CA8">
            <w:r>
              <w:t>Total directly connected generation (GW)</w:t>
            </w:r>
          </w:p>
          <w:p w14:paraId="7999F3E9" w14:textId="42B5F223" w:rsidR="00735CA8" w:rsidRDefault="00735CA8" w:rsidP="00735CA8">
            <w:r>
              <w:t xml:space="preserve">Total capacity of generation connected directly to the licensee’s network. To be provided by each </w:t>
            </w:r>
            <w:del w:id="1480" w:author="Author">
              <w:r w:rsidDel="00B172BA">
                <w:delText>TO</w:delText>
              </w:r>
            </w:del>
            <w:ins w:id="1481" w:author="Author">
              <w:r w:rsidR="00B172BA">
                <w:t>Licensee</w:t>
              </w:r>
            </w:ins>
            <w:r>
              <w:t xml:space="preserve"> for their network.</w:t>
            </w:r>
          </w:p>
          <w:p w14:paraId="222F2915" w14:textId="77777777" w:rsidR="00735CA8" w:rsidRDefault="00735CA8" w:rsidP="00735CA8"/>
          <w:p w14:paraId="0647D2CA" w14:textId="77777777" w:rsidR="00735CA8" w:rsidRDefault="00735CA8" w:rsidP="00735CA8">
            <w:r>
              <w:t>Total directly connected wind generation (GW)</w:t>
            </w:r>
          </w:p>
          <w:p w14:paraId="0C6E3FCA" w14:textId="591704A7" w:rsidR="00735CA8" w:rsidRDefault="00735CA8" w:rsidP="00735CA8">
            <w:r>
              <w:t xml:space="preserve">Total capacity of wind generation connected directly to the licensee’s network. To be provided by each </w:t>
            </w:r>
            <w:del w:id="1482" w:author="Author">
              <w:r w:rsidDel="00B172BA">
                <w:delText>TO</w:delText>
              </w:r>
            </w:del>
            <w:ins w:id="1483" w:author="Author">
              <w:r w:rsidR="00B172BA">
                <w:t>Licensee</w:t>
              </w:r>
            </w:ins>
            <w:r>
              <w:t xml:space="preserve"> for their network.</w:t>
            </w:r>
          </w:p>
          <w:p w14:paraId="7C91E8E5" w14:textId="77777777" w:rsidR="00735CA8" w:rsidRDefault="00735CA8" w:rsidP="00735CA8"/>
          <w:p w14:paraId="04A08218" w14:textId="77777777" w:rsidR="00735CA8" w:rsidRDefault="00735CA8" w:rsidP="00735CA8">
            <w:r>
              <w:t>Total embedded generation (GW)</w:t>
            </w:r>
          </w:p>
          <w:p w14:paraId="1CAB9196" w14:textId="631A4FA3" w:rsidR="00735CA8" w:rsidRDefault="00735CA8" w:rsidP="00735CA8">
            <w:r>
              <w:t xml:space="preserve">Total capacity of embedded generation connected to the licensee’s network that has use of system rights or equivalent. To be provided by each </w:t>
            </w:r>
            <w:del w:id="1484" w:author="Author">
              <w:r w:rsidDel="00B172BA">
                <w:delText>TO</w:delText>
              </w:r>
            </w:del>
            <w:ins w:id="1485" w:author="Author">
              <w:r w:rsidR="00B172BA">
                <w:t>Licensee</w:t>
              </w:r>
            </w:ins>
            <w:r>
              <w:t xml:space="preserve"> for their network.</w:t>
            </w:r>
          </w:p>
          <w:p w14:paraId="5864EB51" w14:textId="53A025C5" w:rsidR="00735CA8" w:rsidRDefault="00735CA8" w:rsidP="00735CA8"/>
          <w:p w14:paraId="3231C95C" w14:textId="1F799111" w:rsidR="00735CA8" w:rsidRDefault="00735CA8" w:rsidP="00735CA8">
            <w:r w:rsidRPr="00735CA8">
              <w:t xml:space="preserve">Total embedded generation from Intermittent Sources (Solar and Wind) (GW) </w:t>
            </w:r>
          </w:p>
          <w:p w14:paraId="41D5D5CD" w14:textId="036DF94F" w:rsidR="00735CA8" w:rsidRDefault="00735CA8" w:rsidP="00735CA8">
            <w:r>
              <w:t xml:space="preserve">Total capacity of solar and wind embedded generation connected to the licensee’s network that has use of system rights or equivalent. To be provided by each </w:t>
            </w:r>
            <w:del w:id="1486" w:author="Author">
              <w:r w:rsidDel="00B172BA">
                <w:delText>TO</w:delText>
              </w:r>
            </w:del>
            <w:ins w:id="1487" w:author="Author">
              <w:r w:rsidR="00B172BA">
                <w:t>Licensee</w:t>
              </w:r>
            </w:ins>
            <w:r>
              <w:t xml:space="preserve"> for their network.</w:t>
            </w:r>
          </w:p>
          <w:p w14:paraId="7CFCEA2D" w14:textId="08703726" w:rsidR="00735CA8" w:rsidRDefault="00735CA8" w:rsidP="00735CA8"/>
          <w:p w14:paraId="2EAAD657" w14:textId="2D01FE0D" w:rsidR="00735CA8" w:rsidRDefault="00735CA8" w:rsidP="00735CA8">
            <w:r>
              <w:t xml:space="preserve">Total directly connected demand - </w:t>
            </w:r>
            <w:del w:id="1488" w:author="Author">
              <w:r w:rsidDel="00B172BA">
                <w:delText>TO</w:delText>
              </w:r>
            </w:del>
            <w:ins w:id="1489" w:author="Author">
              <w:r w:rsidR="00B172BA">
                <w:t>Licensee</w:t>
              </w:r>
            </w:ins>
            <w:r>
              <w:t xml:space="preserve"> (GW)</w:t>
            </w:r>
          </w:p>
          <w:p w14:paraId="473C1E8E" w14:textId="42CE1FE5" w:rsidR="00735CA8" w:rsidRDefault="00735CA8" w:rsidP="00735CA8">
            <w:r>
              <w:t>Please provide the details of the demand from directly connected customers.</w:t>
            </w:r>
          </w:p>
          <w:p w14:paraId="56CA94D0" w14:textId="1F2F04A9" w:rsidR="00735CA8" w:rsidRDefault="00735CA8" w:rsidP="00735CA8"/>
          <w:p w14:paraId="0DB0B384" w14:textId="407C14F6" w:rsidR="00735CA8" w:rsidRDefault="00735CA8" w:rsidP="00735CA8">
            <w:r>
              <w:t>Total directly connected customers - Non-</w:t>
            </w:r>
            <w:del w:id="1490" w:author="Author">
              <w:r w:rsidDel="00B172BA">
                <w:delText>TO</w:delText>
              </w:r>
            </w:del>
            <w:ins w:id="1491" w:author="Author">
              <w:r w:rsidR="00B172BA">
                <w:t>Licensee</w:t>
              </w:r>
            </w:ins>
            <w:r>
              <w:t xml:space="preserve"> (GW) </w:t>
            </w:r>
          </w:p>
          <w:p w14:paraId="281AE5A6" w14:textId="1CE36672" w:rsidR="00735CA8" w:rsidRDefault="00735CA8" w:rsidP="00735CA8">
            <w:r w:rsidRPr="00735CA8">
              <w:t>Please provide the details of the demand from directly connected customers</w:t>
            </w:r>
            <w:r>
              <w:t xml:space="preserve"> (if applicable)</w:t>
            </w:r>
            <w:r w:rsidRPr="00735CA8">
              <w:t>.</w:t>
            </w:r>
          </w:p>
          <w:p w14:paraId="0A1DBB7B" w14:textId="77777777" w:rsidR="00735CA8" w:rsidRDefault="00735CA8" w:rsidP="00735CA8"/>
          <w:p w14:paraId="7D342ACE" w14:textId="733CEBD8" w:rsidR="00735CA8" w:rsidRDefault="00735CA8" w:rsidP="00735CA8">
            <w:r>
              <w:t>Transmission system utilisation (MW.km) based on ACS intact flow</w:t>
            </w:r>
            <w:r w:rsidR="00F4710A">
              <w:t xml:space="preserve">. </w:t>
            </w:r>
            <w:r>
              <w:t xml:space="preserve">Total MW.km with MW flow on each circuit based on the planned transfer condition and an intact network as set out in the NETSSQSS. This will be provided by NGET as GBSO for all three </w:t>
            </w:r>
            <w:del w:id="1492" w:author="Author">
              <w:r w:rsidDel="00B172BA">
                <w:delText>TO</w:delText>
              </w:r>
            </w:del>
            <w:ins w:id="1493" w:author="Author">
              <w:r w:rsidR="00B172BA">
                <w:t>Licensee</w:t>
              </w:r>
            </w:ins>
            <w:r>
              <w:t>s.</w:t>
            </w:r>
          </w:p>
          <w:p w14:paraId="555B2130" w14:textId="77777777" w:rsidR="00735CA8" w:rsidRDefault="00735CA8" w:rsidP="00735CA8"/>
          <w:p w14:paraId="24150E1F" w14:textId="77777777" w:rsidR="00735CA8" w:rsidRDefault="00735CA8" w:rsidP="00735CA8">
            <w:r>
              <w:t>External system</w:t>
            </w:r>
          </w:p>
          <w:p w14:paraId="56CB9360" w14:textId="0330AC71" w:rsidR="00735CA8" w:rsidRDefault="00735CA8" w:rsidP="00735CA8">
            <w:r>
              <w:t xml:space="preserve">External system includes: transmission systems owned by other transmission licensees within (transmission circuits) or outside GB (interconnectors), and distribution systems outside GB. To be provided by each </w:t>
            </w:r>
            <w:del w:id="1494" w:author="Author">
              <w:r w:rsidDel="00B172BA">
                <w:delText>TO</w:delText>
              </w:r>
            </w:del>
            <w:ins w:id="1495" w:author="Author">
              <w:r w:rsidR="00B172BA">
                <w:t>Licensee</w:t>
              </w:r>
            </w:ins>
            <w:r>
              <w:t xml:space="preserve"> for their network. Please name each interconnector and specify transfers as described below. Please provide the name of double or single circuits crossing the boundaries between transmission licensee systems and the measured transfers as described below. </w:t>
            </w:r>
          </w:p>
          <w:p w14:paraId="51E12BB3" w14:textId="77777777" w:rsidR="00735CA8" w:rsidRDefault="00735CA8" w:rsidP="00735CA8"/>
          <w:p w14:paraId="5AE1BB17" w14:textId="77777777" w:rsidR="00735CA8" w:rsidRDefault="00735CA8" w:rsidP="00735CA8">
            <w:r>
              <w:t xml:space="preserve">Transfer to/from External Systems - Maximum (GW) </w:t>
            </w:r>
          </w:p>
          <w:p w14:paraId="20D34CCE" w14:textId="7D541EF9" w:rsidR="00735CA8" w:rsidRDefault="00735CA8" w:rsidP="00735CA8">
            <w:r>
              <w:t xml:space="preserve">For the reporting year </w:t>
            </w:r>
            <w:del w:id="1496" w:author="Author">
              <w:r w:rsidDel="00B172BA">
                <w:delText>TO</w:delText>
              </w:r>
            </w:del>
            <w:ins w:id="1497" w:author="Author">
              <w:r w:rsidR="00B172BA">
                <w:t>Licensee</w:t>
              </w:r>
            </w:ins>
            <w:r>
              <w:t>s should report maximum measured half-hour average transfer to and from an external system.</w:t>
            </w:r>
          </w:p>
          <w:p w14:paraId="65364071" w14:textId="77777777" w:rsidR="00735CA8" w:rsidRDefault="00735CA8" w:rsidP="00735CA8"/>
          <w:p w14:paraId="6D53256F" w14:textId="77777777" w:rsidR="00735CA8" w:rsidRDefault="00735CA8" w:rsidP="00735CA8">
            <w:r>
              <w:t>Transfer to/from External Systems - (GWh)</w:t>
            </w:r>
          </w:p>
          <w:p w14:paraId="0F147107" w14:textId="1F3531F2" w:rsidR="00735CA8" w:rsidRDefault="00735CA8" w:rsidP="00735CA8">
            <w:r>
              <w:t xml:space="preserve">Total annual power transfer to and from an external system. To be provided by each </w:t>
            </w:r>
            <w:del w:id="1498" w:author="Author">
              <w:r w:rsidDel="00B172BA">
                <w:delText>TO</w:delText>
              </w:r>
            </w:del>
            <w:ins w:id="1499" w:author="Author">
              <w:r w:rsidR="00B172BA">
                <w:t>Licensee</w:t>
              </w:r>
            </w:ins>
            <w:r>
              <w:t xml:space="preserve"> for each linked External System on their network.</w:t>
            </w:r>
          </w:p>
          <w:p w14:paraId="6CF206FC" w14:textId="0CDCD643" w:rsidR="00735CA8" w:rsidRPr="00A902AB" w:rsidRDefault="00735CA8" w:rsidP="00735CA8"/>
        </w:tc>
      </w:tr>
      <w:tr w:rsidR="00590B9F" w:rsidRPr="00A902AB" w14:paraId="401479B2" w14:textId="77777777" w:rsidTr="007B2940">
        <w:tc>
          <w:tcPr>
            <w:tcW w:w="8626"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91F47DA" w14:textId="323FDBBF" w:rsidR="00590B9F" w:rsidRDefault="00590B9F" w:rsidP="00735CA8">
            <w:pPr>
              <w:rPr>
                <w:rFonts w:cs="Arial"/>
              </w:rPr>
            </w:pPr>
            <w:r>
              <w:rPr>
                <w:szCs w:val="20"/>
              </w:rPr>
              <w:t xml:space="preserve">Specific definitions </w:t>
            </w:r>
          </w:p>
        </w:tc>
      </w:tr>
      <w:tr w:rsidR="00735CA8" w:rsidRPr="00A902AB" w14:paraId="1DE776A0" w14:textId="77777777" w:rsidTr="00735CA8">
        <w:tc>
          <w:tcPr>
            <w:tcW w:w="255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109E772" w14:textId="29102730" w:rsidR="00735CA8" w:rsidRPr="00A902AB" w:rsidRDefault="00735CA8" w:rsidP="00735CA8">
            <w:r>
              <w:rPr>
                <w:szCs w:val="20"/>
              </w:rPr>
              <w:t>Transmission circuits</w:t>
            </w:r>
          </w:p>
        </w:tc>
        <w:tc>
          <w:tcPr>
            <w:tcW w:w="6072" w:type="dxa"/>
            <w:tcBorders>
              <w:top w:val="single" w:sz="4" w:space="0" w:color="auto"/>
              <w:left w:val="single" w:sz="4" w:space="0" w:color="auto"/>
              <w:bottom w:val="single" w:sz="4" w:space="0" w:color="auto"/>
              <w:right w:val="single" w:sz="4" w:space="0" w:color="auto"/>
            </w:tcBorders>
          </w:tcPr>
          <w:p w14:paraId="3400CDE4" w14:textId="6BBC1CE0" w:rsidR="00735CA8" w:rsidRPr="00735CA8" w:rsidRDefault="00735CA8" w:rsidP="00735CA8">
            <w:r>
              <w:rPr>
                <w:rFonts w:cs="Arial"/>
              </w:rPr>
              <w:t>Transmission circuits a</w:t>
            </w:r>
            <w:r w:rsidRPr="00BB6EE4">
              <w:rPr>
                <w:rFonts w:cs="Arial"/>
              </w:rPr>
              <w:t>re as defined in the National Electricity Transmission System Security and Quality of Supply Standard (NETS</w:t>
            </w:r>
            <w:r>
              <w:rPr>
                <w:rFonts w:cs="Arial"/>
              </w:rPr>
              <w:t xml:space="preserve"> </w:t>
            </w:r>
            <w:r w:rsidRPr="00BB6EE4">
              <w:rPr>
                <w:rFonts w:cs="Arial"/>
              </w:rPr>
              <w:t>SQSS) but exclude transformers. For clarity, a 50km double-circuit 400kV route should be included as 50km + 50km in the 400kV category</w:t>
            </w:r>
            <w:r>
              <w:rPr>
                <w:rFonts w:cs="Arial"/>
              </w:rPr>
              <w:t xml:space="preserve">. </w:t>
            </w:r>
            <w:r w:rsidRPr="00BB6EE4">
              <w:rPr>
                <w:rFonts w:cs="Arial"/>
              </w:rPr>
              <w:t>A 20km double-circuit construction with one side run at 400kV and the other at 275kV should be included as 20km in the 400kV category, and 20km in the 275kV category.</w:t>
            </w:r>
          </w:p>
        </w:tc>
      </w:tr>
      <w:tr w:rsidR="00735CA8" w14:paraId="1CB15AE6" w14:textId="77777777" w:rsidTr="00735CA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4" w:type="dxa"/>
            <w:tcBorders>
              <w:top w:val="single" w:sz="4" w:space="0" w:color="auto"/>
            </w:tcBorders>
            <w:tcMar>
              <w:top w:w="0" w:type="dxa"/>
              <w:left w:w="108" w:type="dxa"/>
              <w:bottom w:w="0" w:type="dxa"/>
              <w:right w:w="108" w:type="dxa"/>
            </w:tcMar>
          </w:tcPr>
          <w:p w14:paraId="4CF55C45" w14:textId="5AF8F202" w:rsidR="00735CA8" w:rsidRDefault="00735CA8" w:rsidP="00735CA8">
            <w:pPr>
              <w:rPr>
                <w:szCs w:val="20"/>
              </w:rPr>
            </w:pPr>
            <w:r>
              <w:rPr>
                <w:szCs w:val="20"/>
              </w:rPr>
              <w:t>Substation</w:t>
            </w:r>
          </w:p>
        </w:tc>
        <w:tc>
          <w:tcPr>
            <w:tcW w:w="6072" w:type="dxa"/>
            <w:tcBorders>
              <w:top w:val="single" w:sz="4" w:space="0" w:color="auto"/>
            </w:tcBorders>
            <w:tcMar>
              <w:top w:w="0" w:type="dxa"/>
              <w:left w:w="108" w:type="dxa"/>
              <w:bottom w:w="0" w:type="dxa"/>
              <w:right w:w="108" w:type="dxa"/>
            </w:tcMar>
          </w:tcPr>
          <w:p w14:paraId="1B69295F" w14:textId="77777777" w:rsidR="00735CA8" w:rsidRPr="001001CC" w:rsidRDefault="00735CA8" w:rsidP="00735CA8">
            <w:pPr>
              <w:rPr>
                <w:rFonts w:cs="Arial"/>
              </w:rPr>
            </w:pPr>
            <w:r w:rsidRPr="001001CC">
              <w:rPr>
                <w:rFonts w:cs="Arial"/>
              </w:rPr>
              <w:t>To be counted as a substation, a site has to meet one or more of the following criteria:</w:t>
            </w:r>
          </w:p>
          <w:p w14:paraId="2C64D18B" w14:textId="77777777" w:rsidR="00735CA8" w:rsidRPr="001001CC" w:rsidRDefault="00735CA8" w:rsidP="00735CA8">
            <w:pPr>
              <w:rPr>
                <w:lang w:val="en-US"/>
              </w:rPr>
            </w:pPr>
            <w:r w:rsidRPr="001001CC">
              <w:rPr>
                <w:rFonts w:ascii="Arial" w:hAnsi="Arial" w:cs="Arial"/>
                <w:szCs w:val="20"/>
                <w:lang w:val="en-US"/>
              </w:rPr>
              <w:t> </w:t>
            </w:r>
          </w:p>
          <w:p w14:paraId="32C78588" w14:textId="77777777" w:rsidR="00735CA8" w:rsidRPr="001001CC" w:rsidRDefault="00735CA8" w:rsidP="007441CD">
            <w:pPr>
              <w:pStyle w:val="ListParagraph"/>
              <w:numPr>
                <w:ilvl w:val="0"/>
                <w:numId w:val="44"/>
              </w:numPr>
              <w:rPr>
                <w:lang w:val="en-US"/>
              </w:rPr>
            </w:pPr>
            <w:r>
              <w:rPr>
                <w:rFonts w:cs="Arial"/>
                <w:szCs w:val="20"/>
                <w:lang w:val="en-US"/>
              </w:rPr>
              <w:t>Has</w:t>
            </w:r>
            <w:r w:rsidRPr="001001CC">
              <w:rPr>
                <w:rFonts w:cs="Arial"/>
                <w:szCs w:val="20"/>
                <w:lang w:val="en-US"/>
              </w:rPr>
              <w:t xml:space="preserve"> voltage changing transformers, </w:t>
            </w:r>
            <w:r>
              <w:rPr>
                <w:rFonts w:cs="Arial"/>
                <w:szCs w:val="20"/>
                <w:lang w:val="en-US"/>
              </w:rPr>
              <w:t>ie</w:t>
            </w:r>
            <w:r w:rsidRPr="001001CC">
              <w:rPr>
                <w:rFonts w:cs="Arial"/>
                <w:szCs w:val="20"/>
                <w:lang w:val="en-US"/>
              </w:rPr>
              <w:t xml:space="preserve"> SGTs or GTs;</w:t>
            </w:r>
          </w:p>
          <w:p w14:paraId="2B5A898D" w14:textId="77777777" w:rsidR="00735CA8" w:rsidRPr="001001CC" w:rsidRDefault="00735CA8" w:rsidP="007441CD">
            <w:pPr>
              <w:pStyle w:val="ListParagraph"/>
              <w:numPr>
                <w:ilvl w:val="0"/>
                <w:numId w:val="44"/>
              </w:numPr>
              <w:rPr>
                <w:lang w:val="en-US"/>
              </w:rPr>
            </w:pPr>
            <w:r>
              <w:rPr>
                <w:rFonts w:cs="Arial"/>
                <w:szCs w:val="20"/>
                <w:lang w:val="en-US"/>
              </w:rPr>
              <w:t>Has</w:t>
            </w:r>
            <w:r w:rsidRPr="001001CC">
              <w:rPr>
                <w:rFonts w:cs="Arial"/>
                <w:szCs w:val="20"/>
                <w:lang w:val="en-US"/>
              </w:rPr>
              <w:t xml:space="preserve"> circuit breaking switchgear, </w:t>
            </w:r>
            <w:r>
              <w:rPr>
                <w:rFonts w:cs="Arial"/>
                <w:szCs w:val="20"/>
                <w:lang w:val="en-US"/>
              </w:rPr>
              <w:t>ie</w:t>
            </w:r>
            <w:r w:rsidRPr="001001CC">
              <w:rPr>
                <w:rFonts w:cs="Arial"/>
                <w:szCs w:val="20"/>
                <w:lang w:val="en-US"/>
              </w:rPr>
              <w:t xml:space="preserve"> a switching substation;</w:t>
            </w:r>
          </w:p>
          <w:p w14:paraId="4B5BA337" w14:textId="77777777" w:rsidR="00735CA8" w:rsidRPr="001001CC" w:rsidRDefault="00735CA8" w:rsidP="007441CD">
            <w:pPr>
              <w:pStyle w:val="ListParagraph"/>
              <w:numPr>
                <w:ilvl w:val="0"/>
                <w:numId w:val="44"/>
              </w:numPr>
              <w:rPr>
                <w:lang w:val="en-US"/>
              </w:rPr>
            </w:pPr>
            <w:r>
              <w:rPr>
                <w:rFonts w:cs="Arial"/>
                <w:szCs w:val="20"/>
                <w:lang w:val="en-US"/>
              </w:rPr>
              <w:t>Has</w:t>
            </w:r>
            <w:r w:rsidRPr="001001CC">
              <w:rPr>
                <w:rFonts w:cs="Arial"/>
                <w:szCs w:val="20"/>
                <w:lang w:val="en-US"/>
              </w:rPr>
              <w:t xml:space="preserve"> capacitors or voltage regulators;</w:t>
            </w:r>
          </w:p>
          <w:p w14:paraId="15914947" w14:textId="77777777" w:rsidR="00735CA8" w:rsidRPr="001001CC" w:rsidRDefault="00735CA8" w:rsidP="007441CD">
            <w:pPr>
              <w:pStyle w:val="ListParagraph"/>
              <w:numPr>
                <w:ilvl w:val="0"/>
                <w:numId w:val="44"/>
              </w:numPr>
              <w:rPr>
                <w:lang w:val="en-US"/>
              </w:rPr>
            </w:pPr>
            <w:r w:rsidRPr="001001CC">
              <w:rPr>
                <w:rFonts w:cs="Arial"/>
                <w:szCs w:val="20"/>
                <w:lang w:val="en-US"/>
              </w:rPr>
              <w:t xml:space="preserve">Connects two or more transmission </w:t>
            </w:r>
            <w:r>
              <w:rPr>
                <w:rFonts w:cs="Arial"/>
                <w:szCs w:val="20"/>
                <w:lang w:val="en-US"/>
              </w:rPr>
              <w:t>circuits</w:t>
            </w:r>
            <w:r w:rsidRPr="001001CC">
              <w:rPr>
                <w:rFonts w:cs="Arial"/>
                <w:szCs w:val="20"/>
                <w:lang w:val="en-US"/>
              </w:rPr>
              <w:t xml:space="preserve"> through a busbar;</w:t>
            </w:r>
          </w:p>
          <w:p w14:paraId="01B4E989" w14:textId="77777777" w:rsidR="00735CA8" w:rsidRPr="001001CC" w:rsidRDefault="00735CA8" w:rsidP="007441CD">
            <w:pPr>
              <w:pStyle w:val="ListParagraph"/>
              <w:numPr>
                <w:ilvl w:val="0"/>
                <w:numId w:val="44"/>
              </w:numPr>
              <w:rPr>
                <w:lang w:val="en-US"/>
              </w:rPr>
            </w:pPr>
            <w:r w:rsidRPr="001001CC">
              <w:rPr>
                <w:rFonts w:cs="Arial"/>
                <w:szCs w:val="20"/>
                <w:lang w:val="en-US"/>
              </w:rPr>
              <w:t>Is electrically separated from another substation of the same voltage on the same physical site, and this is reflected in the operational nomenclature.</w:t>
            </w:r>
          </w:p>
          <w:p w14:paraId="146FDDDA" w14:textId="77777777" w:rsidR="00735CA8" w:rsidRPr="001001CC" w:rsidRDefault="00735CA8" w:rsidP="00735CA8">
            <w:pPr>
              <w:rPr>
                <w:rFonts w:cs="Arial"/>
              </w:rPr>
            </w:pPr>
            <w:r w:rsidRPr="001001CC">
              <w:rPr>
                <w:rFonts w:ascii="Arial" w:hAnsi="Arial" w:cs="Arial"/>
                <w:szCs w:val="20"/>
                <w:lang w:val="en-US"/>
              </w:rPr>
              <w:t> </w:t>
            </w:r>
          </w:p>
          <w:p w14:paraId="229EA6B4" w14:textId="77777777" w:rsidR="00735CA8" w:rsidRPr="001001CC" w:rsidRDefault="00735CA8" w:rsidP="00735CA8">
            <w:pPr>
              <w:rPr>
                <w:rFonts w:cs="Arial"/>
              </w:rPr>
            </w:pPr>
            <w:r w:rsidRPr="001001CC">
              <w:rPr>
                <w:rFonts w:cs="Arial"/>
              </w:rPr>
              <w:t>The number of substations at a site is dependent on the number of different voltage busbars there are, not the number of different voltages in use at that site. For example, one or more of the feeders may be transformer feeders, e.g. 400/275kV, but the site would only be considered as a 275kV site unless there was 400kV switchgear</w:t>
            </w:r>
            <w:r>
              <w:rPr>
                <w:rFonts w:cs="Arial"/>
              </w:rPr>
              <w:t>/busbar</w:t>
            </w:r>
            <w:r w:rsidRPr="001001CC">
              <w:rPr>
                <w:rFonts w:cs="Arial"/>
              </w:rPr>
              <w:t xml:space="preserve"> present.</w:t>
            </w:r>
          </w:p>
          <w:p w14:paraId="3B6DFBD7" w14:textId="77777777" w:rsidR="00735CA8" w:rsidRPr="001001CC" w:rsidRDefault="00735CA8" w:rsidP="00735CA8">
            <w:pPr>
              <w:rPr>
                <w:rFonts w:cs="Arial"/>
              </w:rPr>
            </w:pPr>
            <w:r w:rsidRPr="001001CC">
              <w:rPr>
                <w:rFonts w:cs="Arial"/>
              </w:rPr>
              <w:t> </w:t>
            </w:r>
          </w:p>
          <w:p w14:paraId="056346A5" w14:textId="77777777" w:rsidR="00735CA8" w:rsidRPr="001001CC" w:rsidRDefault="00735CA8" w:rsidP="00735CA8">
            <w:pPr>
              <w:rPr>
                <w:rFonts w:cs="Arial"/>
              </w:rPr>
            </w:pPr>
            <w:r w:rsidRPr="001001CC">
              <w:rPr>
                <w:rFonts w:cs="Arial"/>
              </w:rPr>
              <w:t>Cable compounds are not substations unless they have circuit breakin</w:t>
            </w:r>
            <w:r>
              <w:rPr>
                <w:rFonts w:cs="Arial"/>
              </w:rPr>
              <w:t>g switchgear</w:t>
            </w:r>
            <w:r w:rsidRPr="001001CC">
              <w:rPr>
                <w:rFonts w:cs="Arial"/>
              </w:rPr>
              <w:t>.</w:t>
            </w:r>
          </w:p>
          <w:p w14:paraId="4C99CBC2" w14:textId="77777777" w:rsidR="00735CA8" w:rsidRPr="001001CC" w:rsidRDefault="00735CA8" w:rsidP="00735CA8">
            <w:pPr>
              <w:rPr>
                <w:rFonts w:cs="Arial"/>
              </w:rPr>
            </w:pPr>
            <w:r w:rsidRPr="001001CC">
              <w:rPr>
                <w:rFonts w:cs="Arial"/>
              </w:rPr>
              <w:t> </w:t>
            </w:r>
          </w:p>
          <w:p w14:paraId="432AA492" w14:textId="77777777" w:rsidR="00735CA8" w:rsidRPr="001001CC" w:rsidRDefault="00735CA8" w:rsidP="00735CA8">
            <w:pPr>
              <w:rPr>
                <w:rFonts w:cs="Arial"/>
              </w:rPr>
            </w:pPr>
            <w:r w:rsidRPr="001001CC">
              <w:rPr>
                <w:rFonts w:cs="Arial"/>
              </w:rPr>
              <w:t>Where there is more than one company’s equipment at a substation, the owner of that substation is defined as being the owner of the busbars, couplers and sections, if present.</w:t>
            </w:r>
          </w:p>
          <w:p w14:paraId="7BE1B388" w14:textId="77777777" w:rsidR="00735CA8" w:rsidRPr="001001CC" w:rsidRDefault="00735CA8" w:rsidP="00735CA8">
            <w:pPr>
              <w:rPr>
                <w:rFonts w:cs="Arial"/>
              </w:rPr>
            </w:pPr>
          </w:p>
        </w:tc>
      </w:tr>
    </w:tbl>
    <w:p w14:paraId="37B0A81E" w14:textId="77777777" w:rsidR="00050827" w:rsidRDefault="00050827" w:rsidP="00050827">
      <w:pPr>
        <w:tabs>
          <w:tab w:val="left" w:pos="2581"/>
        </w:tabs>
        <w:spacing w:after="240"/>
        <w:outlineLvl w:val="1"/>
        <w:rPr>
          <w:szCs w:val="20"/>
        </w:rPr>
      </w:pPr>
    </w:p>
    <w:p w14:paraId="0F2E678F" w14:textId="4619162E" w:rsidR="00050827" w:rsidRPr="003E0ECF" w:rsidRDefault="003E0ECF" w:rsidP="00050827">
      <w:pPr>
        <w:tabs>
          <w:tab w:val="left" w:pos="2581"/>
        </w:tabs>
        <w:spacing w:after="240"/>
        <w:outlineLvl w:val="1"/>
        <w:rPr>
          <w:b/>
          <w:szCs w:val="20"/>
        </w:rPr>
      </w:pPr>
      <w:bookmarkStart w:id="1500" w:name="_Toc16607111"/>
      <w:r w:rsidRPr="003E0ECF">
        <w:rPr>
          <w:b/>
          <w:szCs w:val="20"/>
        </w:rPr>
        <w:t>A</w:t>
      </w:r>
      <w:r w:rsidR="00050827" w:rsidRPr="003E0ECF">
        <w:rPr>
          <w:b/>
          <w:szCs w:val="20"/>
        </w:rPr>
        <w:t xml:space="preserve">6.5 </w:t>
      </w:r>
      <w:ins w:id="1501" w:author="Author">
        <w:r w:rsidR="009455CA" w:rsidRPr="009455CA">
          <w:rPr>
            <w:b/>
            <w:szCs w:val="20"/>
          </w:rPr>
          <w:t>SF6</w:t>
        </w:r>
        <w:r w:rsidR="009455CA">
          <w:rPr>
            <w:b/>
            <w:szCs w:val="20"/>
          </w:rPr>
          <w:t xml:space="preserve"> IIGs (including SF6) Incentive</w:t>
        </w:r>
      </w:ins>
      <w:del w:id="1502" w:author="Author">
        <w:r w:rsidR="00050827" w:rsidRPr="003E0ECF" w:rsidDel="009455CA">
          <w:rPr>
            <w:b/>
            <w:szCs w:val="20"/>
          </w:rPr>
          <w:delText>SF6 Incentive</w:delText>
        </w:r>
      </w:del>
      <w:bookmarkEnd w:id="1500"/>
    </w:p>
    <w:tbl>
      <w:tblPr>
        <w:tblW w:w="8626" w:type="dxa"/>
        <w:tblCellMar>
          <w:left w:w="0" w:type="dxa"/>
          <w:right w:w="0" w:type="dxa"/>
        </w:tblCellMar>
        <w:tblLook w:val="0000" w:firstRow="0" w:lastRow="0" w:firstColumn="0" w:lastColumn="0" w:noHBand="0" w:noVBand="0"/>
      </w:tblPr>
      <w:tblGrid>
        <w:gridCol w:w="2554"/>
        <w:gridCol w:w="6072"/>
      </w:tblGrid>
      <w:tr w:rsidR="00050827" w:rsidRPr="00A902AB" w14:paraId="3769F995" w14:textId="77777777" w:rsidTr="004C0B90">
        <w:tc>
          <w:tcPr>
            <w:tcW w:w="2554" w:type="dxa"/>
            <w:tcBorders>
              <w:top w:val="single" w:sz="8" w:space="0" w:color="auto"/>
              <w:left w:val="single" w:sz="8" w:space="0" w:color="auto"/>
              <w:bottom w:val="single" w:sz="8" w:space="0" w:color="auto"/>
              <w:right w:val="single" w:sz="4" w:space="0" w:color="auto"/>
            </w:tcBorders>
            <w:tcMar>
              <w:top w:w="0" w:type="dxa"/>
              <w:left w:w="108" w:type="dxa"/>
              <w:bottom w:w="0" w:type="dxa"/>
              <w:right w:w="108" w:type="dxa"/>
            </w:tcMar>
          </w:tcPr>
          <w:p w14:paraId="02479891" w14:textId="77777777" w:rsidR="00050827" w:rsidRPr="00A902AB" w:rsidRDefault="00050827" w:rsidP="004C0B90">
            <w:r w:rsidRPr="00A902AB">
              <w:t>Purpose and Use by Ofgem</w:t>
            </w:r>
          </w:p>
        </w:tc>
        <w:tc>
          <w:tcPr>
            <w:tcW w:w="6072" w:type="dxa"/>
            <w:tcBorders>
              <w:top w:val="single" w:sz="4" w:space="0" w:color="auto"/>
              <w:left w:val="single" w:sz="4" w:space="0" w:color="auto"/>
              <w:bottom w:val="single" w:sz="4" w:space="0" w:color="auto"/>
              <w:right w:val="single" w:sz="4" w:space="0" w:color="auto"/>
            </w:tcBorders>
          </w:tcPr>
          <w:p w14:paraId="5A9D1DDF" w14:textId="6C950A6A" w:rsidR="003C2AC5" w:rsidRDefault="003C2AC5" w:rsidP="003C2AC5">
            <w:pPr>
              <w:rPr>
                <w:ins w:id="1503" w:author="Author"/>
              </w:rPr>
            </w:pPr>
            <w:ins w:id="1504" w:author="Author">
              <w:r>
                <w:t xml:space="preserve">The purpose of this table is to collect information in relation to emissions of insulation and interruption gases (IIGs), including sulphur hexafluoride, from assets comprising part of the licensee’s transmission system. </w:t>
              </w:r>
            </w:ins>
          </w:p>
          <w:p w14:paraId="2CBD762D" w14:textId="77777777" w:rsidR="003C2AC5" w:rsidRDefault="003C2AC5" w:rsidP="003C2AC5">
            <w:pPr>
              <w:rPr>
                <w:ins w:id="1505" w:author="Author"/>
              </w:rPr>
            </w:pPr>
          </w:p>
          <w:p w14:paraId="162C9604" w14:textId="588FD63E" w:rsidR="003C2AC5" w:rsidRDefault="003C2AC5" w:rsidP="003C2AC5">
            <w:pPr>
              <w:rPr>
                <w:ins w:id="1506" w:author="Author"/>
              </w:rPr>
            </w:pPr>
            <w:ins w:id="1507" w:author="Author">
              <w:r>
                <w:t>This data will support for the IIG incentive for RIIO-2 and the licencee’s environmental action plan narrative for managing emissions from the licensee’s transmission system</w:t>
              </w:r>
            </w:ins>
          </w:p>
          <w:p w14:paraId="2A5EDE5E" w14:textId="77777777" w:rsidR="003C2AC5" w:rsidRDefault="003C2AC5" w:rsidP="004C0B90">
            <w:pPr>
              <w:rPr>
                <w:ins w:id="1508" w:author="Author"/>
              </w:rPr>
            </w:pPr>
          </w:p>
          <w:p w14:paraId="219049BF" w14:textId="05B275D3" w:rsidR="00050827" w:rsidRPr="00316A31" w:rsidRDefault="00050827" w:rsidP="004C0B90">
            <w:del w:id="1509" w:author="Author">
              <w:r w:rsidRPr="00050827" w:rsidDel="003C2AC5">
                <w:delText>The purpose of this table is to collect information in relation to emissions of sulphur hexafluoride from assets comprising part of the licensee’s transmission system for the annual calculation of the licensee’s SF6 incentive specified in Special Condition 3E (Incentive in Respect of Sulphur Hexafluoride (SF6) Gas Emissions).</w:delText>
              </w:r>
            </w:del>
          </w:p>
        </w:tc>
      </w:tr>
      <w:tr w:rsidR="00050827" w:rsidRPr="00A902AB" w14:paraId="2F2F163D" w14:textId="77777777" w:rsidTr="009455CA">
        <w:tc>
          <w:tcPr>
            <w:tcW w:w="2554" w:type="dxa"/>
            <w:tcBorders>
              <w:top w:val="nil"/>
              <w:left w:val="single" w:sz="8" w:space="0" w:color="auto"/>
              <w:bottom w:val="single" w:sz="4" w:space="0" w:color="auto"/>
              <w:right w:val="single" w:sz="4" w:space="0" w:color="auto"/>
            </w:tcBorders>
            <w:tcMar>
              <w:top w:w="0" w:type="dxa"/>
              <w:left w:w="108" w:type="dxa"/>
              <w:bottom w:w="0" w:type="dxa"/>
              <w:right w:w="108" w:type="dxa"/>
            </w:tcMar>
          </w:tcPr>
          <w:p w14:paraId="779890C2" w14:textId="77777777" w:rsidR="00050827" w:rsidRPr="00A902AB" w:rsidRDefault="00050827" w:rsidP="004C0B90">
            <w:r w:rsidRPr="00A902AB">
              <w:t>Instructions for Completion</w:t>
            </w:r>
          </w:p>
        </w:tc>
        <w:tc>
          <w:tcPr>
            <w:tcW w:w="6072" w:type="dxa"/>
            <w:tcBorders>
              <w:top w:val="single" w:sz="4" w:space="0" w:color="auto"/>
              <w:left w:val="single" w:sz="4" w:space="0" w:color="auto"/>
              <w:bottom w:val="single" w:sz="4" w:space="0" w:color="auto"/>
              <w:right w:val="single" w:sz="4" w:space="0" w:color="auto"/>
            </w:tcBorders>
          </w:tcPr>
          <w:p w14:paraId="153CF352" w14:textId="77777777" w:rsidR="009455CA" w:rsidRDefault="009455CA" w:rsidP="00050827">
            <w:pPr>
              <w:rPr>
                <w:ins w:id="1510" w:author="Author"/>
              </w:rPr>
            </w:pPr>
            <w:ins w:id="1511" w:author="Author">
              <w:r w:rsidRPr="009455CA">
                <w:t>A6.5_IIG_SF6_Incentive</w:t>
              </w:r>
            </w:ins>
          </w:p>
          <w:p w14:paraId="16240E7C" w14:textId="77777777" w:rsidR="009455CA" w:rsidRDefault="009455CA" w:rsidP="00050827">
            <w:pPr>
              <w:rPr>
                <w:ins w:id="1512" w:author="Author"/>
              </w:rPr>
            </w:pPr>
          </w:p>
          <w:p w14:paraId="333D6AB2" w14:textId="5119D292" w:rsidR="00050827" w:rsidDel="009455CA" w:rsidRDefault="00050827" w:rsidP="009455CA">
            <w:pPr>
              <w:rPr>
                <w:del w:id="1513" w:author="Author"/>
              </w:rPr>
            </w:pPr>
            <w:del w:id="1514" w:author="Author">
              <w:r w:rsidDel="009455CA">
                <w:delText>Each TO</w:delText>
              </w:r>
            </w:del>
            <w:ins w:id="1515" w:author="Author">
              <w:del w:id="1516" w:author="Author">
                <w:r w:rsidR="00B172BA" w:rsidDel="009455CA">
                  <w:delText>Licensee</w:delText>
                </w:r>
              </w:del>
            </w:ins>
            <w:del w:id="1517" w:author="Author">
              <w:r w:rsidDel="009455CA">
                <w:delText>s SF6 incentive mechanism varies slightly from the other two TO</w:delText>
              </w:r>
            </w:del>
            <w:ins w:id="1518" w:author="Author">
              <w:del w:id="1519" w:author="Author">
                <w:r w:rsidR="00B172BA" w:rsidDel="009455CA">
                  <w:delText>Licensee</w:delText>
                </w:r>
              </w:del>
            </w:ins>
            <w:del w:id="1520" w:author="Author">
              <w:r w:rsidDel="009455CA">
                <w:delText xml:space="preserve">s’ mechanisms.  </w:delText>
              </w:r>
            </w:del>
            <w:r>
              <w:t xml:space="preserve">The table has been designed to be common to the three </w:t>
            </w:r>
            <w:del w:id="1521" w:author="Author">
              <w:r w:rsidDel="00B172BA">
                <w:delText>TO</w:delText>
              </w:r>
            </w:del>
            <w:ins w:id="1522" w:author="Author">
              <w:r w:rsidR="00B172BA">
                <w:t>Licensee</w:t>
              </w:r>
            </w:ins>
            <w:r>
              <w:t>s</w:t>
            </w:r>
            <w:del w:id="1523" w:author="Author">
              <w:r w:rsidDel="009455CA">
                <w:delText xml:space="preserve"> and fields not applicable to a specific TO</w:delText>
              </w:r>
            </w:del>
            <w:ins w:id="1524" w:author="Author">
              <w:del w:id="1525" w:author="Author">
                <w:r w:rsidR="00B172BA" w:rsidDel="009455CA">
                  <w:delText>Licensee</w:delText>
                </w:r>
              </w:del>
            </w:ins>
            <w:del w:id="1526" w:author="Author">
              <w:r w:rsidDel="009455CA">
                <w:delText xml:space="preserve">’s mechanism will be automatically shaded out.  </w:delText>
              </w:r>
            </w:del>
          </w:p>
          <w:p w14:paraId="1939766D" w14:textId="61890935" w:rsidR="009455CA" w:rsidRDefault="00050827" w:rsidP="009455CA">
            <w:pPr>
              <w:rPr>
                <w:ins w:id="1527" w:author="Author"/>
              </w:rPr>
            </w:pPr>
            <w:del w:id="1528" w:author="Author">
              <w:r w:rsidDel="009455CA">
                <w:delText>TO</w:delText>
              </w:r>
            </w:del>
            <w:ins w:id="1529" w:author="Author">
              <w:del w:id="1530" w:author="Author">
                <w:r w:rsidR="00B172BA" w:rsidDel="009455CA">
                  <w:delText>Licensee</w:delText>
                </w:r>
              </w:del>
            </w:ins>
            <w:del w:id="1531" w:author="Author">
              <w:r w:rsidDel="009455CA">
                <w:delText>s are required to submit set of yearly data</w:delText>
              </w:r>
            </w:del>
            <w:r>
              <w:t>.</w:t>
            </w:r>
          </w:p>
          <w:p w14:paraId="61331363" w14:textId="419D64FF" w:rsidR="009455CA" w:rsidRDefault="009455CA" w:rsidP="009455CA">
            <w:pPr>
              <w:rPr>
                <w:ins w:id="1532" w:author="Author"/>
              </w:rPr>
            </w:pPr>
          </w:p>
          <w:p w14:paraId="1D94CE14" w14:textId="77777777" w:rsidR="009455CA" w:rsidRDefault="009455CA" w:rsidP="009455CA">
            <w:pPr>
              <w:rPr>
                <w:ins w:id="1533" w:author="Author"/>
              </w:rPr>
            </w:pPr>
            <w:ins w:id="1534" w:author="Author">
              <w:r>
                <w:t>The licensee should fill in the boxes shaded in yellow.</w:t>
              </w:r>
            </w:ins>
          </w:p>
          <w:p w14:paraId="70B28C2F" w14:textId="77777777" w:rsidR="009455CA" w:rsidRDefault="009455CA" w:rsidP="009455CA">
            <w:pPr>
              <w:rPr>
                <w:ins w:id="1535" w:author="Author"/>
              </w:rPr>
            </w:pPr>
          </w:p>
          <w:p w14:paraId="0CB8ECC0" w14:textId="42FAFE5E" w:rsidR="009455CA" w:rsidRDefault="009455CA" w:rsidP="009455CA">
            <w:pPr>
              <w:rPr>
                <w:ins w:id="1536" w:author="Author"/>
              </w:rPr>
            </w:pPr>
            <w:ins w:id="1537" w:author="Author">
              <w:r>
                <w:t xml:space="preserve">Licensees are required to submit asset data for each asset currently on their system, and should also include new assets planned for installation. </w:t>
              </w:r>
            </w:ins>
          </w:p>
          <w:p w14:paraId="2D5F3707" w14:textId="77777777" w:rsidR="009455CA" w:rsidRDefault="009455CA" w:rsidP="009455CA">
            <w:pPr>
              <w:rPr>
                <w:ins w:id="1538" w:author="Author"/>
              </w:rPr>
            </w:pPr>
          </w:p>
          <w:p w14:paraId="38CEC0A4" w14:textId="77777777" w:rsidR="009455CA" w:rsidRDefault="009455CA" w:rsidP="009455CA">
            <w:pPr>
              <w:rPr>
                <w:ins w:id="1539" w:author="Author"/>
              </w:rPr>
            </w:pPr>
            <w:ins w:id="1540" w:author="Author">
              <w:r>
                <w:t>General: Total annual top up for each year should normally be entered as at the end (ie 31 March) for a reporting year.</w:t>
              </w:r>
            </w:ins>
          </w:p>
          <w:p w14:paraId="6EC116C9" w14:textId="77777777" w:rsidR="009455CA" w:rsidRDefault="009455CA" w:rsidP="009455CA">
            <w:pPr>
              <w:rPr>
                <w:ins w:id="1541" w:author="Author"/>
              </w:rPr>
            </w:pPr>
          </w:p>
          <w:p w14:paraId="4E3871AA" w14:textId="3DBACE1F" w:rsidR="009455CA" w:rsidRDefault="009455CA" w:rsidP="009455CA">
            <w:pPr>
              <w:rPr>
                <w:ins w:id="1542" w:author="Author"/>
              </w:rPr>
            </w:pPr>
            <w:ins w:id="1543" w:author="Author">
              <w:r>
                <w:t>Insul</w:t>
              </w:r>
              <w:del w:id="1544" w:author="Author">
                <w:r w:rsidDel="00814D2A">
                  <w:delText>t</w:delText>
                </w:r>
              </w:del>
              <w:r>
                <w:t xml:space="preserve">ation Gas Type table (cells A8:B13): Before filling in the rest of the worksheet the </w:t>
              </w:r>
              <w:r w:rsidR="00814D2A">
                <w:t>licensee</w:t>
              </w:r>
              <w:del w:id="1545" w:author="Author">
                <w:r w:rsidDel="00814D2A">
                  <w:delText>TO</w:delText>
                </w:r>
              </w:del>
              <w:r>
                <w:t xml:space="preserve"> is required to list each IIG on their system and the associated Global Warming Potential (GWP).</w:t>
              </w:r>
            </w:ins>
          </w:p>
          <w:p w14:paraId="35D54834" w14:textId="77777777" w:rsidR="009455CA" w:rsidRDefault="009455CA" w:rsidP="009455CA">
            <w:pPr>
              <w:rPr>
                <w:ins w:id="1546" w:author="Author"/>
              </w:rPr>
            </w:pPr>
          </w:p>
          <w:p w14:paraId="232C8A8F" w14:textId="212F7CD9" w:rsidR="00050827" w:rsidDel="009455CA" w:rsidRDefault="00050827" w:rsidP="009455CA">
            <w:pPr>
              <w:rPr>
                <w:del w:id="1547" w:author="Author"/>
              </w:rPr>
            </w:pPr>
            <w:del w:id="1548" w:author="Author">
              <w:r w:rsidDel="009455CA">
                <w:delText xml:space="preserve">  </w:delText>
              </w:r>
            </w:del>
          </w:p>
          <w:p w14:paraId="40D18CD2" w14:textId="15879A2C" w:rsidR="00050827" w:rsidDel="009455CA" w:rsidRDefault="00050827" w:rsidP="00050827">
            <w:pPr>
              <w:rPr>
                <w:del w:id="1549" w:author="Author"/>
              </w:rPr>
            </w:pPr>
            <w:del w:id="1550" w:author="Author">
              <w:r w:rsidDel="009455CA">
                <w:delText xml:space="preserve"> </w:delText>
              </w:r>
            </w:del>
          </w:p>
          <w:p w14:paraId="696FBE32" w14:textId="089149FE" w:rsidR="00050827" w:rsidRDefault="00050827" w:rsidP="00050827">
            <w:pPr>
              <w:rPr>
                <w:ins w:id="1551" w:author="Author"/>
              </w:rPr>
            </w:pPr>
            <w:r>
              <w:t xml:space="preserve">To complete the worksheet each </w:t>
            </w:r>
            <w:del w:id="1552" w:author="Author">
              <w:r w:rsidDel="00B172BA">
                <w:delText>TO</w:delText>
              </w:r>
            </w:del>
            <w:ins w:id="1553" w:author="Author">
              <w:r w:rsidR="00B172BA">
                <w:t>Licensee</w:t>
              </w:r>
            </w:ins>
            <w:r>
              <w:t xml:space="preserve"> is required to</w:t>
            </w:r>
            <w:ins w:id="1554" w:author="Author">
              <w:r w:rsidR="009455CA">
                <w:t xml:space="preserve"> (for each IIG containing asset)</w:t>
              </w:r>
            </w:ins>
            <w:r>
              <w:t xml:space="preserve"> input details of:</w:t>
            </w:r>
          </w:p>
          <w:p w14:paraId="13B695CC" w14:textId="4FF4B519" w:rsidR="009455CA" w:rsidRPr="002A74C6" w:rsidRDefault="009455CA" w:rsidP="007441CD">
            <w:pPr>
              <w:pStyle w:val="ListParagraph"/>
              <w:numPr>
                <w:ilvl w:val="0"/>
                <w:numId w:val="43"/>
              </w:numPr>
              <w:rPr>
                <w:ins w:id="1555" w:author="Author"/>
              </w:rPr>
            </w:pPr>
            <w:ins w:id="1556" w:author="Author">
              <w:r w:rsidRPr="002A74C6">
                <w:rPr>
                  <w:b/>
                </w:rPr>
                <w:t>Unique Asset ID:</w:t>
              </w:r>
              <w:r>
                <w:t xml:space="preserve"> Licensee to input a unique asset ID for each asset</w:t>
              </w:r>
            </w:ins>
          </w:p>
          <w:p w14:paraId="5E9D66E2" w14:textId="77777777" w:rsidR="009455CA" w:rsidRDefault="009455CA" w:rsidP="007441CD">
            <w:pPr>
              <w:pStyle w:val="ListParagraph"/>
              <w:numPr>
                <w:ilvl w:val="0"/>
                <w:numId w:val="43"/>
              </w:numPr>
              <w:rPr>
                <w:ins w:id="1557" w:author="Author"/>
              </w:rPr>
            </w:pPr>
            <w:ins w:id="1558" w:author="Author">
              <w:r w:rsidRPr="00A50CAA">
                <w:rPr>
                  <w:b/>
                </w:rPr>
                <w:t>Asset Voltage (kV):</w:t>
              </w:r>
              <w:r>
                <w:t xml:space="preserve"> as listed in the drop down box</w:t>
              </w:r>
            </w:ins>
          </w:p>
          <w:p w14:paraId="5780D9A5" w14:textId="77777777" w:rsidR="009455CA" w:rsidRDefault="009455CA" w:rsidP="007441CD">
            <w:pPr>
              <w:pStyle w:val="ListParagraph"/>
              <w:numPr>
                <w:ilvl w:val="0"/>
                <w:numId w:val="43"/>
              </w:numPr>
              <w:rPr>
                <w:ins w:id="1559" w:author="Author"/>
              </w:rPr>
            </w:pPr>
            <w:ins w:id="1560" w:author="Author">
              <w:r w:rsidRPr="00A50CAA">
                <w:rPr>
                  <w:b/>
                </w:rPr>
                <w:t>Asset Type:</w:t>
              </w:r>
              <w:r>
                <w:t xml:space="preserve"> as listed in the drop down box</w:t>
              </w:r>
            </w:ins>
          </w:p>
          <w:p w14:paraId="052A7E37" w14:textId="02C6BE09" w:rsidR="009455CA" w:rsidRDefault="009455CA" w:rsidP="007441CD">
            <w:pPr>
              <w:pStyle w:val="ListParagraph"/>
              <w:numPr>
                <w:ilvl w:val="0"/>
                <w:numId w:val="43"/>
              </w:numPr>
              <w:rPr>
                <w:ins w:id="1561" w:author="Author"/>
              </w:rPr>
            </w:pPr>
            <w:ins w:id="1562" w:author="Author">
              <w:r w:rsidRPr="00A50CAA">
                <w:rPr>
                  <w:b/>
                </w:rPr>
                <w:t>Insulation Gas Type</w:t>
              </w:r>
              <w:r>
                <w:rPr>
                  <w:b/>
                </w:rPr>
                <w:t>:</w:t>
              </w:r>
              <w:r>
                <w:t xml:space="preserve"> as listed in the drop down box following the Licensee updating an additional IIGs in the above table.</w:t>
              </w:r>
            </w:ins>
          </w:p>
          <w:p w14:paraId="4A38AD57" w14:textId="46B0BEB1" w:rsidR="009455CA" w:rsidRDefault="009455CA" w:rsidP="007441CD">
            <w:pPr>
              <w:pStyle w:val="ListParagraph"/>
              <w:numPr>
                <w:ilvl w:val="0"/>
                <w:numId w:val="43"/>
              </w:numPr>
              <w:rPr>
                <w:ins w:id="1563" w:author="Author"/>
              </w:rPr>
            </w:pPr>
            <w:ins w:id="1564" w:author="Author">
              <w:r w:rsidRPr="00A50CAA">
                <w:rPr>
                  <w:b/>
                </w:rPr>
                <w:t>RIIO-ET2 Plan (Refurbish/ Replace/ Maintain/New):</w:t>
              </w:r>
              <w:r>
                <w:t xml:space="preserve"> the Licensee needs to fill in the intention for each asset until the end of RIIO-ET2. </w:t>
              </w:r>
            </w:ins>
          </w:p>
          <w:p w14:paraId="7B5EC6A2" w14:textId="77777777" w:rsidR="009455CA" w:rsidRDefault="009455CA" w:rsidP="009455CA">
            <w:pPr>
              <w:pStyle w:val="ListParagraph"/>
              <w:ind w:left="1080"/>
              <w:rPr>
                <w:ins w:id="1565" w:author="Author"/>
              </w:rPr>
            </w:pPr>
          </w:p>
          <w:p w14:paraId="7DF7217F" w14:textId="77777777" w:rsidR="009455CA" w:rsidRDefault="009455CA" w:rsidP="009455CA">
            <w:pPr>
              <w:pStyle w:val="ListParagraph"/>
              <w:ind w:left="1080"/>
              <w:rPr>
                <w:ins w:id="1566" w:author="Author"/>
              </w:rPr>
            </w:pPr>
            <w:ins w:id="1567" w:author="Author">
              <w:r>
                <w:t>For the purpose of the IIG reporting:</w:t>
              </w:r>
            </w:ins>
          </w:p>
          <w:p w14:paraId="0CCCEDAA" w14:textId="77777777" w:rsidR="009455CA" w:rsidRDefault="009455CA" w:rsidP="007441CD">
            <w:pPr>
              <w:pStyle w:val="ListParagraph"/>
              <w:numPr>
                <w:ilvl w:val="0"/>
                <w:numId w:val="69"/>
              </w:numPr>
              <w:rPr>
                <w:ins w:id="1568" w:author="Author"/>
              </w:rPr>
            </w:pPr>
            <w:ins w:id="1569" w:author="Author">
              <w:r>
                <w:t>Replace means assets the licensee plans to take off the system (disposal).</w:t>
              </w:r>
            </w:ins>
          </w:p>
          <w:p w14:paraId="2CC65539" w14:textId="77777777" w:rsidR="009455CA" w:rsidRDefault="009455CA" w:rsidP="007441CD">
            <w:pPr>
              <w:pStyle w:val="ListParagraph"/>
              <w:numPr>
                <w:ilvl w:val="0"/>
                <w:numId w:val="69"/>
              </w:numPr>
              <w:rPr>
                <w:ins w:id="1570" w:author="Author"/>
              </w:rPr>
            </w:pPr>
            <w:ins w:id="1571" w:author="Author">
              <w:r>
                <w:t>New means a new asset on the system irrespective of driver (addition).</w:t>
              </w:r>
            </w:ins>
          </w:p>
          <w:p w14:paraId="4FC0239A" w14:textId="77777777" w:rsidR="009455CA" w:rsidRDefault="009455CA" w:rsidP="007441CD">
            <w:pPr>
              <w:pStyle w:val="ListParagraph"/>
              <w:numPr>
                <w:ilvl w:val="0"/>
                <w:numId w:val="69"/>
              </w:numPr>
              <w:rPr>
                <w:ins w:id="1572" w:author="Author"/>
              </w:rPr>
            </w:pPr>
            <w:ins w:id="1573" w:author="Author">
              <w:r>
                <w:t>Maintain captures ongoing operation.</w:t>
              </w:r>
            </w:ins>
          </w:p>
          <w:p w14:paraId="1922B81E" w14:textId="77777777" w:rsidR="009455CA" w:rsidRDefault="009455CA" w:rsidP="009455CA">
            <w:pPr>
              <w:pStyle w:val="ListParagraph"/>
              <w:ind w:left="1080"/>
              <w:rPr>
                <w:ins w:id="1574" w:author="Author"/>
              </w:rPr>
            </w:pPr>
          </w:p>
          <w:p w14:paraId="63FE2353" w14:textId="3B6B26C7" w:rsidR="009455CA" w:rsidRDefault="009455CA" w:rsidP="007441CD">
            <w:pPr>
              <w:pStyle w:val="ListParagraph"/>
              <w:numPr>
                <w:ilvl w:val="0"/>
                <w:numId w:val="43"/>
              </w:numPr>
              <w:rPr>
                <w:ins w:id="1575" w:author="Author"/>
              </w:rPr>
            </w:pPr>
            <w:ins w:id="1576" w:author="Author">
              <w:r w:rsidRPr="005A0777">
                <w:rPr>
                  <w:b/>
                </w:rPr>
                <w:t xml:space="preserve">RIIO-ET2 </w:t>
              </w:r>
              <w:r>
                <w:rPr>
                  <w:b/>
                </w:rPr>
                <w:t>planned intervention</w:t>
              </w:r>
              <w:r w:rsidRPr="005A0777">
                <w:rPr>
                  <w:b/>
                </w:rPr>
                <w:t xml:space="preserve"> Reporting Year (XXXX/</w:t>
              </w:r>
              <w:r>
                <w:rPr>
                  <w:b/>
                </w:rPr>
                <w:t>blank</w:t>
              </w:r>
              <w:r w:rsidRPr="005A0777">
                <w:rPr>
                  <w:b/>
                </w:rPr>
                <w:t>) (e.g. 2022 = 2021/22 reporting year)</w:t>
              </w:r>
              <w:r w:rsidRPr="00A50CAA">
                <w:rPr>
                  <w:b/>
                </w:rPr>
                <w:t>:</w:t>
              </w:r>
              <w:r>
                <w:t xml:space="preserve"> Licensee to fill in the year for all cases other than maintain. </w:t>
              </w:r>
            </w:ins>
          </w:p>
          <w:p w14:paraId="279E0B7C" w14:textId="77777777" w:rsidR="009455CA" w:rsidRDefault="009455CA" w:rsidP="009455CA">
            <w:pPr>
              <w:pStyle w:val="ListParagraph"/>
              <w:ind w:left="1080"/>
              <w:rPr>
                <w:ins w:id="1577" w:author="Author"/>
              </w:rPr>
            </w:pPr>
            <w:ins w:id="1578" w:author="Author">
              <w:r>
                <w:t>In the case of maintain leave blank.</w:t>
              </w:r>
            </w:ins>
          </w:p>
          <w:p w14:paraId="752B4FD6" w14:textId="16F2C58D" w:rsidR="009455CA" w:rsidRDefault="009455CA" w:rsidP="007441CD">
            <w:pPr>
              <w:pStyle w:val="ListParagraph"/>
              <w:numPr>
                <w:ilvl w:val="0"/>
                <w:numId w:val="43"/>
              </w:numPr>
              <w:rPr>
                <w:ins w:id="1579" w:author="Author"/>
              </w:rPr>
            </w:pPr>
            <w:ins w:id="1580" w:author="Author">
              <w:r>
                <w:rPr>
                  <w:b/>
                </w:rPr>
                <w:t xml:space="preserve">Intervention </w:t>
              </w:r>
              <w:r w:rsidRPr="00A50CAA">
                <w:rPr>
                  <w:b/>
                </w:rPr>
                <w:t>Cost</w:t>
              </w:r>
              <w:r>
                <w:rPr>
                  <w:b/>
                </w:rPr>
                <w:t xml:space="preserve"> (including maintain) (£m)</w:t>
              </w:r>
              <w:r w:rsidRPr="00A50CAA">
                <w:rPr>
                  <w:b/>
                </w:rPr>
                <w:t>:</w:t>
              </w:r>
              <w:r>
                <w:t xml:space="preserve"> Licensee to input planned costs for asset planned action to 3 decimal places). This will include top ups of IIGs.</w:t>
              </w:r>
            </w:ins>
          </w:p>
          <w:p w14:paraId="19A2C300" w14:textId="1A02FDB7" w:rsidR="009455CA" w:rsidRDefault="009455CA" w:rsidP="007441CD">
            <w:pPr>
              <w:pStyle w:val="ListParagraph"/>
              <w:numPr>
                <w:ilvl w:val="0"/>
                <w:numId w:val="43"/>
              </w:numPr>
              <w:rPr>
                <w:ins w:id="1581" w:author="Author"/>
              </w:rPr>
            </w:pPr>
            <w:ins w:id="1582" w:author="Author">
              <w:r w:rsidRPr="00A50CAA">
                <w:rPr>
                  <w:b/>
                </w:rPr>
                <w:t xml:space="preserve">Notes - reason for </w:t>
              </w:r>
              <w:r>
                <w:rPr>
                  <w:b/>
                </w:rPr>
                <w:t xml:space="preserve">intervention </w:t>
              </w:r>
              <w:r w:rsidRPr="00A50CAA">
                <w:rPr>
                  <w:b/>
                </w:rPr>
                <w:t>(e.g. excessive emissions, environment, criticality, age, etc…):</w:t>
              </w:r>
              <w:r>
                <w:t xml:space="preserve"> This area is a free text area for the licensee to provide additional information for why the asset needs replacement/ refurbishment or a new asset is required.</w:t>
              </w:r>
            </w:ins>
          </w:p>
          <w:p w14:paraId="141F8D07" w14:textId="77777777" w:rsidR="009455CA" w:rsidRDefault="009455CA" w:rsidP="007441CD">
            <w:pPr>
              <w:pStyle w:val="ListParagraph"/>
              <w:numPr>
                <w:ilvl w:val="0"/>
                <w:numId w:val="43"/>
              </w:numPr>
              <w:rPr>
                <w:ins w:id="1583" w:author="Author"/>
              </w:rPr>
            </w:pPr>
            <w:ins w:id="1584" w:author="Author">
              <w:r w:rsidRPr="00A50CAA">
                <w:rPr>
                  <w:b/>
                </w:rPr>
                <w:t>Link with CBA/ Engineering justification reference:</w:t>
              </w:r>
              <w:r>
                <w:t xml:space="preserve"> Where this asset sits within the CBA/engineering justifications</w:t>
              </w:r>
            </w:ins>
          </w:p>
          <w:p w14:paraId="1971F799" w14:textId="77777777" w:rsidR="009455CA" w:rsidRDefault="009455CA" w:rsidP="007441CD">
            <w:pPr>
              <w:pStyle w:val="ListParagraph"/>
              <w:numPr>
                <w:ilvl w:val="0"/>
                <w:numId w:val="43"/>
              </w:numPr>
              <w:rPr>
                <w:ins w:id="1585" w:author="Author"/>
              </w:rPr>
            </w:pPr>
            <w:ins w:id="1586" w:author="Author">
              <w:r w:rsidRPr="00A50CAA">
                <w:rPr>
                  <w:b/>
                </w:rPr>
                <w:t>Install volume of gas (</w:t>
              </w:r>
              <w:r w:rsidRPr="009A4A8B">
                <w:rPr>
                  <w:b/>
                </w:rPr>
                <w:t>in kilograms</w:t>
              </w:r>
              <w:r w:rsidRPr="00A50CAA">
                <w:rPr>
                  <w:b/>
                </w:rPr>
                <w:t>):</w:t>
              </w:r>
              <w:r>
                <w:t xml:space="preserve"> N</w:t>
              </w:r>
              <w:r w:rsidRPr="007A54C9">
                <w:t>ameplate/specification capacity volume of IIG required for asset.</w:t>
              </w:r>
            </w:ins>
          </w:p>
          <w:p w14:paraId="443468F2" w14:textId="5BA16BE5" w:rsidR="009455CA" w:rsidRDefault="009455CA" w:rsidP="007441CD">
            <w:pPr>
              <w:pStyle w:val="ListParagraph"/>
              <w:numPr>
                <w:ilvl w:val="0"/>
                <w:numId w:val="43"/>
              </w:numPr>
              <w:rPr>
                <w:ins w:id="1587" w:author="Author"/>
              </w:rPr>
            </w:pPr>
            <w:ins w:id="1588" w:author="Author">
              <w:r w:rsidRPr="00A50CAA">
                <w:rPr>
                  <w:b/>
                </w:rPr>
                <w:t>Total annual top up (</w:t>
              </w:r>
              <w:r w:rsidRPr="009A4A8B">
                <w:rPr>
                  <w:b/>
                </w:rPr>
                <w:t>in kilograms</w:t>
              </w:r>
              <w:r w:rsidRPr="00A50CAA">
                <w:rPr>
                  <w:b/>
                </w:rPr>
                <w:t>)</w:t>
              </w:r>
              <w:r>
                <w:rPr>
                  <w:b/>
                </w:rPr>
                <w:t xml:space="preserve">: </w:t>
              </w:r>
              <w:r>
                <w:t>This is where the licensee fills out the total amount of IIG (SF</w:t>
              </w:r>
              <w:r>
                <w:rPr>
                  <w:vertAlign w:val="subscript"/>
                </w:rPr>
                <w:t>6</w:t>
              </w:r>
              <w:r>
                <w:t xml:space="preserve"> or other) put into each asset for each year listed in the table (noting that at the moment this can only be filled in up to the current year).</w:t>
              </w:r>
            </w:ins>
          </w:p>
          <w:p w14:paraId="29AAE6E1" w14:textId="77777777" w:rsidR="009455CA" w:rsidRPr="005A0777" w:rsidRDefault="009455CA" w:rsidP="009455CA">
            <w:pPr>
              <w:pStyle w:val="ListParagraph"/>
              <w:ind w:left="1080"/>
              <w:rPr>
                <w:ins w:id="1589" w:author="Author"/>
              </w:rPr>
            </w:pPr>
            <w:ins w:id="1590" w:author="Author">
              <w:r>
                <w:t>This includes the final year of the previous price control for completion of data set.</w:t>
              </w:r>
            </w:ins>
          </w:p>
          <w:p w14:paraId="1C680CD9" w14:textId="61F4CB2F" w:rsidR="009455CA" w:rsidRDefault="009455CA" w:rsidP="007441CD">
            <w:pPr>
              <w:pStyle w:val="ListParagraph"/>
              <w:numPr>
                <w:ilvl w:val="0"/>
                <w:numId w:val="43"/>
              </w:numPr>
              <w:rPr>
                <w:ins w:id="1591" w:author="Author"/>
              </w:rPr>
            </w:pPr>
            <w:ins w:id="1592" w:author="Author">
              <w:r w:rsidRPr="00A50CAA">
                <w:rPr>
                  <w:b/>
                </w:rPr>
                <w:t>Asset leakage rate</w:t>
              </w:r>
              <w:r>
                <w:rPr>
                  <w:b/>
                </w:rPr>
                <w:t xml:space="preserve"> (columns M:P and V:Y)</w:t>
              </w:r>
              <w:r w:rsidRPr="00A50CAA">
                <w:rPr>
                  <w:b/>
                </w:rPr>
                <w:t>:</w:t>
              </w:r>
              <w:r>
                <w:t xml:space="preserve"> No input required; auto-calculation.</w:t>
              </w:r>
            </w:ins>
          </w:p>
          <w:p w14:paraId="5EC1A2C4" w14:textId="52FDEB92" w:rsidR="009455CA" w:rsidRDefault="009455CA" w:rsidP="007441CD">
            <w:pPr>
              <w:pStyle w:val="ListParagraph"/>
              <w:numPr>
                <w:ilvl w:val="0"/>
                <w:numId w:val="43"/>
              </w:numPr>
              <w:rPr>
                <w:ins w:id="1593" w:author="Author"/>
              </w:rPr>
            </w:pPr>
            <w:ins w:id="1594" w:author="Author">
              <w:r w:rsidRPr="00A50CAA">
                <w:rPr>
                  <w:b/>
                </w:rPr>
                <w:t>Percentage contribution to total leakage (%)</w:t>
              </w:r>
              <w:r>
                <w:rPr>
                  <w:b/>
                </w:rPr>
                <w:t xml:space="preserve"> (columns M:P and V:Y)</w:t>
              </w:r>
              <w:r w:rsidRPr="00A50CAA">
                <w:rPr>
                  <w:b/>
                </w:rPr>
                <w:t>:</w:t>
              </w:r>
              <w:r>
                <w:t xml:space="preserve"> </w:t>
              </w:r>
              <w:r w:rsidRPr="009455CA">
                <w:t>No input required; auto-calculation.</w:t>
              </w:r>
            </w:ins>
          </w:p>
          <w:p w14:paraId="458E3369" w14:textId="3E549BA7" w:rsidR="009455CA" w:rsidRDefault="009455CA" w:rsidP="007441CD">
            <w:pPr>
              <w:pStyle w:val="ListParagraph"/>
              <w:numPr>
                <w:ilvl w:val="0"/>
                <w:numId w:val="43"/>
              </w:numPr>
              <w:rPr>
                <w:ins w:id="1595" w:author="Author"/>
              </w:rPr>
            </w:pPr>
            <w:ins w:id="1596" w:author="Author">
              <w:r w:rsidRPr="00A50CAA">
                <w:rPr>
                  <w:b/>
                </w:rPr>
                <w:t>Cumulative Annual leakage (%)</w:t>
              </w:r>
              <w:r>
                <w:rPr>
                  <w:b/>
                </w:rPr>
                <w:t>(columns M:P and V:Y)</w:t>
              </w:r>
              <w:r w:rsidRPr="00A50CAA">
                <w:rPr>
                  <w:b/>
                </w:rPr>
                <w:t>:</w:t>
              </w:r>
              <w:r>
                <w:t xml:space="preserve"> </w:t>
              </w:r>
              <w:r w:rsidRPr="009455CA">
                <w:t>No input required; auto-calculation.</w:t>
              </w:r>
            </w:ins>
          </w:p>
          <w:p w14:paraId="59785047" w14:textId="569ECA4F" w:rsidR="009455CA" w:rsidRDefault="009455CA" w:rsidP="007441CD">
            <w:pPr>
              <w:pStyle w:val="ListParagraph"/>
              <w:numPr>
                <w:ilvl w:val="0"/>
                <w:numId w:val="43"/>
              </w:numPr>
              <w:rPr>
                <w:ins w:id="1597" w:author="Author"/>
              </w:rPr>
            </w:pPr>
            <w:ins w:id="1598" w:author="Author">
              <w:r w:rsidRPr="009455CA">
                <w:rPr>
                  <w:b/>
                </w:rPr>
                <w:t>Asset as % of total (columns M:P and V:Y):</w:t>
              </w:r>
              <w:r>
                <w:t xml:space="preserve"> </w:t>
              </w:r>
              <w:r w:rsidRPr="009455CA">
                <w:t>No input required; auto-calculation.</w:t>
              </w:r>
            </w:ins>
          </w:p>
          <w:p w14:paraId="24C419BC" w14:textId="77777777" w:rsidR="009455CA" w:rsidRPr="000D5D26" w:rsidRDefault="009455CA" w:rsidP="009455CA">
            <w:pPr>
              <w:pStyle w:val="ListParagraph"/>
              <w:ind w:left="1080"/>
              <w:rPr>
                <w:ins w:id="1599" w:author="Author"/>
              </w:rPr>
            </w:pPr>
          </w:p>
          <w:p w14:paraId="77AC8A7B" w14:textId="77777777" w:rsidR="009455CA" w:rsidRPr="000D5D26" w:rsidRDefault="009455CA" w:rsidP="009455CA">
            <w:pPr>
              <w:rPr>
                <w:ins w:id="1600" w:author="Author"/>
                <w:b/>
              </w:rPr>
            </w:pPr>
            <w:ins w:id="1601" w:author="Author">
              <w:r w:rsidRPr="000D5D26">
                <w:rPr>
                  <w:b/>
                </w:rPr>
                <w:t>A6.5_IIG_SF6_Summary_Sheet</w:t>
              </w:r>
            </w:ins>
          </w:p>
          <w:p w14:paraId="314996F5" w14:textId="77777777" w:rsidR="009455CA" w:rsidRPr="000D5D26" w:rsidRDefault="009455CA" w:rsidP="007441CD">
            <w:pPr>
              <w:pStyle w:val="ListParagraph"/>
              <w:numPr>
                <w:ilvl w:val="0"/>
                <w:numId w:val="43"/>
              </w:numPr>
              <w:rPr>
                <w:ins w:id="1602" w:author="Author"/>
              </w:rPr>
            </w:pPr>
            <w:ins w:id="1603" w:author="Author">
              <w:r w:rsidRPr="000D5D26">
                <w:rPr>
                  <w:b/>
                </w:rPr>
                <w:t>Table 1:</w:t>
              </w:r>
              <w:r w:rsidRPr="000D5D26">
                <w:t xml:space="preserve"> This data pulls through leakage data of installed IIGs from 2013 price year to 2021, and calculates the annual leakage rate for the companies IIG asset base.</w:t>
              </w:r>
            </w:ins>
          </w:p>
          <w:p w14:paraId="6F30FBA9" w14:textId="77777777" w:rsidR="009455CA" w:rsidRPr="000D5D26" w:rsidRDefault="009455CA" w:rsidP="007441CD">
            <w:pPr>
              <w:pStyle w:val="ListParagraph"/>
              <w:numPr>
                <w:ilvl w:val="0"/>
                <w:numId w:val="43"/>
              </w:numPr>
              <w:rPr>
                <w:ins w:id="1604" w:author="Author"/>
              </w:rPr>
            </w:pPr>
            <w:ins w:id="1605" w:author="Author">
              <w:r w:rsidRPr="000D5D26">
                <w:rPr>
                  <w:b/>
                </w:rPr>
                <w:t>Table 2:</w:t>
              </w:r>
              <w:r w:rsidRPr="000D5D26">
                <w:t xml:space="preserve"> Gives a breakdown of IIG assets by asset class and pulls numbers from the asset data of installed IIGs from 2013 price year to 2021.</w:t>
              </w:r>
            </w:ins>
          </w:p>
          <w:p w14:paraId="4533673F" w14:textId="77777777" w:rsidR="009455CA" w:rsidRPr="000D5D26" w:rsidRDefault="009455CA" w:rsidP="007441CD">
            <w:pPr>
              <w:pStyle w:val="ListParagraph"/>
              <w:numPr>
                <w:ilvl w:val="0"/>
                <w:numId w:val="43"/>
              </w:numPr>
              <w:rPr>
                <w:ins w:id="1606" w:author="Author"/>
              </w:rPr>
            </w:pPr>
            <w:ins w:id="1607" w:author="Author">
              <w:r w:rsidRPr="000D5D26">
                <w:rPr>
                  <w:b/>
                </w:rPr>
                <w:t>Table 3:</w:t>
              </w:r>
              <w:r w:rsidRPr="000D5D26">
                <w:t xml:space="preserve"> Uses the designations for RIIO-ET2 planned intervention and the planned intervention year to populate a list of all assets that will be refurbished, replaced or installed in RIIO-ET2.</w:t>
              </w:r>
            </w:ins>
          </w:p>
          <w:p w14:paraId="3A26536A" w14:textId="77777777" w:rsidR="009455CA" w:rsidRDefault="009455CA" w:rsidP="007441CD">
            <w:pPr>
              <w:pStyle w:val="ListParagraph"/>
              <w:numPr>
                <w:ilvl w:val="0"/>
                <w:numId w:val="43"/>
              </w:numPr>
              <w:rPr>
                <w:ins w:id="1608" w:author="Author"/>
              </w:rPr>
            </w:pPr>
            <w:ins w:id="1609" w:author="Author">
              <w:r w:rsidRPr="000D5D26">
                <w:rPr>
                  <w:b/>
                </w:rPr>
                <w:t>Figure 1:</w:t>
              </w:r>
              <w:r w:rsidRPr="000D5D26">
                <w:t xml:space="preserve"> Uses leakage data for each asset at the start of RIIO-ET1.</w:t>
              </w:r>
            </w:ins>
          </w:p>
          <w:p w14:paraId="640F8A0F" w14:textId="14B68C05" w:rsidR="009455CA" w:rsidRDefault="009455CA" w:rsidP="007441CD">
            <w:pPr>
              <w:pStyle w:val="ListParagraph"/>
              <w:numPr>
                <w:ilvl w:val="0"/>
                <w:numId w:val="43"/>
              </w:numPr>
              <w:rPr>
                <w:ins w:id="1610" w:author="Author"/>
              </w:rPr>
            </w:pPr>
            <w:ins w:id="1611" w:author="Author">
              <w:r w:rsidRPr="009455CA">
                <w:rPr>
                  <w:b/>
                </w:rPr>
                <w:t>Figure 2:</w:t>
              </w:r>
              <w:r w:rsidRPr="000D5D26">
                <w:t xml:space="preserve"> Uses leakage data for each asset in the current year of RIIO-ET1.</w:t>
              </w:r>
            </w:ins>
          </w:p>
          <w:p w14:paraId="46804EF5" w14:textId="0DAE9847" w:rsidR="009455CA" w:rsidRDefault="009455CA" w:rsidP="00050827">
            <w:pPr>
              <w:rPr>
                <w:ins w:id="1612" w:author="Author"/>
              </w:rPr>
            </w:pPr>
          </w:p>
          <w:p w14:paraId="7E1495EF" w14:textId="77777777" w:rsidR="009455CA" w:rsidRDefault="009455CA" w:rsidP="00050827"/>
          <w:p w14:paraId="7EE06FAF" w14:textId="6B046F45" w:rsidR="00050827" w:rsidDel="009455CA" w:rsidRDefault="00050827" w:rsidP="007441CD">
            <w:pPr>
              <w:pStyle w:val="ListParagraph"/>
              <w:numPr>
                <w:ilvl w:val="0"/>
                <w:numId w:val="43"/>
              </w:numPr>
              <w:rPr>
                <w:del w:id="1613" w:author="Author"/>
              </w:rPr>
            </w:pPr>
            <w:del w:id="1614" w:author="Author">
              <w:r w:rsidDel="009455CA">
                <w:delText xml:space="preserve">the total amount of SF6 gas (in kilograms) contained in assets forming the licensee’s transmission system at the start of the year (or for SHE Transmission the agreed baseline set out in Final Proposals) measured in accordance with the licensee’s methodology statement. </w:delText>
              </w:r>
            </w:del>
          </w:p>
          <w:p w14:paraId="03297F85" w14:textId="06575156" w:rsidR="00050827" w:rsidDel="009455CA" w:rsidRDefault="00050827" w:rsidP="007441CD">
            <w:pPr>
              <w:pStyle w:val="ListParagraph"/>
              <w:numPr>
                <w:ilvl w:val="0"/>
                <w:numId w:val="43"/>
              </w:numPr>
              <w:rPr>
                <w:del w:id="1615" w:author="Author"/>
              </w:rPr>
            </w:pPr>
            <w:del w:id="1616" w:author="Author">
              <w:r w:rsidDel="009455CA">
                <w:delText>the additions and disposals of SF6 gas (in kilograms) in assets comprising part the licensee’s transmission system during the year (or for SHE Transmission the additions comprising part of SWW Outputs delivered in the reporting year).</w:delText>
              </w:r>
            </w:del>
          </w:p>
          <w:p w14:paraId="6A0DB701" w14:textId="5ED815A0" w:rsidR="00050827" w:rsidDel="009455CA" w:rsidRDefault="00050827" w:rsidP="007441CD">
            <w:pPr>
              <w:pStyle w:val="ListParagraph"/>
              <w:numPr>
                <w:ilvl w:val="0"/>
                <w:numId w:val="43"/>
              </w:numPr>
              <w:rPr>
                <w:del w:id="1617" w:author="Author"/>
              </w:rPr>
            </w:pPr>
            <w:del w:id="1618" w:author="Author">
              <w:r w:rsidDel="009455CA">
                <w:delText>the total emissions of SF6 gas over the Reporting Year as calculated in accordance with the licensee’s methodology statement</w:delText>
              </w:r>
            </w:del>
          </w:p>
          <w:p w14:paraId="2B328938" w14:textId="1A332C37" w:rsidR="00050827" w:rsidDel="009455CA" w:rsidRDefault="00050827" w:rsidP="007441CD">
            <w:pPr>
              <w:pStyle w:val="ListParagraph"/>
              <w:numPr>
                <w:ilvl w:val="0"/>
                <w:numId w:val="43"/>
              </w:numPr>
              <w:rPr>
                <w:del w:id="1619" w:author="Author"/>
              </w:rPr>
            </w:pPr>
            <w:del w:id="1620" w:author="Author">
              <w:r w:rsidDel="009455CA">
                <w:delText>the amount of any SF6 emissions that the Authority has directed is the result of an Exceptional Event as defined in Special Condition 3E (Incentive in Respect of Sulphur Hexafluoride (SF6) Gas Emissions).</w:delText>
              </w:r>
            </w:del>
          </w:p>
          <w:p w14:paraId="4CC6EA62" w14:textId="68E84A21" w:rsidR="00050827" w:rsidDel="009455CA" w:rsidRDefault="00050827" w:rsidP="007441CD">
            <w:pPr>
              <w:pStyle w:val="ListParagraph"/>
              <w:numPr>
                <w:ilvl w:val="0"/>
                <w:numId w:val="43"/>
              </w:numPr>
              <w:rPr>
                <w:del w:id="1621" w:author="Author"/>
              </w:rPr>
            </w:pPr>
            <w:del w:id="1622" w:author="Author">
              <w:r w:rsidDel="009455CA">
                <w:delText xml:space="preserve">The conversion factor to be used throughout RIIO-T1 to quantify the carbon dioxide equivalent emissions from sulphur hexafluoride emissions is the emissions factor as published by the IPCC in its Second Assessment Report, Climate Change </w:delText>
              </w:r>
              <w:r w:rsidR="00192120" w:rsidDel="009455CA">
                <w:delText xml:space="preserve">1995. </w:delText>
              </w:r>
              <w:r w:rsidDel="009455CA">
                <w:delText>This has the value of 23.9 kg of SF6 to tonnes of CO2.</w:delText>
              </w:r>
            </w:del>
          </w:p>
          <w:p w14:paraId="32F65531" w14:textId="6959C091" w:rsidR="00050827" w:rsidRPr="00A902AB" w:rsidRDefault="00050827" w:rsidP="007441CD">
            <w:pPr>
              <w:ind w:left="360"/>
            </w:pPr>
          </w:p>
        </w:tc>
      </w:tr>
      <w:tr w:rsidR="009455CA" w:rsidRPr="00A902AB" w14:paraId="163D9247" w14:textId="77777777" w:rsidTr="009455CA">
        <w:trPr>
          <w:ins w:id="1623" w:author="Author"/>
        </w:trPr>
        <w:tc>
          <w:tcPr>
            <w:tcW w:w="255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2407812" w14:textId="05DA77C5" w:rsidR="009455CA" w:rsidRPr="00A902AB" w:rsidRDefault="009455CA" w:rsidP="004C0B90">
            <w:pPr>
              <w:rPr>
                <w:ins w:id="1624" w:author="Author"/>
              </w:rPr>
            </w:pPr>
            <w:ins w:id="1625" w:author="Author">
              <w:r w:rsidRPr="009455CA">
                <w:t xml:space="preserve">Additional information on expectations for IIG (incl. SF6) </w:t>
              </w:r>
              <w:r w:rsidR="007441CD">
                <w:t xml:space="preserve">BPDTC </w:t>
              </w:r>
              <w:r w:rsidRPr="009455CA">
                <w:t>narrative</w:t>
              </w:r>
              <w:r w:rsidR="007441CD">
                <w:t>.</w:t>
              </w:r>
            </w:ins>
          </w:p>
        </w:tc>
        <w:tc>
          <w:tcPr>
            <w:tcW w:w="6072" w:type="dxa"/>
            <w:tcBorders>
              <w:top w:val="single" w:sz="4" w:space="0" w:color="auto"/>
              <w:left w:val="single" w:sz="4" w:space="0" w:color="auto"/>
              <w:bottom w:val="single" w:sz="4" w:space="0" w:color="auto"/>
              <w:right w:val="single" w:sz="4" w:space="0" w:color="auto"/>
            </w:tcBorders>
          </w:tcPr>
          <w:p w14:paraId="5EBA58E8" w14:textId="58C8D96E" w:rsidR="009455CA" w:rsidRDefault="009455CA" w:rsidP="009455CA">
            <w:pPr>
              <w:rPr>
                <w:ins w:id="1626" w:author="Author"/>
                <w:szCs w:val="20"/>
                <w:u w:val="single"/>
              </w:rPr>
            </w:pPr>
            <w:ins w:id="1627" w:author="Author">
              <w:r w:rsidRPr="00DF5F01">
                <w:rPr>
                  <w:szCs w:val="20"/>
                  <w:u w:val="single"/>
                </w:rPr>
                <w:t xml:space="preserve">Assessment area </w:t>
              </w:r>
              <w:r>
                <w:rPr>
                  <w:szCs w:val="20"/>
                  <w:u w:val="single"/>
                </w:rPr>
                <w:t>2XX</w:t>
              </w:r>
              <w:r w:rsidRPr="002C57E3">
                <w:rPr>
                  <w:szCs w:val="20"/>
                  <w:u w:val="single"/>
                </w:rPr>
                <w:t xml:space="preserve">: </w:t>
              </w:r>
              <w:r>
                <w:rPr>
                  <w:szCs w:val="20"/>
                  <w:u w:val="single"/>
                </w:rPr>
                <w:t>Sulphur Hexafluoride (SF</w:t>
              </w:r>
              <w:r>
                <w:rPr>
                  <w:szCs w:val="20"/>
                  <w:u w:val="single"/>
                  <w:vertAlign w:val="subscript"/>
                </w:rPr>
                <w:t>6</w:t>
              </w:r>
              <w:r>
                <w:rPr>
                  <w:szCs w:val="20"/>
                  <w:u w:val="single"/>
                </w:rPr>
                <w:t xml:space="preserve">) </w:t>
              </w:r>
              <w:r w:rsidRPr="00A26B11">
                <w:rPr>
                  <w:szCs w:val="20"/>
                  <w:u w:val="single"/>
                </w:rPr>
                <w:t>and other insulation and interruption gases (IIGs) leakage</w:t>
              </w:r>
              <w:r>
                <w:rPr>
                  <w:szCs w:val="20"/>
                  <w:u w:val="single"/>
                </w:rPr>
                <w:t>.</w:t>
              </w:r>
            </w:ins>
          </w:p>
          <w:p w14:paraId="2C4A24CF" w14:textId="77777777" w:rsidR="009455CA" w:rsidRPr="00A26B11" w:rsidRDefault="009455CA" w:rsidP="009455CA">
            <w:pPr>
              <w:rPr>
                <w:ins w:id="1628" w:author="Author"/>
                <w:szCs w:val="20"/>
                <w:u w:val="single"/>
              </w:rPr>
            </w:pPr>
          </w:p>
          <w:p w14:paraId="2DF1A82E" w14:textId="77777777" w:rsidR="009455CA" w:rsidRPr="002C57E3" w:rsidRDefault="009455CA" w:rsidP="009455CA">
            <w:pPr>
              <w:pStyle w:val="Default"/>
              <w:rPr>
                <w:ins w:id="1629" w:author="Author"/>
                <w:rFonts w:cstheme="minorBidi"/>
                <w:i/>
                <w:color w:val="auto"/>
                <w:sz w:val="20"/>
                <w:szCs w:val="20"/>
              </w:rPr>
            </w:pPr>
            <w:ins w:id="1630" w:author="Author">
              <w:r w:rsidRPr="00DF5F01">
                <w:rPr>
                  <w:rFonts w:cstheme="minorBidi"/>
                  <w:i/>
                  <w:color w:val="auto"/>
                  <w:sz w:val="20"/>
                  <w:szCs w:val="20"/>
                </w:rPr>
                <w:t xml:space="preserve">Key </w:t>
              </w:r>
              <w:r>
                <w:rPr>
                  <w:rFonts w:cstheme="minorBidi"/>
                  <w:i/>
                  <w:color w:val="auto"/>
                  <w:sz w:val="20"/>
                  <w:szCs w:val="20"/>
                </w:rPr>
                <w:t xml:space="preserve">overall assessment </w:t>
              </w:r>
              <w:r w:rsidRPr="00955630">
                <w:rPr>
                  <w:rFonts w:cstheme="minorBidi"/>
                  <w:i/>
                  <w:color w:val="auto"/>
                  <w:sz w:val="20"/>
                  <w:szCs w:val="20"/>
                </w:rPr>
                <w:t>questions:</w:t>
              </w:r>
            </w:ins>
          </w:p>
          <w:p w14:paraId="2ACDB5C5" w14:textId="77777777" w:rsidR="009455CA" w:rsidRDefault="009455CA" w:rsidP="009455CA">
            <w:pPr>
              <w:rPr>
                <w:ins w:id="1631" w:author="Author"/>
              </w:rPr>
            </w:pPr>
          </w:p>
          <w:p w14:paraId="30C2FDDD" w14:textId="77777777" w:rsidR="009455CA" w:rsidRDefault="009455CA" w:rsidP="007441CD">
            <w:pPr>
              <w:pStyle w:val="ListParagraph"/>
              <w:numPr>
                <w:ilvl w:val="1"/>
                <w:numId w:val="70"/>
              </w:numPr>
              <w:spacing w:after="160" w:line="259" w:lineRule="auto"/>
              <w:ind w:left="558"/>
              <w:rPr>
                <w:ins w:id="1632" w:author="Author"/>
              </w:rPr>
            </w:pPr>
            <w:ins w:id="1633" w:author="Author">
              <w:r>
                <w:t>Does the company have a well-justified plan for minimising emissions from their IIG assets (including SF</w:t>
              </w:r>
              <w:r w:rsidRPr="00B62513">
                <w:rPr>
                  <w:vertAlign w:val="subscript"/>
                </w:rPr>
                <w:t>6</w:t>
              </w:r>
              <w:r>
                <w:t>) efficiently over RIIO-ET2?</w:t>
              </w:r>
            </w:ins>
          </w:p>
          <w:p w14:paraId="4391E313" w14:textId="77777777" w:rsidR="009455CA" w:rsidRDefault="009455CA" w:rsidP="007441CD">
            <w:pPr>
              <w:pStyle w:val="ListParagraph"/>
              <w:numPr>
                <w:ilvl w:val="1"/>
                <w:numId w:val="70"/>
              </w:numPr>
              <w:spacing w:after="160" w:line="259" w:lineRule="auto"/>
              <w:ind w:left="558"/>
              <w:rPr>
                <w:ins w:id="1634" w:author="Author"/>
              </w:rPr>
            </w:pPr>
            <w:ins w:id="1635" w:author="Author">
              <w:r>
                <w:t>How will the company ensure it can adopt IIG equipment with a lower GWP when commercial alternatives are available?</w:t>
              </w:r>
            </w:ins>
          </w:p>
          <w:p w14:paraId="4EC116EF" w14:textId="77777777" w:rsidR="009455CA" w:rsidRDefault="009455CA" w:rsidP="009455CA">
            <w:pPr>
              <w:rPr>
                <w:ins w:id="1636" w:author="Author"/>
              </w:rPr>
            </w:pPr>
          </w:p>
          <w:p w14:paraId="6099B028" w14:textId="77777777" w:rsidR="009455CA" w:rsidRDefault="009455CA" w:rsidP="007441CD">
            <w:pPr>
              <w:pStyle w:val="Default"/>
              <w:rPr>
                <w:ins w:id="1637" w:author="Author"/>
                <w:i/>
                <w:sz w:val="20"/>
                <w:szCs w:val="20"/>
              </w:rPr>
            </w:pPr>
            <w:ins w:id="1638" w:author="Author">
              <w:r w:rsidRPr="00955630">
                <w:rPr>
                  <w:i/>
                  <w:sz w:val="20"/>
                  <w:szCs w:val="20"/>
                </w:rPr>
                <w:t xml:space="preserve">Required features of a </w:t>
              </w:r>
              <w:r>
                <w:rPr>
                  <w:i/>
                  <w:sz w:val="20"/>
                  <w:szCs w:val="20"/>
                </w:rPr>
                <w:t>well-justified</w:t>
              </w:r>
              <w:r w:rsidRPr="002C57E3">
                <w:rPr>
                  <w:i/>
                  <w:sz w:val="20"/>
                  <w:szCs w:val="20"/>
                </w:rPr>
                <w:t xml:space="preserve"> </w:t>
              </w:r>
              <w:r>
                <w:rPr>
                  <w:i/>
                  <w:sz w:val="20"/>
                  <w:szCs w:val="20"/>
                </w:rPr>
                <w:t>business plan for IIG leakage</w:t>
              </w:r>
            </w:ins>
          </w:p>
          <w:p w14:paraId="0307C680" w14:textId="77777777" w:rsidR="009455CA" w:rsidRDefault="009455CA" w:rsidP="009455CA">
            <w:pPr>
              <w:rPr>
                <w:ins w:id="1639" w:author="Author"/>
              </w:rPr>
            </w:pPr>
          </w:p>
          <w:p w14:paraId="5C56D96A" w14:textId="77777777" w:rsidR="009455CA" w:rsidRDefault="009455CA" w:rsidP="007441CD">
            <w:pPr>
              <w:pStyle w:val="ListParagraph"/>
              <w:numPr>
                <w:ilvl w:val="0"/>
                <w:numId w:val="71"/>
              </w:numPr>
              <w:spacing w:after="160" w:line="259" w:lineRule="auto"/>
              <w:ind w:left="558"/>
              <w:rPr>
                <w:ins w:id="1640" w:author="Author"/>
              </w:rPr>
            </w:pPr>
            <w:ins w:id="1641" w:author="Author">
              <w:r>
                <w:t>Review of RIIO-ET1 plan for minimising SF</w:t>
              </w:r>
              <w:r w:rsidRPr="0050251E">
                <w:rPr>
                  <w:vertAlign w:val="subscript"/>
                </w:rPr>
                <w:t>6</w:t>
              </w:r>
              <w:r>
                <w:t xml:space="preserve"> leakages</w:t>
              </w:r>
            </w:ins>
          </w:p>
          <w:p w14:paraId="0ADFAB34" w14:textId="77777777" w:rsidR="009455CA" w:rsidRDefault="009455CA" w:rsidP="007441CD">
            <w:pPr>
              <w:pStyle w:val="ListParagraph"/>
              <w:numPr>
                <w:ilvl w:val="2"/>
                <w:numId w:val="70"/>
              </w:numPr>
              <w:spacing w:after="160" w:line="259" w:lineRule="auto"/>
              <w:ind w:left="841"/>
              <w:rPr>
                <w:ins w:id="1642" w:author="Author"/>
              </w:rPr>
            </w:pPr>
            <w:ins w:id="1643" w:author="Author">
              <w:r>
                <w:t>Key features of your RIIO-ET1 plan to minimise SF</w:t>
              </w:r>
              <w:r w:rsidRPr="00884D72">
                <w:rPr>
                  <w:vertAlign w:val="subscript"/>
                </w:rPr>
                <w:t>6</w:t>
              </w:r>
              <w:r>
                <w:t xml:space="preserve"> leakage.</w:t>
              </w:r>
            </w:ins>
          </w:p>
          <w:p w14:paraId="41B79F64" w14:textId="77777777" w:rsidR="009455CA" w:rsidRDefault="009455CA" w:rsidP="007441CD">
            <w:pPr>
              <w:pStyle w:val="ListParagraph"/>
              <w:numPr>
                <w:ilvl w:val="2"/>
                <w:numId w:val="70"/>
              </w:numPr>
              <w:spacing w:after="160" w:line="259" w:lineRule="auto"/>
              <w:ind w:left="841"/>
              <w:rPr>
                <w:ins w:id="1644" w:author="Author"/>
              </w:rPr>
            </w:pPr>
            <w:ins w:id="1645" w:author="Author">
              <w:r>
                <w:t>Impact of your RIIO-ET1 plan on SF</w:t>
              </w:r>
              <w:r w:rsidRPr="00884D72">
                <w:rPr>
                  <w:vertAlign w:val="subscript"/>
                </w:rPr>
                <w:t>6</w:t>
              </w:r>
              <w:r>
                <w:t xml:space="preserve"> leakage. </w:t>
              </w:r>
            </w:ins>
          </w:p>
          <w:p w14:paraId="3C6A8D54" w14:textId="77777777" w:rsidR="009455CA" w:rsidRDefault="009455CA" w:rsidP="007441CD">
            <w:pPr>
              <w:pStyle w:val="ListParagraph"/>
              <w:numPr>
                <w:ilvl w:val="2"/>
                <w:numId w:val="70"/>
              </w:numPr>
              <w:spacing w:after="160" w:line="259" w:lineRule="auto"/>
              <w:ind w:left="841"/>
              <w:rPr>
                <w:ins w:id="1646" w:author="Author"/>
              </w:rPr>
            </w:pPr>
            <w:ins w:id="1647" w:author="Author">
              <w:r>
                <w:t>What worked well, what didn’t work so well and key learnings.</w:t>
              </w:r>
            </w:ins>
          </w:p>
          <w:p w14:paraId="5EBCACBA" w14:textId="77777777" w:rsidR="009455CA" w:rsidRDefault="009455CA" w:rsidP="007441CD">
            <w:pPr>
              <w:pStyle w:val="ListParagraph"/>
              <w:numPr>
                <w:ilvl w:val="2"/>
                <w:numId w:val="70"/>
              </w:numPr>
              <w:spacing w:after="160" w:line="259" w:lineRule="auto"/>
              <w:ind w:left="841" w:hanging="181"/>
              <w:contextualSpacing w:val="0"/>
              <w:rPr>
                <w:ins w:id="1648" w:author="Author"/>
              </w:rPr>
            </w:pPr>
            <w:ins w:id="1649" w:author="Author">
              <w:r>
                <w:t>Alternative IIGs that are planned to be installed on the network by the end of RIIO-ET1.</w:t>
              </w:r>
            </w:ins>
          </w:p>
          <w:p w14:paraId="073B33EA" w14:textId="77777777" w:rsidR="009455CA" w:rsidRDefault="009455CA" w:rsidP="007441CD">
            <w:pPr>
              <w:pStyle w:val="ListParagraph"/>
              <w:numPr>
                <w:ilvl w:val="0"/>
                <w:numId w:val="71"/>
              </w:numPr>
              <w:spacing w:after="160" w:line="259" w:lineRule="auto"/>
              <w:ind w:left="558"/>
              <w:rPr>
                <w:ins w:id="1650" w:author="Author"/>
              </w:rPr>
            </w:pPr>
            <w:ins w:id="1651" w:author="Author">
              <w:r>
                <w:t>Company’s proposed strategy for minimising IIG leakage in RIIO-ET2</w:t>
              </w:r>
            </w:ins>
          </w:p>
          <w:p w14:paraId="05435168" w14:textId="5B3B90E3" w:rsidR="009455CA" w:rsidRDefault="009455CA" w:rsidP="007441CD">
            <w:pPr>
              <w:pStyle w:val="ListParagraph"/>
              <w:numPr>
                <w:ilvl w:val="2"/>
                <w:numId w:val="70"/>
              </w:numPr>
              <w:spacing w:after="160" w:line="259" w:lineRule="auto"/>
              <w:ind w:left="841"/>
              <w:rPr>
                <w:ins w:id="1652" w:author="Author"/>
              </w:rPr>
            </w:pPr>
            <w:ins w:id="1653" w:author="Author">
              <w:r>
                <w:t xml:space="preserve">Key features of </w:t>
              </w:r>
              <w:r w:rsidR="007441CD">
                <w:t xml:space="preserve">the </w:t>
              </w:r>
              <w:r>
                <w:t>RIIO-ET2 plan to minimise SF</w:t>
              </w:r>
              <w:r w:rsidRPr="000748BB">
                <w:rPr>
                  <w:vertAlign w:val="subscript"/>
                </w:rPr>
                <w:t>6</w:t>
              </w:r>
              <w:r>
                <w:t xml:space="preserve"> leakage including how the most important lessons learned from RIIO-ET2 have been incorporated.</w:t>
              </w:r>
            </w:ins>
          </w:p>
          <w:p w14:paraId="0296BB82" w14:textId="24F73F06" w:rsidR="009455CA" w:rsidRDefault="007441CD" w:rsidP="007441CD">
            <w:pPr>
              <w:pStyle w:val="ListParagraph"/>
              <w:numPr>
                <w:ilvl w:val="2"/>
                <w:numId w:val="70"/>
              </w:numPr>
              <w:spacing w:after="160" w:line="259" w:lineRule="auto"/>
              <w:ind w:left="841"/>
              <w:rPr>
                <w:ins w:id="1654" w:author="Author"/>
              </w:rPr>
            </w:pPr>
            <w:ins w:id="1655" w:author="Author">
              <w:r>
                <w:t>The</w:t>
              </w:r>
              <w:r w:rsidR="009455CA">
                <w:t xml:space="preserve"> process for identifying IIG assets to target in RIIO-ET2.</w:t>
              </w:r>
              <w:r w:rsidR="009455CA" w:rsidRPr="00EC7827">
                <w:t xml:space="preserve"> </w:t>
              </w:r>
            </w:ins>
          </w:p>
          <w:p w14:paraId="6BA40A98" w14:textId="46448E61" w:rsidR="009455CA" w:rsidRDefault="009455CA" w:rsidP="007441CD">
            <w:pPr>
              <w:pStyle w:val="ListParagraph"/>
              <w:numPr>
                <w:ilvl w:val="2"/>
                <w:numId w:val="70"/>
              </w:numPr>
              <w:spacing w:after="160" w:line="259" w:lineRule="auto"/>
              <w:ind w:left="841"/>
              <w:rPr>
                <w:ins w:id="1656" w:author="Author"/>
              </w:rPr>
            </w:pPr>
            <w:ins w:id="1657" w:author="Author">
              <w:r>
                <w:t>The options analysis carried out to identify leakage reduction measures for target assets.</w:t>
              </w:r>
            </w:ins>
          </w:p>
          <w:p w14:paraId="0F37550C" w14:textId="6C0785A2" w:rsidR="009455CA" w:rsidRDefault="007441CD" w:rsidP="007441CD">
            <w:pPr>
              <w:pStyle w:val="ListParagraph"/>
              <w:numPr>
                <w:ilvl w:val="2"/>
                <w:numId w:val="70"/>
              </w:numPr>
              <w:spacing w:after="160" w:line="259" w:lineRule="auto"/>
              <w:ind w:left="841"/>
              <w:rPr>
                <w:ins w:id="1658" w:author="Author"/>
              </w:rPr>
            </w:pPr>
            <w:ins w:id="1659" w:author="Author">
              <w:r>
                <w:t xml:space="preserve">The manner in which the </w:t>
              </w:r>
              <w:r w:rsidR="009455CA">
                <w:t xml:space="preserve">asset management </w:t>
              </w:r>
              <w:r>
                <w:t xml:space="preserve">programme </w:t>
              </w:r>
              <w:r w:rsidR="009455CA">
                <w:t>and new load p</w:t>
              </w:r>
              <w:r>
                <w:t xml:space="preserve">rojects planning influenced the proposals </w:t>
              </w:r>
              <w:r w:rsidR="009455CA">
                <w:t>for asset refurbishment and replacement.</w:t>
              </w:r>
            </w:ins>
          </w:p>
          <w:p w14:paraId="58C66016" w14:textId="77777777" w:rsidR="009455CA" w:rsidRDefault="009455CA" w:rsidP="007441CD">
            <w:pPr>
              <w:pStyle w:val="ListParagraph"/>
              <w:numPr>
                <w:ilvl w:val="2"/>
                <w:numId w:val="70"/>
              </w:numPr>
              <w:spacing w:after="160" w:line="259" w:lineRule="auto"/>
              <w:ind w:left="841"/>
              <w:rPr>
                <w:ins w:id="1660" w:author="Author"/>
              </w:rPr>
            </w:pPr>
            <w:ins w:id="1661" w:author="Author">
              <w:r>
                <w:t>List of assets identified to replace/refurbish and high leaking assets identified to not replace.</w:t>
              </w:r>
            </w:ins>
          </w:p>
          <w:p w14:paraId="4D6104B5" w14:textId="743A8F80" w:rsidR="009455CA" w:rsidRDefault="007441CD" w:rsidP="007441CD">
            <w:pPr>
              <w:pStyle w:val="ListParagraph"/>
              <w:numPr>
                <w:ilvl w:val="2"/>
                <w:numId w:val="70"/>
              </w:numPr>
              <w:spacing w:after="160" w:line="259" w:lineRule="auto"/>
              <w:ind w:left="841"/>
              <w:rPr>
                <w:ins w:id="1662" w:author="Author"/>
              </w:rPr>
            </w:pPr>
            <w:ins w:id="1663" w:author="Author">
              <w:r>
                <w:t xml:space="preserve">The </w:t>
              </w:r>
              <w:r w:rsidR="009455CA" w:rsidRPr="007E6549">
                <w:t>projected asset volumes/leakage volumes for RIIO-ET2</w:t>
              </w:r>
              <w:r w:rsidR="009455CA">
                <w:t>.</w:t>
              </w:r>
              <w:r w:rsidR="009455CA" w:rsidRPr="007E6549">
                <w:t xml:space="preserve"> </w:t>
              </w:r>
            </w:ins>
          </w:p>
          <w:p w14:paraId="2E4B3503" w14:textId="245A0C09" w:rsidR="009455CA" w:rsidRPr="009455CA" w:rsidRDefault="007441CD" w:rsidP="007441CD">
            <w:pPr>
              <w:rPr>
                <w:ins w:id="1664" w:author="Author"/>
              </w:rPr>
            </w:pPr>
            <w:ins w:id="1665" w:author="Author">
              <w:r>
                <w:t xml:space="preserve">Pleas provide the </w:t>
              </w:r>
              <w:r w:rsidR="009455CA">
                <w:t>M</w:t>
              </w:r>
              <w:r w:rsidR="009455CA" w:rsidRPr="000D3F9C">
                <w:t xml:space="preserve">ethodology </w:t>
              </w:r>
              <w:r>
                <w:t xml:space="preserve">document </w:t>
              </w:r>
              <w:del w:id="1666" w:author="Author">
                <w:r w:rsidDel="001F1AD0">
                  <w:delText xml:space="preserve">that </w:delText>
                </w:r>
              </w:del>
              <w:r>
                <w:t>detail</w:t>
              </w:r>
              <w:r w:rsidR="001F1AD0">
                <w:t>ing</w:t>
              </w:r>
              <w:del w:id="1667" w:author="Author">
                <w:r w:rsidDel="001F1AD0">
                  <w:delText>s</w:delText>
                </w:r>
              </w:del>
              <w:r>
                <w:t xml:space="preserve"> the </w:t>
              </w:r>
              <w:r w:rsidR="009455CA" w:rsidRPr="000D3F9C">
                <w:t xml:space="preserve">measuring and reporting </w:t>
              </w:r>
              <w:r w:rsidR="001F1AD0">
                <w:t xml:space="preserve">of </w:t>
              </w:r>
              <w:r w:rsidR="009455CA" w:rsidRPr="000D3F9C">
                <w:t>leakage of IIG assets</w:t>
              </w:r>
              <w:r w:rsidR="009455CA">
                <w:t xml:space="preserve"> (including SF</w:t>
              </w:r>
              <w:r w:rsidR="009455CA" w:rsidRPr="00884D72">
                <w:rPr>
                  <w:vertAlign w:val="subscript"/>
                </w:rPr>
                <w:t>6</w:t>
              </w:r>
              <w:r w:rsidR="009455CA">
                <w:t>)</w:t>
              </w:r>
              <w:r>
                <w:t>.</w:t>
              </w:r>
            </w:ins>
          </w:p>
        </w:tc>
      </w:tr>
    </w:tbl>
    <w:p w14:paraId="3C74E90B" w14:textId="77777777" w:rsidR="00050827" w:rsidRDefault="00050827" w:rsidP="00050827"/>
    <w:p w14:paraId="654FB70C" w14:textId="77777777" w:rsidR="00CA4493" w:rsidRDefault="00CA4493" w:rsidP="00050827">
      <w:pPr>
        <w:tabs>
          <w:tab w:val="left" w:pos="2581"/>
        </w:tabs>
        <w:spacing w:after="240"/>
        <w:outlineLvl w:val="1"/>
        <w:rPr>
          <w:ins w:id="1668" w:author="Author"/>
          <w:b/>
          <w:szCs w:val="20"/>
        </w:rPr>
      </w:pPr>
    </w:p>
    <w:p w14:paraId="76740F2F" w14:textId="77777777" w:rsidR="00CA4493" w:rsidRDefault="00CA4493" w:rsidP="00050827">
      <w:pPr>
        <w:tabs>
          <w:tab w:val="left" w:pos="2581"/>
        </w:tabs>
        <w:spacing w:after="240"/>
        <w:outlineLvl w:val="1"/>
        <w:rPr>
          <w:ins w:id="1669" w:author="Author"/>
          <w:b/>
          <w:szCs w:val="20"/>
        </w:rPr>
      </w:pPr>
    </w:p>
    <w:p w14:paraId="6C1D1E64" w14:textId="351EB78B" w:rsidR="00050827" w:rsidRPr="00B67722" w:rsidRDefault="00050827" w:rsidP="00050827">
      <w:pPr>
        <w:tabs>
          <w:tab w:val="left" w:pos="2581"/>
        </w:tabs>
        <w:spacing w:after="240"/>
        <w:outlineLvl w:val="1"/>
        <w:rPr>
          <w:b/>
          <w:szCs w:val="20"/>
        </w:rPr>
      </w:pPr>
      <w:bookmarkStart w:id="1670" w:name="_Toc16607112"/>
      <w:r w:rsidRPr="00B67722">
        <w:rPr>
          <w:b/>
          <w:szCs w:val="20"/>
        </w:rPr>
        <w:t>A7 Asset movements (by year)</w:t>
      </w:r>
      <w:bookmarkEnd w:id="1670"/>
    </w:p>
    <w:tbl>
      <w:tblPr>
        <w:tblW w:w="8626" w:type="dxa"/>
        <w:tblCellMar>
          <w:left w:w="0" w:type="dxa"/>
          <w:right w:w="0" w:type="dxa"/>
        </w:tblCellMar>
        <w:tblLook w:val="0000" w:firstRow="0" w:lastRow="0" w:firstColumn="0" w:lastColumn="0" w:noHBand="0" w:noVBand="0"/>
      </w:tblPr>
      <w:tblGrid>
        <w:gridCol w:w="2554"/>
        <w:gridCol w:w="6072"/>
      </w:tblGrid>
      <w:tr w:rsidR="00050827" w:rsidRPr="00A902AB" w14:paraId="00453259" w14:textId="77777777" w:rsidTr="004C0B90">
        <w:tc>
          <w:tcPr>
            <w:tcW w:w="2554" w:type="dxa"/>
            <w:tcBorders>
              <w:top w:val="single" w:sz="8" w:space="0" w:color="auto"/>
              <w:left w:val="single" w:sz="8" w:space="0" w:color="auto"/>
              <w:bottom w:val="single" w:sz="8" w:space="0" w:color="auto"/>
              <w:right w:val="single" w:sz="4" w:space="0" w:color="auto"/>
            </w:tcBorders>
            <w:tcMar>
              <w:top w:w="0" w:type="dxa"/>
              <w:left w:w="108" w:type="dxa"/>
              <w:bottom w:w="0" w:type="dxa"/>
              <w:right w:w="108" w:type="dxa"/>
            </w:tcMar>
          </w:tcPr>
          <w:p w14:paraId="3423C289" w14:textId="77777777" w:rsidR="00050827" w:rsidRPr="00A902AB" w:rsidRDefault="00050827" w:rsidP="004C0B90">
            <w:r w:rsidRPr="00A902AB">
              <w:t>Purpose and Use by Ofgem</w:t>
            </w:r>
          </w:p>
        </w:tc>
        <w:tc>
          <w:tcPr>
            <w:tcW w:w="6072" w:type="dxa"/>
            <w:tcBorders>
              <w:top w:val="single" w:sz="4" w:space="0" w:color="auto"/>
              <w:left w:val="single" w:sz="4" w:space="0" w:color="auto"/>
              <w:bottom w:val="single" w:sz="4" w:space="0" w:color="auto"/>
              <w:right w:val="single" w:sz="4" w:space="0" w:color="auto"/>
            </w:tcBorders>
          </w:tcPr>
          <w:p w14:paraId="5AEAE44D" w14:textId="3FF05392" w:rsidR="00050827" w:rsidRPr="00316A31" w:rsidRDefault="00192120" w:rsidP="004C0B90">
            <w:r w:rsidRPr="00192120">
              <w:t xml:space="preserve">The purpose of this table is to collect information in relation to </w:t>
            </w:r>
            <w:r w:rsidRPr="00014FC8">
              <w:t xml:space="preserve">asset additions and disposals </w:t>
            </w:r>
            <w:r w:rsidR="004C0B90">
              <w:t>by asset category by voltage (across lead and non-lead) in each reporting year. This data</w:t>
            </w:r>
            <w:r>
              <w:t xml:space="preserve"> </w:t>
            </w:r>
            <w:r w:rsidRPr="00014FC8">
              <w:t>feed</w:t>
            </w:r>
            <w:r w:rsidR="004C0B90">
              <w:t>s</w:t>
            </w:r>
            <w:r w:rsidRPr="00014FC8">
              <w:t xml:space="preserve"> into Total Asset Movements.</w:t>
            </w:r>
          </w:p>
        </w:tc>
      </w:tr>
      <w:tr w:rsidR="00050827" w:rsidRPr="00A902AB" w14:paraId="3ACF023F" w14:textId="77777777" w:rsidTr="004C0B90">
        <w:tc>
          <w:tcPr>
            <w:tcW w:w="2554" w:type="dxa"/>
            <w:tcBorders>
              <w:top w:val="nil"/>
              <w:left w:val="single" w:sz="8" w:space="0" w:color="auto"/>
              <w:bottom w:val="single" w:sz="8" w:space="0" w:color="auto"/>
              <w:right w:val="single" w:sz="4" w:space="0" w:color="auto"/>
            </w:tcBorders>
            <w:tcMar>
              <w:top w:w="0" w:type="dxa"/>
              <w:left w:w="108" w:type="dxa"/>
              <w:bottom w:w="0" w:type="dxa"/>
              <w:right w:w="108" w:type="dxa"/>
            </w:tcMar>
          </w:tcPr>
          <w:p w14:paraId="79A921AC" w14:textId="77777777" w:rsidR="00050827" w:rsidRPr="00A902AB" w:rsidRDefault="00050827" w:rsidP="004C0B90">
            <w:r w:rsidRPr="00A902AB">
              <w:t>Instructions for Completion</w:t>
            </w:r>
          </w:p>
        </w:tc>
        <w:tc>
          <w:tcPr>
            <w:tcW w:w="6072" w:type="dxa"/>
            <w:tcBorders>
              <w:top w:val="single" w:sz="4" w:space="0" w:color="auto"/>
              <w:left w:val="single" w:sz="4" w:space="0" w:color="auto"/>
              <w:bottom w:val="single" w:sz="4" w:space="0" w:color="auto"/>
              <w:right w:val="single" w:sz="4" w:space="0" w:color="auto"/>
            </w:tcBorders>
          </w:tcPr>
          <w:p w14:paraId="7A65B3E5" w14:textId="77777777" w:rsidR="00050827" w:rsidRDefault="004C0B90" w:rsidP="004C0B90">
            <w:r w:rsidRPr="004C0B90">
              <w:t>The licensee should fill in the boxes shaded in yellow</w:t>
            </w:r>
            <w:r>
              <w:t>:</w:t>
            </w:r>
          </w:p>
          <w:p w14:paraId="04F1E0C3" w14:textId="77777777" w:rsidR="004C0B90" w:rsidRDefault="004C0B90" w:rsidP="004C0B90"/>
          <w:p w14:paraId="189FCB8B" w14:textId="7662B816" w:rsidR="004C0B90" w:rsidRDefault="004C0B90" w:rsidP="007441CD">
            <w:pPr>
              <w:pStyle w:val="ListParagraph"/>
              <w:numPr>
                <w:ilvl w:val="0"/>
                <w:numId w:val="47"/>
              </w:numPr>
            </w:pPr>
            <w:r>
              <w:t>Opening Balance</w:t>
            </w:r>
            <w:r w:rsidR="000A1B8B">
              <w:t xml:space="preserve"> (input required 2014 reporting year only)</w:t>
            </w:r>
          </w:p>
          <w:p w14:paraId="562E4A41" w14:textId="30F932E9" w:rsidR="004C0B90" w:rsidRDefault="004C0B90" w:rsidP="007441CD">
            <w:pPr>
              <w:pStyle w:val="ListParagraph"/>
              <w:numPr>
                <w:ilvl w:val="0"/>
                <w:numId w:val="47"/>
              </w:numPr>
            </w:pPr>
            <w:r>
              <w:t>Data cleansing</w:t>
            </w:r>
            <w:r w:rsidR="000A1B8B">
              <w:t xml:space="preserve"> (on an ongoing reporting basis only)</w:t>
            </w:r>
          </w:p>
          <w:p w14:paraId="477775CC" w14:textId="1E7CEA7A" w:rsidR="004C0B90" w:rsidRDefault="004C0B90" w:rsidP="007441CD">
            <w:pPr>
              <w:pStyle w:val="ListParagraph"/>
              <w:numPr>
                <w:ilvl w:val="0"/>
                <w:numId w:val="47"/>
              </w:numPr>
            </w:pPr>
            <w:r>
              <w:t>Faults</w:t>
            </w:r>
            <w:r w:rsidR="000A1B8B">
              <w:t xml:space="preserve"> (where applicable) </w:t>
            </w:r>
          </w:p>
          <w:p w14:paraId="393BFAA6" w14:textId="795418A2" w:rsidR="00F4710A" w:rsidRDefault="00F4710A" w:rsidP="007441CD">
            <w:pPr>
              <w:pStyle w:val="ListParagraph"/>
              <w:numPr>
                <w:ilvl w:val="0"/>
                <w:numId w:val="47"/>
              </w:numPr>
            </w:pPr>
            <w:r>
              <w:t xml:space="preserve">Non-load Other: all non-load asset movements excluding Replacement and Decommissioning. </w:t>
            </w:r>
          </w:p>
          <w:p w14:paraId="6DE27D1B" w14:textId="2C50F0BD" w:rsidR="00F4710A" w:rsidRDefault="00F4710A" w:rsidP="007441CD">
            <w:pPr>
              <w:pStyle w:val="ListParagraph"/>
              <w:numPr>
                <w:ilvl w:val="0"/>
                <w:numId w:val="47"/>
              </w:numPr>
            </w:pPr>
            <w:r>
              <w:t xml:space="preserve">Other: any other movements not captured in </w:t>
            </w:r>
            <w:r w:rsidR="00030697">
              <w:t>the other</w:t>
            </w:r>
            <w:r>
              <w:t xml:space="preserve"> columns.</w:t>
            </w:r>
          </w:p>
          <w:p w14:paraId="6E06449A" w14:textId="77777777" w:rsidR="00B67722" w:rsidRDefault="00B67722" w:rsidP="00B67722"/>
          <w:p w14:paraId="58115D72" w14:textId="77777777" w:rsidR="00CA4493" w:rsidRDefault="00B67722" w:rsidP="00B67722">
            <w:pPr>
              <w:rPr>
                <w:ins w:id="1671" w:author="Author"/>
              </w:rPr>
            </w:pPr>
            <w:r w:rsidRPr="00B67722">
              <w:rPr>
                <w:b/>
              </w:rPr>
              <w:t>Please note,</w:t>
            </w:r>
            <w:r>
              <w:t xml:space="preserve"> for the RIIO-T1 reporting years (2014 to 2021 inclusive) all addition and disposal columns require manual input. </w:t>
            </w:r>
          </w:p>
          <w:p w14:paraId="51EFB6F9" w14:textId="77777777" w:rsidR="00CA4493" w:rsidRDefault="00CA4493" w:rsidP="00B67722">
            <w:pPr>
              <w:rPr>
                <w:ins w:id="1672" w:author="Author"/>
              </w:rPr>
            </w:pPr>
          </w:p>
          <w:p w14:paraId="26C68AC6" w14:textId="2BD62900" w:rsidR="00B67722" w:rsidRDefault="00CA4493" w:rsidP="00B67722">
            <w:ins w:id="1673" w:author="Author">
              <w:r>
                <w:t>Report disposals as negative values.</w:t>
              </w:r>
            </w:ins>
          </w:p>
          <w:p w14:paraId="56ACFAA6" w14:textId="59533EFD" w:rsidR="000A1B8B" w:rsidRDefault="000A1B8B" w:rsidP="000A1B8B"/>
          <w:p w14:paraId="69A463AC" w14:textId="77F9A2AF" w:rsidR="000A1B8B" w:rsidDel="00006FD0" w:rsidRDefault="00006FD0" w:rsidP="000A1B8B">
            <w:pPr>
              <w:rPr>
                <w:del w:id="1674" w:author="Author"/>
              </w:rPr>
            </w:pPr>
            <w:ins w:id="1675" w:author="Author">
              <w:r>
                <w:t>Asset movements for RIIO-T2 are auto-populated fr</w:t>
              </w:r>
              <w:r w:rsidR="00B625A4">
                <w:t>o</w:t>
              </w:r>
              <w:r>
                <w:t xml:space="preserve">m information provided elsewhere in the BPDT. </w:t>
              </w:r>
            </w:ins>
            <w:del w:id="1676" w:author="Author">
              <w:r w:rsidR="000A1B8B" w:rsidDel="00006FD0">
                <w:delText xml:space="preserve">In lieu of the CV tables being populated asset movements </w:delText>
              </w:r>
              <w:r w:rsidR="006019C1" w:rsidDel="00006FD0">
                <w:delText xml:space="preserve">reported in the scheme asset breakdown (B4.5 load related and C2.5 non-load related) </w:delText>
              </w:r>
              <w:r w:rsidR="000A1B8B" w:rsidDel="00006FD0">
                <w:delText xml:space="preserve">are predicated on output delivery year. </w:delText>
              </w:r>
            </w:del>
          </w:p>
          <w:p w14:paraId="687DBD2B" w14:textId="3BB91C17" w:rsidR="004C0B90" w:rsidRPr="00A902AB" w:rsidRDefault="004C0B90" w:rsidP="00006FD0"/>
        </w:tc>
      </w:tr>
    </w:tbl>
    <w:p w14:paraId="51CAAF10" w14:textId="77777777" w:rsidR="00050827" w:rsidRPr="00F27D80" w:rsidRDefault="00050827" w:rsidP="005D69C6"/>
    <w:p w14:paraId="22581C22" w14:textId="6B41F8D2" w:rsidR="00DB496D" w:rsidRDefault="00DB496D" w:rsidP="00DB496D">
      <w:pPr>
        <w:pStyle w:val="ChapterHeading"/>
      </w:pPr>
      <w:bookmarkStart w:id="1677" w:name="_Toc16607113"/>
      <w:r>
        <w:t xml:space="preserve">Instructions for completing the </w:t>
      </w:r>
      <w:r w:rsidR="004F375B">
        <w:t xml:space="preserve">load related </w:t>
      </w:r>
      <w:r>
        <w:t>expenditure worksheets</w:t>
      </w:r>
      <w:bookmarkEnd w:id="1088"/>
      <w:bookmarkEnd w:id="1677"/>
    </w:p>
    <w:p w14:paraId="293C107B" w14:textId="77777777" w:rsidR="00DB496D" w:rsidRDefault="00DB496D" w:rsidP="00DB496D">
      <w:pPr>
        <w:tabs>
          <w:tab w:val="left" w:pos="2581"/>
        </w:tabs>
      </w:pPr>
    </w:p>
    <w:p w14:paraId="00510725" w14:textId="77777777" w:rsidR="00DB496D" w:rsidRPr="00B0426B" w:rsidRDefault="00DB496D" w:rsidP="00DB496D">
      <w:pPr>
        <w:pStyle w:val="Textbox"/>
        <w:rPr>
          <w:b/>
          <w:bCs/>
        </w:rPr>
      </w:pPr>
      <w:r w:rsidRPr="00B0426B">
        <w:rPr>
          <w:b/>
          <w:bCs/>
        </w:rPr>
        <w:t xml:space="preserve">Chapter Summary </w:t>
      </w:r>
    </w:p>
    <w:p w14:paraId="3F8BBC5B" w14:textId="77777777" w:rsidR="00DB496D" w:rsidRDefault="00DB496D" w:rsidP="00DB496D">
      <w:pPr>
        <w:pStyle w:val="Textbox"/>
      </w:pPr>
    </w:p>
    <w:p w14:paraId="3434C590" w14:textId="489207D4" w:rsidR="00DB496D" w:rsidRPr="00147CDC" w:rsidRDefault="00DB496D" w:rsidP="00DB496D">
      <w:pPr>
        <w:pStyle w:val="Textbox"/>
      </w:pPr>
      <w:r w:rsidRPr="000141E0">
        <w:rPr>
          <w:szCs w:val="20"/>
        </w:rPr>
        <w:t xml:space="preserve">The purpose of this chapter is to inform the completion of the </w:t>
      </w:r>
      <w:r w:rsidR="004F375B">
        <w:rPr>
          <w:szCs w:val="20"/>
        </w:rPr>
        <w:t xml:space="preserve">load related </w:t>
      </w:r>
      <w:r>
        <w:rPr>
          <w:szCs w:val="20"/>
        </w:rPr>
        <w:t xml:space="preserve">expenditure </w:t>
      </w:r>
      <w:r w:rsidRPr="000141E0">
        <w:rPr>
          <w:szCs w:val="20"/>
        </w:rPr>
        <w:t>worksheets by each</w:t>
      </w:r>
      <w:r>
        <w:rPr>
          <w:szCs w:val="20"/>
        </w:rPr>
        <w:t xml:space="preserve"> </w:t>
      </w:r>
      <w:del w:id="1678" w:author="Author">
        <w:r w:rsidDel="00B172BA">
          <w:rPr>
            <w:szCs w:val="20"/>
          </w:rPr>
          <w:delText>TO</w:delText>
        </w:r>
      </w:del>
      <w:ins w:id="1679" w:author="Author">
        <w:r w:rsidR="00B172BA">
          <w:rPr>
            <w:szCs w:val="20"/>
          </w:rPr>
          <w:t>Licensee</w:t>
        </w:r>
      </w:ins>
      <w:r>
        <w:rPr>
          <w:szCs w:val="20"/>
        </w:rPr>
        <w:t>. This is</w:t>
      </w:r>
      <w:r w:rsidRPr="000141E0">
        <w:rPr>
          <w:szCs w:val="20"/>
        </w:rPr>
        <w:t xml:space="preserve"> to enable Ofgem to effectively </w:t>
      </w:r>
      <w:r w:rsidR="004F375B">
        <w:rPr>
          <w:szCs w:val="20"/>
        </w:rPr>
        <w:t>review the business plan submission of the companies and inform its recommendations on price control allowances.</w:t>
      </w:r>
    </w:p>
    <w:p w14:paraId="678BF7A8" w14:textId="77777777" w:rsidR="00DB496D" w:rsidRDefault="00DB496D" w:rsidP="00DB496D">
      <w:pPr>
        <w:pStyle w:val="Heading2"/>
      </w:pPr>
      <w:bookmarkStart w:id="1680" w:name="_Toc419108900"/>
      <w:bookmarkStart w:id="1681" w:name="_Toc16607114"/>
      <w:r>
        <w:t>Introduction</w:t>
      </w:r>
      <w:bookmarkEnd w:id="1680"/>
      <w:bookmarkEnd w:id="1681"/>
    </w:p>
    <w:p w14:paraId="7FA8D9C5" w14:textId="77777777" w:rsidR="00DB496D" w:rsidRDefault="00DB496D" w:rsidP="00DB496D">
      <w:pPr>
        <w:pStyle w:val="Paragrapgh"/>
        <w:tabs>
          <w:tab w:val="num" w:pos="567"/>
          <w:tab w:val="num" w:pos="822"/>
        </w:tabs>
        <w:ind w:left="142"/>
      </w:pPr>
      <w:r>
        <w:t xml:space="preserve">The purpose of the worksheets in this area is to report </w:t>
      </w:r>
      <w:r w:rsidR="004F375B">
        <w:t xml:space="preserve">projected load related expenditure </w:t>
      </w:r>
      <w:r>
        <w:t xml:space="preserve">information at various levels </w:t>
      </w:r>
      <w:r w:rsidR="004F375B">
        <w:t xml:space="preserve">of granularity </w:t>
      </w:r>
      <w:r>
        <w:t xml:space="preserve">to enable Ofgem to fully understand </w:t>
      </w:r>
      <w:r w:rsidR="004F375B">
        <w:t>the relationships with proposed outputs</w:t>
      </w:r>
      <w:r>
        <w:t xml:space="preserve">. </w:t>
      </w:r>
    </w:p>
    <w:p w14:paraId="0BB7506F" w14:textId="77777777" w:rsidR="00DB496D" w:rsidRDefault="00DB496D" w:rsidP="00DB496D">
      <w:pPr>
        <w:pStyle w:val="Paragrapgh"/>
        <w:tabs>
          <w:tab w:val="num" w:pos="567"/>
          <w:tab w:val="num" w:pos="822"/>
        </w:tabs>
        <w:ind w:left="142"/>
      </w:pPr>
      <w:r>
        <w:t xml:space="preserve">All costs are to be entered on a cash </w:t>
      </w:r>
      <w:r w:rsidR="00311C7F">
        <w:t xml:space="preserve">controllable </w:t>
      </w:r>
      <w:r>
        <w:t xml:space="preserve">basis (see Glossary). Cash </w:t>
      </w:r>
      <w:r w:rsidR="00311C7F">
        <w:t xml:space="preserve">controllable </w:t>
      </w:r>
      <w:r>
        <w:t xml:space="preserve">means exclusive of all provisions and all accruals and prepayments that are not incurred as part of the ordinary level of business. </w:t>
      </w:r>
    </w:p>
    <w:p w14:paraId="12955B2A" w14:textId="77777777" w:rsidR="00DB496D" w:rsidRDefault="00DB496D" w:rsidP="00DB496D">
      <w:pPr>
        <w:pStyle w:val="Heading2"/>
      </w:pPr>
      <w:bookmarkStart w:id="1682" w:name="_Toc351721889"/>
      <w:bookmarkStart w:id="1683" w:name="_Toc419108902"/>
      <w:bookmarkStart w:id="1684" w:name="_Toc16607115"/>
      <w:r>
        <w:t>Overview of worksheets</w:t>
      </w:r>
      <w:bookmarkEnd w:id="1682"/>
      <w:bookmarkEnd w:id="1683"/>
      <w:bookmarkEnd w:id="1684"/>
    </w:p>
    <w:p w14:paraId="06D70D83" w14:textId="77777777" w:rsidR="00DB496D" w:rsidRDefault="00DB496D" w:rsidP="00DB496D">
      <w:pPr>
        <w:pStyle w:val="Paragrapgh"/>
        <w:tabs>
          <w:tab w:val="num" w:pos="567"/>
          <w:tab w:val="num" w:pos="822"/>
        </w:tabs>
        <w:ind w:left="142"/>
      </w:pPr>
      <w:r w:rsidRPr="00601E31">
        <w:t xml:space="preserve">The worksheets included within this chapter are: </w:t>
      </w:r>
    </w:p>
    <w:p w14:paraId="032E175C" w14:textId="446192EE" w:rsidR="008800F3" w:rsidRPr="004F375B" w:rsidRDefault="004F375B" w:rsidP="007441CD">
      <w:pPr>
        <w:pStyle w:val="Paragrapgh"/>
        <w:numPr>
          <w:ilvl w:val="0"/>
          <w:numId w:val="11"/>
        </w:numPr>
        <w:spacing w:before="240" w:after="240"/>
        <w:rPr>
          <w:rStyle w:val="Text-Bold"/>
          <w:bCs w:val="0"/>
        </w:rPr>
      </w:pPr>
      <w:r>
        <w:rPr>
          <w:rStyle w:val="Text-Bold"/>
          <w:b w:val="0"/>
        </w:rPr>
        <w:t>B0.7</w:t>
      </w:r>
      <w:r w:rsidR="00590B9F">
        <w:rPr>
          <w:rStyle w:val="Text-Bold"/>
          <w:b w:val="0"/>
        </w:rPr>
        <w:t xml:space="preserve"> Load Master </w:t>
      </w:r>
      <w:r>
        <w:rPr>
          <w:rStyle w:val="Text-Bold"/>
          <w:b w:val="0"/>
        </w:rPr>
        <w:t>Data</w:t>
      </w:r>
    </w:p>
    <w:p w14:paraId="1A42E3D0" w14:textId="3BEDE16D" w:rsidR="00CF2C2E" w:rsidRDefault="00590B9F" w:rsidP="007441CD">
      <w:pPr>
        <w:pStyle w:val="Paragrapgh"/>
        <w:numPr>
          <w:ilvl w:val="0"/>
          <w:numId w:val="11"/>
        </w:numPr>
        <w:spacing w:before="240" w:after="240"/>
      </w:pPr>
      <w:r>
        <w:t xml:space="preserve">B4.2a Scheme </w:t>
      </w:r>
      <w:r w:rsidR="00CF2C2E">
        <w:t>Summary</w:t>
      </w:r>
    </w:p>
    <w:p w14:paraId="5E0ABA14" w14:textId="10161F35" w:rsidR="00CF2C2E" w:rsidRDefault="00590B9F" w:rsidP="007441CD">
      <w:pPr>
        <w:pStyle w:val="Paragrapgh"/>
        <w:numPr>
          <w:ilvl w:val="0"/>
          <w:numId w:val="11"/>
        </w:numPr>
        <w:spacing w:before="240" w:after="240"/>
      </w:pPr>
      <w:r>
        <w:t xml:space="preserve">B4.2c CV Table </w:t>
      </w:r>
      <w:r w:rsidR="00CF2C2E">
        <w:t>Gen</w:t>
      </w:r>
    </w:p>
    <w:p w14:paraId="5C916BA1" w14:textId="0FE440FF" w:rsidR="00CF2C2E" w:rsidRDefault="00902C68" w:rsidP="007441CD">
      <w:pPr>
        <w:pStyle w:val="Paragrapgh"/>
        <w:numPr>
          <w:ilvl w:val="0"/>
          <w:numId w:val="11"/>
        </w:numPr>
        <w:spacing w:before="240" w:after="240"/>
      </w:pPr>
      <w:r>
        <w:t>B4.2c</w:t>
      </w:r>
      <w:r w:rsidR="00590B9F">
        <w:t xml:space="preserve"> CV Table </w:t>
      </w:r>
      <w:r w:rsidR="00CF2C2E">
        <w:t>Demand</w:t>
      </w:r>
    </w:p>
    <w:p w14:paraId="51DADB93" w14:textId="11CD546B" w:rsidR="00CF2C2E" w:rsidRDefault="00902C68" w:rsidP="007441CD">
      <w:pPr>
        <w:pStyle w:val="Paragrapgh"/>
        <w:numPr>
          <w:ilvl w:val="0"/>
          <w:numId w:val="11"/>
        </w:numPr>
        <w:spacing w:before="240" w:after="240"/>
      </w:pPr>
      <w:r>
        <w:t>B4.2c</w:t>
      </w:r>
      <w:r w:rsidR="00590B9F">
        <w:t xml:space="preserve"> CV Table </w:t>
      </w:r>
      <w:r w:rsidR="00CF2C2E">
        <w:t>WW</w:t>
      </w:r>
    </w:p>
    <w:p w14:paraId="5426794F" w14:textId="0422E91D" w:rsidR="00CF2C2E" w:rsidRDefault="00590B9F" w:rsidP="007441CD">
      <w:pPr>
        <w:pStyle w:val="Paragrapgh"/>
        <w:numPr>
          <w:ilvl w:val="0"/>
          <w:numId w:val="11"/>
        </w:numPr>
        <w:spacing w:before="240" w:after="240"/>
      </w:pPr>
      <w:r>
        <w:t xml:space="preserve">B4.4b Asset Cost </w:t>
      </w:r>
      <w:r w:rsidR="00CF2C2E">
        <w:t>List</w:t>
      </w:r>
    </w:p>
    <w:p w14:paraId="3CA1158B" w14:textId="4977F80E" w:rsidR="00C61814" w:rsidRPr="00C61814" w:rsidRDefault="00590B9F" w:rsidP="007441CD">
      <w:pPr>
        <w:pStyle w:val="ListParagraph"/>
        <w:numPr>
          <w:ilvl w:val="0"/>
          <w:numId w:val="11"/>
        </w:numPr>
        <w:rPr>
          <w:szCs w:val="20"/>
        </w:rPr>
      </w:pPr>
      <w:r>
        <w:t xml:space="preserve">B4.5 Scheme Asset </w:t>
      </w:r>
      <w:r w:rsidR="00CF2C2E">
        <w:t>Breakdown</w:t>
      </w:r>
      <w:r w:rsidR="00C61814" w:rsidRPr="00C61814">
        <w:t xml:space="preserve"> </w:t>
      </w:r>
    </w:p>
    <w:p w14:paraId="64A9D40E" w14:textId="77777777" w:rsidR="00C61814" w:rsidRPr="00C61814" w:rsidRDefault="00C61814" w:rsidP="00C61814">
      <w:pPr>
        <w:pStyle w:val="ListParagraph"/>
        <w:ind w:left="717"/>
        <w:rPr>
          <w:szCs w:val="20"/>
        </w:rPr>
      </w:pPr>
    </w:p>
    <w:p w14:paraId="7B658FE5" w14:textId="20F413A3" w:rsidR="00C61814" w:rsidRPr="00C61814" w:rsidRDefault="00C61814" w:rsidP="007441CD">
      <w:pPr>
        <w:pStyle w:val="ListParagraph"/>
        <w:numPr>
          <w:ilvl w:val="0"/>
          <w:numId w:val="11"/>
        </w:numPr>
        <w:rPr>
          <w:szCs w:val="20"/>
        </w:rPr>
      </w:pPr>
      <w:r w:rsidRPr="00C61814">
        <w:rPr>
          <w:szCs w:val="20"/>
        </w:rPr>
        <w:t>B4.5</w:t>
      </w:r>
      <w:r w:rsidR="00073E5B">
        <w:rPr>
          <w:szCs w:val="20"/>
        </w:rPr>
        <w:t>a</w:t>
      </w:r>
      <w:r w:rsidR="00590B9F">
        <w:rPr>
          <w:szCs w:val="20"/>
        </w:rPr>
        <w:t xml:space="preserve"> Scheme Asset </w:t>
      </w:r>
      <w:r w:rsidRPr="00C61814">
        <w:rPr>
          <w:szCs w:val="20"/>
        </w:rPr>
        <w:t>Breakdown</w:t>
      </w:r>
    </w:p>
    <w:p w14:paraId="5C6A8053" w14:textId="22179497" w:rsidR="00CF2C2E" w:rsidRDefault="00590B9F" w:rsidP="007441CD">
      <w:pPr>
        <w:pStyle w:val="Paragrapgh"/>
        <w:numPr>
          <w:ilvl w:val="0"/>
          <w:numId w:val="11"/>
        </w:numPr>
        <w:spacing w:before="240" w:after="240"/>
      </w:pPr>
      <w:r>
        <w:t xml:space="preserve">B4.6 Output </w:t>
      </w:r>
      <w:r w:rsidR="00CF2C2E">
        <w:t>Profile</w:t>
      </w:r>
    </w:p>
    <w:p w14:paraId="7CC9C558" w14:textId="245B9C77" w:rsidR="00CF2C2E" w:rsidRDefault="00590B9F" w:rsidP="007441CD">
      <w:pPr>
        <w:pStyle w:val="Paragrapgh"/>
        <w:numPr>
          <w:ilvl w:val="0"/>
          <w:numId w:val="11"/>
        </w:numPr>
        <w:spacing w:before="240" w:after="240"/>
      </w:pPr>
      <w:r>
        <w:t xml:space="preserve">B4.7 Excluded </w:t>
      </w:r>
      <w:r w:rsidR="00CF2C2E">
        <w:t>Services</w:t>
      </w:r>
    </w:p>
    <w:p w14:paraId="63A4AEF6" w14:textId="6BCB30F3" w:rsidR="000203DF" w:rsidRPr="0067773D" w:rsidRDefault="00590B9F" w:rsidP="007441CD">
      <w:pPr>
        <w:pStyle w:val="Paragrapgh"/>
        <w:numPr>
          <w:ilvl w:val="0"/>
          <w:numId w:val="11"/>
        </w:numPr>
        <w:spacing w:before="240" w:after="240"/>
        <w:rPr>
          <w:b/>
        </w:rPr>
      </w:pPr>
      <w:r>
        <w:t xml:space="preserve">B4.8 Risk and </w:t>
      </w:r>
      <w:r w:rsidR="00CF2C2E">
        <w:t>Contingency</w:t>
      </w:r>
    </w:p>
    <w:p w14:paraId="146DC175" w14:textId="77777777" w:rsidR="0067773D" w:rsidRPr="0067773D" w:rsidRDefault="0067773D" w:rsidP="007441CD">
      <w:pPr>
        <w:pStyle w:val="Paragrapgh"/>
        <w:numPr>
          <w:ilvl w:val="0"/>
          <w:numId w:val="11"/>
        </w:numPr>
        <w:spacing w:before="240" w:after="240"/>
      </w:pPr>
      <w:r w:rsidRPr="0067773D">
        <w:t>B4.9: SWW memo</w:t>
      </w:r>
    </w:p>
    <w:p w14:paraId="6D21BF94" w14:textId="1CC0A42C" w:rsidR="0067773D" w:rsidRPr="0067773D" w:rsidRDefault="0067773D" w:rsidP="007441CD">
      <w:pPr>
        <w:pStyle w:val="Paragrapgh"/>
        <w:numPr>
          <w:ilvl w:val="0"/>
          <w:numId w:val="11"/>
        </w:numPr>
        <w:spacing w:before="240" w:after="240"/>
      </w:pPr>
      <w:r w:rsidRPr="0067773D">
        <w:t>B4.10: Planning consent requirements</w:t>
      </w:r>
    </w:p>
    <w:p w14:paraId="3FD90615" w14:textId="0D22B26A" w:rsidR="006025E7" w:rsidRPr="006025E7" w:rsidRDefault="0067773D" w:rsidP="006025E7">
      <w:pPr>
        <w:pStyle w:val="Heading4"/>
        <w:keepNext/>
        <w:keepLines/>
        <w:spacing w:before="240" w:after="240"/>
        <w:rPr>
          <w:b/>
          <w:bCs/>
          <w:i w:val="0"/>
        </w:rPr>
      </w:pPr>
      <w:bookmarkStart w:id="1685" w:name="_Ref353465772"/>
      <w:r>
        <w:rPr>
          <w:rStyle w:val="Text-Bold"/>
          <w:i w:val="0"/>
        </w:rPr>
        <w:t>B</w:t>
      </w:r>
      <w:r w:rsidR="00B77080">
        <w:rPr>
          <w:rStyle w:val="Text-Bold"/>
          <w:i w:val="0"/>
        </w:rPr>
        <w:t xml:space="preserve">O.7: </w:t>
      </w:r>
      <w:r w:rsidR="00CF2C2E">
        <w:rPr>
          <w:rStyle w:val="Text-Bold"/>
          <w:i w:val="0"/>
        </w:rPr>
        <w:t xml:space="preserve">Load </w:t>
      </w:r>
      <w:r w:rsidR="000203DF">
        <w:rPr>
          <w:rStyle w:val="Text-Bold"/>
          <w:i w:val="0"/>
        </w:rPr>
        <w:t>Master Data table</w:t>
      </w:r>
    </w:p>
    <w:tbl>
      <w:tblPr>
        <w:tblW w:w="88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2373"/>
        <w:gridCol w:w="6524"/>
      </w:tblGrid>
      <w:tr w:rsidR="006025E7" w:rsidRPr="006025E7" w14:paraId="546248F4" w14:textId="77777777" w:rsidTr="00676E51">
        <w:tc>
          <w:tcPr>
            <w:tcW w:w="2373" w:type="dxa"/>
            <w:tcMar>
              <w:top w:w="0" w:type="dxa"/>
              <w:left w:w="108" w:type="dxa"/>
              <w:bottom w:w="0" w:type="dxa"/>
              <w:right w:w="108" w:type="dxa"/>
            </w:tcMar>
          </w:tcPr>
          <w:p w14:paraId="03CB30FE" w14:textId="77777777" w:rsidR="006025E7" w:rsidRPr="006025E7" w:rsidRDefault="006025E7" w:rsidP="006025E7">
            <w:pPr>
              <w:rPr>
                <w:szCs w:val="20"/>
              </w:rPr>
            </w:pPr>
            <w:r w:rsidRPr="006025E7">
              <w:rPr>
                <w:szCs w:val="20"/>
              </w:rPr>
              <w:t>Purpose and use by Ofgem</w:t>
            </w:r>
          </w:p>
        </w:tc>
        <w:tc>
          <w:tcPr>
            <w:tcW w:w="6524" w:type="dxa"/>
            <w:tcMar>
              <w:top w:w="0" w:type="dxa"/>
              <w:left w:w="108" w:type="dxa"/>
              <w:bottom w:w="0" w:type="dxa"/>
              <w:right w:w="108" w:type="dxa"/>
            </w:tcMar>
          </w:tcPr>
          <w:p w14:paraId="25234030" w14:textId="77777777" w:rsidR="006025E7" w:rsidRPr="006025E7" w:rsidRDefault="006025E7" w:rsidP="000203DF">
            <w:pPr>
              <w:tabs>
                <w:tab w:val="num" w:pos="567"/>
              </w:tabs>
              <w:spacing w:after="360"/>
              <w:rPr>
                <w:szCs w:val="20"/>
              </w:rPr>
            </w:pPr>
            <w:r w:rsidRPr="006025E7">
              <w:rPr>
                <w:szCs w:val="20"/>
              </w:rPr>
              <w:t xml:space="preserve">The purpose of this table is to </w:t>
            </w:r>
            <w:r w:rsidR="00906E82">
              <w:rPr>
                <w:szCs w:val="20"/>
              </w:rPr>
              <w:t>collate all administrative details on load related projects being proposed within the business plan. This will act as a link to the detailed outputs, cost and volumes in the supporting sheets and avoid the need for duplicate entry of identifying details.</w:t>
            </w:r>
          </w:p>
        </w:tc>
      </w:tr>
      <w:tr w:rsidR="006025E7" w:rsidRPr="006025E7" w14:paraId="402F75B4" w14:textId="77777777" w:rsidTr="00385285">
        <w:tc>
          <w:tcPr>
            <w:tcW w:w="2373" w:type="dxa"/>
            <w:shd w:val="clear" w:color="auto" w:fill="auto"/>
            <w:tcMar>
              <w:top w:w="0" w:type="dxa"/>
              <w:left w:w="108" w:type="dxa"/>
              <w:bottom w:w="0" w:type="dxa"/>
              <w:right w:w="108" w:type="dxa"/>
            </w:tcMar>
          </w:tcPr>
          <w:p w14:paraId="59959879" w14:textId="77777777" w:rsidR="006025E7" w:rsidRPr="006025E7" w:rsidRDefault="006025E7" w:rsidP="006025E7">
            <w:pPr>
              <w:rPr>
                <w:szCs w:val="20"/>
              </w:rPr>
            </w:pPr>
            <w:r w:rsidRPr="006025E7">
              <w:rPr>
                <w:szCs w:val="20"/>
              </w:rPr>
              <w:t>Guidance on completing this worksheet</w:t>
            </w:r>
          </w:p>
        </w:tc>
        <w:tc>
          <w:tcPr>
            <w:tcW w:w="6524" w:type="dxa"/>
            <w:shd w:val="clear" w:color="auto" w:fill="auto"/>
            <w:tcMar>
              <w:top w:w="0" w:type="dxa"/>
              <w:left w:w="108" w:type="dxa"/>
              <w:bottom w:w="0" w:type="dxa"/>
              <w:right w:w="108" w:type="dxa"/>
            </w:tcMar>
          </w:tcPr>
          <w:p w14:paraId="0B82C8E7" w14:textId="5D4F25F9" w:rsidR="003E0ECF" w:rsidRDefault="003E0ECF" w:rsidP="003E0ECF">
            <w:r>
              <w:t xml:space="preserve">Schemes are </w:t>
            </w:r>
            <w:ins w:id="1686" w:author="Author">
              <w:r w:rsidR="00006FD0">
                <w:t xml:space="preserve">deemed </w:t>
              </w:r>
            </w:ins>
            <w:r>
              <w:t xml:space="preserve">to be </w:t>
            </w:r>
            <w:ins w:id="1687" w:author="Author">
              <w:r w:rsidR="00006FD0">
                <w:t xml:space="preserve">applicable and to be </w:t>
              </w:r>
            </w:ins>
            <w:r>
              <w:t xml:space="preserve">reported if: </w:t>
            </w:r>
          </w:p>
          <w:p w14:paraId="33620B3A" w14:textId="77777777" w:rsidR="003E0ECF" w:rsidRDefault="003E0ECF" w:rsidP="007441CD">
            <w:pPr>
              <w:pStyle w:val="ListParagraph"/>
              <w:numPr>
                <w:ilvl w:val="0"/>
                <w:numId w:val="50"/>
              </w:numPr>
            </w:pPr>
            <w:r>
              <w:t xml:space="preserve">Scheme has actual or forecast expenditure within RIIO-T2 </w:t>
            </w:r>
          </w:p>
          <w:p w14:paraId="53558A95" w14:textId="77777777" w:rsidR="003E0ECF" w:rsidRDefault="003E0ECF" w:rsidP="003E0ECF">
            <w:pPr>
              <w:pStyle w:val="ListParagraph"/>
              <w:ind w:left="1146"/>
            </w:pPr>
            <w:r>
              <w:t>OR</w:t>
            </w:r>
          </w:p>
          <w:p w14:paraId="13B26028" w14:textId="77777777" w:rsidR="003E0ECF" w:rsidRDefault="003E0ECF" w:rsidP="007441CD">
            <w:pPr>
              <w:pStyle w:val="ListParagraph"/>
              <w:numPr>
                <w:ilvl w:val="0"/>
                <w:numId w:val="50"/>
              </w:numPr>
            </w:pPr>
            <w:r>
              <w:t>Scheme has an associated RIIO-T2 Capital Contribution</w:t>
            </w:r>
          </w:p>
          <w:p w14:paraId="3D1F92D5" w14:textId="77777777" w:rsidR="003E0ECF" w:rsidRDefault="003E0ECF" w:rsidP="003E0ECF">
            <w:pPr>
              <w:pStyle w:val="ListParagraph"/>
              <w:ind w:left="1146"/>
            </w:pPr>
            <w:r>
              <w:t>OR</w:t>
            </w:r>
          </w:p>
          <w:p w14:paraId="7F50C6F9" w14:textId="77777777" w:rsidR="003E0ECF" w:rsidRDefault="003E0ECF" w:rsidP="007441CD">
            <w:pPr>
              <w:pStyle w:val="ListParagraph"/>
              <w:numPr>
                <w:ilvl w:val="0"/>
                <w:numId w:val="50"/>
              </w:numPr>
            </w:pPr>
            <w:r>
              <w:t xml:space="preserve">Scheme delivers Outputs within RIIO-T2 </w:t>
            </w:r>
          </w:p>
          <w:p w14:paraId="58EE373E" w14:textId="77777777" w:rsidR="003E0ECF" w:rsidRDefault="003E0ECF" w:rsidP="003E0ECF">
            <w:pPr>
              <w:pStyle w:val="ListParagraph"/>
              <w:ind w:left="1146"/>
            </w:pPr>
            <w:r>
              <w:t>OR</w:t>
            </w:r>
          </w:p>
          <w:p w14:paraId="45CA17DF" w14:textId="77777777" w:rsidR="003E0ECF" w:rsidRDefault="003E0ECF" w:rsidP="007441CD">
            <w:pPr>
              <w:pStyle w:val="ListParagraph"/>
              <w:numPr>
                <w:ilvl w:val="0"/>
                <w:numId w:val="50"/>
              </w:numPr>
            </w:pPr>
            <w:r>
              <w:t xml:space="preserve">If any of the above are applicable but deliver outputs in timescales beyond RIIO-T2 </w:t>
            </w:r>
          </w:p>
          <w:p w14:paraId="669E65C7" w14:textId="24126E4E" w:rsidR="003E0ECF" w:rsidRDefault="003E0ECF" w:rsidP="003E0ECF">
            <w:pPr>
              <w:rPr>
                <w:ins w:id="1688" w:author="Author"/>
              </w:rPr>
            </w:pPr>
          </w:p>
          <w:p w14:paraId="721E595C" w14:textId="6F403FE8" w:rsidR="00006FD0" w:rsidRDefault="00006FD0" w:rsidP="003E0ECF">
            <w:ins w:id="1689" w:author="Author">
              <w:r>
                <w:t>The pu</w:t>
              </w:r>
              <w:r w:rsidR="00A01890">
                <w:t>r</w:t>
              </w:r>
              <w:r>
                <w:t>pose of this information is to provide visibility of all schemes that meet the above criterion irrespective of the price control period they are in</w:t>
              </w:r>
              <w:r w:rsidR="00B625A4">
                <w:t>i</w:t>
              </w:r>
              <w:r w:rsidR="00A01890">
                <w:t>t</w:t>
              </w:r>
              <w:r>
                <w:t xml:space="preserve">iated or completed.   </w:t>
              </w:r>
            </w:ins>
          </w:p>
          <w:p w14:paraId="35427D10" w14:textId="4C031A4A" w:rsidR="00AF3EB4" w:rsidRPr="00AF3EB4" w:rsidRDefault="00AF3EB4" w:rsidP="00AF3EB4">
            <w:pPr>
              <w:spacing w:before="360"/>
            </w:pPr>
            <w:r>
              <w:t>For this worksheet p</w:t>
            </w:r>
            <w:r w:rsidRPr="00AF3EB4">
              <w:t>lease input:</w:t>
            </w:r>
          </w:p>
          <w:p w14:paraId="52C49804" w14:textId="3AACD7A1" w:rsidR="00AF3EB4" w:rsidRPr="00AF3EB4" w:rsidRDefault="00AF3EB4" w:rsidP="00AF3EB4">
            <w:pPr>
              <w:spacing w:before="360"/>
            </w:pPr>
            <w:r w:rsidRPr="00AF3EB4">
              <w:t>1.</w:t>
            </w:r>
            <w:r w:rsidRPr="00AF3EB4">
              <w:tab/>
              <w:t>Scheme name</w:t>
            </w:r>
            <w:r>
              <w:t xml:space="preserve"> </w:t>
            </w:r>
          </w:p>
          <w:p w14:paraId="5B08BD0C" w14:textId="184437AA" w:rsidR="00AF3EB4" w:rsidRPr="00AF3EB4" w:rsidRDefault="00AF3EB4" w:rsidP="00AF3EB4">
            <w:pPr>
              <w:spacing w:before="360"/>
            </w:pPr>
            <w:r w:rsidRPr="00AF3EB4">
              <w:t>2.</w:t>
            </w:r>
            <w:r w:rsidRPr="00AF3EB4">
              <w:tab/>
            </w:r>
            <w:r>
              <w:t>Project name</w:t>
            </w:r>
          </w:p>
          <w:p w14:paraId="79496F44" w14:textId="289A7938" w:rsidR="00AF3EB4" w:rsidRPr="00AF3EB4" w:rsidRDefault="00AF3EB4" w:rsidP="00AF3EB4">
            <w:pPr>
              <w:spacing w:before="360"/>
            </w:pPr>
            <w:r w:rsidRPr="00AF3EB4">
              <w:t>3.</w:t>
            </w:r>
            <w:r w:rsidRPr="00AF3EB4">
              <w:tab/>
              <w:t>TO Scheme Reference</w:t>
            </w:r>
          </w:p>
          <w:p w14:paraId="113E71DA" w14:textId="2655343A" w:rsidR="00AF3EB4" w:rsidRDefault="00AF3EB4" w:rsidP="00AF3EB4">
            <w:pPr>
              <w:spacing w:before="360"/>
            </w:pPr>
            <w:r w:rsidRPr="00AF3EB4">
              <w:t>4.</w:t>
            </w:r>
            <w:r w:rsidRPr="00AF3EB4">
              <w:tab/>
            </w:r>
            <w:r>
              <w:t xml:space="preserve">Investment category.  This is drop-down menu based on the current established cost categorisation (Local enabling (Entry), </w:t>
            </w:r>
            <w:r w:rsidR="00C61814">
              <w:t>(Local enabling (Exit)</w:t>
            </w:r>
            <w:r w:rsidR="00C61814" w:rsidRPr="00C61814">
              <w:t xml:space="preserve">, </w:t>
            </w:r>
            <w:r>
              <w:t xml:space="preserve">Wider Works, etc).  </w:t>
            </w:r>
          </w:p>
          <w:p w14:paraId="5A908D56" w14:textId="77777777" w:rsidR="003A4383" w:rsidRDefault="008B2C5D" w:rsidP="0056530A">
            <w:pPr>
              <w:spacing w:before="360"/>
            </w:pPr>
            <w:r>
              <w:t xml:space="preserve">Schemes that </w:t>
            </w:r>
            <w:r w:rsidR="00C61814">
              <w:t xml:space="preserve">are </w:t>
            </w:r>
            <w:r>
              <w:t>associated with activities/</w:t>
            </w:r>
            <w:r w:rsidRPr="008B2C5D">
              <w:t xml:space="preserve">assets that are covered by connection charges </w:t>
            </w:r>
            <w:r w:rsidR="00E50795">
              <w:t>(</w:t>
            </w:r>
            <w:r w:rsidRPr="008B2C5D">
              <w:t>as of the connection charging boundary at the time</w:t>
            </w:r>
            <w:r w:rsidR="00E50795">
              <w:t>) please enter as either ‘Local enabling entry sole use’ or ‘Local enabling exit sole use’ as appropriate.</w:t>
            </w:r>
          </w:p>
          <w:p w14:paraId="037A419E" w14:textId="5A6B85C7" w:rsidR="00497E46" w:rsidRDefault="00933D8C" w:rsidP="0056530A">
            <w:pPr>
              <w:spacing w:before="360"/>
            </w:pPr>
            <w:r>
              <w:t>5</w:t>
            </w:r>
            <w:r w:rsidR="0056530A">
              <w:t xml:space="preserve">.       </w:t>
            </w:r>
            <w:r w:rsidR="00C61814" w:rsidRPr="00385285">
              <w:t>Primary Load Output</w:t>
            </w:r>
            <w:r w:rsidR="0056530A" w:rsidRPr="00385285">
              <w:t xml:space="preserve"> type. </w:t>
            </w:r>
            <w:r w:rsidR="002F2045" w:rsidRPr="00385285">
              <w:t xml:space="preserve">The purpose of this column is to collect </w:t>
            </w:r>
            <w:r w:rsidR="00C74E60" w:rsidRPr="00385285">
              <w:t xml:space="preserve">primary </w:t>
            </w:r>
            <w:r w:rsidR="002F2045" w:rsidRPr="00385285">
              <w:t>scheme output information that are the result of connecting new generation customers, connecting new demand customers</w:t>
            </w:r>
            <w:del w:id="1690" w:author="Author">
              <w:r w:rsidR="002F2045" w:rsidRPr="00385285" w:rsidDel="00A01890">
                <w:delText>,</w:delText>
              </w:r>
            </w:del>
            <w:r w:rsidR="002F2045" w:rsidRPr="00385285">
              <w:t xml:space="preserve">, delivering Wider Works (network </w:t>
            </w:r>
            <w:r w:rsidR="00435603" w:rsidRPr="00385285">
              <w:t xml:space="preserve">boundary </w:t>
            </w:r>
            <w:r w:rsidR="002F2045" w:rsidRPr="00385285">
              <w:t>strengthening</w:t>
            </w:r>
            <w:r w:rsidR="00970421" w:rsidRPr="00385285">
              <w:t xml:space="preserve"> and MW capacity</w:t>
            </w:r>
            <w:r w:rsidR="002F2045" w:rsidRPr="00385285">
              <w:t>), planning consent requirements</w:t>
            </w:r>
            <w:r w:rsidR="00497E46" w:rsidRPr="00385285">
              <w:t xml:space="preserve"> </w:t>
            </w:r>
            <w:r w:rsidR="00AC5CA7" w:rsidRPr="00385285">
              <w:t xml:space="preserve">&amp; DNO mitigation works </w:t>
            </w:r>
            <w:r w:rsidR="00435603" w:rsidRPr="00385285">
              <w:t>and TSS requirements.</w:t>
            </w:r>
            <w:r w:rsidR="00435603">
              <w:t xml:space="preserve">  </w:t>
            </w:r>
          </w:p>
          <w:p w14:paraId="7700E324" w14:textId="1CBE4724" w:rsidR="00C74E60" w:rsidRDefault="00C61814" w:rsidP="00C74E60">
            <w:pPr>
              <w:spacing w:before="360"/>
            </w:pPr>
            <w:r>
              <w:t xml:space="preserve">Primary </w:t>
            </w:r>
            <w:r w:rsidR="00C74E60">
              <w:t xml:space="preserve">scheme </w:t>
            </w:r>
            <w:r>
              <w:t xml:space="preserve">output: </w:t>
            </w:r>
            <w:r w:rsidR="00C74E60" w:rsidRPr="00C74E60">
              <w:t xml:space="preserve">planned work or an activity </w:t>
            </w:r>
            <w:r w:rsidR="00C74E60">
              <w:t>intended to achieve a distinct</w:t>
            </w:r>
            <w:r w:rsidR="00C74E60" w:rsidRPr="00C74E60">
              <w:t xml:space="preserve"> and measurable purpose within a specific period of time</w:t>
            </w:r>
            <w:ins w:id="1691" w:author="Author">
              <w:r w:rsidR="00584E1E">
                <w:t xml:space="preserve">. </w:t>
              </w:r>
              <w:r w:rsidR="00584E1E" w:rsidRPr="00584E1E">
                <w:t>This is a drop-down menu</w:t>
              </w:r>
              <w:r w:rsidR="00584E1E" w:rsidRPr="00584E1E" w:rsidDel="00584E1E">
                <w:t xml:space="preserve"> </w:t>
              </w:r>
              <w:r w:rsidR="00584E1E">
                <w:t>containing the options</w:t>
              </w:r>
            </w:ins>
            <w:del w:id="1692" w:author="Author">
              <w:r w:rsidR="00C74E60" w:rsidDel="00584E1E">
                <w:delText xml:space="preserve"> as </w:delText>
              </w:r>
            </w:del>
            <w:r w:rsidR="00C74E60">
              <w:t>listed below.</w:t>
            </w:r>
          </w:p>
          <w:p w14:paraId="0F59E4D2" w14:textId="77777777" w:rsidR="00E96C26" w:rsidRDefault="00E96C26" w:rsidP="00E96C26">
            <w:pPr>
              <w:pStyle w:val="ListParagraph"/>
              <w:numPr>
                <w:ilvl w:val="0"/>
                <w:numId w:val="30"/>
              </w:numPr>
              <w:spacing w:before="360"/>
              <w:rPr>
                <w:ins w:id="1693" w:author="Author"/>
              </w:rPr>
            </w:pPr>
            <w:ins w:id="1694" w:author="Author">
              <w:r>
                <w:t>Generation: MW</w:t>
              </w:r>
            </w:ins>
          </w:p>
          <w:p w14:paraId="06AC0264" w14:textId="77777777" w:rsidR="00E96C26" w:rsidRDefault="00E96C26" w:rsidP="00E96C26">
            <w:pPr>
              <w:pStyle w:val="ListParagraph"/>
              <w:numPr>
                <w:ilvl w:val="0"/>
                <w:numId w:val="30"/>
              </w:numPr>
              <w:spacing w:before="360"/>
              <w:rPr>
                <w:ins w:id="1695" w:author="Author"/>
              </w:rPr>
            </w:pPr>
            <w:ins w:id="1696" w:author="Author">
              <w:r>
                <w:t>Baseline Wider Works (MW)</w:t>
              </w:r>
            </w:ins>
          </w:p>
          <w:p w14:paraId="0FE46F5A" w14:textId="77777777" w:rsidR="00E96C26" w:rsidRDefault="00E96C26" w:rsidP="00E96C26">
            <w:pPr>
              <w:pStyle w:val="ListParagraph"/>
              <w:numPr>
                <w:ilvl w:val="0"/>
                <w:numId w:val="30"/>
              </w:numPr>
              <w:spacing w:before="360"/>
              <w:rPr>
                <w:ins w:id="1697" w:author="Author"/>
              </w:rPr>
            </w:pPr>
            <w:ins w:id="1698" w:author="Author">
              <w:r>
                <w:t>Strategic Wider Works: Construction Only (Approved) MW</w:t>
              </w:r>
            </w:ins>
          </w:p>
          <w:p w14:paraId="49908BF0" w14:textId="77777777" w:rsidR="00E96C26" w:rsidRDefault="00E96C26" w:rsidP="00E96C26">
            <w:pPr>
              <w:pStyle w:val="ListParagraph"/>
              <w:numPr>
                <w:ilvl w:val="0"/>
                <w:numId w:val="30"/>
              </w:numPr>
              <w:spacing w:before="360"/>
              <w:rPr>
                <w:ins w:id="1699" w:author="Author"/>
              </w:rPr>
            </w:pPr>
            <w:ins w:id="1700" w:author="Author">
              <w:r>
                <w:t>Strategic Wider Works: Not Approved MW</w:t>
              </w:r>
            </w:ins>
          </w:p>
          <w:p w14:paraId="49555186" w14:textId="77777777" w:rsidR="00E96C26" w:rsidRDefault="00E96C26" w:rsidP="00E96C26">
            <w:pPr>
              <w:pStyle w:val="ListParagraph"/>
              <w:numPr>
                <w:ilvl w:val="0"/>
                <w:numId w:val="30"/>
              </w:numPr>
              <w:spacing w:before="360"/>
              <w:rPr>
                <w:ins w:id="1701" w:author="Author"/>
              </w:rPr>
            </w:pPr>
            <w:ins w:id="1702" w:author="Author">
              <w:r>
                <w:t>Incremental Wider Works (MW)</w:t>
              </w:r>
            </w:ins>
          </w:p>
          <w:p w14:paraId="69256BA0" w14:textId="77777777" w:rsidR="00E96C26" w:rsidRDefault="00E96C26" w:rsidP="00E96C26">
            <w:pPr>
              <w:pStyle w:val="ListParagraph"/>
              <w:numPr>
                <w:ilvl w:val="0"/>
                <w:numId w:val="30"/>
              </w:numPr>
              <w:spacing w:before="360"/>
              <w:rPr>
                <w:ins w:id="1703" w:author="Author"/>
              </w:rPr>
            </w:pPr>
            <w:ins w:id="1704" w:author="Author">
              <w:r>
                <w:t>Generation: New Infrastructure (MVA)</w:t>
              </w:r>
            </w:ins>
          </w:p>
          <w:p w14:paraId="5B9ED32F" w14:textId="77777777" w:rsidR="00E96C26" w:rsidRDefault="00E96C26" w:rsidP="00E96C26">
            <w:pPr>
              <w:pStyle w:val="ListParagraph"/>
              <w:numPr>
                <w:ilvl w:val="0"/>
                <w:numId w:val="30"/>
              </w:numPr>
              <w:spacing w:before="360"/>
              <w:rPr>
                <w:ins w:id="1705" w:author="Author"/>
              </w:rPr>
            </w:pPr>
            <w:ins w:id="1706" w:author="Author">
              <w:r>
                <w:t>Planning consent requirements (undergrounding)</w:t>
              </w:r>
            </w:ins>
          </w:p>
          <w:p w14:paraId="771887CA" w14:textId="77777777" w:rsidR="00E96C26" w:rsidRDefault="00E96C26" w:rsidP="00E96C26">
            <w:pPr>
              <w:pStyle w:val="ListParagraph"/>
              <w:numPr>
                <w:ilvl w:val="0"/>
                <w:numId w:val="30"/>
              </w:numPr>
              <w:spacing w:before="360"/>
              <w:rPr>
                <w:ins w:id="1707" w:author="Author"/>
              </w:rPr>
            </w:pPr>
            <w:ins w:id="1708" w:author="Author">
              <w:r>
                <w:t>Planning consent requirements (DNO mitigation)</w:t>
              </w:r>
            </w:ins>
          </w:p>
          <w:p w14:paraId="031E48CC" w14:textId="77777777" w:rsidR="00E96C26" w:rsidRDefault="00E96C26" w:rsidP="00E96C26">
            <w:pPr>
              <w:pStyle w:val="ListParagraph"/>
              <w:numPr>
                <w:ilvl w:val="0"/>
                <w:numId w:val="30"/>
              </w:numPr>
              <w:spacing w:before="360"/>
              <w:rPr>
                <w:ins w:id="1709" w:author="Author"/>
              </w:rPr>
            </w:pPr>
            <w:ins w:id="1710" w:author="Author">
              <w:r>
                <w:t>Boundary Transfer Capability Increase (MW)</w:t>
              </w:r>
            </w:ins>
          </w:p>
          <w:p w14:paraId="3BDB69B0" w14:textId="77777777" w:rsidR="00E96C26" w:rsidRDefault="00E96C26" w:rsidP="00E96C26">
            <w:pPr>
              <w:pStyle w:val="ListParagraph"/>
              <w:numPr>
                <w:ilvl w:val="0"/>
                <w:numId w:val="30"/>
              </w:numPr>
              <w:spacing w:before="360"/>
              <w:rPr>
                <w:ins w:id="1711" w:author="Author"/>
              </w:rPr>
            </w:pPr>
            <w:ins w:id="1712" w:author="Author">
              <w:r>
                <w:t>Infrastructure Reinforcement</w:t>
              </w:r>
            </w:ins>
          </w:p>
          <w:p w14:paraId="6B726BE4" w14:textId="77777777" w:rsidR="00E96C26" w:rsidRDefault="00E96C26" w:rsidP="00E96C26">
            <w:pPr>
              <w:pStyle w:val="ListParagraph"/>
              <w:numPr>
                <w:ilvl w:val="0"/>
                <w:numId w:val="30"/>
              </w:numPr>
              <w:spacing w:before="360"/>
              <w:rPr>
                <w:ins w:id="1713" w:author="Author"/>
              </w:rPr>
            </w:pPr>
            <w:ins w:id="1714" w:author="Author">
              <w:r>
                <w:t>Transmission Connection - ES1</w:t>
              </w:r>
            </w:ins>
          </w:p>
          <w:p w14:paraId="1FA1EA57" w14:textId="77777777" w:rsidR="00E96C26" w:rsidRDefault="00E96C26" w:rsidP="00E96C26">
            <w:pPr>
              <w:pStyle w:val="ListParagraph"/>
              <w:numPr>
                <w:ilvl w:val="0"/>
                <w:numId w:val="30"/>
              </w:numPr>
              <w:spacing w:before="360"/>
              <w:rPr>
                <w:ins w:id="1715" w:author="Author"/>
              </w:rPr>
            </w:pPr>
            <w:ins w:id="1716" w:author="Author">
              <w:r>
                <w:t>ES2</w:t>
              </w:r>
            </w:ins>
          </w:p>
          <w:p w14:paraId="21A7BD49" w14:textId="77777777" w:rsidR="00E96C26" w:rsidRDefault="00E96C26" w:rsidP="00E96C26">
            <w:pPr>
              <w:pStyle w:val="ListParagraph"/>
              <w:numPr>
                <w:ilvl w:val="0"/>
                <w:numId w:val="30"/>
              </w:numPr>
              <w:spacing w:before="360"/>
              <w:rPr>
                <w:ins w:id="1717" w:author="Author"/>
              </w:rPr>
            </w:pPr>
            <w:ins w:id="1718" w:author="Author">
              <w:r>
                <w:t>ES3</w:t>
              </w:r>
            </w:ins>
          </w:p>
          <w:p w14:paraId="3B155D68" w14:textId="77777777" w:rsidR="00E96C26" w:rsidRDefault="00E96C26" w:rsidP="00E96C26">
            <w:pPr>
              <w:pStyle w:val="ListParagraph"/>
              <w:numPr>
                <w:ilvl w:val="0"/>
                <w:numId w:val="30"/>
              </w:numPr>
              <w:spacing w:before="360"/>
              <w:rPr>
                <w:ins w:id="1719" w:author="Author"/>
              </w:rPr>
            </w:pPr>
            <w:ins w:id="1720" w:author="Author">
              <w:r>
                <w:t>ES4</w:t>
              </w:r>
            </w:ins>
          </w:p>
          <w:p w14:paraId="3DAD27FD" w14:textId="77777777" w:rsidR="00E96C26" w:rsidRDefault="00E96C26" w:rsidP="00E96C26">
            <w:pPr>
              <w:pStyle w:val="ListParagraph"/>
              <w:numPr>
                <w:ilvl w:val="0"/>
                <w:numId w:val="30"/>
              </w:numPr>
              <w:spacing w:before="360"/>
              <w:rPr>
                <w:ins w:id="1721" w:author="Author"/>
              </w:rPr>
            </w:pPr>
            <w:ins w:id="1722" w:author="Author">
              <w:r>
                <w:t>ES5</w:t>
              </w:r>
            </w:ins>
          </w:p>
          <w:p w14:paraId="36E3DA25" w14:textId="77777777" w:rsidR="00E96C26" w:rsidRDefault="00E96C26" w:rsidP="00E96C26">
            <w:pPr>
              <w:pStyle w:val="ListParagraph"/>
              <w:numPr>
                <w:ilvl w:val="0"/>
                <w:numId w:val="30"/>
              </w:numPr>
              <w:spacing w:before="360"/>
              <w:rPr>
                <w:ins w:id="1723" w:author="Author"/>
              </w:rPr>
            </w:pPr>
            <w:ins w:id="1724" w:author="Author">
              <w:r>
                <w:t>ES6</w:t>
              </w:r>
            </w:ins>
          </w:p>
          <w:p w14:paraId="5E3490FC" w14:textId="77777777" w:rsidR="00E96C26" w:rsidRDefault="00E96C26" w:rsidP="00E96C26">
            <w:pPr>
              <w:pStyle w:val="ListParagraph"/>
              <w:numPr>
                <w:ilvl w:val="0"/>
                <w:numId w:val="30"/>
              </w:numPr>
              <w:spacing w:before="360"/>
              <w:rPr>
                <w:ins w:id="1725" w:author="Author"/>
              </w:rPr>
            </w:pPr>
            <w:ins w:id="1726" w:author="Author">
              <w:r>
                <w:t>ES7</w:t>
              </w:r>
            </w:ins>
          </w:p>
          <w:p w14:paraId="21AB01B2" w14:textId="77777777" w:rsidR="00E96C26" w:rsidRDefault="00E96C26" w:rsidP="00E96C26">
            <w:pPr>
              <w:pStyle w:val="ListParagraph"/>
              <w:numPr>
                <w:ilvl w:val="0"/>
                <w:numId w:val="30"/>
              </w:numPr>
              <w:spacing w:before="360"/>
              <w:rPr>
                <w:ins w:id="1727" w:author="Author"/>
              </w:rPr>
            </w:pPr>
            <w:ins w:id="1728" w:author="Author">
              <w:r>
                <w:t>Generation: MVAR</w:t>
              </w:r>
            </w:ins>
          </w:p>
          <w:p w14:paraId="386CBD97" w14:textId="77777777" w:rsidR="00E96C26" w:rsidRDefault="00E96C26" w:rsidP="00E96C26">
            <w:pPr>
              <w:pStyle w:val="ListParagraph"/>
              <w:numPr>
                <w:ilvl w:val="0"/>
                <w:numId w:val="30"/>
              </w:numPr>
              <w:spacing w:before="360"/>
              <w:rPr>
                <w:ins w:id="1729" w:author="Author"/>
              </w:rPr>
            </w:pPr>
            <w:ins w:id="1730" w:author="Author">
              <w:r>
                <w:t>Baseline Wider Works (MVAR)</w:t>
              </w:r>
            </w:ins>
          </w:p>
          <w:p w14:paraId="3EB21EF9" w14:textId="77777777" w:rsidR="00E96C26" w:rsidRDefault="00E96C26" w:rsidP="00E96C26">
            <w:pPr>
              <w:pStyle w:val="ListParagraph"/>
              <w:numPr>
                <w:ilvl w:val="0"/>
                <w:numId w:val="30"/>
              </w:numPr>
              <w:spacing w:before="360"/>
              <w:rPr>
                <w:ins w:id="1731" w:author="Author"/>
              </w:rPr>
            </w:pPr>
            <w:ins w:id="1732" w:author="Author">
              <w:r>
                <w:t>Strategic Wider Works: Construction Only (Approved) MVAR</w:t>
              </w:r>
            </w:ins>
          </w:p>
          <w:p w14:paraId="525B1D7C" w14:textId="77777777" w:rsidR="00E96C26" w:rsidRDefault="00E96C26" w:rsidP="00E96C26">
            <w:pPr>
              <w:pStyle w:val="ListParagraph"/>
              <w:numPr>
                <w:ilvl w:val="0"/>
                <w:numId w:val="30"/>
              </w:numPr>
              <w:spacing w:before="360"/>
              <w:rPr>
                <w:ins w:id="1733" w:author="Author"/>
              </w:rPr>
            </w:pPr>
            <w:ins w:id="1734" w:author="Author">
              <w:r>
                <w:t>Strategic Wider Works: Not Approved MVAR</w:t>
              </w:r>
            </w:ins>
          </w:p>
          <w:p w14:paraId="01D6337A" w14:textId="77777777" w:rsidR="00E96C26" w:rsidRDefault="00E96C26" w:rsidP="007B2940">
            <w:pPr>
              <w:pStyle w:val="ListParagraph"/>
              <w:numPr>
                <w:ilvl w:val="0"/>
                <w:numId w:val="30"/>
              </w:numPr>
              <w:spacing w:before="360"/>
              <w:rPr>
                <w:ins w:id="1735" w:author="Author"/>
              </w:rPr>
            </w:pPr>
            <w:ins w:id="1736" w:author="Author">
              <w:r>
                <w:t>Incremental Wider Works (MVAR)</w:t>
              </w:r>
            </w:ins>
          </w:p>
          <w:p w14:paraId="5C5C728C" w14:textId="2CA645F3" w:rsidR="00E96C26" w:rsidRDefault="00E96C26" w:rsidP="007B2940">
            <w:pPr>
              <w:pStyle w:val="ListParagraph"/>
              <w:numPr>
                <w:ilvl w:val="0"/>
                <w:numId w:val="30"/>
              </w:numPr>
              <w:spacing w:before="360"/>
              <w:rPr>
                <w:ins w:id="1737" w:author="Author"/>
              </w:rPr>
            </w:pPr>
            <w:ins w:id="1738" w:author="Author">
              <w:r>
                <w:t>Boundary Transfer Capability Increase (MVAR)</w:t>
              </w:r>
            </w:ins>
          </w:p>
          <w:p w14:paraId="4957FE9D" w14:textId="0B8DDCCE" w:rsidR="00192120" w:rsidRPr="007B2940" w:rsidRDefault="003E0ECF" w:rsidP="007B2940">
            <w:pPr>
              <w:spacing w:before="360"/>
              <w:rPr>
                <w:bCs/>
                <w:szCs w:val="20"/>
              </w:rPr>
            </w:pPr>
            <w:r>
              <w:t>Excluded services (ES2 to ES7</w:t>
            </w:r>
            <w:del w:id="1739" w:author="Author">
              <w:r w:rsidDel="007422F2">
                <w:delText>)</w:delText>
              </w:r>
              <w:r w:rsidR="000311D8" w:rsidRPr="007B2940" w:rsidDel="007422F2">
                <w:rPr>
                  <w:bCs/>
                  <w:szCs w:val="20"/>
                </w:rPr>
                <w:delText>These</w:delText>
              </w:r>
            </w:del>
            <w:ins w:id="1740" w:author="Author">
              <w:r w:rsidR="007422F2">
                <w:t>)</w:t>
              </w:r>
              <w:r w:rsidR="007422F2" w:rsidRPr="007B2940">
                <w:rPr>
                  <w:bCs/>
                  <w:szCs w:val="20"/>
                </w:rPr>
                <w:t xml:space="preserve"> These</w:t>
              </w:r>
            </w:ins>
            <w:r w:rsidR="000311D8" w:rsidRPr="007B2940">
              <w:rPr>
                <w:bCs/>
                <w:szCs w:val="20"/>
              </w:rPr>
              <w:t xml:space="preserve"> terms are defined in the Transmission Glossary.</w:t>
            </w:r>
            <w:r w:rsidR="00192120" w:rsidRPr="007B2940">
              <w:rPr>
                <w:bCs/>
                <w:szCs w:val="20"/>
              </w:rPr>
              <w:t xml:space="preserve"> </w:t>
            </w:r>
          </w:p>
          <w:p w14:paraId="1DA80463" w14:textId="2944A418" w:rsidR="00311047" w:rsidRPr="00232B97" w:rsidRDefault="00311047" w:rsidP="00232B97">
            <w:pPr>
              <w:spacing w:before="360"/>
              <w:rPr>
                <w:bCs/>
                <w:szCs w:val="20"/>
              </w:rPr>
            </w:pPr>
            <w:r w:rsidRPr="00232B97">
              <w:rPr>
                <w:bCs/>
                <w:szCs w:val="20"/>
              </w:rPr>
              <w:t xml:space="preserve">Each </w:t>
            </w:r>
            <w:r w:rsidR="00232B97">
              <w:rPr>
                <w:bCs/>
                <w:szCs w:val="20"/>
              </w:rPr>
              <w:t xml:space="preserve">primary </w:t>
            </w:r>
            <w:r w:rsidRPr="00232B97">
              <w:rPr>
                <w:bCs/>
                <w:szCs w:val="20"/>
              </w:rPr>
              <w:t xml:space="preserve">output delivered/planned to be delivered must be assigned an </w:t>
            </w:r>
            <w:r w:rsidR="00232B97">
              <w:rPr>
                <w:bCs/>
                <w:szCs w:val="20"/>
              </w:rPr>
              <w:t xml:space="preserve">unique </w:t>
            </w:r>
            <w:r w:rsidRPr="00232B97">
              <w:rPr>
                <w:bCs/>
                <w:szCs w:val="20"/>
              </w:rPr>
              <w:t>Output Reference.</w:t>
            </w:r>
          </w:p>
          <w:p w14:paraId="7CAF1D43" w14:textId="68D2C68C" w:rsidR="006C12E7" w:rsidRPr="00232B97" w:rsidRDefault="00232B97" w:rsidP="00232B97">
            <w:pPr>
              <w:spacing w:before="360"/>
              <w:rPr>
                <w:bCs/>
                <w:szCs w:val="20"/>
              </w:rPr>
            </w:pPr>
            <w:r>
              <w:rPr>
                <w:bCs/>
                <w:szCs w:val="20"/>
              </w:rPr>
              <w:t xml:space="preserve">Primary </w:t>
            </w:r>
            <w:r w:rsidR="002311D0" w:rsidRPr="00232B97">
              <w:rPr>
                <w:bCs/>
                <w:szCs w:val="20"/>
              </w:rPr>
              <w:t xml:space="preserve">Outputs determine the number of rows needed; a </w:t>
            </w:r>
            <w:r w:rsidR="004957F0" w:rsidRPr="00232B97">
              <w:rPr>
                <w:bCs/>
                <w:szCs w:val="20"/>
              </w:rPr>
              <w:t>scheme</w:t>
            </w:r>
            <w:r w:rsidR="0045240F" w:rsidRPr="00232B97">
              <w:rPr>
                <w:bCs/>
                <w:szCs w:val="20"/>
              </w:rPr>
              <w:t xml:space="preserve"> that is </w:t>
            </w:r>
            <w:r w:rsidR="00192120" w:rsidRPr="00232B97">
              <w:rPr>
                <w:bCs/>
                <w:szCs w:val="20"/>
              </w:rPr>
              <w:t>anticipated</w:t>
            </w:r>
            <w:r w:rsidR="0045240F" w:rsidRPr="00232B97">
              <w:rPr>
                <w:bCs/>
                <w:szCs w:val="20"/>
              </w:rPr>
              <w:t xml:space="preserve"> to</w:t>
            </w:r>
            <w:r w:rsidR="002311D0" w:rsidRPr="00232B97">
              <w:rPr>
                <w:bCs/>
                <w:szCs w:val="20"/>
              </w:rPr>
              <w:t xml:space="preserve"> deliver one output directly need only be listed once</w:t>
            </w:r>
            <w:r w:rsidR="00311047" w:rsidRPr="00232B97">
              <w:rPr>
                <w:bCs/>
                <w:szCs w:val="20"/>
              </w:rPr>
              <w:t xml:space="preserve"> and assigned </w:t>
            </w:r>
            <w:r w:rsidR="00897E29" w:rsidRPr="00232B97">
              <w:rPr>
                <w:bCs/>
                <w:szCs w:val="20"/>
              </w:rPr>
              <w:t>a</w:t>
            </w:r>
            <w:r>
              <w:rPr>
                <w:bCs/>
                <w:szCs w:val="20"/>
              </w:rPr>
              <w:t>n</w:t>
            </w:r>
            <w:r w:rsidR="00897E29" w:rsidRPr="00232B97">
              <w:rPr>
                <w:bCs/>
                <w:szCs w:val="20"/>
              </w:rPr>
              <w:t xml:space="preserve"> unique</w:t>
            </w:r>
            <w:r w:rsidR="00311047" w:rsidRPr="00232B97">
              <w:rPr>
                <w:bCs/>
                <w:szCs w:val="20"/>
              </w:rPr>
              <w:t xml:space="preserve"> Output Reference</w:t>
            </w:r>
            <w:r w:rsidR="004957F0" w:rsidRPr="00232B97">
              <w:rPr>
                <w:bCs/>
                <w:szCs w:val="20"/>
              </w:rPr>
              <w:t xml:space="preserve"> (in this instance</w:t>
            </w:r>
            <w:r w:rsidR="0045240F" w:rsidRPr="00232B97">
              <w:rPr>
                <w:bCs/>
                <w:szCs w:val="20"/>
              </w:rPr>
              <w:t xml:space="preserve"> </w:t>
            </w:r>
            <w:r w:rsidR="00311047" w:rsidRPr="00232B97">
              <w:rPr>
                <w:bCs/>
                <w:szCs w:val="20"/>
              </w:rPr>
              <w:t>the scheme and</w:t>
            </w:r>
            <w:r w:rsidR="0045240F" w:rsidRPr="00232B97">
              <w:rPr>
                <w:bCs/>
                <w:szCs w:val="20"/>
              </w:rPr>
              <w:t xml:space="preserve"> the project</w:t>
            </w:r>
            <w:r w:rsidR="00311047" w:rsidRPr="00232B97">
              <w:rPr>
                <w:bCs/>
                <w:szCs w:val="20"/>
              </w:rPr>
              <w:t xml:space="preserve"> are the same</w:t>
            </w:r>
            <w:r w:rsidR="0045240F" w:rsidRPr="00232B97">
              <w:rPr>
                <w:bCs/>
                <w:szCs w:val="20"/>
              </w:rPr>
              <w:t xml:space="preserve">). </w:t>
            </w:r>
            <w:r w:rsidR="004957F0" w:rsidRPr="00232B97">
              <w:rPr>
                <w:bCs/>
                <w:szCs w:val="20"/>
              </w:rPr>
              <w:t xml:space="preserve">Where a </w:t>
            </w:r>
            <w:r w:rsidR="0045240F" w:rsidRPr="00232B97">
              <w:rPr>
                <w:bCs/>
                <w:szCs w:val="20"/>
              </w:rPr>
              <w:t>project</w:t>
            </w:r>
            <w:r w:rsidR="004957F0" w:rsidRPr="00232B97">
              <w:rPr>
                <w:bCs/>
                <w:szCs w:val="20"/>
              </w:rPr>
              <w:t xml:space="preserve"> is</w:t>
            </w:r>
            <w:r w:rsidR="002311D0" w:rsidRPr="00232B97">
              <w:rPr>
                <w:bCs/>
                <w:szCs w:val="20"/>
              </w:rPr>
              <w:t xml:space="preserve"> </w:t>
            </w:r>
            <w:r w:rsidR="0045240F" w:rsidRPr="00232B97">
              <w:rPr>
                <w:bCs/>
                <w:szCs w:val="20"/>
              </w:rPr>
              <w:t xml:space="preserve">anticipated to </w:t>
            </w:r>
            <w:r w:rsidR="002311D0" w:rsidRPr="00232B97">
              <w:rPr>
                <w:bCs/>
                <w:szCs w:val="20"/>
              </w:rPr>
              <w:t xml:space="preserve">deliver two or more </w:t>
            </w:r>
            <w:r>
              <w:rPr>
                <w:bCs/>
                <w:szCs w:val="20"/>
              </w:rPr>
              <w:t xml:space="preserve">primary </w:t>
            </w:r>
            <w:r w:rsidR="002311D0" w:rsidRPr="00232B97">
              <w:rPr>
                <w:bCs/>
                <w:szCs w:val="20"/>
              </w:rPr>
              <w:t>outputs</w:t>
            </w:r>
            <w:r w:rsidR="004957F0" w:rsidRPr="00232B97">
              <w:rPr>
                <w:bCs/>
                <w:szCs w:val="20"/>
              </w:rPr>
              <w:t xml:space="preserve"> the</w:t>
            </w:r>
            <w:r w:rsidR="00A805E3" w:rsidRPr="00232B97">
              <w:rPr>
                <w:bCs/>
                <w:szCs w:val="20"/>
              </w:rPr>
              <w:t xml:space="preserve"> requirement is to list all</w:t>
            </w:r>
            <w:r w:rsidR="004957F0" w:rsidRPr="00232B97">
              <w:rPr>
                <w:bCs/>
                <w:szCs w:val="20"/>
              </w:rPr>
              <w:t xml:space="preserve"> constituent elements </w:t>
            </w:r>
            <w:r w:rsidR="00311047" w:rsidRPr="00232B97">
              <w:rPr>
                <w:bCs/>
                <w:szCs w:val="20"/>
              </w:rPr>
              <w:t xml:space="preserve">of the project (each “scheme”) </w:t>
            </w:r>
            <w:r w:rsidR="002311D0" w:rsidRPr="00232B97">
              <w:rPr>
                <w:bCs/>
                <w:szCs w:val="20"/>
              </w:rPr>
              <w:t>on separate row</w:t>
            </w:r>
            <w:r w:rsidR="004957F0" w:rsidRPr="00232B97">
              <w:rPr>
                <w:bCs/>
                <w:szCs w:val="20"/>
              </w:rPr>
              <w:t>s</w:t>
            </w:r>
            <w:r>
              <w:t>, eg. local enabling (entry) investment - distinction is required to be made between the electrical connection output (MW) and the associated transmission infrastructure reinforcement activity where appropriate.</w:t>
            </w:r>
            <w:r w:rsidR="002311D0" w:rsidRPr="00232B97">
              <w:rPr>
                <w:bCs/>
                <w:szCs w:val="20"/>
              </w:rPr>
              <w:t xml:space="preserve"> </w:t>
            </w:r>
          </w:p>
          <w:p w14:paraId="2F4CEF68" w14:textId="63A18DAD" w:rsidR="006C12E7" w:rsidRPr="003A4383" w:rsidRDefault="00897E29" w:rsidP="000311D8">
            <w:pPr>
              <w:spacing w:before="360"/>
              <w:rPr>
                <w:b/>
              </w:rPr>
            </w:pPr>
            <w:r w:rsidRPr="003A4383">
              <w:rPr>
                <w:b/>
              </w:rPr>
              <w:t xml:space="preserve">Output referencing </w:t>
            </w:r>
          </w:p>
          <w:p w14:paraId="0E2562FD" w14:textId="77777777" w:rsidR="003A4383" w:rsidRDefault="006C12E7" w:rsidP="007441CD">
            <w:pPr>
              <w:pStyle w:val="ListParagraph"/>
              <w:numPr>
                <w:ilvl w:val="0"/>
                <w:numId w:val="29"/>
              </w:numPr>
              <w:spacing w:before="360"/>
              <w:rPr>
                <w:bCs/>
                <w:szCs w:val="20"/>
              </w:rPr>
            </w:pPr>
            <w:r w:rsidRPr="006C12E7">
              <w:rPr>
                <w:bCs/>
                <w:szCs w:val="20"/>
              </w:rPr>
              <w:t xml:space="preserve">Any outputs carried over from a licensee’s </w:t>
            </w:r>
            <w:r>
              <w:rPr>
                <w:bCs/>
                <w:szCs w:val="20"/>
              </w:rPr>
              <w:t xml:space="preserve">RIIO-T1 </w:t>
            </w:r>
            <w:r w:rsidRPr="006C12E7">
              <w:rPr>
                <w:bCs/>
                <w:szCs w:val="20"/>
              </w:rPr>
              <w:t>business plan must be assigned the same output reference as assigned to it in the ‘RIIO T1 Scheme-Output Referencing Workbook’</w:t>
            </w:r>
            <w:r>
              <w:rPr>
                <w:bCs/>
                <w:szCs w:val="20"/>
              </w:rPr>
              <w:t xml:space="preserve"> (SORW)</w:t>
            </w:r>
            <w:r w:rsidRPr="006C12E7">
              <w:rPr>
                <w:bCs/>
                <w:szCs w:val="20"/>
              </w:rPr>
              <w:t>.</w:t>
            </w:r>
          </w:p>
          <w:p w14:paraId="6DE5E01C" w14:textId="77777777" w:rsidR="007B2940" w:rsidRDefault="006C12E7" w:rsidP="007441CD">
            <w:pPr>
              <w:pStyle w:val="ListParagraph"/>
              <w:numPr>
                <w:ilvl w:val="0"/>
                <w:numId w:val="29"/>
              </w:numPr>
              <w:spacing w:before="360"/>
              <w:rPr>
                <w:bCs/>
                <w:szCs w:val="20"/>
              </w:rPr>
            </w:pPr>
            <w:r w:rsidRPr="003A4383">
              <w:rPr>
                <w:bCs/>
                <w:szCs w:val="20"/>
              </w:rPr>
              <w:t xml:space="preserve">All new outputs will be assigned an output reference and continue the sequence established through the SORW. </w:t>
            </w:r>
          </w:p>
          <w:p w14:paraId="731390B6" w14:textId="0E0D1724" w:rsidR="003A4383" w:rsidRPr="007B2940" w:rsidRDefault="007B2940" w:rsidP="007B2940">
            <w:pPr>
              <w:spacing w:before="360"/>
              <w:rPr>
                <w:bCs/>
                <w:szCs w:val="20"/>
              </w:rPr>
            </w:pPr>
            <w:r>
              <w:t xml:space="preserve">To facilitate the above, a section </w:t>
            </w:r>
            <w:r w:rsidRPr="00584E1E">
              <w:t xml:space="preserve">(Col </w:t>
            </w:r>
            <w:ins w:id="1741" w:author="Author">
              <w:r w:rsidR="00CA4493" w:rsidRPr="00584E1E">
                <w:t>K</w:t>
              </w:r>
            </w:ins>
            <w:del w:id="1742" w:author="Author">
              <w:r w:rsidRPr="00584E1E" w:rsidDel="00CA4493">
                <w:delText>T</w:delText>
              </w:r>
            </w:del>
            <w:r w:rsidRPr="00584E1E">
              <w:t>)</w:t>
            </w:r>
            <w:r>
              <w:t xml:space="preserve"> has been included in Table B0.7</w:t>
            </w:r>
            <w:r w:rsidR="006C12E7" w:rsidRPr="007B2940">
              <w:rPr>
                <w:bCs/>
                <w:szCs w:val="20"/>
              </w:rPr>
              <w:t xml:space="preserve"> </w:t>
            </w:r>
            <w:r>
              <w:rPr>
                <w:bCs/>
                <w:szCs w:val="20"/>
              </w:rPr>
              <w:t xml:space="preserve">to allow the </w:t>
            </w:r>
            <w:del w:id="1743" w:author="Author">
              <w:r w:rsidDel="00B172BA">
                <w:rPr>
                  <w:bCs/>
                  <w:szCs w:val="20"/>
                </w:rPr>
                <w:delText>TO</w:delText>
              </w:r>
            </w:del>
            <w:ins w:id="1744" w:author="Author">
              <w:r w:rsidR="00B172BA">
                <w:rPr>
                  <w:bCs/>
                  <w:szCs w:val="20"/>
                </w:rPr>
                <w:t>Licensee</w:t>
              </w:r>
            </w:ins>
            <w:r>
              <w:rPr>
                <w:bCs/>
                <w:szCs w:val="20"/>
              </w:rPr>
              <w:t>s to assign the historic SORW Ref to any applicable schemes.</w:t>
            </w:r>
            <w:r w:rsidR="006C12E7" w:rsidRPr="007B2940">
              <w:rPr>
                <w:bCs/>
                <w:szCs w:val="20"/>
              </w:rPr>
              <w:t xml:space="preserve"> </w:t>
            </w:r>
          </w:p>
          <w:p w14:paraId="0E688292" w14:textId="4F4D2D3B" w:rsidR="003A4383" w:rsidRPr="003A4383" w:rsidRDefault="00933D8C" w:rsidP="009E1221">
            <w:pPr>
              <w:spacing w:before="360"/>
            </w:pPr>
            <w:r>
              <w:t>6</w:t>
            </w:r>
            <w:r w:rsidR="0056530A">
              <w:t xml:space="preserve">.       Boundary.  This is a </w:t>
            </w:r>
            <w:r w:rsidR="000311D8">
              <w:t>column</w:t>
            </w:r>
            <w:r w:rsidR="0056530A">
              <w:t xml:space="preserve"> to </w:t>
            </w:r>
            <w:r w:rsidR="009B035C">
              <w:t>reflect</w:t>
            </w:r>
            <w:r w:rsidR="0056530A">
              <w:t xml:space="preserve"> the </w:t>
            </w:r>
            <w:r w:rsidR="0056530A" w:rsidRPr="0056530A">
              <w:t>boundary references associated with each scheme</w:t>
            </w:r>
            <w:r w:rsidR="002311D0">
              <w:t xml:space="preserve">, </w:t>
            </w:r>
            <w:r w:rsidR="00970421">
              <w:t>where</w:t>
            </w:r>
            <w:r w:rsidR="002311D0">
              <w:t xml:space="preserve"> applicable</w:t>
            </w:r>
            <w:r w:rsidR="000311D8">
              <w:t xml:space="preserve"> (</w:t>
            </w:r>
            <w:del w:id="1745" w:author="Author">
              <w:r w:rsidR="000311D8" w:rsidDel="00A01890">
                <w:delText>manual input</w:delText>
              </w:r>
            </w:del>
            <w:ins w:id="1746" w:author="Author">
              <w:r w:rsidR="00A01890">
                <w:t>drop-down menu</w:t>
              </w:r>
            </w:ins>
            <w:r w:rsidR="000311D8">
              <w:t>)</w:t>
            </w:r>
            <w:r w:rsidR="0056530A">
              <w:t>.</w:t>
            </w:r>
            <w:r w:rsidR="002311D0">
              <w:t xml:space="preserve"> The need to populate this column is </w:t>
            </w:r>
            <w:r w:rsidR="002311D0" w:rsidRPr="002311D0">
              <w:t xml:space="preserve">subject to </w:t>
            </w:r>
            <w:r w:rsidR="002311D0">
              <w:t>the c</w:t>
            </w:r>
            <w:r w:rsidR="00CD1B8D">
              <w:t>ategorisation</w:t>
            </w:r>
            <w:r w:rsidR="002311D0">
              <w:t xml:space="preserve"> in the previous column (“</w:t>
            </w:r>
            <w:r w:rsidR="000311D8">
              <w:t xml:space="preserve">Primary </w:t>
            </w:r>
            <w:r w:rsidR="002311D0">
              <w:t>Load output type”</w:t>
            </w:r>
            <w:r w:rsidR="00CD1B8D">
              <w:t>)</w:t>
            </w:r>
            <w:r w:rsidR="002311D0">
              <w:t>. That is, options for this column are only required if a corresponding</w:t>
            </w:r>
            <w:r w:rsidR="002311D0" w:rsidRPr="002311D0">
              <w:t xml:space="preserve"> output </w:t>
            </w:r>
            <w:r w:rsidR="002311D0">
              <w:t xml:space="preserve">type is selected (eg “wider works”).  This column enables the licensee to </w:t>
            </w:r>
            <w:r w:rsidR="002311D0" w:rsidRPr="002311D0">
              <w:t xml:space="preserve">provide the boundary </w:t>
            </w:r>
            <w:r w:rsidR="002311D0">
              <w:t>which the transfer capability increase</w:t>
            </w:r>
            <w:r w:rsidR="00970421">
              <w:t xml:space="preserve"> (measured in MW)</w:t>
            </w:r>
            <w:r w:rsidR="002311D0">
              <w:t xml:space="preserve"> is anticipated </w:t>
            </w:r>
            <w:r w:rsidR="008B2C5D">
              <w:t xml:space="preserve">to be delivered.  </w:t>
            </w:r>
            <w:r w:rsidR="009E1221">
              <w:rPr>
                <w:bCs/>
                <w:szCs w:val="20"/>
              </w:rPr>
              <w:t xml:space="preserve"> </w:t>
            </w:r>
          </w:p>
          <w:p w14:paraId="57999795" w14:textId="7D765819" w:rsidR="000311D8" w:rsidRDefault="00933D8C" w:rsidP="009E1221">
            <w:pPr>
              <w:spacing w:before="360"/>
            </w:pPr>
            <w:r>
              <w:t>7</w:t>
            </w:r>
            <w:r w:rsidR="0056530A">
              <w:t xml:space="preserve">.      </w:t>
            </w:r>
            <w:r w:rsidR="000311D8">
              <w:t xml:space="preserve">Unit. </w:t>
            </w:r>
            <w:r w:rsidR="0056530A">
              <w:t xml:space="preserve"> </w:t>
            </w:r>
            <w:r w:rsidR="000311D8">
              <w:t>To repre</w:t>
            </w:r>
            <w:r w:rsidR="00192120">
              <w:t xml:space="preserve">sent </w:t>
            </w:r>
            <w:r w:rsidR="000311D8">
              <w:t>the applicable units associated with the Primary Output type (item 5).</w:t>
            </w:r>
            <w:ins w:id="1747" w:author="Author">
              <w:r w:rsidR="00CA4493">
                <w:t xml:space="preserve">  This is a drop-down menu.</w:t>
              </w:r>
            </w:ins>
            <w:r w:rsidR="000311D8">
              <w:t xml:space="preserve"> </w:t>
            </w:r>
          </w:p>
          <w:p w14:paraId="038F03D3" w14:textId="1DC54B92" w:rsidR="000C472D" w:rsidRPr="003A4383" w:rsidRDefault="000311D8" w:rsidP="003A4383">
            <w:pPr>
              <w:spacing w:before="360"/>
            </w:pPr>
            <w:r>
              <w:t xml:space="preserve">8. Electrical </w:t>
            </w:r>
            <w:r w:rsidR="0056530A">
              <w:t>Output count (#).  This will capture the quantity of output anticipated to be delivered as defined by the unit cat</w:t>
            </w:r>
            <w:r w:rsidR="00F119B1">
              <w:t xml:space="preserve">egorisation </w:t>
            </w:r>
            <w:r w:rsidR="00192120">
              <w:t>selected (</w:t>
            </w:r>
            <w:r w:rsidR="00F119B1">
              <w:t xml:space="preserve">item </w:t>
            </w:r>
            <w:r>
              <w:t>7</w:t>
            </w:r>
            <w:r w:rsidR="00F119B1">
              <w:t xml:space="preserve"> in this listing)</w:t>
            </w:r>
            <w:r w:rsidR="0056530A">
              <w:t xml:space="preserve">. </w:t>
            </w:r>
            <w:ins w:id="1748" w:author="Author">
              <w:r w:rsidR="00CA4493">
                <w:t xml:space="preserve">Manual input of positive absolute value </w:t>
              </w:r>
              <w:r w:rsidR="00F443E8">
                <w:t xml:space="preserve">is </w:t>
              </w:r>
              <w:r w:rsidR="00CA4493">
                <w:t>required, no text.</w:t>
              </w:r>
            </w:ins>
          </w:p>
          <w:p w14:paraId="01686D92" w14:textId="6501D39C" w:rsidR="0056530A" w:rsidRDefault="00FB2EDD" w:rsidP="00AF3EB4">
            <w:pPr>
              <w:spacing w:before="360"/>
            </w:pPr>
            <w:r>
              <w:t>9</w:t>
            </w:r>
            <w:r w:rsidR="000C472D">
              <w:t xml:space="preserve">. </w:t>
            </w:r>
            <w:r w:rsidR="009B035C">
              <w:t>Output Delivery Year. T</w:t>
            </w:r>
            <w:r w:rsidR="009B035C" w:rsidRPr="009B035C">
              <w:t>his will mark the scheme or lead project’s completion or expected final commissioning (when the asset is ready and available for connection).</w:t>
            </w:r>
            <w:ins w:id="1749" w:author="Author">
              <w:r w:rsidR="00CA4493">
                <w:t xml:space="preserve">  This is a drop-down menu (</w:t>
              </w:r>
              <w:r w:rsidR="00F443E8">
                <w:t xml:space="preserve">financial </w:t>
              </w:r>
              <w:r w:rsidR="00CA4493">
                <w:t>years 20</w:t>
              </w:r>
              <w:r w:rsidR="00F443E8">
                <w:t>13/</w:t>
              </w:r>
              <w:r w:rsidR="00CA4493">
                <w:t>14 to 20</w:t>
              </w:r>
              <w:r w:rsidR="00F443E8">
                <w:t>30/</w:t>
              </w:r>
              <w:r w:rsidR="00CA4493">
                <w:t>31).</w:t>
              </w:r>
            </w:ins>
            <w:r w:rsidR="009B035C">
              <w:t xml:space="preserve"> </w:t>
            </w:r>
          </w:p>
          <w:p w14:paraId="7928A39E" w14:textId="5F8D4031" w:rsidR="0056530A" w:rsidRDefault="000C472D" w:rsidP="00AF3EB4">
            <w:pPr>
              <w:spacing w:before="360"/>
            </w:pPr>
            <w:r>
              <w:t>1</w:t>
            </w:r>
            <w:r w:rsidR="00FB2EDD">
              <w:t>0</w:t>
            </w:r>
            <w:r w:rsidR="0056530A">
              <w:t xml:space="preserve">.     </w:t>
            </w:r>
            <w:r w:rsidR="0056530A" w:rsidRPr="0056530A">
              <w:t>Note/Explanation</w:t>
            </w:r>
            <w:r w:rsidR="009B035C">
              <w:t>.  Additional free form information.</w:t>
            </w:r>
          </w:p>
          <w:p w14:paraId="66848F15" w14:textId="346DF4DD" w:rsidR="0056530A" w:rsidRDefault="0056530A" w:rsidP="00AF3EB4">
            <w:pPr>
              <w:spacing w:before="360"/>
            </w:pPr>
            <w:r>
              <w:t>1</w:t>
            </w:r>
            <w:r w:rsidR="00FB2EDD">
              <w:t>1</w:t>
            </w:r>
            <w:r>
              <w:t xml:space="preserve">.      </w:t>
            </w:r>
            <w:r w:rsidRPr="0056530A">
              <w:t>Scheme Maturity</w:t>
            </w:r>
            <w:r w:rsidR="00151F10">
              <w:t>.  To align with the established ‘gated’ investment decision process.</w:t>
            </w:r>
            <w:ins w:id="1750" w:author="Author">
              <w:r w:rsidR="00A01890">
                <w:t xml:space="preserve"> The terminology used when populating this column must align with the established terminology currently used by each licensee. A summary of the investment process and terminology is provided in </w:t>
              </w:r>
              <w:r w:rsidR="00535122">
                <w:t>Appendix 4.</w:t>
              </w:r>
              <w:r w:rsidR="00A01890">
                <w:t xml:space="preserve">  </w:t>
              </w:r>
            </w:ins>
          </w:p>
          <w:p w14:paraId="48C94380" w14:textId="6A315240" w:rsidR="0056530A" w:rsidRDefault="0056530A" w:rsidP="00AF3EB4">
            <w:pPr>
              <w:spacing w:before="360"/>
            </w:pPr>
            <w:r>
              <w:t>1</w:t>
            </w:r>
            <w:r w:rsidR="00FB2EDD">
              <w:t>2</w:t>
            </w:r>
            <w:r>
              <w:t xml:space="preserve">.      </w:t>
            </w:r>
            <w:r w:rsidRPr="0056530A">
              <w:t>Commentary Reference</w:t>
            </w:r>
            <w:r w:rsidR="009B035C">
              <w:t>. Source page and paragraph reference within the supporting narrative (where applicable).</w:t>
            </w:r>
          </w:p>
          <w:p w14:paraId="5F0D2746" w14:textId="31D55506" w:rsidR="00CA4493" w:rsidRDefault="00CA4493" w:rsidP="00AF3EB4">
            <w:pPr>
              <w:spacing w:before="360"/>
              <w:rPr>
                <w:ins w:id="1751" w:author="Author"/>
              </w:rPr>
            </w:pPr>
            <w:ins w:id="1752" w:author="Author">
              <w:r>
                <w:t xml:space="preserve">13.      Baseline/Uncertainty.  This will capture the licensees view on whether the forecast expenditure is to be considered part of the proposed baseline or is expected to be considered as part of a potential uncertainty mechanism.    </w:t>
              </w:r>
            </w:ins>
          </w:p>
          <w:p w14:paraId="4401E670" w14:textId="02C67EEC" w:rsidR="0056530A" w:rsidRDefault="0056530A" w:rsidP="00AF3EB4">
            <w:pPr>
              <w:spacing w:before="360"/>
            </w:pPr>
            <w:r>
              <w:t>1</w:t>
            </w:r>
            <w:ins w:id="1753" w:author="Author">
              <w:r w:rsidR="00CA4493">
                <w:t>4</w:t>
              </w:r>
            </w:ins>
            <w:del w:id="1754" w:author="Author">
              <w:r w:rsidR="00FB2EDD" w:rsidDel="00CA4493">
                <w:delText>3</w:delText>
              </w:r>
            </w:del>
            <w:r>
              <w:t xml:space="preserve">.      </w:t>
            </w:r>
            <w:r w:rsidRPr="0056530A">
              <w:t>Original Engi</w:t>
            </w:r>
            <w:r>
              <w:t>neering Justification Reference</w:t>
            </w:r>
            <w:r w:rsidR="009B035C">
              <w:t>.  Relevant reference number that appears within the engineering justification pack (where applicable).</w:t>
            </w:r>
          </w:p>
          <w:p w14:paraId="23311025" w14:textId="5F3AB33D" w:rsidR="00CD1255" w:rsidRDefault="0056530A" w:rsidP="003A4383">
            <w:pPr>
              <w:spacing w:before="360"/>
              <w:rPr>
                <w:ins w:id="1755" w:author="Author"/>
              </w:rPr>
            </w:pPr>
            <w:r>
              <w:t>1</w:t>
            </w:r>
            <w:ins w:id="1756" w:author="Author">
              <w:r w:rsidR="00CA4493">
                <w:t>5</w:t>
              </w:r>
            </w:ins>
            <w:del w:id="1757" w:author="Author">
              <w:r w:rsidR="00FB2EDD" w:rsidDel="00CA4493">
                <w:delText>4</w:delText>
              </w:r>
            </w:del>
            <w:r>
              <w:t xml:space="preserve">.      </w:t>
            </w:r>
            <w:r w:rsidRPr="0056530A">
              <w:t>Original CBA Justification Reference</w:t>
            </w:r>
            <w:r w:rsidR="009B035C">
              <w:t>. Relevant reference number that appears within the CBA pack (where applicable).</w:t>
            </w:r>
          </w:p>
          <w:p w14:paraId="5B074002" w14:textId="2EA787DE" w:rsidR="00A01890" w:rsidRPr="009B035C" w:rsidRDefault="00A01890" w:rsidP="00A01890">
            <w:pPr>
              <w:spacing w:before="360"/>
            </w:pPr>
          </w:p>
        </w:tc>
      </w:tr>
      <w:tr w:rsidR="009E1221" w:rsidRPr="006025E7" w:rsidDel="00CA4493" w14:paraId="11F8B4B1" w14:textId="1EDCDD01" w:rsidTr="00575D5A">
        <w:trPr>
          <w:del w:id="1758" w:author="Author"/>
        </w:trPr>
        <w:tc>
          <w:tcPr>
            <w:tcW w:w="2373" w:type="dxa"/>
            <w:tcMar>
              <w:top w:w="0" w:type="dxa"/>
              <w:left w:w="108" w:type="dxa"/>
              <w:bottom w:w="0" w:type="dxa"/>
              <w:right w:w="108" w:type="dxa"/>
            </w:tcMar>
          </w:tcPr>
          <w:p w14:paraId="03CDD380" w14:textId="0EE02DE0" w:rsidR="009E1221" w:rsidDel="00CA4493" w:rsidRDefault="009E1221" w:rsidP="006025E7">
            <w:pPr>
              <w:rPr>
                <w:del w:id="1759" w:author="Author"/>
                <w:szCs w:val="20"/>
              </w:rPr>
            </w:pPr>
          </w:p>
        </w:tc>
        <w:tc>
          <w:tcPr>
            <w:tcW w:w="6524" w:type="dxa"/>
            <w:tcMar>
              <w:top w:w="0" w:type="dxa"/>
              <w:left w:w="108" w:type="dxa"/>
              <w:bottom w:w="0" w:type="dxa"/>
              <w:right w:w="108" w:type="dxa"/>
            </w:tcMar>
          </w:tcPr>
          <w:p w14:paraId="0A379917" w14:textId="494CB587" w:rsidR="009E1221" w:rsidDel="00CA4493" w:rsidRDefault="009E1221" w:rsidP="00AF3EB4">
            <w:pPr>
              <w:rPr>
                <w:del w:id="1760" w:author="Author"/>
              </w:rPr>
            </w:pPr>
          </w:p>
        </w:tc>
      </w:tr>
      <w:tr w:rsidR="00353328" w:rsidRPr="006025E7" w14:paraId="3538504D" w14:textId="77777777" w:rsidTr="00AC5CA7">
        <w:trPr>
          <w:trHeight w:val="534"/>
        </w:trPr>
        <w:tc>
          <w:tcPr>
            <w:tcW w:w="8897" w:type="dxa"/>
            <w:gridSpan w:val="2"/>
            <w:tcMar>
              <w:top w:w="0" w:type="dxa"/>
              <w:left w:w="108" w:type="dxa"/>
              <w:bottom w:w="0" w:type="dxa"/>
              <w:right w:w="108" w:type="dxa"/>
            </w:tcMar>
          </w:tcPr>
          <w:p w14:paraId="3B0E78AD" w14:textId="3ADAA439" w:rsidR="00353328" w:rsidRPr="00AF3EB4" w:rsidRDefault="00353328" w:rsidP="00AC5CA7">
            <w:r>
              <w:rPr>
                <w:szCs w:val="20"/>
              </w:rPr>
              <w:t>Specific definitions</w:t>
            </w:r>
          </w:p>
        </w:tc>
      </w:tr>
      <w:tr w:rsidR="00575D5A" w:rsidRPr="006025E7" w14:paraId="68D887F2" w14:textId="77777777" w:rsidTr="00575D5A">
        <w:tc>
          <w:tcPr>
            <w:tcW w:w="2373" w:type="dxa"/>
            <w:tcMar>
              <w:top w:w="0" w:type="dxa"/>
              <w:left w:w="108" w:type="dxa"/>
              <w:bottom w:w="0" w:type="dxa"/>
              <w:right w:w="108" w:type="dxa"/>
            </w:tcMar>
          </w:tcPr>
          <w:p w14:paraId="1E8C1B01" w14:textId="38940D64" w:rsidR="00575D5A" w:rsidRDefault="00575D5A" w:rsidP="00C82968">
            <w:pPr>
              <w:rPr>
                <w:szCs w:val="20"/>
              </w:rPr>
            </w:pPr>
            <w:r w:rsidRPr="00763004">
              <w:t xml:space="preserve">Local </w:t>
            </w:r>
            <w:r w:rsidRPr="001D0A43">
              <w:t>Enabling</w:t>
            </w:r>
            <w:r w:rsidRPr="00763004">
              <w:t xml:space="preserve"> (Entry – sole-use</w:t>
            </w:r>
          </w:p>
        </w:tc>
        <w:tc>
          <w:tcPr>
            <w:tcW w:w="6524" w:type="dxa"/>
            <w:tcMar>
              <w:top w:w="0" w:type="dxa"/>
              <w:left w:w="108" w:type="dxa"/>
              <w:bottom w:w="0" w:type="dxa"/>
              <w:right w:w="108" w:type="dxa"/>
            </w:tcMar>
          </w:tcPr>
          <w:p w14:paraId="7FF4AE88" w14:textId="3C2C5545" w:rsidR="00575D5A" w:rsidRDefault="00575D5A" w:rsidP="00575D5A">
            <w:r w:rsidRPr="00527498">
              <w:t xml:space="preserve">Defined as expenditure by the </w:t>
            </w:r>
            <w:del w:id="1761" w:author="Author">
              <w:r w:rsidRPr="00527498" w:rsidDel="00B172BA">
                <w:delText>TO</w:delText>
              </w:r>
            </w:del>
            <w:ins w:id="1762" w:author="Author">
              <w:r w:rsidR="00B172BA">
                <w:t>Licensee</w:t>
              </w:r>
            </w:ins>
            <w:r w:rsidRPr="00527498">
              <w:t xml:space="preserve"> required to meet increases in the total power entering the network from generators and interconnectors.</w:t>
            </w:r>
            <w:r>
              <w:t xml:space="preserve"> It o</w:t>
            </w:r>
            <w:r w:rsidRPr="00763004">
              <w:t>nly includes expenditure on assets that are covered by connection charges as of the connection charging boundary at the time.</w:t>
            </w:r>
          </w:p>
        </w:tc>
      </w:tr>
      <w:tr w:rsidR="00575D5A" w:rsidRPr="006025E7" w14:paraId="1B284F93" w14:textId="77777777" w:rsidTr="00575D5A">
        <w:tc>
          <w:tcPr>
            <w:tcW w:w="2373" w:type="dxa"/>
            <w:tcMar>
              <w:top w:w="0" w:type="dxa"/>
              <w:left w:w="108" w:type="dxa"/>
              <w:bottom w:w="0" w:type="dxa"/>
              <w:right w:w="108" w:type="dxa"/>
            </w:tcMar>
          </w:tcPr>
          <w:p w14:paraId="1225838A" w14:textId="321DA8E1" w:rsidR="00575D5A" w:rsidRDefault="00575D5A" w:rsidP="00575D5A">
            <w:pPr>
              <w:rPr>
                <w:szCs w:val="20"/>
              </w:rPr>
            </w:pPr>
            <w:r w:rsidRPr="001D0A43">
              <w:rPr>
                <w:rFonts w:cs="Arial"/>
              </w:rPr>
              <w:t>Local Enabling (Exit – Sole-Use)</w:t>
            </w:r>
          </w:p>
        </w:tc>
        <w:tc>
          <w:tcPr>
            <w:tcW w:w="6524" w:type="dxa"/>
            <w:tcMar>
              <w:top w:w="0" w:type="dxa"/>
              <w:left w:w="108" w:type="dxa"/>
              <w:bottom w:w="0" w:type="dxa"/>
              <w:right w:w="108" w:type="dxa"/>
            </w:tcMar>
          </w:tcPr>
          <w:p w14:paraId="4434081E" w14:textId="0BD017FA" w:rsidR="00575D5A" w:rsidRDefault="00575D5A" w:rsidP="00575D5A">
            <w:r w:rsidRPr="00763004">
              <w:t xml:space="preserve">Defined as expenditure by the </w:t>
            </w:r>
            <w:del w:id="1763" w:author="Author">
              <w:r w:rsidRPr="00763004" w:rsidDel="00B172BA">
                <w:delText>TO</w:delText>
              </w:r>
            </w:del>
            <w:ins w:id="1764" w:author="Author">
              <w:r w:rsidR="00B172BA">
                <w:t>Licensee</w:t>
              </w:r>
            </w:ins>
            <w:r w:rsidRPr="00763004">
              <w:t xml:space="preserve"> required to meet increases or changes in the power demand of grid supply points and other directly connected customers as a result of load growth, load transfer or closure of embedded generation. Only includes expenditure on assets that are covered by connection charges as of the connection charging boundary at the time.</w:t>
            </w:r>
          </w:p>
        </w:tc>
      </w:tr>
      <w:tr w:rsidR="00575D5A" w:rsidRPr="006025E7" w14:paraId="19D9E667" w14:textId="77777777" w:rsidTr="00575D5A">
        <w:tc>
          <w:tcPr>
            <w:tcW w:w="2373" w:type="dxa"/>
            <w:tcMar>
              <w:top w:w="0" w:type="dxa"/>
              <w:left w:w="108" w:type="dxa"/>
              <w:bottom w:w="0" w:type="dxa"/>
              <w:right w:w="108" w:type="dxa"/>
            </w:tcMar>
          </w:tcPr>
          <w:p w14:paraId="4CE2D4BE" w14:textId="649653C7" w:rsidR="00575D5A" w:rsidRDefault="00575D5A" w:rsidP="00575D5A">
            <w:pPr>
              <w:rPr>
                <w:szCs w:val="20"/>
              </w:rPr>
            </w:pPr>
            <w:r w:rsidRPr="00DC289F">
              <w:rPr>
                <w:rFonts w:cs="Arial"/>
              </w:rPr>
              <w:t>Local Enabling (Entry)</w:t>
            </w:r>
          </w:p>
        </w:tc>
        <w:tc>
          <w:tcPr>
            <w:tcW w:w="6524" w:type="dxa"/>
            <w:tcMar>
              <w:top w:w="0" w:type="dxa"/>
              <w:left w:w="108" w:type="dxa"/>
              <w:bottom w:w="0" w:type="dxa"/>
              <w:right w:w="108" w:type="dxa"/>
            </w:tcMar>
          </w:tcPr>
          <w:p w14:paraId="350848B4" w14:textId="2AF3C341" w:rsidR="00575D5A" w:rsidRDefault="00575D5A" w:rsidP="00575D5A">
            <w:r w:rsidRPr="00763004">
              <w:t>Expenditure on assets covered by TNUoS charges yet directly triggered by</w:t>
            </w:r>
            <w:r>
              <w:t xml:space="preserve"> one or more</w:t>
            </w:r>
            <w:r w:rsidRPr="00763004">
              <w:t xml:space="preserve"> individual generation connection projects. </w:t>
            </w:r>
          </w:p>
        </w:tc>
      </w:tr>
      <w:tr w:rsidR="00575D5A" w:rsidRPr="006025E7" w14:paraId="596DFDE1" w14:textId="77777777" w:rsidTr="00575D5A">
        <w:tc>
          <w:tcPr>
            <w:tcW w:w="2373" w:type="dxa"/>
            <w:tcMar>
              <w:top w:w="0" w:type="dxa"/>
              <w:left w:w="108" w:type="dxa"/>
              <w:bottom w:w="0" w:type="dxa"/>
              <w:right w:w="108" w:type="dxa"/>
            </w:tcMar>
          </w:tcPr>
          <w:p w14:paraId="57226F7F" w14:textId="26306DDF" w:rsidR="00575D5A" w:rsidRDefault="00575D5A" w:rsidP="00575D5A">
            <w:pPr>
              <w:rPr>
                <w:szCs w:val="20"/>
              </w:rPr>
            </w:pPr>
            <w:r w:rsidRPr="00DC289F">
              <w:rPr>
                <w:rFonts w:cs="Arial"/>
              </w:rPr>
              <w:t>Local Enabling (Exit</w:t>
            </w:r>
            <w:r>
              <w:rPr>
                <w:rFonts w:cs="Arial"/>
              </w:rPr>
              <w:t>)</w:t>
            </w:r>
          </w:p>
        </w:tc>
        <w:tc>
          <w:tcPr>
            <w:tcW w:w="6524" w:type="dxa"/>
            <w:tcMar>
              <w:top w:w="0" w:type="dxa"/>
              <w:left w:w="108" w:type="dxa"/>
              <w:bottom w:w="0" w:type="dxa"/>
              <w:right w:w="108" w:type="dxa"/>
            </w:tcMar>
          </w:tcPr>
          <w:p w14:paraId="5F1C3D71" w14:textId="48920E03" w:rsidR="00575D5A" w:rsidRDefault="00575D5A" w:rsidP="00575D5A">
            <w:r w:rsidRPr="00763004">
              <w:t>Expenditure on assets covered by TNUoS charges yet directly triggered by</w:t>
            </w:r>
            <w:r>
              <w:t xml:space="preserve"> one or more</w:t>
            </w:r>
            <w:r w:rsidRPr="00763004">
              <w:t xml:space="preserve"> individual demand connection projects. </w:t>
            </w:r>
          </w:p>
        </w:tc>
      </w:tr>
      <w:tr w:rsidR="00575D5A" w:rsidRPr="006025E7" w14:paraId="18EB3593" w14:textId="77777777" w:rsidTr="00575D5A">
        <w:tc>
          <w:tcPr>
            <w:tcW w:w="2373" w:type="dxa"/>
            <w:tcMar>
              <w:top w:w="0" w:type="dxa"/>
              <w:left w:w="108" w:type="dxa"/>
              <w:bottom w:w="0" w:type="dxa"/>
              <w:right w:w="108" w:type="dxa"/>
            </w:tcMar>
          </w:tcPr>
          <w:p w14:paraId="6BB174CE" w14:textId="1E8B5C4F" w:rsidR="00575D5A" w:rsidRDefault="00575D5A" w:rsidP="00C82968">
            <w:pPr>
              <w:rPr>
                <w:szCs w:val="20"/>
              </w:rPr>
            </w:pPr>
            <w:r>
              <w:rPr>
                <w:rFonts w:cs="Arial"/>
              </w:rPr>
              <w:t>Wider Works</w:t>
            </w:r>
          </w:p>
        </w:tc>
        <w:tc>
          <w:tcPr>
            <w:tcW w:w="6524" w:type="dxa"/>
            <w:tcMar>
              <w:top w:w="0" w:type="dxa"/>
              <w:left w:w="108" w:type="dxa"/>
              <w:bottom w:w="0" w:type="dxa"/>
              <w:right w:w="108" w:type="dxa"/>
            </w:tcMar>
          </w:tcPr>
          <w:p w14:paraId="4F6B2161" w14:textId="77777777" w:rsidR="00575D5A" w:rsidRDefault="00575D5A" w:rsidP="00575D5A">
            <w:pPr>
              <w:pStyle w:val="Paragrapgh"/>
              <w:numPr>
                <w:ilvl w:val="0"/>
                <w:numId w:val="0"/>
              </w:numPr>
              <w:tabs>
                <w:tab w:val="num" w:pos="567"/>
              </w:tabs>
              <w:spacing w:before="0"/>
            </w:pPr>
            <w:r w:rsidRPr="00527498">
              <w:t xml:space="preserve">Expenditure required for generation- or demand-driven reinforcement of the transmission system in order to fulfil the company's obligations to the transmission Licence.  </w:t>
            </w:r>
          </w:p>
          <w:p w14:paraId="5BEC6911" w14:textId="77777777" w:rsidR="00575D5A" w:rsidRDefault="00575D5A" w:rsidP="00575D5A">
            <w:pPr>
              <w:pStyle w:val="Paragrapgh"/>
              <w:numPr>
                <w:ilvl w:val="0"/>
                <w:numId w:val="0"/>
              </w:numPr>
              <w:tabs>
                <w:tab w:val="num" w:pos="567"/>
              </w:tabs>
              <w:spacing w:before="0"/>
            </w:pPr>
            <w:r w:rsidRPr="00763004">
              <w:t xml:space="preserve">Includes </w:t>
            </w:r>
          </w:p>
          <w:p w14:paraId="1787A16C" w14:textId="4934987A" w:rsidR="00575D5A" w:rsidRDefault="00575D5A" w:rsidP="007441CD">
            <w:pPr>
              <w:pStyle w:val="Paragrapgh"/>
              <w:numPr>
                <w:ilvl w:val="0"/>
                <w:numId w:val="27"/>
              </w:numPr>
              <w:spacing w:before="0"/>
            </w:pPr>
            <w:r w:rsidRPr="00763004">
              <w:t xml:space="preserve">load related expenditure covered by use of system charges </w:t>
            </w:r>
            <w:r>
              <w:t xml:space="preserve">including all wider works as detailed in </w:t>
            </w:r>
            <w:del w:id="1765" w:author="Author">
              <w:r w:rsidDel="00B172BA">
                <w:delText>TO</w:delText>
              </w:r>
            </w:del>
            <w:ins w:id="1766" w:author="Author">
              <w:r w:rsidR="00B172BA">
                <w:t>Licensee</w:t>
              </w:r>
            </w:ins>
            <w:r>
              <w:t>’s licence conditions and final proposals as well as approved SWW projects</w:t>
            </w:r>
            <w:r w:rsidR="00C82968">
              <w:t xml:space="preserve"> (construction only)</w:t>
            </w:r>
            <w:r>
              <w:t xml:space="preserve">. </w:t>
            </w:r>
          </w:p>
          <w:p w14:paraId="49486375" w14:textId="01CA652E" w:rsidR="00575D5A" w:rsidRDefault="00575D5A" w:rsidP="007441CD">
            <w:pPr>
              <w:pStyle w:val="Paragrapgh"/>
              <w:numPr>
                <w:ilvl w:val="0"/>
                <w:numId w:val="27"/>
              </w:numPr>
              <w:spacing w:before="0"/>
            </w:pPr>
            <w:r>
              <w:t xml:space="preserve">For forecast purposes only, </w:t>
            </w:r>
            <w:r w:rsidRPr="00C9789C">
              <w:t xml:space="preserve">the </w:t>
            </w:r>
            <w:del w:id="1767" w:author="Author">
              <w:r w:rsidRPr="00C9789C" w:rsidDel="00B172BA">
                <w:delText>TO</w:delText>
              </w:r>
            </w:del>
            <w:ins w:id="1768" w:author="Author">
              <w:r w:rsidR="00B172BA">
                <w:t>Licensee</w:t>
              </w:r>
            </w:ins>
            <w:r w:rsidRPr="00C9789C">
              <w:t xml:space="preserve"> is permitted to assume that </w:t>
            </w:r>
            <w:r>
              <w:t xml:space="preserve">Strategic Wider Works </w:t>
            </w:r>
            <w:r w:rsidRPr="00C9789C">
              <w:t xml:space="preserve">allowance will equal </w:t>
            </w:r>
            <w:r>
              <w:t>its latest Strategic Wider Works forecasts</w:t>
            </w:r>
            <w:r w:rsidR="00C82968">
              <w:t xml:space="preserve"> (construction only)</w:t>
            </w:r>
            <w:r>
              <w:t xml:space="preserve">.  </w:t>
            </w:r>
          </w:p>
          <w:p w14:paraId="791C5452" w14:textId="197D56B7" w:rsidR="00575D5A" w:rsidRDefault="00575D5A" w:rsidP="007441CD">
            <w:pPr>
              <w:pStyle w:val="Paragrapgh"/>
              <w:numPr>
                <w:ilvl w:val="0"/>
                <w:numId w:val="27"/>
              </w:numPr>
              <w:spacing w:before="0"/>
            </w:pPr>
            <w:r>
              <w:t xml:space="preserve">For forecast purposes only, Baseline Wider Works allowance will equal the value as published in </w:t>
            </w:r>
            <w:r w:rsidR="006019C1">
              <w:t xml:space="preserve">the relevant </w:t>
            </w:r>
            <w:r w:rsidRPr="00C9789C">
              <w:t>Spec</w:t>
            </w:r>
            <w:r>
              <w:t>ial</w:t>
            </w:r>
            <w:r w:rsidR="006019C1">
              <w:t xml:space="preserve"> Condition</w:t>
            </w:r>
            <w:r w:rsidRPr="00C9789C">
              <w:t>, where no determination has yet been made</w:t>
            </w:r>
            <w:r>
              <w:t>.</w:t>
            </w:r>
            <w:r w:rsidRPr="00C9789C">
              <w:t xml:space="preserve"> </w:t>
            </w:r>
          </w:p>
          <w:p w14:paraId="4EDBBF4E" w14:textId="77777777" w:rsidR="00575D5A" w:rsidRDefault="00575D5A" w:rsidP="00575D5A">
            <w:pPr>
              <w:pStyle w:val="Paragrapgh"/>
              <w:numPr>
                <w:ilvl w:val="0"/>
                <w:numId w:val="0"/>
              </w:numPr>
              <w:spacing w:before="0"/>
            </w:pPr>
            <w:r>
              <w:t>E</w:t>
            </w:r>
            <w:r w:rsidRPr="00763004">
              <w:t xml:space="preserve">xcludes </w:t>
            </w:r>
          </w:p>
          <w:p w14:paraId="11DAFB66" w14:textId="42EDB2FA" w:rsidR="00575D5A" w:rsidRDefault="00575D5A" w:rsidP="00575D5A">
            <w:r>
              <w:t>Local enabling (entry), Local Enabling (Exit) and</w:t>
            </w:r>
            <w:r w:rsidRPr="00763004">
              <w:t xml:space="preserve"> TSS expenditure as well as expenditure allowed under TIRG.</w:t>
            </w:r>
          </w:p>
        </w:tc>
      </w:tr>
      <w:tr w:rsidR="00575D5A" w:rsidRPr="006025E7" w14:paraId="07D1506E" w14:textId="77777777" w:rsidTr="00575D5A">
        <w:tc>
          <w:tcPr>
            <w:tcW w:w="2373" w:type="dxa"/>
            <w:tcMar>
              <w:top w:w="0" w:type="dxa"/>
              <w:left w:w="108" w:type="dxa"/>
              <w:bottom w:w="0" w:type="dxa"/>
              <w:right w:w="108" w:type="dxa"/>
            </w:tcMar>
          </w:tcPr>
          <w:p w14:paraId="127300C0" w14:textId="6A1DFA7A" w:rsidR="00575D5A" w:rsidRDefault="00575D5A" w:rsidP="00C82968">
            <w:pPr>
              <w:rPr>
                <w:szCs w:val="20"/>
              </w:rPr>
            </w:pPr>
            <w:r w:rsidRPr="00A36573">
              <w:rPr>
                <w:rFonts w:cs="Arial"/>
              </w:rPr>
              <w:t>Infrastructure – TSS</w:t>
            </w:r>
          </w:p>
        </w:tc>
        <w:tc>
          <w:tcPr>
            <w:tcW w:w="6524" w:type="dxa"/>
            <w:tcMar>
              <w:top w:w="0" w:type="dxa"/>
              <w:left w:w="108" w:type="dxa"/>
              <w:bottom w:w="0" w:type="dxa"/>
              <w:right w:w="108" w:type="dxa"/>
            </w:tcMar>
          </w:tcPr>
          <w:p w14:paraId="60F09001" w14:textId="10E023CD" w:rsidR="00575D5A" w:rsidRDefault="00575D5A" w:rsidP="00575D5A">
            <w:r w:rsidRPr="00763004">
              <w:t xml:space="preserve">Expenditure on schemes aimed primarily at improving the efficiency of system operation. </w:t>
            </w:r>
          </w:p>
        </w:tc>
      </w:tr>
      <w:tr w:rsidR="00C82968" w:rsidRPr="006025E7" w14:paraId="0BA0A6DA" w14:textId="77777777" w:rsidTr="00575D5A">
        <w:tc>
          <w:tcPr>
            <w:tcW w:w="2373" w:type="dxa"/>
            <w:tcMar>
              <w:top w:w="0" w:type="dxa"/>
              <w:left w:w="108" w:type="dxa"/>
              <w:bottom w:w="0" w:type="dxa"/>
              <w:right w:w="108" w:type="dxa"/>
            </w:tcMar>
          </w:tcPr>
          <w:p w14:paraId="6650378A" w14:textId="00EDECAC" w:rsidR="00C82968" w:rsidRDefault="00C82968" w:rsidP="00C82968">
            <w:pPr>
              <w:rPr>
                <w:rFonts w:cs="Arial"/>
              </w:rPr>
            </w:pPr>
            <w:r w:rsidRPr="00462641">
              <w:rPr>
                <w:rFonts w:cs="Arial"/>
              </w:rPr>
              <w:t>Customer Contributions (enter as negative)</w:t>
            </w:r>
          </w:p>
        </w:tc>
        <w:tc>
          <w:tcPr>
            <w:tcW w:w="6524" w:type="dxa"/>
            <w:tcMar>
              <w:top w:w="0" w:type="dxa"/>
              <w:left w:w="108" w:type="dxa"/>
              <w:bottom w:w="0" w:type="dxa"/>
              <w:right w:w="108" w:type="dxa"/>
            </w:tcMar>
          </w:tcPr>
          <w:p w14:paraId="2E6FA1D8" w14:textId="7DC16FE0" w:rsidR="00C82968" w:rsidRDefault="00C82968" w:rsidP="00C82968">
            <w:pPr>
              <w:pStyle w:val="Paragrapgh"/>
              <w:numPr>
                <w:ilvl w:val="0"/>
                <w:numId w:val="0"/>
              </w:numPr>
              <w:spacing w:before="0" w:after="0"/>
            </w:pPr>
            <w:r>
              <w:t>These exclude</w:t>
            </w:r>
            <w:r w:rsidRPr="00763004">
              <w:t xml:space="preserve"> connection charges</w:t>
            </w:r>
            <w:r>
              <w:t xml:space="preserve">. </w:t>
            </w:r>
          </w:p>
        </w:tc>
      </w:tr>
      <w:tr w:rsidR="008B2C5D" w:rsidRPr="006025E7" w14:paraId="3517E8B7" w14:textId="77777777" w:rsidTr="00575D5A">
        <w:tc>
          <w:tcPr>
            <w:tcW w:w="2373" w:type="dxa"/>
            <w:tcMar>
              <w:top w:w="0" w:type="dxa"/>
              <w:left w:w="108" w:type="dxa"/>
              <w:bottom w:w="0" w:type="dxa"/>
              <w:right w:w="108" w:type="dxa"/>
            </w:tcMar>
          </w:tcPr>
          <w:p w14:paraId="1BE4499B" w14:textId="64BFBFA4" w:rsidR="008B2C5D" w:rsidRDefault="008B2C5D" w:rsidP="008B2C5D">
            <w:pPr>
              <w:rPr>
                <w:rFonts w:cs="Arial"/>
              </w:rPr>
            </w:pPr>
            <w:r w:rsidRPr="00763004">
              <w:t xml:space="preserve">Local </w:t>
            </w:r>
            <w:r w:rsidRPr="001D0A43">
              <w:t>Enabling</w:t>
            </w:r>
            <w:r w:rsidRPr="00763004">
              <w:t xml:space="preserve"> (Entry – sole-use</w:t>
            </w:r>
          </w:p>
        </w:tc>
        <w:tc>
          <w:tcPr>
            <w:tcW w:w="6524" w:type="dxa"/>
            <w:tcMar>
              <w:top w:w="0" w:type="dxa"/>
              <w:left w:w="108" w:type="dxa"/>
              <w:bottom w:w="0" w:type="dxa"/>
              <w:right w:w="108" w:type="dxa"/>
            </w:tcMar>
          </w:tcPr>
          <w:p w14:paraId="1FE87D34" w14:textId="4C98358E" w:rsidR="008B2C5D" w:rsidRPr="00763004" w:rsidRDefault="008B2C5D" w:rsidP="008B2C5D">
            <w:pPr>
              <w:pStyle w:val="Paragrapgh"/>
              <w:numPr>
                <w:ilvl w:val="0"/>
                <w:numId w:val="0"/>
              </w:numPr>
              <w:spacing w:before="0" w:after="0"/>
            </w:pPr>
            <w:r w:rsidRPr="00527498">
              <w:t xml:space="preserve">Defined as expenditure by the </w:t>
            </w:r>
            <w:del w:id="1769" w:author="Author">
              <w:r w:rsidRPr="00527498" w:rsidDel="00B172BA">
                <w:delText>TO</w:delText>
              </w:r>
            </w:del>
            <w:ins w:id="1770" w:author="Author">
              <w:r w:rsidR="00B172BA">
                <w:t>Licensee</w:t>
              </w:r>
            </w:ins>
            <w:r w:rsidRPr="00527498">
              <w:t xml:space="preserve"> required to meet increases in the total power entering the network from generators and interconnectors.</w:t>
            </w:r>
            <w:r>
              <w:t xml:space="preserve"> It o</w:t>
            </w:r>
            <w:r w:rsidRPr="00763004">
              <w:t>nly includes expenditure on assets that are covered by connection charges as of the connection charging boundary at the time.</w:t>
            </w:r>
          </w:p>
        </w:tc>
      </w:tr>
      <w:tr w:rsidR="008B2C5D" w:rsidRPr="006025E7" w14:paraId="623DD429" w14:textId="77777777" w:rsidTr="00575D5A">
        <w:tc>
          <w:tcPr>
            <w:tcW w:w="2373" w:type="dxa"/>
            <w:tcMar>
              <w:top w:w="0" w:type="dxa"/>
              <w:left w:w="108" w:type="dxa"/>
              <w:bottom w:w="0" w:type="dxa"/>
              <w:right w:w="108" w:type="dxa"/>
            </w:tcMar>
          </w:tcPr>
          <w:p w14:paraId="7147907D" w14:textId="12436BDD" w:rsidR="008B2C5D" w:rsidRDefault="008B2C5D" w:rsidP="008B2C5D">
            <w:pPr>
              <w:rPr>
                <w:rFonts w:cs="Arial"/>
              </w:rPr>
            </w:pPr>
            <w:r w:rsidRPr="001D0A43">
              <w:rPr>
                <w:rFonts w:cs="Arial"/>
              </w:rPr>
              <w:t>Local Enabling (Exit – Sole-Use)</w:t>
            </w:r>
          </w:p>
        </w:tc>
        <w:tc>
          <w:tcPr>
            <w:tcW w:w="6524" w:type="dxa"/>
            <w:tcMar>
              <w:top w:w="0" w:type="dxa"/>
              <w:left w:w="108" w:type="dxa"/>
              <w:bottom w:w="0" w:type="dxa"/>
              <w:right w:w="108" w:type="dxa"/>
            </w:tcMar>
          </w:tcPr>
          <w:p w14:paraId="617F0DB5" w14:textId="064B6A00" w:rsidR="008B2C5D" w:rsidRPr="00763004" w:rsidRDefault="008B2C5D" w:rsidP="008B2C5D">
            <w:pPr>
              <w:pStyle w:val="Paragrapgh"/>
              <w:numPr>
                <w:ilvl w:val="0"/>
                <w:numId w:val="0"/>
              </w:numPr>
              <w:spacing w:before="0" w:after="0"/>
            </w:pPr>
            <w:r w:rsidRPr="00763004">
              <w:t xml:space="preserve">Defined as expenditure by the </w:t>
            </w:r>
            <w:del w:id="1771" w:author="Author">
              <w:r w:rsidRPr="00763004" w:rsidDel="00B172BA">
                <w:delText>TO</w:delText>
              </w:r>
            </w:del>
            <w:ins w:id="1772" w:author="Author">
              <w:r w:rsidR="00B172BA">
                <w:t>Licensee</w:t>
              </w:r>
            </w:ins>
            <w:r w:rsidRPr="00763004">
              <w:t xml:space="preserve"> required to meet increases or changes in the power demand of grid supply points and other directly connected customers as a result of load growth, load transfer or closure of embedded generation. Only includes expenditure on assets that are covered by connection charges as of the connection charging boundary at the time.</w:t>
            </w:r>
          </w:p>
        </w:tc>
      </w:tr>
      <w:tr w:rsidR="00A01D26" w:rsidRPr="006025E7" w14:paraId="63D73125" w14:textId="77777777" w:rsidTr="00575D5A">
        <w:tc>
          <w:tcPr>
            <w:tcW w:w="2373" w:type="dxa"/>
            <w:tcMar>
              <w:top w:w="0" w:type="dxa"/>
              <w:left w:w="108" w:type="dxa"/>
              <w:bottom w:w="0" w:type="dxa"/>
              <w:right w:w="108" w:type="dxa"/>
            </w:tcMar>
          </w:tcPr>
          <w:p w14:paraId="33E8A678" w14:textId="5D9F307C" w:rsidR="00A01D26" w:rsidRPr="00A01D26" w:rsidRDefault="00A01D26" w:rsidP="008B2C5D">
            <w:pPr>
              <w:rPr>
                <w:rFonts w:cs="Arial"/>
                <w:szCs w:val="20"/>
              </w:rPr>
            </w:pPr>
            <w:r w:rsidRPr="00A01D26">
              <w:rPr>
                <w:rFonts w:cs="Arial"/>
                <w:szCs w:val="20"/>
              </w:rPr>
              <w:t>NETS</w:t>
            </w:r>
          </w:p>
        </w:tc>
        <w:tc>
          <w:tcPr>
            <w:tcW w:w="6524" w:type="dxa"/>
            <w:tcMar>
              <w:top w:w="0" w:type="dxa"/>
              <w:left w:w="108" w:type="dxa"/>
              <w:bottom w:w="0" w:type="dxa"/>
              <w:right w:w="108" w:type="dxa"/>
            </w:tcMar>
          </w:tcPr>
          <w:p w14:paraId="7F470D53" w14:textId="26EC9865" w:rsidR="00A01D26" w:rsidRPr="00A01D26" w:rsidRDefault="00A01D26" w:rsidP="008B2C5D">
            <w:pPr>
              <w:pStyle w:val="Paragrapgh"/>
              <w:numPr>
                <w:ilvl w:val="0"/>
                <w:numId w:val="0"/>
              </w:numPr>
              <w:spacing w:before="0" w:after="0"/>
            </w:pPr>
            <w:r w:rsidRPr="00A01D26">
              <w:rPr>
                <w:rFonts w:eastAsia="Calibri"/>
              </w:rPr>
              <w:t>The NETS is the high voltage network of overhead lines, underground or subsea cables and substations that transports electricity from generators to a lower voltage distribution network for onward transportation to consumers. The NETS comprises both the 400kV and 275kV circuits across Great Britain and the 132kV circuits in Scotland and in offshore waters.</w:t>
            </w:r>
          </w:p>
        </w:tc>
      </w:tr>
      <w:tr w:rsidR="00D24A7F" w:rsidRPr="006025E7" w14:paraId="2F2F5A34" w14:textId="77777777" w:rsidTr="00575D5A">
        <w:tc>
          <w:tcPr>
            <w:tcW w:w="2373" w:type="dxa"/>
            <w:tcMar>
              <w:top w:w="0" w:type="dxa"/>
              <w:left w:w="108" w:type="dxa"/>
              <w:bottom w:w="0" w:type="dxa"/>
              <w:right w:w="108" w:type="dxa"/>
            </w:tcMar>
          </w:tcPr>
          <w:p w14:paraId="173CAC9C" w14:textId="3C75BD71" w:rsidR="00D24A7F" w:rsidRPr="00A01D26" w:rsidRDefault="00D24A7F" w:rsidP="00D24A7F">
            <w:pPr>
              <w:rPr>
                <w:rFonts w:cs="Arial"/>
                <w:szCs w:val="20"/>
              </w:rPr>
            </w:pPr>
            <w:r>
              <w:rPr>
                <w:rFonts w:cs="Arial"/>
                <w:szCs w:val="20"/>
              </w:rPr>
              <w:t xml:space="preserve">Transmission </w:t>
            </w:r>
            <w:r w:rsidR="00353328">
              <w:rPr>
                <w:rFonts w:cs="Arial"/>
                <w:szCs w:val="20"/>
              </w:rPr>
              <w:t>A</w:t>
            </w:r>
            <w:r>
              <w:rPr>
                <w:rFonts w:cs="Arial"/>
                <w:szCs w:val="20"/>
              </w:rPr>
              <w:t>ssets</w:t>
            </w:r>
          </w:p>
        </w:tc>
        <w:tc>
          <w:tcPr>
            <w:tcW w:w="6524" w:type="dxa"/>
            <w:tcMar>
              <w:top w:w="0" w:type="dxa"/>
              <w:left w:w="108" w:type="dxa"/>
              <w:bottom w:w="0" w:type="dxa"/>
              <w:right w:w="108" w:type="dxa"/>
            </w:tcMar>
          </w:tcPr>
          <w:p w14:paraId="18B91908" w14:textId="162E2B37" w:rsidR="00D24A7F" w:rsidRDefault="00D24A7F" w:rsidP="00D24A7F">
            <w:pPr>
              <w:jc w:val="both"/>
              <w:rPr>
                <w:rFonts w:eastAsia="Calibri"/>
                <w:szCs w:val="20"/>
              </w:rPr>
            </w:pPr>
            <w:r w:rsidRPr="00D24A7F">
              <w:rPr>
                <w:rFonts w:eastAsia="Calibri"/>
                <w:szCs w:val="20"/>
              </w:rPr>
              <w:t xml:space="preserve">Transmission assets that are owned by the </w:t>
            </w:r>
            <w:del w:id="1773" w:author="Author">
              <w:r w:rsidRPr="00D24A7F" w:rsidDel="00B172BA">
                <w:rPr>
                  <w:rFonts w:eastAsia="Calibri"/>
                  <w:szCs w:val="20"/>
                </w:rPr>
                <w:delText>TO</w:delText>
              </w:r>
            </w:del>
            <w:ins w:id="1774" w:author="Author">
              <w:r w:rsidR="00B172BA">
                <w:rPr>
                  <w:rFonts w:eastAsia="Calibri"/>
                  <w:szCs w:val="20"/>
                </w:rPr>
                <w:t>Licensee</w:t>
              </w:r>
            </w:ins>
            <w:r w:rsidRPr="00D24A7F">
              <w:rPr>
                <w:rFonts w:eastAsia="Calibri"/>
                <w:szCs w:val="20"/>
              </w:rPr>
              <w:t xml:space="preserve"> fall into two distinct sub categories:</w:t>
            </w:r>
          </w:p>
          <w:p w14:paraId="1CBCB88D" w14:textId="77777777" w:rsidR="00D24A7F" w:rsidRPr="00D24A7F" w:rsidRDefault="00D24A7F" w:rsidP="00D24A7F">
            <w:pPr>
              <w:jc w:val="both"/>
              <w:rPr>
                <w:rFonts w:eastAsia="Calibri"/>
                <w:szCs w:val="20"/>
              </w:rPr>
            </w:pPr>
          </w:p>
          <w:p w14:paraId="1002007B" w14:textId="12A1D3ED" w:rsidR="00D24A7F" w:rsidRDefault="00D24A7F" w:rsidP="007441CD">
            <w:pPr>
              <w:numPr>
                <w:ilvl w:val="0"/>
                <w:numId w:val="28"/>
              </w:numPr>
              <w:jc w:val="both"/>
              <w:rPr>
                <w:rFonts w:eastAsia="Calibri"/>
                <w:szCs w:val="20"/>
              </w:rPr>
            </w:pPr>
            <w:r w:rsidRPr="00D24A7F">
              <w:rPr>
                <w:rFonts w:eastAsia="Calibri"/>
                <w:szCs w:val="20"/>
              </w:rPr>
              <w:t xml:space="preserve">“Connection” assets, which are for the sole use of each connected party. These are generally referred to as assets that facilitate </w:t>
            </w:r>
            <w:r w:rsidRPr="00D24A7F">
              <w:rPr>
                <w:rFonts w:eastAsia="Calibri"/>
                <w:szCs w:val="20"/>
                <w:u w:val="single"/>
              </w:rPr>
              <w:t>connection to</w:t>
            </w:r>
            <w:r w:rsidRPr="00D24A7F">
              <w:rPr>
                <w:rFonts w:eastAsia="Calibri"/>
                <w:szCs w:val="20"/>
              </w:rPr>
              <w:t xml:space="preserve"> the rest of the NETS. The costs of these assets are </w:t>
            </w:r>
            <w:r>
              <w:rPr>
                <w:rFonts w:eastAsia="Calibri"/>
                <w:szCs w:val="20"/>
              </w:rPr>
              <w:t>recovered directly from the user</w:t>
            </w:r>
            <w:r w:rsidRPr="00D24A7F">
              <w:rPr>
                <w:rFonts w:eastAsia="Calibri"/>
                <w:szCs w:val="20"/>
              </w:rPr>
              <w:t xml:space="preserve"> </w:t>
            </w:r>
            <w:r>
              <w:rPr>
                <w:rFonts w:eastAsia="Calibri"/>
                <w:szCs w:val="20"/>
              </w:rPr>
              <w:t>via connection charges</w:t>
            </w:r>
            <w:r w:rsidRPr="00D24A7F">
              <w:rPr>
                <w:rFonts w:eastAsia="Calibri"/>
                <w:szCs w:val="20"/>
              </w:rPr>
              <w:t>.</w:t>
            </w:r>
          </w:p>
          <w:p w14:paraId="4441568D" w14:textId="77777777" w:rsidR="00D24A7F" w:rsidRPr="00D24A7F" w:rsidRDefault="00D24A7F" w:rsidP="00D24A7F">
            <w:pPr>
              <w:ind w:left="360"/>
              <w:jc w:val="both"/>
              <w:rPr>
                <w:rFonts w:eastAsia="Calibri"/>
                <w:szCs w:val="20"/>
              </w:rPr>
            </w:pPr>
          </w:p>
          <w:p w14:paraId="37D9277B" w14:textId="18573682" w:rsidR="00D24A7F" w:rsidRPr="00D24A7F" w:rsidRDefault="00D24A7F" w:rsidP="007441CD">
            <w:pPr>
              <w:numPr>
                <w:ilvl w:val="0"/>
                <w:numId w:val="28"/>
              </w:numPr>
              <w:jc w:val="both"/>
              <w:rPr>
                <w:rFonts w:eastAsia="Calibri"/>
                <w:szCs w:val="20"/>
              </w:rPr>
            </w:pPr>
            <w:r w:rsidRPr="00D24A7F">
              <w:rPr>
                <w:rFonts w:eastAsia="Calibri"/>
                <w:szCs w:val="20"/>
              </w:rPr>
              <w:t xml:space="preserve">“Infrastructure” assets that cannot be solely attributed to a single user. In other words, the assets can be potentially shared by other users of the NETS. The costs of these assets are charged to all users of the NETS via TNUoS charges, as these assets can ultimately benefit all users of the transmission system. </w:t>
            </w:r>
          </w:p>
          <w:p w14:paraId="0DB68C41" w14:textId="77777777" w:rsidR="00D24A7F" w:rsidRPr="00D24A7F" w:rsidRDefault="00D24A7F" w:rsidP="00D24A7F">
            <w:pPr>
              <w:pStyle w:val="Paragrapgh"/>
              <w:numPr>
                <w:ilvl w:val="0"/>
                <w:numId w:val="0"/>
              </w:numPr>
              <w:spacing w:before="0" w:after="0"/>
              <w:rPr>
                <w:rFonts w:eastAsia="Calibri"/>
              </w:rPr>
            </w:pPr>
          </w:p>
        </w:tc>
      </w:tr>
    </w:tbl>
    <w:p w14:paraId="77C34039" w14:textId="3FCFF501" w:rsidR="006025E7" w:rsidRDefault="006025E7" w:rsidP="006025E7"/>
    <w:p w14:paraId="59EBE661" w14:textId="77777777" w:rsidR="005F3828" w:rsidRPr="00904031" w:rsidRDefault="005F3828" w:rsidP="005F3828">
      <w:pPr>
        <w:rPr>
          <w:b/>
        </w:rPr>
      </w:pPr>
      <w:r w:rsidRPr="00904031">
        <w:rPr>
          <w:b/>
        </w:rPr>
        <w:t>B4.2a</w:t>
      </w:r>
      <w:r>
        <w:rPr>
          <w:b/>
        </w:rPr>
        <w:t>:</w:t>
      </w:r>
      <w:r w:rsidRPr="00904031">
        <w:rPr>
          <w:b/>
        </w:rPr>
        <w:t xml:space="preserve"> Scheme Summary </w:t>
      </w:r>
    </w:p>
    <w:p w14:paraId="27F70BB2" w14:textId="768E2B73" w:rsidR="005F3828" w:rsidRDefault="005F3828" w:rsidP="006025E7"/>
    <w:tbl>
      <w:tblPr>
        <w:tblW w:w="0" w:type="auto"/>
        <w:tblCellMar>
          <w:left w:w="0" w:type="dxa"/>
          <w:right w:w="0" w:type="dxa"/>
        </w:tblCellMar>
        <w:tblLook w:val="0000" w:firstRow="0" w:lastRow="0" w:firstColumn="0" w:lastColumn="0" w:noHBand="0" w:noVBand="0"/>
      </w:tblPr>
      <w:tblGrid>
        <w:gridCol w:w="2532"/>
        <w:gridCol w:w="6094"/>
      </w:tblGrid>
      <w:tr w:rsidR="005F3828" w:rsidRPr="00A902AB" w14:paraId="5ACDC1F6" w14:textId="77777777" w:rsidTr="005F3828">
        <w:tc>
          <w:tcPr>
            <w:tcW w:w="2532" w:type="dxa"/>
            <w:tcBorders>
              <w:top w:val="single" w:sz="8" w:space="0" w:color="auto"/>
              <w:left w:val="single" w:sz="8" w:space="0" w:color="auto"/>
              <w:bottom w:val="single" w:sz="4" w:space="0" w:color="auto"/>
              <w:right w:val="single" w:sz="8" w:space="0" w:color="auto"/>
            </w:tcBorders>
            <w:tcMar>
              <w:top w:w="0" w:type="dxa"/>
              <w:left w:w="108" w:type="dxa"/>
              <w:bottom w:w="0" w:type="dxa"/>
              <w:right w:w="108" w:type="dxa"/>
            </w:tcMar>
          </w:tcPr>
          <w:p w14:paraId="70BD930F" w14:textId="77777777" w:rsidR="005F3828" w:rsidRPr="00A902AB" w:rsidRDefault="005F3828" w:rsidP="005F3828">
            <w:r w:rsidRPr="00A902AB">
              <w:t>Purpose and Use by Ofgem</w:t>
            </w:r>
          </w:p>
        </w:tc>
        <w:tc>
          <w:tcPr>
            <w:tcW w:w="6094" w:type="dxa"/>
            <w:tcBorders>
              <w:top w:val="single" w:sz="8" w:space="0" w:color="auto"/>
              <w:left w:val="nil"/>
              <w:bottom w:val="single" w:sz="4" w:space="0" w:color="auto"/>
              <w:right w:val="single" w:sz="8" w:space="0" w:color="auto"/>
            </w:tcBorders>
            <w:tcMar>
              <w:top w:w="0" w:type="dxa"/>
              <w:left w:w="108" w:type="dxa"/>
              <w:bottom w:w="0" w:type="dxa"/>
              <w:right w:w="108" w:type="dxa"/>
            </w:tcMar>
          </w:tcPr>
          <w:p w14:paraId="33BFA946" w14:textId="77777777" w:rsidR="005F3828" w:rsidRPr="00904031" w:rsidRDefault="005F3828" w:rsidP="005F3828">
            <w:r w:rsidRPr="00904031">
              <w:t>The purpose of this table is to indicate the expected expenditure profile for a scheme (which is a sub-element of a project) from the RIIO-T1 to beyond the RIIO-T2 period, and how the proportions of this spend are allocated across various cost categories. This will allow Ofgem to have a more granular understanding of the proposed costs and facilitate its cost assessment process.</w:t>
            </w:r>
          </w:p>
        </w:tc>
      </w:tr>
      <w:tr w:rsidR="005F3828" w:rsidRPr="00A902AB" w14:paraId="3037CC80" w14:textId="77777777" w:rsidTr="005F3828">
        <w:tc>
          <w:tcPr>
            <w:tcW w:w="253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296EAE9" w14:textId="77777777" w:rsidR="005F3828" w:rsidRPr="00A902AB" w:rsidRDefault="005F3828" w:rsidP="005F3828">
            <w:r>
              <w:t>Guidance on completing this worksheet</w:t>
            </w:r>
          </w:p>
        </w:tc>
        <w:tc>
          <w:tcPr>
            <w:tcW w:w="609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2BEBFBE" w14:textId="63805885" w:rsidR="005F3828" w:rsidRDefault="005F3828" w:rsidP="005F3828">
            <w:r>
              <w:t xml:space="preserve">Schemes are </w:t>
            </w:r>
            <w:ins w:id="1775" w:author="Author">
              <w:r w:rsidR="00B625A4">
                <w:t xml:space="preserve">deemed to be applicable and </w:t>
              </w:r>
            </w:ins>
            <w:r>
              <w:t xml:space="preserve">to be reported if: </w:t>
            </w:r>
          </w:p>
          <w:p w14:paraId="3ACEA05C" w14:textId="77777777" w:rsidR="005F3828" w:rsidRDefault="005F3828" w:rsidP="007441CD">
            <w:pPr>
              <w:pStyle w:val="ListParagraph"/>
              <w:numPr>
                <w:ilvl w:val="0"/>
                <w:numId w:val="51"/>
              </w:numPr>
            </w:pPr>
            <w:r>
              <w:t xml:space="preserve">Scheme has actual or forecast expenditure within RIIO-T2 </w:t>
            </w:r>
          </w:p>
          <w:p w14:paraId="23EAB613" w14:textId="77777777" w:rsidR="005F3828" w:rsidRDefault="005F3828" w:rsidP="005F3828">
            <w:pPr>
              <w:pStyle w:val="ListParagraph"/>
            </w:pPr>
            <w:r>
              <w:t>OR</w:t>
            </w:r>
          </w:p>
          <w:p w14:paraId="7E57C9C5" w14:textId="77777777" w:rsidR="005F3828" w:rsidRDefault="005F3828" w:rsidP="007441CD">
            <w:pPr>
              <w:pStyle w:val="ListParagraph"/>
              <w:numPr>
                <w:ilvl w:val="0"/>
                <w:numId w:val="51"/>
              </w:numPr>
            </w:pPr>
            <w:r>
              <w:t>Scheme has an associated RIIO-T2 Capital Contribution</w:t>
            </w:r>
          </w:p>
          <w:p w14:paraId="08E486BA" w14:textId="77777777" w:rsidR="005F3828" w:rsidRDefault="005F3828" w:rsidP="005F3828">
            <w:pPr>
              <w:pStyle w:val="ListParagraph"/>
            </w:pPr>
            <w:r>
              <w:t>OR</w:t>
            </w:r>
          </w:p>
          <w:p w14:paraId="4211404C" w14:textId="77777777" w:rsidR="005F3828" w:rsidRDefault="005F3828" w:rsidP="007441CD">
            <w:pPr>
              <w:pStyle w:val="ListParagraph"/>
              <w:numPr>
                <w:ilvl w:val="0"/>
                <w:numId w:val="51"/>
              </w:numPr>
            </w:pPr>
            <w:r>
              <w:t xml:space="preserve">Scheme delivers Outputs within RIIO-T2 </w:t>
            </w:r>
          </w:p>
          <w:p w14:paraId="2ADC7C53" w14:textId="77777777" w:rsidR="005F3828" w:rsidRDefault="005F3828" w:rsidP="005F3828">
            <w:pPr>
              <w:pStyle w:val="ListParagraph"/>
            </w:pPr>
            <w:r>
              <w:t>OR</w:t>
            </w:r>
          </w:p>
          <w:p w14:paraId="679A5863" w14:textId="0DAF7E70" w:rsidR="005F3828" w:rsidRDefault="005F3828" w:rsidP="007441CD">
            <w:pPr>
              <w:pStyle w:val="ListParagraph"/>
              <w:numPr>
                <w:ilvl w:val="0"/>
                <w:numId w:val="51"/>
              </w:numPr>
              <w:rPr>
                <w:ins w:id="1776" w:author="Author"/>
              </w:rPr>
            </w:pPr>
            <w:r>
              <w:t xml:space="preserve">If any of the above are applicable but deliver outputs in timescales beyond RIIO-T2 </w:t>
            </w:r>
          </w:p>
          <w:p w14:paraId="209239B3" w14:textId="77777777" w:rsidR="00B625A4" w:rsidRDefault="00B625A4" w:rsidP="00B625A4">
            <w:pPr>
              <w:pStyle w:val="ListParagraph"/>
            </w:pPr>
          </w:p>
          <w:p w14:paraId="13C134AF" w14:textId="77777777" w:rsidR="00385285" w:rsidRDefault="00B625A4" w:rsidP="005F3828">
            <w:pPr>
              <w:rPr>
                <w:ins w:id="1777" w:author="Author"/>
              </w:rPr>
            </w:pPr>
            <w:ins w:id="1778" w:author="Author">
              <w:r w:rsidRPr="00B625A4">
                <w:t>The purpose of this information is to provide visibility of all schemes that meet the above criterion irrespective of the price control period they are in</w:t>
              </w:r>
              <w:r>
                <w:t>i</w:t>
              </w:r>
              <w:r w:rsidRPr="00B625A4">
                <w:t xml:space="preserve">tiated or completed. </w:t>
              </w:r>
            </w:ins>
          </w:p>
          <w:p w14:paraId="4681D459" w14:textId="77777777" w:rsidR="00385285" w:rsidRDefault="00385285" w:rsidP="005F3828">
            <w:pPr>
              <w:rPr>
                <w:ins w:id="1779" w:author="Author"/>
              </w:rPr>
            </w:pPr>
          </w:p>
          <w:p w14:paraId="273DBECF" w14:textId="43B7DDB2" w:rsidR="005F3828" w:rsidDel="00B625A4" w:rsidRDefault="00385285" w:rsidP="005F3828">
            <w:pPr>
              <w:rPr>
                <w:del w:id="1780" w:author="Author"/>
                <w:rFonts w:eastAsia="Calibri" w:cs="Calibri"/>
                <w:szCs w:val="20"/>
                <w:highlight w:val="red"/>
              </w:rPr>
            </w:pPr>
            <w:ins w:id="1781" w:author="Author">
              <w:r>
                <w:t>Manual data entry is required from row 1220 onward; data will then be auto-populated in the table above (row 9 to row 1208).</w:t>
              </w:r>
              <w:r w:rsidR="00B625A4" w:rsidRPr="00B625A4">
                <w:t xml:space="preserve"> </w:t>
              </w:r>
              <w:r>
                <w:t xml:space="preserve">The data entry table has been included to assist and improve the data entry process of the licensees (eg facilitate copy and paste of data).  </w:t>
              </w:r>
              <w:r w:rsidR="00B625A4" w:rsidRPr="00B625A4">
                <w:t xml:space="preserve"> </w:t>
              </w:r>
            </w:ins>
          </w:p>
          <w:p w14:paraId="06CDD3CF" w14:textId="77777777" w:rsidR="005F3828" w:rsidRDefault="005F3828" w:rsidP="005F3828">
            <w:pPr>
              <w:rPr>
                <w:rFonts w:eastAsia="Calibri" w:cs="Calibri"/>
                <w:szCs w:val="20"/>
                <w:highlight w:val="red"/>
              </w:rPr>
            </w:pPr>
          </w:p>
          <w:p w14:paraId="2143600D" w14:textId="77777777" w:rsidR="005F3828" w:rsidRDefault="005F3828" w:rsidP="005F3828">
            <w:pPr>
              <w:rPr>
                <w:rFonts w:eastAsia="Calibri" w:cs="Calibri"/>
                <w:szCs w:val="20"/>
              </w:rPr>
            </w:pPr>
            <w:r>
              <w:rPr>
                <w:rFonts w:eastAsia="Calibri" w:cs="Calibri"/>
                <w:szCs w:val="20"/>
              </w:rPr>
              <w:t xml:space="preserve">1. </w:t>
            </w:r>
            <w:r w:rsidRPr="00F37B70">
              <w:rPr>
                <w:rFonts w:eastAsia="Calibri" w:cs="Calibri"/>
                <w:szCs w:val="20"/>
              </w:rPr>
              <w:t>Ofgem Scheme name Reference</w:t>
            </w:r>
          </w:p>
          <w:p w14:paraId="30C8A0E0" w14:textId="77777777" w:rsidR="005F3828" w:rsidRDefault="005F3828" w:rsidP="005F3828">
            <w:pPr>
              <w:rPr>
                <w:rFonts w:eastAsia="Calibri" w:cs="Calibri"/>
                <w:szCs w:val="20"/>
              </w:rPr>
            </w:pPr>
          </w:p>
          <w:p w14:paraId="1BD07629" w14:textId="77777777" w:rsidR="005F3828" w:rsidRDefault="005F3828" w:rsidP="005F3828">
            <w:pPr>
              <w:rPr>
                <w:rFonts w:eastAsia="Calibri" w:cs="Calibri"/>
                <w:szCs w:val="20"/>
              </w:rPr>
            </w:pPr>
            <w:r>
              <w:rPr>
                <w:rFonts w:eastAsia="Calibri" w:cs="Calibri"/>
                <w:szCs w:val="20"/>
              </w:rPr>
              <w:t xml:space="preserve">2. Forecast expenditure by year. </w:t>
            </w:r>
          </w:p>
          <w:p w14:paraId="2751D2FF" w14:textId="77777777" w:rsidR="005F3828" w:rsidRDefault="005F3828" w:rsidP="005F3828">
            <w:pPr>
              <w:rPr>
                <w:rFonts w:eastAsia="Calibri" w:cs="Calibri"/>
                <w:szCs w:val="20"/>
              </w:rPr>
            </w:pPr>
          </w:p>
          <w:p w14:paraId="09183AC9" w14:textId="77777777" w:rsidR="005F3828" w:rsidRDefault="005F3828" w:rsidP="005F3828">
            <w:pPr>
              <w:rPr>
                <w:rFonts w:eastAsia="Calibri" w:cs="Calibri"/>
                <w:szCs w:val="20"/>
              </w:rPr>
            </w:pPr>
            <w:r>
              <w:rPr>
                <w:rFonts w:eastAsia="Calibri" w:cs="Calibri"/>
                <w:szCs w:val="20"/>
              </w:rPr>
              <w:t>3.</w:t>
            </w:r>
            <w:r w:rsidRPr="00F37B70">
              <w:rPr>
                <w:rFonts w:eastAsia="Calibri" w:cs="Calibri"/>
                <w:szCs w:val="20"/>
              </w:rPr>
              <w:t xml:space="preserve"> </w:t>
            </w:r>
            <w:r>
              <w:rPr>
                <w:rFonts w:eastAsia="Calibri" w:cs="Calibri"/>
                <w:szCs w:val="20"/>
              </w:rPr>
              <w:t>Capital contribution profile by year (input as negative values)</w:t>
            </w:r>
          </w:p>
          <w:p w14:paraId="0193E2B3" w14:textId="77777777" w:rsidR="005F3828" w:rsidRDefault="005F3828" w:rsidP="005F3828">
            <w:pPr>
              <w:rPr>
                <w:rFonts w:eastAsia="Calibri" w:cs="Calibri"/>
                <w:szCs w:val="20"/>
              </w:rPr>
            </w:pPr>
          </w:p>
          <w:p w14:paraId="216CB0EA" w14:textId="77777777" w:rsidR="005F3828" w:rsidRPr="00F37B70" w:rsidRDefault="005F3828" w:rsidP="005F3828">
            <w:pPr>
              <w:rPr>
                <w:rFonts w:eastAsia="Calibri" w:cs="Calibri"/>
                <w:szCs w:val="20"/>
              </w:rPr>
            </w:pPr>
          </w:p>
          <w:p w14:paraId="61CBCA36" w14:textId="77777777" w:rsidR="005F3828" w:rsidRPr="00FB2EDD" w:rsidRDefault="005F3828" w:rsidP="005F3828">
            <w:pPr>
              <w:rPr>
                <w:rFonts w:eastAsia="Calibri" w:cs="Calibri"/>
                <w:b/>
                <w:szCs w:val="20"/>
              </w:rPr>
            </w:pPr>
            <w:r w:rsidRPr="00FB2EDD">
              <w:rPr>
                <w:rFonts w:eastAsia="Calibri" w:cs="Calibri"/>
                <w:b/>
                <w:szCs w:val="20"/>
              </w:rPr>
              <w:t>Costs by nature</w:t>
            </w:r>
          </w:p>
          <w:p w14:paraId="621970B7" w14:textId="77777777" w:rsidR="005F3828" w:rsidRPr="00701B3A" w:rsidRDefault="005F3828" w:rsidP="007441CD">
            <w:pPr>
              <w:pStyle w:val="ListParagraph"/>
              <w:numPr>
                <w:ilvl w:val="0"/>
                <w:numId w:val="31"/>
              </w:numPr>
              <w:rPr>
                <w:rFonts w:eastAsia="Calibri" w:cs="Calibri"/>
                <w:szCs w:val="20"/>
              </w:rPr>
            </w:pPr>
            <w:r w:rsidRPr="00FB2EDD">
              <w:rPr>
                <w:rFonts w:eastAsia="Calibri" w:cs="Calibri"/>
                <w:szCs w:val="20"/>
              </w:rPr>
              <w:t>Preconstruction (Direct)</w:t>
            </w:r>
          </w:p>
          <w:p w14:paraId="0505FEA4" w14:textId="77777777" w:rsidR="005F3828" w:rsidRPr="005E33C7" w:rsidRDefault="005F3828" w:rsidP="007441CD">
            <w:pPr>
              <w:pStyle w:val="ListParagraph"/>
              <w:numPr>
                <w:ilvl w:val="0"/>
                <w:numId w:val="31"/>
              </w:numPr>
              <w:rPr>
                <w:rFonts w:eastAsia="Calibri" w:cs="Calibri"/>
                <w:szCs w:val="20"/>
              </w:rPr>
            </w:pPr>
            <w:r w:rsidRPr="00FB2EDD">
              <w:rPr>
                <w:rFonts w:eastAsia="Calibri" w:cs="Calibri"/>
                <w:szCs w:val="20"/>
              </w:rPr>
              <w:t xml:space="preserve">Lead Costs (Direct): auto-populated </w:t>
            </w:r>
          </w:p>
          <w:p w14:paraId="52068B1B" w14:textId="77777777" w:rsidR="005F3828" w:rsidRPr="005E33C7" w:rsidRDefault="005F3828" w:rsidP="007441CD">
            <w:pPr>
              <w:pStyle w:val="ListParagraph"/>
              <w:numPr>
                <w:ilvl w:val="0"/>
                <w:numId w:val="31"/>
              </w:numPr>
              <w:rPr>
                <w:rFonts w:eastAsia="Calibri" w:cs="Calibri"/>
                <w:szCs w:val="20"/>
              </w:rPr>
            </w:pPr>
            <w:r w:rsidRPr="00FB2EDD">
              <w:rPr>
                <w:rFonts w:eastAsia="Calibri" w:cs="Calibri"/>
                <w:szCs w:val="20"/>
              </w:rPr>
              <w:t>Civils (Direct): auto-populated</w:t>
            </w:r>
          </w:p>
          <w:p w14:paraId="6013671E" w14:textId="77777777" w:rsidR="005F3828" w:rsidRPr="005E33C7" w:rsidRDefault="005F3828" w:rsidP="007441CD">
            <w:pPr>
              <w:pStyle w:val="ListParagraph"/>
              <w:numPr>
                <w:ilvl w:val="0"/>
                <w:numId w:val="31"/>
              </w:numPr>
              <w:rPr>
                <w:rFonts w:eastAsia="Calibri" w:cs="Calibri"/>
                <w:szCs w:val="20"/>
              </w:rPr>
            </w:pPr>
            <w:r w:rsidRPr="00FB2EDD">
              <w:rPr>
                <w:rFonts w:eastAsia="Calibri" w:cs="Calibri"/>
                <w:szCs w:val="20"/>
              </w:rPr>
              <w:t>Non-Lead (Direct): auto-populated</w:t>
            </w:r>
          </w:p>
          <w:p w14:paraId="6367E1B5" w14:textId="77777777" w:rsidR="005F3828" w:rsidRPr="005E33C7" w:rsidRDefault="005F3828" w:rsidP="007441CD">
            <w:pPr>
              <w:pStyle w:val="ListParagraph"/>
              <w:numPr>
                <w:ilvl w:val="0"/>
                <w:numId w:val="31"/>
              </w:numPr>
              <w:rPr>
                <w:rFonts w:eastAsia="Calibri" w:cs="Calibri"/>
                <w:szCs w:val="20"/>
              </w:rPr>
            </w:pPr>
            <w:r w:rsidRPr="00FB2EDD">
              <w:rPr>
                <w:rFonts w:eastAsia="Calibri" w:cs="Calibri"/>
                <w:szCs w:val="20"/>
              </w:rPr>
              <w:t>Other (Direct)</w:t>
            </w:r>
          </w:p>
          <w:p w14:paraId="234AC79B" w14:textId="77777777" w:rsidR="005F3828" w:rsidRPr="00701B3A" w:rsidRDefault="005F3828" w:rsidP="007441CD">
            <w:pPr>
              <w:pStyle w:val="ListParagraph"/>
              <w:numPr>
                <w:ilvl w:val="0"/>
                <w:numId w:val="31"/>
              </w:numPr>
              <w:rPr>
                <w:rFonts w:eastAsia="Calibri" w:cs="Calibri"/>
                <w:szCs w:val="20"/>
              </w:rPr>
            </w:pPr>
            <w:r w:rsidRPr="00FB2EDD">
              <w:rPr>
                <w:rFonts w:eastAsia="Calibri" w:cs="Calibri"/>
                <w:szCs w:val="20"/>
              </w:rPr>
              <w:t xml:space="preserve">Indirects </w:t>
            </w:r>
          </w:p>
          <w:p w14:paraId="06D8398A" w14:textId="77777777" w:rsidR="005F3828" w:rsidRPr="00701B3A" w:rsidRDefault="005F3828" w:rsidP="007441CD">
            <w:pPr>
              <w:pStyle w:val="ListParagraph"/>
              <w:numPr>
                <w:ilvl w:val="0"/>
                <w:numId w:val="31"/>
              </w:numPr>
              <w:rPr>
                <w:rFonts w:eastAsia="Calibri" w:cs="Calibri"/>
                <w:szCs w:val="20"/>
              </w:rPr>
            </w:pPr>
            <w:r w:rsidRPr="00701B3A">
              <w:rPr>
                <w:rFonts w:eastAsia="Calibri" w:cs="Calibri"/>
                <w:szCs w:val="20"/>
              </w:rPr>
              <w:t xml:space="preserve">Risk &amp; Contingency </w:t>
            </w:r>
          </w:p>
          <w:p w14:paraId="30240766" w14:textId="77777777" w:rsidR="005F3828" w:rsidRPr="00F37B70" w:rsidRDefault="005F3828" w:rsidP="005F3828">
            <w:pPr>
              <w:rPr>
                <w:rFonts w:eastAsia="Calibri" w:cs="Calibri"/>
                <w:szCs w:val="20"/>
              </w:rPr>
            </w:pPr>
          </w:p>
          <w:p w14:paraId="713CAA98" w14:textId="77777777" w:rsidR="005F3828" w:rsidRPr="00F37B70" w:rsidRDefault="005F3828" w:rsidP="005F3828">
            <w:pPr>
              <w:rPr>
                <w:rFonts w:eastAsia="Calibri" w:cs="Calibri"/>
                <w:szCs w:val="20"/>
              </w:rPr>
            </w:pPr>
            <w:r w:rsidRPr="00FB2EDD">
              <w:rPr>
                <w:rFonts w:eastAsia="Calibri" w:cs="Calibri"/>
                <w:b/>
                <w:szCs w:val="20"/>
              </w:rPr>
              <w:t>Cost drivers</w:t>
            </w:r>
          </w:p>
          <w:p w14:paraId="3F69818E" w14:textId="77777777" w:rsidR="005F3828" w:rsidRPr="00FB2EDD" w:rsidRDefault="005F3828" w:rsidP="007441CD">
            <w:pPr>
              <w:pStyle w:val="ListParagraph"/>
              <w:numPr>
                <w:ilvl w:val="0"/>
                <w:numId w:val="32"/>
              </w:numPr>
              <w:rPr>
                <w:rFonts w:eastAsia="Calibri" w:cs="Calibri"/>
                <w:szCs w:val="20"/>
              </w:rPr>
            </w:pPr>
            <w:r w:rsidRPr="00FB2EDD">
              <w:rPr>
                <w:rFonts w:eastAsia="Calibri" w:cs="Calibri"/>
                <w:szCs w:val="20"/>
              </w:rPr>
              <w:t>Geographical location</w:t>
            </w:r>
            <w:r w:rsidRPr="00FB2EDD">
              <w:rPr>
                <w:rFonts w:eastAsia="Calibri" w:cs="Calibri"/>
                <w:szCs w:val="20"/>
              </w:rPr>
              <w:tab/>
            </w:r>
          </w:p>
          <w:p w14:paraId="4D9BF3A3" w14:textId="77777777" w:rsidR="005F3828" w:rsidRPr="00FB2EDD" w:rsidRDefault="005F3828" w:rsidP="007441CD">
            <w:pPr>
              <w:pStyle w:val="ListParagraph"/>
              <w:numPr>
                <w:ilvl w:val="0"/>
                <w:numId w:val="32"/>
              </w:numPr>
              <w:rPr>
                <w:rFonts w:eastAsia="Calibri" w:cs="Calibri"/>
                <w:szCs w:val="20"/>
              </w:rPr>
            </w:pPr>
            <w:r w:rsidRPr="00FB2EDD">
              <w:rPr>
                <w:rFonts w:eastAsia="Calibri" w:cs="Calibri"/>
                <w:szCs w:val="20"/>
              </w:rPr>
              <w:t xml:space="preserve">Consents &amp; Planning </w:t>
            </w:r>
            <w:r w:rsidRPr="00FB2EDD">
              <w:rPr>
                <w:rFonts w:eastAsia="Calibri" w:cs="Calibri"/>
                <w:szCs w:val="20"/>
              </w:rPr>
              <w:tab/>
              <w:t>Ground Condition</w:t>
            </w:r>
            <w:r w:rsidRPr="00FB2EDD">
              <w:rPr>
                <w:rFonts w:eastAsia="Calibri" w:cs="Calibri"/>
                <w:szCs w:val="20"/>
              </w:rPr>
              <w:tab/>
            </w:r>
          </w:p>
          <w:p w14:paraId="72DE7FE4" w14:textId="77777777" w:rsidR="005F3828" w:rsidRPr="00FB2EDD" w:rsidRDefault="005F3828" w:rsidP="007441CD">
            <w:pPr>
              <w:pStyle w:val="ListParagraph"/>
              <w:numPr>
                <w:ilvl w:val="0"/>
                <w:numId w:val="32"/>
              </w:numPr>
              <w:rPr>
                <w:rFonts w:eastAsia="Calibri" w:cs="Calibri"/>
                <w:szCs w:val="20"/>
              </w:rPr>
            </w:pPr>
            <w:r w:rsidRPr="00FB2EDD">
              <w:rPr>
                <w:rFonts w:eastAsia="Calibri" w:cs="Calibri"/>
                <w:szCs w:val="20"/>
              </w:rPr>
              <w:t>Environmental mitigation</w:t>
            </w:r>
            <w:r w:rsidRPr="00FB2EDD">
              <w:rPr>
                <w:rFonts w:eastAsia="Calibri" w:cs="Calibri"/>
                <w:szCs w:val="20"/>
              </w:rPr>
              <w:tab/>
            </w:r>
          </w:p>
          <w:p w14:paraId="5CDD3933" w14:textId="77777777" w:rsidR="005F3828" w:rsidRPr="00FB2EDD" w:rsidRDefault="005F3828" w:rsidP="007441CD">
            <w:pPr>
              <w:pStyle w:val="ListParagraph"/>
              <w:numPr>
                <w:ilvl w:val="0"/>
                <w:numId w:val="32"/>
              </w:numPr>
              <w:rPr>
                <w:rFonts w:eastAsia="Calibri" w:cs="Calibri"/>
                <w:szCs w:val="20"/>
              </w:rPr>
            </w:pPr>
            <w:r w:rsidRPr="00FB2EDD">
              <w:rPr>
                <w:rFonts w:eastAsia="Calibri" w:cs="Calibri"/>
                <w:szCs w:val="20"/>
              </w:rPr>
              <w:t xml:space="preserve">Proximity to Existing </w:t>
            </w:r>
            <w:r>
              <w:rPr>
                <w:rFonts w:eastAsia="Calibri" w:cs="Calibri"/>
                <w:szCs w:val="20"/>
              </w:rPr>
              <w:t xml:space="preserve">Electrical </w:t>
            </w:r>
            <w:r w:rsidRPr="00FB2EDD">
              <w:rPr>
                <w:rFonts w:eastAsia="Calibri" w:cs="Calibri"/>
                <w:szCs w:val="20"/>
              </w:rPr>
              <w:t>Infrastructure</w:t>
            </w:r>
          </w:p>
          <w:p w14:paraId="2DE83E9B" w14:textId="77777777" w:rsidR="005F3828" w:rsidRDefault="005F3828" w:rsidP="007441CD">
            <w:pPr>
              <w:pStyle w:val="ListParagraph"/>
              <w:numPr>
                <w:ilvl w:val="0"/>
                <w:numId w:val="32"/>
              </w:numPr>
              <w:rPr>
                <w:rFonts w:eastAsia="Calibri" w:cs="Calibri"/>
                <w:szCs w:val="20"/>
              </w:rPr>
            </w:pPr>
            <w:r w:rsidRPr="00FB2EDD">
              <w:rPr>
                <w:rFonts w:eastAsia="Calibri" w:cs="Calibri"/>
                <w:szCs w:val="20"/>
              </w:rPr>
              <w:t>Other (to agree with Ofgem)</w:t>
            </w:r>
          </w:p>
          <w:p w14:paraId="41B69B6C" w14:textId="77777777" w:rsidR="005F3828" w:rsidRDefault="005F3828" w:rsidP="005F3828">
            <w:pPr>
              <w:rPr>
                <w:rFonts w:eastAsia="Calibri" w:cs="Calibri"/>
                <w:szCs w:val="20"/>
              </w:rPr>
            </w:pPr>
          </w:p>
          <w:p w14:paraId="15755348" w14:textId="77777777" w:rsidR="005F3828" w:rsidRPr="003E7C80" w:rsidRDefault="005F3828" w:rsidP="005F3828">
            <w:pPr>
              <w:rPr>
                <w:rFonts w:eastAsia="Calibri" w:cs="Calibri"/>
                <w:b/>
                <w:szCs w:val="20"/>
              </w:rPr>
            </w:pPr>
            <w:r w:rsidRPr="003E7C80">
              <w:rPr>
                <w:rFonts w:eastAsia="Calibri" w:cs="Calibri"/>
                <w:b/>
                <w:szCs w:val="20"/>
              </w:rPr>
              <w:t>Costs by nature: further breakdown</w:t>
            </w:r>
          </w:p>
          <w:p w14:paraId="5108AADA" w14:textId="77777777" w:rsidR="005F3828" w:rsidRPr="003E7C80" w:rsidRDefault="005F3828" w:rsidP="005F3828">
            <w:pPr>
              <w:rPr>
                <w:rFonts w:eastAsia="Calibri" w:cs="Calibri"/>
                <w:szCs w:val="20"/>
              </w:rPr>
            </w:pPr>
          </w:p>
          <w:p w14:paraId="548F41CA" w14:textId="77777777" w:rsidR="005F3828" w:rsidRPr="003E7C80" w:rsidRDefault="005F3828" w:rsidP="007441CD">
            <w:pPr>
              <w:pStyle w:val="ListParagraph"/>
              <w:numPr>
                <w:ilvl w:val="0"/>
                <w:numId w:val="33"/>
              </w:numPr>
              <w:rPr>
                <w:rFonts w:eastAsia="Calibri" w:cs="Calibri"/>
                <w:szCs w:val="20"/>
              </w:rPr>
            </w:pPr>
            <w:r w:rsidRPr="003E7C80">
              <w:rPr>
                <w:rFonts w:eastAsia="Calibri" w:cs="Calibri"/>
                <w:szCs w:val="20"/>
              </w:rPr>
              <w:t>Direct Lead Asset Spend by Major Asset Category</w:t>
            </w:r>
          </w:p>
          <w:p w14:paraId="16DBBEFF" w14:textId="77777777" w:rsidR="005F3828" w:rsidRPr="00726795" w:rsidRDefault="005F3828" w:rsidP="007441CD">
            <w:pPr>
              <w:pStyle w:val="ListParagraph"/>
              <w:numPr>
                <w:ilvl w:val="0"/>
                <w:numId w:val="33"/>
              </w:numPr>
              <w:rPr>
                <w:rFonts w:eastAsia="Calibri" w:cs="Calibri"/>
                <w:szCs w:val="20"/>
              </w:rPr>
            </w:pPr>
            <w:r w:rsidRPr="00726795">
              <w:rPr>
                <w:rFonts w:eastAsia="Calibri" w:cs="Calibri"/>
                <w:szCs w:val="20"/>
              </w:rPr>
              <w:t>Civils Spend by Type</w:t>
            </w:r>
          </w:p>
          <w:p w14:paraId="073B0399" w14:textId="77777777" w:rsidR="005F3828" w:rsidRPr="00726795" w:rsidRDefault="005F3828" w:rsidP="007441CD">
            <w:pPr>
              <w:pStyle w:val="ListParagraph"/>
              <w:numPr>
                <w:ilvl w:val="0"/>
                <w:numId w:val="33"/>
              </w:numPr>
              <w:rPr>
                <w:rFonts w:eastAsia="Calibri" w:cs="Calibri"/>
                <w:szCs w:val="20"/>
              </w:rPr>
            </w:pPr>
            <w:r w:rsidRPr="00726795">
              <w:rPr>
                <w:rFonts w:eastAsia="Calibri" w:cs="Calibri"/>
                <w:szCs w:val="20"/>
              </w:rPr>
              <w:t>Direct Non-Lead Asset Spend by Major Asset Category</w:t>
            </w:r>
          </w:p>
          <w:p w14:paraId="7E05B894" w14:textId="77777777" w:rsidR="005F3828" w:rsidRDefault="005F3828" w:rsidP="005F3828">
            <w:pPr>
              <w:rPr>
                <w:rFonts w:eastAsia="Calibri" w:cs="Calibri"/>
                <w:szCs w:val="20"/>
                <w:highlight w:val="red"/>
              </w:rPr>
            </w:pPr>
          </w:p>
          <w:p w14:paraId="3C870837" w14:textId="77777777" w:rsidR="005F3828" w:rsidRDefault="005F3828" w:rsidP="005F3828">
            <w:pPr>
              <w:rPr>
                <w:rFonts w:eastAsia="Calibri" w:cs="Calibri"/>
                <w:szCs w:val="20"/>
              </w:rPr>
            </w:pPr>
            <w:r w:rsidRPr="003A4383">
              <w:rPr>
                <w:rFonts w:eastAsia="Calibri" w:cs="Calibri"/>
                <w:szCs w:val="20"/>
              </w:rPr>
              <w:t>These terms are defined in the Transmission Glossary</w:t>
            </w:r>
            <w:r>
              <w:rPr>
                <w:rFonts w:eastAsia="Calibri" w:cs="Calibri"/>
                <w:szCs w:val="20"/>
              </w:rPr>
              <w:t>.</w:t>
            </w:r>
          </w:p>
          <w:p w14:paraId="235308F6" w14:textId="77777777" w:rsidR="005F3828" w:rsidRPr="003A4383" w:rsidRDefault="005F3828" w:rsidP="005F3828">
            <w:pPr>
              <w:rPr>
                <w:rFonts w:eastAsia="Calibri" w:cs="Calibri"/>
                <w:szCs w:val="20"/>
              </w:rPr>
            </w:pPr>
            <w:r w:rsidRPr="003A4383">
              <w:rPr>
                <w:rFonts w:eastAsia="Calibri" w:cs="Calibri"/>
                <w:szCs w:val="20"/>
              </w:rPr>
              <w:t xml:space="preserve"> </w:t>
            </w:r>
          </w:p>
          <w:p w14:paraId="438B9D2F" w14:textId="77777777" w:rsidR="005F3828" w:rsidRPr="00CB25BF" w:rsidRDefault="005F3828" w:rsidP="005F3828">
            <w:pPr>
              <w:rPr>
                <w:rFonts w:eastAsia="Calibri" w:cs="Calibri"/>
                <w:iCs/>
                <w:szCs w:val="20"/>
              </w:rPr>
            </w:pPr>
            <w:r w:rsidRPr="003A4383">
              <w:rPr>
                <w:rFonts w:eastAsia="Calibri" w:cs="Calibri"/>
                <w:szCs w:val="20"/>
              </w:rPr>
              <w:t xml:space="preserve">Preconstruction (Direct) – </w:t>
            </w:r>
            <w:r w:rsidRPr="003A4383">
              <w:rPr>
                <w:rFonts w:eastAsia="Calibri" w:cs="Calibri"/>
                <w:iCs/>
                <w:szCs w:val="20"/>
              </w:rPr>
              <w:t>means the initial activities undertaken by the licensee to develop the technical design plans and obtain the necessary planning or development consents in preparation for constructing prospective Strategic Wider Works on the National El</w:t>
            </w:r>
            <w:r>
              <w:rPr>
                <w:rFonts w:eastAsia="Calibri" w:cs="Calibri"/>
                <w:iCs/>
                <w:szCs w:val="20"/>
              </w:rPr>
              <w:t xml:space="preserve">ectricity Transmission System. </w:t>
            </w:r>
            <w:r w:rsidRPr="003A4383">
              <w:rPr>
                <w:rFonts w:eastAsia="Calibri" w:cs="Calibri"/>
                <w:iCs/>
                <w:szCs w:val="20"/>
              </w:rPr>
              <w:t>This definition excludes any specific activities designated under the Indirects category.</w:t>
            </w:r>
            <w:r>
              <w:rPr>
                <w:rFonts w:eastAsia="Calibri" w:cs="Calibri"/>
                <w:i/>
                <w:iCs/>
                <w:szCs w:val="20"/>
              </w:rPr>
              <w:t xml:space="preserve"> </w:t>
            </w:r>
          </w:p>
          <w:p w14:paraId="5E19E96B" w14:textId="77777777" w:rsidR="005F3828" w:rsidRDefault="005F3828" w:rsidP="005F3828">
            <w:pPr>
              <w:rPr>
                <w:rFonts w:eastAsia="Calibri" w:cs="Calibri"/>
                <w:szCs w:val="20"/>
              </w:rPr>
            </w:pPr>
          </w:p>
          <w:p w14:paraId="231C8371" w14:textId="77777777" w:rsidR="005F3828" w:rsidRPr="0003276D" w:rsidRDefault="005F3828" w:rsidP="005F3828">
            <w:pPr>
              <w:rPr>
                <w:rFonts w:eastAsia="Calibri" w:cs="Calibri"/>
                <w:szCs w:val="20"/>
              </w:rPr>
            </w:pPr>
            <w:r w:rsidRPr="0003276D">
              <w:rPr>
                <w:rFonts w:eastAsia="Calibri" w:cs="Calibri"/>
                <w:szCs w:val="20"/>
              </w:rPr>
              <w:t xml:space="preserve">Lead Costs (Direct) - as per the direct definition </w:t>
            </w:r>
            <w:r>
              <w:rPr>
                <w:rFonts w:eastAsia="Calibri" w:cs="Calibri"/>
                <w:szCs w:val="20"/>
              </w:rPr>
              <w:t>below</w:t>
            </w:r>
            <w:r w:rsidRPr="0003276D">
              <w:rPr>
                <w:rFonts w:eastAsia="Calibri" w:cs="Calibri"/>
                <w:szCs w:val="20"/>
              </w:rPr>
              <w:t xml:space="preserve"> w</w:t>
            </w:r>
            <w:r>
              <w:rPr>
                <w:rFonts w:eastAsia="Calibri" w:cs="Calibri"/>
                <w:szCs w:val="20"/>
              </w:rPr>
              <w:t>ith</w:t>
            </w:r>
            <w:r w:rsidRPr="0003276D">
              <w:rPr>
                <w:rFonts w:eastAsia="Calibri" w:cs="Calibri"/>
                <w:szCs w:val="20"/>
              </w:rPr>
              <w:t xml:space="preserve"> specific reference to the individual lead assets listed within</w:t>
            </w:r>
            <w:r>
              <w:rPr>
                <w:rFonts w:eastAsia="Calibri" w:cs="Calibri"/>
                <w:szCs w:val="20"/>
              </w:rPr>
              <w:t xml:space="preserve"> </w:t>
            </w:r>
            <w:r w:rsidRPr="0003276D">
              <w:rPr>
                <w:rFonts w:eastAsia="Calibri" w:cs="Calibri"/>
                <w:szCs w:val="20"/>
              </w:rPr>
              <w:t>the Transmission Glossary and replicated in the Cost &amp; Volumes table</w:t>
            </w:r>
            <w:r>
              <w:rPr>
                <w:rFonts w:eastAsia="Calibri" w:cs="Calibri"/>
                <w:szCs w:val="20"/>
              </w:rPr>
              <w:t xml:space="preserve"> and Scheme Asset Breakdown tables.</w:t>
            </w:r>
          </w:p>
          <w:p w14:paraId="17EB4A2A" w14:textId="77777777" w:rsidR="005F3828" w:rsidRDefault="005F3828" w:rsidP="005F3828">
            <w:pPr>
              <w:rPr>
                <w:rFonts w:eastAsia="Calibri" w:cs="Calibri"/>
                <w:szCs w:val="20"/>
              </w:rPr>
            </w:pPr>
          </w:p>
          <w:p w14:paraId="3888E501" w14:textId="77777777" w:rsidR="005F3828" w:rsidRPr="0003276D" w:rsidRDefault="005F3828" w:rsidP="005F3828">
            <w:pPr>
              <w:rPr>
                <w:rFonts w:eastAsia="Calibri" w:cs="Calibri"/>
                <w:szCs w:val="20"/>
              </w:rPr>
            </w:pPr>
            <w:r w:rsidRPr="0003276D">
              <w:rPr>
                <w:rFonts w:eastAsia="Calibri" w:cs="Calibri"/>
                <w:szCs w:val="20"/>
              </w:rPr>
              <w:t xml:space="preserve">Civils (Direct) </w:t>
            </w:r>
            <w:r w:rsidRPr="0003276D">
              <w:rPr>
                <w:rFonts w:ascii="Calibri" w:eastAsia="Calibri" w:hAnsi="Calibri" w:cs="Calibri"/>
                <w:sz w:val="22"/>
                <w:szCs w:val="22"/>
              </w:rPr>
              <w:t xml:space="preserve">- </w:t>
            </w:r>
            <w:r w:rsidRPr="0003276D">
              <w:rPr>
                <w:rFonts w:eastAsia="Calibri" w:cs="Calibri"/>
                <w:szCs w:val="20"/>
              </w:rPr>
              <w:t xml:space="preserve">Civil engineering work associated with Transmission network assets, including buildings and site works at substations. </w:t>
            </w:r>
          </w:p>
          <w:p w14:paraId="76C63698" w14:textId="77777777" w:rsidR="005F3828" w:rsidRDefault="005F3828" w:rsidP="005F3828">
            <w:pPr>
              <w:rPr>
                <w:rFonts w:eastAsia="Calibri" w:cs="Calibri"/>
                <w:szCs w:val="20"/>
              </w:rPr>
            </w:pPr>
          </w:p>
          <w:p w14:paraId="2D296041" w14:textId="0B31DF12" w:rsidR="005F3828" w:rsidRPr="0003276D" w:rsidRDefault="005F3828" w:rsidP="005F3828">
            <w:pPr>
              <w:rPr>
                <w:rFonts w:eastAsia="Calibri" w:cs="Calibri"/>
                <w:szCs w:val="20"/>
              </w:rPr>
            </w:pPr>
            <w:r w:rsidRPr="0003276D">
              <w:rPr>
                <w:rFonts w:eastAsia="Calibri" w:cs="Calibri"/>
                <w:szCs w:val="20"/>
              </w:rPr>
              <w:t xml:space="preserve">Non-Lead (Direct) - as per the direct definition </w:t>
            </w:r>
            <w:r>
              <w:rPr>
                <w:rFonts w:eastAsia="Calibri" w:cs="Calibri"/>
                <w:szCs w:val="20"/>
              </w:rPr>
              <w:t>below</w:t>
            </w:r>
            <w:r w:rsidRPr="0003276D">
              <w:rPr>
                <w:rFonts w:eastAsia="Calibri" w:cs="Calibri"/>
                <w:szCs w:val="20"/>
              </w:rPr>
              <w:t xml:space="preserve"> w</w:t>
            </w:r>
            <w:r>
              <w:rPr>
                <w:rFonts w:eastAsia="Calibri" w:cs="Calibri"/>
                <w:szCs w:val="20"/>
              </w:rPr>
              <w:t>ith</w:t>
            </w:r>
            <w:r w:rsidRPr="0003276D">
              <w:rPr>
                <w:rFonts w:eastAsia="Calibri" w:cs="Calibri"/>
                <w:szCs w:val="20"/>
              </w:rPr>
              <w:t xml:space="preserve"> specific reference to the individual </w:t>
            </w:r>
            <w:r w:rsidR="0067773D">
              <w:rPr>
                <w:rFonts w:eastAsia="Calibri" w:cs="Calibri"/>
                <w:szCs w:val="20"/>
              </w:rPr>
              <w:t>non-</w:t>
            </w:r>
            <w:r w:rsidRPr="0003276D">
              <w:rPr>
                <w:rFonts w:eastAsia="Calibri" w:cs="Calibri"/>
                <w:szCs w:val="20"/>
              </w:rPr>
              <w:t xml:space="preserve">lead assets </w:t>
            </w:r>
            <w:r>
              <w:rPr>
                <w:rFonts w:eastAsia="Calibri" w:cs="Calibri"/>
                <w:szCs w:val="20"/>
              </w:rPr>
              <w:t xml:space="preserve">listed </w:t>
            </w:r>
            <w:r w:rsidRPr="003E7C80">
              <w:rPr>
                <w:rFonts w:eastAsia="Calibri" w:cs="Calibri"/>
                <w:szCs w:val="20"/>
              </w:rPr>
              <w:t>within the Transmission Glossary and replicated in the Cost &amp; Volumes tables and Scheme Asset Breakdown tables.</w:t>
            </w:r>
            <w:r>
              <w:rPr>
                <w:rFonts w:eastAsia="Calibri" w:cs="Calibri"/>
                <w:szCs w:val="20"/>
              </w:rPr>
              <w:t xml:space="preserve"> </w:t>
            </w:r>
            <w:r w:rsidRPr="0003276D">
              <w:rPr>
                <w:rFonts w:eastAsia="Calibri" w:cs="Calibri"/>
                <w:szCs w:val="20"/>
              </w:rPr>
              <w:t>Specifically Protection assets, sub 132kV assets &amp; Cable Tunnels &amp; Bridges</w:t>
            </w:r>
            <w:r>
              <w:rPr>
                <w:rFonts w:eastAsia="Calibri" w:cs="Calibri"/>
                <w:szCs w:val="20"/>
              </w:rPr>
              <w:t>.</w:t>
            </w:r>
          </w:p>
          <w:p w14:paraId="275E5AFB" w14:textId="77777777" w:rsidR="005F3828" w:rsidRDefault="005F3828" w:rsidP="005F3828">
            <w:pPr>
              <w:rPr>
                <w:rFonts w:eastAsia="Calibri" w:cs="Calibri"/>
                <w:szCs w:val="20"/>
              </w:rPr>
            </w:pPr>
          </w:p>
          <w:p w14:paraId="4FB069E5" w14:textId="77777777" w:rsidR="00BA5D49" w:rsidRDefault="005F3828" w:rsidP="00BA5D49">
            <w:pPr>
              <w:rPr>
                <w:szCs w:val="20"/>
              </w:rPr>
            </w:pPr>
            <w:r w:rsidRPr="0003276D">
              <w:rPr>
                <w:rFonts w:eastAsia="Calibri" w:cs="Calibri"/>
                <w:szCs w:val="20"/>
              </w:rPr>
              <w:t>Other (Direct) – This should catch any direct costs which have not been captured under the direct definitions provided for Lead Assets; Non-Lead Assets; Civils &amp; Preconstruction</w:t>
            </w:r>
            <w:r>
              <w:rPr>
                <w:rFonts w:eastAsia="Calibri" w:cs="Calibri"/>
                <w:szCs w:val="20"/>
              </w:rPr>
              <w:t>.</w:t>
            </w:r>
            <w:r w:rsidR="00BA5D49" w:rsidRPr="00904031">
              <w:rPr>
                <w:szCs w:val="20"/>
              </w:rPr>
              <w:t xml:space="preserve"> </w:t>
            </w:r>
          </w:p>
          <w:p w14:paraId="116C8829" w14:textId="77777777" w:rsidR="00BA5D49" w:rsidRDefault="00BA5D49" w:rsidP="00BA5D49">
            <w:pPr>
              <w:rPr>
                <w:szCs w:val="20"/>
              </w:rPr>
            </w:pPr>
          </w:p>
          <w:p w14:paraId="25D0332A" w14:textId="1C983495" w:rsidR="00BA5D49" w:rsidRPr="00904031" w:rsidRDefault="00BA5D49" w:rsidP="00BA5D49">
            <w:r w:rsidRPr="00904031">
              <w:rPr>
                <w:szCs w:val="20"/>
              </w:rPr>
              <w:t xml:space="preserve">Note that once the Ofgem scheme reference is </w:t>
            </w:r>
            <w:ins w:id="1782" w:author="Author">
              <w:r w:rsidR="00385285">
                <w:rPr>
                  <w:szCs w:val="20"/>
                </w:rPr>
                <w:t>selected</w:t>
              </w:r>
            </w:ins>
            <w:del w:id="1783" w:author="Author">
              <w:r w:rsidRPr="00904031" w:rsidDel="00385285">
                <w:rPr>
                  <w:szCs w:val="20"/>
                </w:rPr>
                <w:delText>inserted</w:delText>
              </w:r>
            </w:del>
            <w:r w:rsidRPr="00904031">
              <w:rPr>
                <w:szCs w:val="20"/>
              </w:rPr>
              <w:t xml:space="preserve"> in the first column, the remaining reference details are auto populated from the Load Master Data sheet. </w:t>
            </w:r>
            <w:del w:id="1784" w:author="Author">
              <w:r w:rsidRPr="00904031" w:rsidDel="00B172BA">
                <w:rPr>
                  <w:szCs w:val="20"/>
                </w:rPr>
                <w:delText>T</w:delText>
              </w:r>
              <w:r w:rsidDel="00B172BA">
                <w:rPr>
                  <w:szCs w:val="20"/>
                </w:rPr>
                <w:delText>O</w:delText>
              </w:r>
            </w:del>
            <w:ins w:id="1785" w:author="Author">
              <w:r w:rsidR="00B172BA">
                <w:rPr>
                  <w:szCs w:val="20"/>
                </w:rPr>
                <w:t>Licensee</w:t>
              </w:r>
            </w:ins>
            <w:r>
              <w:rPr>
                <w:szCs w:val="20"/>
              </w:rPr>
              <w:t xml:space="preserve"> data entry begins on</w:t>
            </w:r>
            <w:del w:id="1786" w:author="Author">
              <w:r w:rsidDel="00385285">
                <w:rPr>
                  <w:szCs w:val="20"/>
                </w:rPr>
                <w:delText xml:space="preserve"> </w:delText>
              </w:r>
            </w:del>
            <w:ins w:id="1787" w:author="Author">
              <w:r w:rsidR="00385285">
                <w:rPr>
                  <w:szCs w:val="20"/>
                </w:rPr>
                <w:t xml:space="preserve"> </w:t>
              </w:r>
            </w:ins>
            <w:r w:rsidRPr="00584E1E">
              <w:rPr>
                <w:szCs w:val="20"/>
              </w:rPr>
              <w:t>column A</w:t>
            </w:r>
            <w:ins w:id="1788" w:author="Author">
              <w:r w:rsidR="00385285" w:rsidRPr="00584E1E">
                <w:rPr>
                  <w:szCs w:val="20"/>
                </w:rPr>
                <w:t>C</w:t>
              </w:r>
            </w:ins>
            <w:del w:id="1789" w:author="Author">
              <w:r w:rsidRPr="00584E1E" w:rsidDel="00385285">
                <w:rPr>
                  <w:szCs w:val="20"/>
                </w:rPr>
                <w:delText>A</w:delText>
              </w:r>
            </w:del>
            <w:r w:rsidRPr="00584E1E">
              <w:rPr>
                <w:szCs w:val="20"/>
              </w:rPr>
              <w:t>.</w:t>
            </w:r>
          </w:p>
          <w:p w14:paraId="69D51FF4" w14:textId="5BA6018E" w:rsidR="005F3828" w:rsidRPr="006C1F27" w:rsidRDefault="00BA5D49" w:rsidP="006C1F27">
            <w:pPr>
              <w:spacing w:before="360" w:after="360"/>
              <w:rPr>
                <w:bCs/>
                <w:szCs w:val="20"/>
              </w:rPr>
            </w:pPr>
            <w:r w:rsidRPr="00701B3A">
              <w:rPr>
                <w:bCs/>
                <w:szCs w:val="20"/>
              </w:rPr>
              <w:t xml:space="preserve">Output Reference, for each unique </w:t>
            </w:r>
            <w:r>
              <w:rPr>
                <w:bCs/>
                <w:szCs w:val="20"/>
              </w:rPr>
              <w:t xml:space="preserve">electrical </w:t>
            </w:r>
            <w:r w:rsidRPr="00701B3A">
              <w:rPr>
                <w:bCs/>
                <w:szCs w:val="20"/>
              </w:rPr>
              <w:t xml:space="preserve">output, a separate output reference is required for each different </w:t>
            </w:r>
            <w:r>
              <w:rPr>
                <w:bCs/>
                <w:szCs w:val="20"/>
              </w:rPr>
              <w:t xml:space="preserve">electrical </w:t>
            </w:r>
            <w:r w:rsidRPr="00701B3A">
              <w:rPr>
                <w:bCs/>
                <w:szCs w:val="20"/>
              </w:rPr>
              <w:t>output type, or where an output type is phased over several years.</w:t>
            </w:r>
          </w:p>
        </w:tc>
      </w:tr>
      <w:tr w:rsidR="005F3828" w:rsidRPr="00A902AB" w14:paraId="779F397C" w14:textId="77777777" w:rsidTr="005F3828">
        <w:tc>
          <w:tcPr>
            <w:tcW w:w="253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7AD23D0" w14:textId="77777777" w:rsidR="005F3828" w:rsidRPr="00A902AB" w:rsidRDefault="005F3828" w:rsidP="005F3828">
            <w:r>
              <w:t>Specific definitions</w:t>
            </w:r>
          </w:p>
        </w:tc>
        <w:tc>
          <w:tcPr>
            <w:tcW w:w="609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191B808" w14:textId="6BF0FCEA" w:rsidR="005F3828" w:rsidRPr="00701B3A" w:rsidRDefault="005F3828" w:rsidP="005F3828">
            <w:pPr>
              <w:keepNext/>
              <w:spacing w:before="120" w:after="360"/>
              <w:outlineLvl w:val="1"/>
              <w:rPr>
                <w:rFonts w:cs="Calibri"/>
                <w:b/>
                <w:bCs/>
                <w:szCs w:val="20"/>
                <w:u w:val="single"/>
              </w:rPr>
            </w:pPr>
            <w:bookmarkStart w:id="1790" w:name="_Toc16607116"/>
            <w:r w:rsidRPr="00701B3A">
              <w:rPr>
                <w:rFonts w:cs="Calibri"/>
                <w:b/>
                <w:bCs/>
                <w:szCs w:val="20"/>
                <w:u w:val="single"/>
              </w:rPr>
              <w:t>Direct Activities</w:t>
            </w:r>
            <w:bookmarkEnd w:id="1790"/>
          </w:p>
          <w:p w14:paraId="1E4DD6E3" w14:textId="77777777" w:rsidR="005F3828" w:rsidRPr="00701B3A" w:rsidRDefault="005F3828" w:rsidP="005F3828">
            <w:pPr>
              <w:spacing w:before="120" w:after="120"/>
              <w:rPr>
                <w:rFonts w:eastAsia="Calibri" w:cs="Calibri"/>
                <w:szCs w:val="20"/>
              </w:rPr>
            </w:pPr>
            <w:r w:rsidRPr="00701B3A">
              <w:rPr>
                <w:rFonts w:eastAsia="Calibri" w:cs="Calibri"/>
                <w:szCs w:val="20"/>
              </w:rPr>
              <w:t>Those activities which involve physical contact with high voltage network assets.</w:t>
            </w:r>
          </w:p>
          <w:p w14:paraId="2B397CFC" w14:textId="77777777" w:rsidR="005F3828" w:rsidRPr="00701B3A" w:rsidRDefault="005F3828" w:rsidP="005F3828">
            <w:pPr>
              <w:spacing w:before="120" w:after="120"/>
              <w:rPr>
                <w:rFonts w:eastAsia="Calibri" w:cs="Calibri"/>
                <w:szCs w:val="20"/>
              </w:rPr>
            </w:pPr>
            <w:r w:rsidRPr="00701B3A">
              <w:rPr>
                <w:rFonts w:eastAsia="Calibri" w:cs="Calibri"/>
                <w:szCs w:val="20"/>
              </w:rPr>
              <w:t>INCLUDES:</w:t>
            </w:r>
          </w:p>
          <w:p w14:paraId="577CA411" w14:textId="77777777" w:rsidR="005F3828" w:rsidRPr="00701B3A" w:rsidRDefault="005F3828" w:rsidP="007441CD">
            <w:pPr>
              <w:pStyle w:val="ListParagraph"/>
              <w:numPr>
                <w:ilvl w:val="0"/>
                <w:numId w:val="37"/>
              </w:numPr>
              <w:rPr>
                <w:rFonts w:eastAsia="Calibri"/>
                <w:szCs w:val="20"/>
              </w:rPr>
            </w:pPr>
            <w:r w:rsidRPr="00701B3A">
              <w:rPr>
                <w:rFonts w:eastAsia="Calibri"/>
                <w:szCs w:val="20"/>
              </w:rPr>
              <w:t>Labour cost of staff whose work involves physical contact with system assets. This can include the element of labour costs associated with trench excavation staff, craftsmen, technicians, technical engineers, administration and support staff, safety inspection, critical infrastructure inspection and environmental control, network planners and designers where a portion of their time involves physical contact with system assets, however only that portion spent on direct activities may be included. It will include downtime of staff (including but not limited to: idle, sick, non-operational training); applicable labour cost should follow their normal time allocations.</w:t>
            </w:r>
          </w:p>
          <w:p w14:paraId="63AEF5D1" w14:textId="77777777" w:rsidR="005F3828" w:rsidRPr="00701B3A" w:rsidRDefault="005F3828" w:rsidP="007441CD">
            <w:pPr>
              <w:pStyle w:val="ListParagraph"/>
              <w:numPr>
                <w:ilvl w:val="0"/>
                <w:numId w:val="37"/>
              </w:numPr>
              <w:rPr>
                <w:rFonts w:eastAsia="Calibri"/>
                <w:szCs w:val="20"/>
              </w:rPr>
            </w:pPr>
            <w:r w:rsidRPr="00701B3A">
              <w:rPr>
                <w:rFonts w:eastAsia="Calibri"/>
                <w:szCs w:val="20"/>
              </w:rPr>
              <w:t>Operational engineers working on commissioning of assets, physically changing protection settings, issuing safety documentation or liaising with the control centre are considered direct activities.</w:t>
            </w:r>
          </w:p>
          <w:p w14:paraId="4A19445E" w14:textId="77777777" w:rsidR="005F3828" w:rsidRPr="00701B3A" w:rsidRDefault="005F3828" w:rsidP="007441CD">
            <w:pPr>
              <w:pStyle w:val="ListParagraph"/>
              <w:numPr>
                <w:ilvl w:val="0"/>
                <w:numId w:val="37"/>
              </w:numPr>
              <w:rPr>
                <w:rFonts w:eastAsia="Calibri"/>
                <w:szCs w:val="20"/>
              </w:rPr>
            </w:pPr>
            <w:r w:rsidRPr="00701B3A">
              <w:rPr>
                <w:rFonts w:eastAsia="Calibri"/>
                <w:szCs w:val="20"/>
              </w:rPr>
              <w:t>The cost of contractors being the total charges invoiced by external contractors for the primary purpose of performing direct activities.</w:t>
            </w:r>
          </w:p>
          <w:p w14:paraId="4660A423" w14:textId="77777777" w:rsidR="005F3828" w:rsidRPr="00701B3A" w:rsidRDefault="005F3828" w:rsidP="007441CD">
            <w:pPr>
              <w:pStyle w:val="ListParagraph"/>
              <w:numPr>
                <w:ilvl w:val="0"/>
                <w:numId w:val="37"/>
              </w:numPr>
              <w:rPr>
                <w:rFonts w:eastAsia="Calibri"/>
                <w:szCs w:val="20"/>
              </w:rPr>
            </w:pPr>
            <w:r w:rsidRPr="00701B3A">
              <w:rPr>
                <w:rFonts w:eastAsia="Calibri"/>
                <w:szCs w:val="20"/>
              </w:rPr>
              <w:t>The cost of materials drawn from stores or purchased and delivered to site for use in performing direct activities. In addition, this includes the cost of the materials for refurbishing system assets.</w:t>
            </w:r>
          </w:p>
          <w:p w14:paraId="0485B254" w14:textId="77777777" w:rsidR="005F3828" w:rsidRPr="00701B3A" w:rsidRDefault="005F3828" w:rsidP="007441CD">
            <w:pPr>
              <w:pStyle w:val="ListParagraph"/>
              <w:numPr>
                <w:ilvl w:val="0"/>
                <w:numId w:val="37"/>
              </w:numPr>
              <w:rPr>
                <w:rFonts w:eastAsia="Calibri"/>
                <w:szCs w:val="20"/>
              </w:rPr>
            </w:pPr>
            <w:r w:rsidRPr="00701B3A">
              <w:rPr>
                <w:rFonts w:eastAsia="Calibri"/>
                <w:szCs w:val="20"/>
              </w:rPr>
              <w:t>Servitude and easement payments to enable the direct activity to be performed. This does not include the cost of management or administration of these.</w:t>
            </w:r>
          </w:p>
          <w:p w14:paraId="1816EB4D" w14:textId="77777777" w:rsidR="005F3828" w:rsidRPr="00701B3A" w:rsidRDefault="005F3828" w:rsidP="007441CD">
            <w:pPr>
              <w:pStyle w:val="ListParagraph"/>
              <w:numPr>
                <w:ilvl w:val="0"/>
                <w:numId w:val="37"/>
              </w:numPr>
              <w:rPr>
                <w:rFonts w:eastAsia="Calibri"/>
                <w:szCs w:val="20"/>
              </w:rPr>
            </w:pPr>
            <w:r w:rsidRPr="00701B3A">
              <w:rPr>
                <w:rFonts w:eastAsia="Calibri"/>
                <w:szCs w:val="20"/>
              </w:rPr>
              <w:t xml:space="preserve">Related Party Margins charged by a Related Party for work performed on direct activities. </w:t>
            </w:r>
          </w:p>
          <w:p w14:paraId="424DB7F2" w14:textId="77777777" w:rsidR="005F3828" w:rsidRPr="00701B3A" w:rsidRDefault="005F3828" w:rsidP="007441CD">
            <w:pPr>
              <w:pStyle w:val="ListParagraph"/>
              <w:numPr>
                <w:ilvl w:val="0"/>
                <w:numId w:val="37"/>
              </w:numPr>
              <w:rPr>
                <w:rFonts w:eastAsia="Calibri"/>
                <w:szCs w:val="20"/>
              </w:rPr>
            </w:pPr>
            <w:r w:rsidRPr="00701B3A">
              <w:rPr>
                <w:rFonts w:eastAsia="Calibri"/>
                <w:szCs w:val="20"/>
              </w:rPr>
              <w:t>In addition, includes, for the purposes of flooding, site surveys and non-site based costs.</w:t>
            </w:r>
            <w:r w:rsidRPr="00701B3A">
              <w:rPr>
                <w:rFonts w:eastAsia="Calibri"/>
                <w:color w:val="1F497D"/>
                <w:szCs w:val="20"/>
              </w:rPr>
              <w:t xml:space="preserve"> </w:t>
            </w:r>
          </w:p>
          <w:p w14:paraId="3A96A9FD" w14:textId="77777777" w:rsidR="005F3828" w:rsidRPr="00701B3A" w:rsidRDefault="005F3828" w:rsidP="005F3828">
            <w:pPr>
              <w:rPr>
                <w:rFonts w:eastAsia="Calibri" w:cs="Calibri"/>
                <w:szCs w:val="20"/>
              </w:rPr>
            </w:pPr>
          </w:p>
          <w:p w14:paraId="4104180A" w14:textId="77777777" w:rsidR="005F3828" w:rsidRPr="00701B3A" w:rsidRDefault="005F3828" w:rsidP="005F3828">
            <w:pPr>
              <w:keepNext/>
              <w:spacing w:before="120" w:after="360"/>
              <w:outlineLvl w:val="1"/>
              <w:rPr>
                <w:rFonts w:cs="Calibri"/>
                <w:bCs/>
                <w:szCs w:val="20"/>
              </w:rPr>
            </w:pPr>
            <w:bookmarkStart w:id="1791" w:name="_Toc8306960"/>
            <w:bookmarkStart w:id="1792" w:name="_Toc16509638"/>
            <w:bookmarkStart w:id="1793" w:name="_Toc16583217"/>
            <w:bookmarkStart w:id="1794" w:name="_Toc16597834"/>
            <w:bookmarkStart w:id="1795" w:name="_Toc16601283"/>
            <w:bookmarkStart w:id="1796" w:name="_Toc16607117"/>
            <w:r w:rsidRPr="00701B3A">
              <w:rPr>
                <w:rFonts w:cs="Calibri"/>
                <w:bCs/>
                <w:szCs w:val="20"/>
              </w:rPr>
              <w:t>Note, where contractors have recharged the licensee for the primary purpose of performing direct activities which include costs for indirect activities but these are not explicitly costed in their invoice, all costs will be treated as direct. However, where the indirect activity is explicitly costed and detailed in their invoice this should be recorded against the relevant indirect activity.</w:t>
            </w:r>
            <w:bookmarkEnd w:id="1791"/>
            <w:bookmarkEnd w:id="1792"/>
            <w:bookmarkEnd w:id="1793"/>
            <w:bookmarkEnd w:id="1794"/>
            <w:bookmarkEnd w:id="1795"/>
            <w:bookmarkEnd w:id="1796"/>
            <w:r w:rsidRPr="00701B3A">
              <w:rPr>
                <w:rFonts w:cs="Calibri"/>
                <w:bCs/>
                <w:szCs w:val="20"/>
              </w:rPr>
              <w:t xml:space="preserve">  </w:t>
            </w:r>
          </w:p>
          <w:p w14:paraId="551B1C43" w14:textId="77777777" w:rsidR="005F3828" w:rsidRPr="00701B3A" w:rsidRDefault="005F3828" w:rsidP="005F3828">
            <w:pPr>
              <w:keepNext/>
              <w:spacing w:before="120" w:after="360"/>
              <w:outlineLvl w:val="1"/>
              <w:rPr>
                <w:rFonts w:cs="Calibri"/>
                <w:b/>
                <w:bCs/>
                <w:szCs w:val="20"/>
                <w:u w:val="single"/>
              </w:rPr>
            </w:pPr>
            <w:bookmarkStart w:id="1797" w:name="_Toc16607118"/>
            <w:r w:rsidRPr="00701B3A">
              <w:rPr>
                <w:rFonts w:cs="Calibri"/>
                <w:b/>
                <w:bCs/>
                <w:szCs w:val="20"/>
                <w:u w:val="single"/>
              </w:rPr>
              <w:t>Indirect Activities</w:t>
            </w:r>
            <w:bookmarkEnd w:id="1797"/>
          </w:p>
          <w:p w14:paraId="0C180E02" w14:textId="77777777" w:rsidR="005F3828" w:rsidRPr="00701B3A" w:rsidRDefault="005F3828" w:rsidP="005F3828">
            <w:pPr>
              <w:spacing w:before="120" w:after="120"/>
              <w:rPr>
                <w:rFonts w:eastAsia="Calibri" w:cs="Calibri"/>
                <w:szCs w:val="20"/>
              </w:rPr>
            </w:pPr>
            <w:r w:rsidRPr="00701B3A">
              <w:rPr>
                <w:rFonts w:eastAsia="Calibri" w:cs="Calibri"/>
                <w:szCs w:val="20"/>
              </w:rPr>
              <w:t>Activities listed below, which in most cases support work being physically carried out</w:t>
            </w:r>
            <w:r>
              <w:rPr>
                <w:rFonts w:eastAsia="Calibri" w:cs="Calibri"/>
                <w:szCs w:val="20"/>
              </w:rPr>
              <w:t xml:space="preserve"> on high voltage network assets</w:t>
            </w:r>
            <w:r w:rsidRPr="00701B3A">
              <w:rPr>
                <w:rFonts w:eastAsia="Calibri" w:cs="Calibri"/>
                <w:szCs w:val="20"/>
              </w:rPr>
              <w:t xml:space="preserve"> that could not, on their own, be classed as a direct network activity. Indirect Activities do not involve physical contact with system assets, whereas direct activities do.</w:t>
            </w:r>
          </w:p>
          <w:p w14:paraId="11DE2A23" w14:textId="77777777" w:rsidR="005F3828" w:rsidRPr="00701B3A" w:rsidRDefault="005F3828" w:rsidP="005F3828">
            <w:pPr>
              <w:keepNext/>
              <w:spacing w:before="120" w:after="120"/>
              <w:rPr>
                <w:rFonts w:eastAsia="Calibri" w:cs="Calibri"/>
                <w:szCs w:val="20"/>
              </w:rPr>
            </w:pPr>
            <w:r w:rsidRPr="00701B3A">
              <w:rPr>
                <w:rFonts w:eastAsia="Calibri" w:cs="Calibri"/>
                <w:szCs w:val="20"/>
              </w:rPr>
              <w:t>INCLUDES:</w:t>
            </w:r>
          </w:p>
          <w:p w14:paraId="1303382A" w14:textId="77777777" w:rsidR="005F3828" w:rsidRPr="00701B3A" w:rsidRDefault="005F3828" w:rsidP="005F3828">
            <w:pPr>
              <w:ind w:left="1040" w:hanging="360"/>
              <w:rPr>
                <w:rFonts w:eastAsia="Calibri"/>
                <w:szCs w:val="20"/>
              </w:rPr>
            </w:pPr>
            <w:r w:rsidRPr="00701B3A">
              <w:rPr>
                <w:rFonts w:eastAsia="Calibri"/>
                <w:szCs w:val="20"/>
              </w:rPr>
              <w:t>Closely Associated Indirects (see definition below)</w:t>
            </w:r>
          </w:p>
          <w:p w14:paraId="7D8E669D" w14:textId="77777777" w:rsidR="005F3828" w:rsidRPr="00701B3A" w:rsidRDefault="005F3828" w:rsidP="005F3828">
            <w:pPr>
              <w:ind w:left="1040" w:hanging="360"/>
              <w:rPr>
                <w:rFonts w:eastAsia="Calibri"/>
                <w:szCs w:val="20"/>
              </w:rPr>
            </w:pPr>
            <w:r w:rsidRPr="00701B3A">
              <w:rPr>
                <w:rFonts w:eastAsia="Calibri"/>
                <w:szCs w:val="20"/>
              </w:rPr>
              <w:t>Business Support Costs (see definition below)</w:t>
            </w:r>
          </w:p>
          <w:p w14:paraId="5B03A08D" w14:textId="77777777" w:rsidR="005F3828" w:rsidRPr="00701B3A" w:rsidRDefault="005F3828" w:rsidP="005F3828">
            <w:pPr>
              <w:ind w:left="1040" w:hanging="360"/>
              <w:rPr>
                <w:rFonts w:eastAsia="Calibri"/>
                <w:szCs w:val="20"/>
              </w:rPr>
            </w:pPr>
            <w:r w:rsidRPr="00701B3A">
              <w:rPr>
                <w:rFonts w:eastAsia="Calibri"/>
                <w:szCs w:val="20"/>
              </w:rPr>
              <w:t>Non-Operational Capex.</w:t>
            </w:r>
          </w:p>
          <w:p w14:paraId="35332374" w14:textId="77777777" w:rsidR="005F3828" w:rsidRPr="00701B3A" w:rsidRDefault="005F3828" w:rsidP="005F3828">
            <w:pPr>
              <w:spacing w:before="120" w:after="120"/>
              <w:rPr>
                <w:rFonts w:eastAsia="Calibri" w:cs="Calibri"/>
                <w:szCs w:val="20"/>
              </w:rPr>
            </w:pPr>
            <w:r w:rsidRPr="00701B3A">
              <w:rPr>
                <w:rFonts w:eastAsia="Calibri" w:cs="Calibri"/>
                <w:szCs w:val="20"/>
              </w:rPr>
              <w:t>Note that operational engineers working on planning and project mobilisation,</w:t>
            </w:r>
            <w:r w:rsidRPr="00701B3A">
              <w:rPr>
                <w:rFonts w:eastAsia="Calibri" w:cs="Calibri"/>
                <w:color w:val="1F497D"/>
                <w:szCs w:val="20"/>
              </w:rPr>
              <w:t xml:space="preserve"> </w:t>
            </w:r>
            <w:r w:rsidRPr="00701B3A">
              <w:rPr>
                <w:rFonts w:eastAsia="Calibri" w:cs="Calibri"/>
                <w:szCs w:val="20"/>
              </w:rPr>
              <w:t>preparing and planning associated with protection settings, administration of outages, contract specification and liaising with contractors and customers are considered Indirect Activities.</w:t>
            </w:r>
          </w:p>
          <w:p w14:paraId="05E3F801" w14:textId="77777777" w:rsidR="005F3828" w:rsidRPr="00701B3A" w:rsidRDefault="005F3828" w:rsidP="005F3828">
            <w:pPr>
              <w:keepNext/>
              <w:spacing w:before="120" w:after="120"/>
              <w:rPr>
                <w:rFonts w:eastAsia="Calibri" w:cs="Calibri"/>
                <w:szCs w:val="20"/>
              </w:rPr>
            </w:pPr>
            <w:r w:rsidRPr="00701B3A">
              <w:rPr>
                <w:rFonts w:eastAsia="Calibri" w:cs="Calibri"/>
                <w:szCs w:val="20"/>
              </w:rPr>
              <w:t>EXCLUDES:</w:t>
            </w:r>
          </w:p>
          <w:p w14:paraId="15ADF032" w14:textId="77777777" w:rsidR="005F3828" w:rsidRPr="00701B3A" w:rsidRDefault="005F3828" w:rsidP="005F3828">
            <w:pPr>
              <w:ind w:left="1040" w:hanging="360"/>
              <w:rPr>
                <w:rFonts w:eastAsia="Calibri"/>
                <w:szCs w:val="20"/>
              </w:rPr>
            </w:pPr>
            <w:r w:rsidRPr="00701B3A">
              <w:rPr>
                <w:rFonts w:eastAsia="Calibri"/>
                <w:szCs w:val="20"/>
              </w:rPr>
              <w:t>site surveys and non-site based costs associated with flooding (in Direct Activities)</w:t>
            </w:r>
          </w:p>
          <w:p w14:paraId="4CE4599F" w14:textId="77777777" w:rsidR="005F3828" w:rsidRPr="00701B3A" w:rsidRDefault="005F3828" w:rsidP="005F3828">
            <w:pPr>
              <w:keepNext/>
              <w:spacing w:before="120" w:after="120"/>
              <w:rPr>
                <w:rFonts w:eastAsia="Calibri" w:cs="Calibri"/>
                <w:b/>
                <w:bCs/>
                <w:szCs w:val="20"/>
                <w:u w:val="single"/>
              </w:rPr>
            </w:pPr>
            <w:r w:rsidRPr="00701B3A">
              <w:rPr>
                <w:rFonts w:eastAsia="Calibri" w:cs="Calibri"/>
                <w:b/>
                <w:bCs/>
                <w:szCs w:val="20"/>
                <w:u w:val="single"/>
              </w:rPr>
              <w:t>Closely Associated Indirects</w:t>
            </w:r>
            <w:r>
              <w:rPr>
                <w:rFonts w:eastAsia="Calibri" w:cs="Calibri"/>
                <w:b/>
                <w:bCs/>
                <w:szCs w:val="20"/>
                <w:u w:val="single"/>
              </w:rPr>
              <w:t xml:space="preserve"> (specific definitions available below)</w:t>
            </w:r>
          </w:p>
          <w:p w14:paraId="6F4F1016" w14:textId="77777777" w:rsidR="005F3828" w:rsidRPr="00701B3A" w:rsidRDefault="005F3828" w:rsidP="005F3828">
            <w:pPr>
              <w:spacing w:before="120" w:after="120"/>
              <w:rPr>
                <w:rFonts w:eastAsia="Calibri" w:cs="Calibri"/>
                <w:szCs w:val="20"/>
              </w:rPr>
            </w:pPr>
            <w:r w:rsidRPr="00701B3A">
              <w:rPr>
                <w:rFonts w:eastAsia="Calibri" w:cs="Calibri"/>
                <w:szCs w:val="20"/>
              </w:rPr>
              <w:t>Collectively includes the activities of:</w:t>
            </w:r>
          </w:p>
          <w:p w14:paraId="47290857" w14:textId="77777777" w:rsidR="005F3828" w:rsidRPr="00701B3A" w:rsidRDefault="005F3828" w:rsidP="005F3828">
            <w:pPr>
              <w:ind w:left="1040" w:hanging="360"/>
              <w:rPr>
                <w:rFonts w:eastAsia="Calibri"/>
                <w:szCs w:val="20"/>
              </w:rPr>
            </w:pPr>
            <w:r w:rsidRPr="00701B3A">
              <w:rPr>
                <w:rFonts w:eastAsia="Calibri"/>
                <w:szCs w:val="20"/>
              </w:rPr>
              <w:t xml:space="preserve">Operational IT &amp; Telecoms, </w:t>
            </w:r>
          </w:p>
          <w:p w14:paraId="0C31BE43" w14:textId="77777777" w:rsidR="005F3828" w:rsidRPr="00701B3A" w:rsidRDefault="005F3828" w:rsidP="005F3828">
            <w:pPr>
              <w:ind w:left="1040" w:hanging="360"/>
              <w:rPr>
                <w:rFonts w:eastAsia="Calibri"/>
                <w:szCs w:val="20"/>
              </w:rPr>
            </w:pPr>
            <w:r w:rsidRPr="00701B3A">
              <w:rPr>
                <w:rFonts w:eastAsia="Calibri"/>
                <w:szCs w:val="20"/>
              </w:rPr>
              <w:t xml:space="preserve">Network Design and Engineering, </w:t>
            </w:r>
          </w:p>
          <w:p w14:paraId="6B5CBCD8" w14:textId="77777777" w:rsidR="005F3828" w:rsidRPr="00701B3A" w:rsidRDefault="005F3828" w:rsidP="005F3828">
            <w:pPr>
              <w:ind w:left="1040" w:hanging="360"/>
              <w:rPr>
                <w:rFonts w:eastAsia="Calibri"/>
                <w:szCs w:val="20"/>
              </w:rPr>
            </w:pPr>
            <w:r w:rsidRPr="00701B3A">
              <w:rPr>
                <w:rFonts w:eastAsia="Calibri"/>
                <w:szCs w:val="20"/>
              </w:rPr>
              <w:t xml:space="preserve">Network Policy, </w:t>
            </w:r>
          </w:p>
          <w:p w14:paraId="5FC5A6A0" w14:textId="77777777" w:rsidR="005F3828" w:rsidRPr="00701B3A" w:rsidRDefault="005F3828" w:rsidP="005F3828">
            <w:pPr>
              <w:ind w:left="1040" w:hanging="360"/>
              <w:rPr>
                <w:rFonts w:eastAsia="Calibri"/>
                <w:szCs w:val="20"/>
              </w:rPr>
            </w:pPr>
            <w:r w:rsidRPr="00701B3A">
              <w:rPr>
                <w:rFonts w:eastAsia="Calibri"/>
                <w:szCs w:val="20"/>
              </w:rPr>
              <w:t xml:space="preserve">Network Planning, </w:t>
            </w:r>
          </w:p>
          <w:p w14:paraId="3C962137" w14:textId="77777777" w:rsidR="005F3828" w:rsidRPr="00701B3A" w:rsidRDefault="005F3828" w:rsidP="005F3828">
            <w:pPr>
              <w:ind w:left="1040" w:hanging="360"/>
              <w:rPr>
                <w:rFonts w:eastAsia="Calibri"/>
                <w:szCs w:val="20"/>
              </w:rPr>
            </w:pPr>
            <w:r w:rsidRPr="00701B3A">
              <w:rPr>
                <w:rFonts w:eastAsia="Calibri"/>
                <w:szCs w:val="20"/>
              </w:rPr>
              <w:t xml:space="preserve">Project Management, </w:t>
            </w:r>
          </w:p>
          <w:p w14:paraId="668513B2" w14:textId="77777777" w:rsidR="005F3828" w:rsidRPr="00701B3A" w:rsidRDefault="005F3828" w:rsidP="005F3828">
            <w:pPr>
              <w:ind w:left="1040" w:hanging="360"/>
              <w:rPr>
                <w:rFonts w:eastAsia="Calibri"/>
                <w:szCs w:val="20"/>
              </w:rPr>
            </w:pPr>
            <w:r w:rsidRPr="00701B3A">
              <w:rPr>
                <w:rFonts w:eastAsia="Calibri"/>
                <w:szCs w:val="20"/>
              </w:rPr>
              <w:t xml:space="preserve">Engineering Management and Clerical Support, </w:t>
            </w:r>
          </w:p>
          <w:p w14:paraId="1A516FE7" w14:textId="77777777" w:rsidR="005F3828" w:rsidRPr="00701B3A" w:rsidRDefault="005F3828" w:rsidP="005F3828">
            <w:pPr>
              <w:ind w:left="1040" w:hanging="360"/>
              <w:rPr>
                <w:rFonts w:eastAsia="Calibri"/>
                <w:szCs w:val="20"/>
              </w:rPr>
            </w:pPr>
            <w:r w:rsidRPr="00701B3A">
              <w:rPr>
                <w:rFonts w:eastAsia="Calibri"/>
                <w:szCs w:val="20"/>
              </w:rPr>
              <w:t xml:space="preserve">System Mapping, </w:t>
            </w:r>
          </w:p>
          <w:p w14:paraId="413EBB66" w14:textId="77777777" w:rsidR="005F3828" w:rsidRPr="00701B3A" w:rsidRDefault="005F3828" w:rsidP="005F3828">
            <w:pPr>
              <w:ind w:left="1040" w:hanging="360"/>
              <w:rPr>
                <w:rFonts w:eastAsia="Calibri"/>
                <w:szCs w:val="20"/>
              </w:rPr>
            </w:pPr>
            <w:r w:rsidRPr="00701B3A">
              <w:rPr>
                <w:rFonts w:eastAsia="Calibri"/>
                <w:szCs w:val="20"/>
              </w:rPr>
              <w:t xml:space="preserve">Stores &amp; Logistics, </w:t>
            </w:r>
          </w:p>
          <w:p w14:paraId="1EA800AA" w14:textId="77777777" w:rsidR="005F3828" w:rsidRPr="00701B3A" w:rsidRDefault="005F3828" w:rsidP="005F3828">
            <w:pPr>
              <w:ind w:left="1040" w:hanging="360"/>
              <w:rPr>
                <w:rFonts w:eastAsia="Calibri"/>
                <w:szCs w:val="20"/>
              </w:rPr>
            </w:pPr>
            <w:r w:rsidRPr="00701B3A">
              <w:rPr>
                <w:rFonts w:eastAsia="Calibri"/>
                <w:szCs w:val="20"/>
              </w:rPr>
              <w:t xml:space="preserve">Operational Training, </w:t>
            </w:r>
          </w:p>
          <w:p w14:paraId="2E2E2D9C" w14:textId="77777777" w:rsidR="005F3828" w:rsidRPr="00701B3A" w:rsidRDefault="005F3828" w:rsidP="005F3828">
            <w:pPr>
              <w:ind w:left="1040" w:hanging="360"/>
              <w:rPr>
                <w:rFonts w:eastAsia="Calibri"/>
                <w:szCs w:val="20"/>
              </w:rPr>
            </w:pPr>
            <w:r w:rsidRPr="00701B3A">
              <w:rPr>
                <w:rFonts w:eastAsia="Calibri"/>
                <w:szCs w:val="20"/>
              </w:rPr>
              <w:t xml:space="preserve">Vehicles and Transport, </w:t>
            </w:r>
          </w:p>
          <w:p w14:paraId="3C9887D3" w14:textId="77777777" w:rsidR="005F3828" w:rsidRPr="00701B3A" w:rsidRDefault="005F3828" w:rsidP="005F3828">
            <w:pPr>
              <w:ind w:left="1040" w:hanging="360"/>
              <w:rPr>
                <w:rFonts w:eastAsia="Calibri"/>
                <w:szCs w:val="20"/>
              </w:rPr>
            </w:pPr>
            <w:r w:rsidRPr="00701B3A">
              <w:rPr>
                <w:rFonts w:eastAsia="Calibri"/>
                <w:szCs w:val="20"/>
              </w:rPr>
              <w:t xml:space="preserve">Market Facilitation </w:t>
            </w:r>
          </w:p>
          <w:p w14:paraId="429F6E70" w14:textId="77777777" w:rsidR="005F3828" w:rsidRPr="00701B3A" w:rsidRDefault="005F3828" w:rsidP="005F3828">
            <w:pPr>
              <w:ind w:left="1040" w:hanging="360"/>
              <w:rPr>
                <w:rFonts w:eastAsia="Calibri"/>
                <w:szCs w:val="20"/>
              </w:rPr>
            </w:pPr>
            <w:r w:rsidRPr="00701B3A">
              <w:rPr>
                <w:rFonts w:eastAsia="Calibri"/>
                <w:szCs w:val="20"/>
              </w:rPr>
              <w:t xml:space="preserve">Health &amp; Safety </w:t>
            </w:r>
          </w:p>
          <w:p w14:paraId="795C8EC8" w14:textId="77777777" w:rsidR="005F3828" w:rsidRPr="00701B3A" w:rsidRDefault="005F3828" w:rsidP="005F3828">
            <w:pPr>
              <w:keepNext/>
              <w:spacing w:before="120" w:after="120"/>
              <w:rPr>
                <w:rFonts w:eastAsia="Calibri" w:cs="Calibri"/>
                <w:b/>
                <w:bCs/>
                <w:szCs w:val="20"/>
                <w:u w:val="single"/>
              </w:rPr>
            </w:pPr>
            <w:r w:rsidRPr="00701B3A">
              <w:rPr>
                <w:rFonts w:eastAsia="Calibri" w:cs="Calibri"/>
                <w:b/>
                <w:bCs/>
                <w:szCs w:val="20"/>
                <w:u w:val="single"/>
              </w:rPr>
              <w:t>Business Support Costs</w:t>
            </w:r>
            <w:r>
              <w:rPr>
                <w:rFonts w:eastAsia="Calibri" w:cs="Calibri"/>
                <w:b/>
                <w:bCs/>
                <w:szCs w:val="20"/>
                <w:u w:val="single"/>
              </w:rPr>
              <w:t xml:space="preserve"> (specific definitions available below)</w:t>
            </w:r>
          </w:p>
          <w:p w14:paraId="6EDE9586" w14:textId="77777777" w:rsidR="005F3828" w:rsidRPr="00701B3A" w:rsidRDefault="005F3828" w:rsidP="005F3828">
            <w:pPr>
              <w:spacing w:before="120" w:after="120"/>
              <w:rPr>
                <w:rFonts w:eastAsia="Calibri" w:cs="Calibri"/>
                <w:szCs w:val="20"/>
              </w:rPr>
            </w:pPr>
            <w:r w:rsidRPr="00701B3A">
              <w:rPr>
                <w:rFonts w:eastAsia="Calibri" w:cs="Calibri"/>
                <w:szCs w:val="20"/>
              </w:rPr>
              <w:t>Collectively includes the activities of:</w:t>
            </w:r>
          </w:p>
          <w:p w14:paraId="6C1B3415" w14:textId="77777777" w:rsidR="005F3828" w:rsidRPr="00701B3A" w:rsidRDefault="005F3828" w:rsidP="007441CD">
            <w:pPr>
              <w:numPr>
                <w:ilvl w:val="0"/>
                <w:numId w:val="20"/>
              </w:numPr>
              <w:rPr>
                <w:rFonts w:eastAsia="Calibri"/>
                <w:szCs w:val="20"/>
              </w:rPr>
            </w:pPr>
            <w:r w:rsidRPr="00701B3A">
              <w:rPr>
                <w:rFonts w:eastAsia="Calibri"/>
                <w:szCs w:val="20"/>
              </w:rPr>
              <w:t>HR</w:t>
            </w:r>
          </w:p>
          <w:p w14:paraId="6AA9F3F3" w14:textId="77777777" w:rsidR="005F3828" w:rsidRPr="00701B3A" w:rsidRDefault="005F3828" w:rsidP="007441CD">
            <w:pPr>
              <w:numPr>
                <w:ilvl w:val="0"/>
                <w:numId w:val="20"/>
              </w:numPr>
              <w:rPr>
                <w:rFonts w:eastAsia="Calibri"/>
                <w:szCs w:val="20"/>
              </w:rPr>
            </w:pPr>
            <w:r w:rsidRPr="00701B3A">
              <w:rPr>
                <w:rFonts w:eastAsia="Calibri"/>
                <w:szCs w:val="20"/>
              </w:rPr>
              <w:t xml:space="preserve">Non-Operational Training </w:t>
            </w:r>
          </w:p>
          <w:p w14:paraId="1500A7E4" w14:textId="77777777" w:rsidR="005F3828" w:rsidRPr="00701B3A" w:rsidRDefault="005F3828" w:rsidP="007441CD">
            <w:pPr>
              <w:numPr>
                <w:ilvl w:val="0"/>
                <w:numId w:val="20"/>
              </w:numPr>
              <w:rPr>
                <w:rFonts w:eastAsia="Calibri"/>
                <w:szCs w:val="20"/>
              </w:rPr>
            </w:pPr>
            <w:r w:rsidRPr="00701B3A">
              <w:rPr>
                <w:rFonts w:eastAsia="Calibri"/>
                <w:szCs w:val="20"/>
              </w:rPr>
              <w:t xml:space="preserve">Finance &amp; Regulation </w:t>
            </w:r>
          </w:p>
          <w:p w14:paraId="55359DE8" w14:textId="77777777" w:rsidR="005F3828" w:rsidRPr="00701B3A" w:rsidRDefault="005F3828" w:rsidP="007441CD">
            <w:pPr>
              <w:numPr>
                <w:ilvl w:val="0"/>
                <w:numId w:val="20"/>
              </w:numPr>
              <w:rPr>
                <w:rFonts w:eastAsia="Calibri"/>
                <w:szCs w:val="20"/>
              </w:rPr>
            </w:pPr>
            <w:r w:rsidRPr="00701B3A">
              <w:rPr>
                <w:rFonts w:eastAsia="Calibri"/>
                <w:szCs w:val="20"/>
              </w:rPr>
              <w:t>Insurance</w:t>
            </w:r>
          </w:p>
          <w:p w14:paraId="04F7C372" w14:textId="77777777" w:rsidR="005F3828" w:rsidRPr="00701B3A" w:rsidRDefault="005F3828" w:rsidP="007441CD">
            <w:pPr>
              <w:numPr>
                <w:ilvl w:val="0"/>
                <w:numId w:val="20"/>
              </w:numPr>
              <w:rPr>
                <w:rFonts w:eastAsia="Calibri"/>
                <w:szCs w:val="20"/>
              </w:rPr>
            </w:pPr>
            <w:r w:rsidRPr="00701B3A">
              <w:rPr>
                <w:rFonts w:eastAsia="Calibri"/>
                <w:szCs w:val="20"/>
              </w:rPr>
              <w:t>Procurement</w:t>
            </w:r>
          </w:p>
          <w:p w14:paraId="3011B10D" w14:textId="77777777" w:rsidR="005F3828" w:rsidRPr="00701B3A" w:rsidRDefault="005F3828" w:rsidP="007441CD">
            <w:pPr>
              <w:numPr>
                <w:ilvl w:val="0"/>
                <w:numId w:val="20"/>
              </w:numPr>
              <w:rPr>
                <w:rFonts w:eastAsia="Calibri"/>
                <w:szCs w:val="20"/>
              </w:rPr>
            </w:pPr>
            <w:r w:rsidRPr="00701B3A">
              <w:rPr>
                <w:rFonts w:eastAsia="Calibri"/>
                <w:szCs w:val="20"/>
              </w:rPr>
              <w:t xml:space="preserve">CEO etc. </w:t>
            </w:r>
          </w:p>
          <w:p w14:paraId="31C201E3" w14:textId="77777777" w:rsidR="005F3828" w:rsidRDefault="005F3828" w:rsidP="007441CD">
            <w:pPr>
              <w:numPr>
                <w:ilvl w:val="0"/>
                <w:numId w:val="20"/>
              </w:numPr>
              <w:rPr>
                <w:rFonts w:eastAsia="Calibri"/>
                <w:szCs w:val="20"/>
              </w:rPr>
            </w:pPr>
            <w:r w:rsidRPr="00701B3A">
              <w:rPr>
                <w:rFonts w:eastAsia="Calibri"/>
                <w:szCs w:val="20"/>
              </w:rPr>
              <w:t xml:space="preserve">IT &amp; Telecoms (Business Support) </w:t>
            </w:r>
          </w:p>
          <w:p w14:paraId="7ACF23D9" w14:textId="77777777" w:rsidR="005F3828" w:rsidRPr="00C659E6" w:rsidRDefault="005F3828" w:rsidP="007441CD">
            <w:pPr>
              <w:numPr>
                <w:ilvl w:val="0"/>
                <w:numId w:val="20"/>
              </w:numPr>
              <w:rPr>
                <w:rFonts w:eastAsia="Calibri"/>
                <w:szCs w:val="20"/>
              </w:rPr>
            </w:pPr>
            <w:r w:rsidRPr="00C659E6">
              <w:rPr>
                <w:rFonts w:eastAsia="Calibri"/>
                <w:szCs w:val="20"/>
              </w:rPr>
              <w:t>Property Management (Business Support).</w:t>
            </w:r>
          </w:p>
        </w:tc>
      </w:tr>
      <w:tr w:rsidR="005F3828" w:rsidRPr="00A902AB" w14:paraId="78C212A4" w14:textId="77777777" w:rsidTr="005F3828">
        <w:tc>
          <w:tcPr>
            <w:tcW w:w="253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26D3B6A" w14:textId="77777777" w:rsidR="005F3828" w:rsidRDefault="005F3828" w:rsidP="005F3828"/>
        </w:tc>
        <w:tc>
          <w:tcPr>
            <w:tcW w:w="609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38D249B" w14:textId="21EEF0A5" w:rsidR="005F3828" w:rsidRPr="00904031" w:rsidRDefault="005F3828" w:rsidP="005F3828">
            <w:pPr>
              <w:rPr>
                <w:szCs w:val="20"/>
              </w:rPr>
            </w:pPr>
            <w:del w:id="1798" w:author="Author">
              <w:r w:rsidRPr="00F07E1D" w:rsidDel="00B172BA">
                <w:rPr>
                  <w:b/>
                  <w:szCs w:val="20"/>
                </w:rPr>
                <w:delText>TO</w:delText>
              </w:r>
            </w:del>
            <w:ins w:id="1799" w:author="Author">
              <w:r w:rsidR="00B172BA">
                <w:rPr>
                  <w:b/>
                  <w:szCs w:val="20"/>
                </w:rPr>
                <w:t>Licensee</w:t>
              </w:r>
            </w:ins>
            <w:r w:rsidRPr="00F07E1D">
              <w:rPr>
                <w:b/>
                <w:szCs w:val="20"/>
              </w:rPr>
              <w:t xml:space="preserve"> Closely Associate</w:t>
            </w:r>
            <w:r>
              <w:rPr>
                <w:b/>
                <w:szCs w:val="20"/>
              </w:rPr>
              <w:t>d</w:t>
            </w:r>
            <w:r w:rsidRPr="00F07E1D">
              <w:rPr>
                <w:b/>
                <w:szCs w:val="20"/>
              </w:rPr>
              <w:t xml:space="preserve"> Indirect Costs</w:t>
            </w:r>
          </w:p>
        </w:tc>
      </w:tr>
      <w:tr w:rsidR="005F3828" w:rsidRPr="00A902AB" w14:paraId="0E1CAA06" w14:textId="77777777" w:rsidTr="005F3828">
        <w:tc>
          <w:tcPr>
            <w:tcW w:w="253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8521098" w14:textId="77777777" w:rsidR="005F3828" w:rsidRDefault="005F3828" w:rsidP="005F3828">
            <w:r>
              <w:rPr>
                <w:szCs w:val="20"/>
              </w:rPr>
              <w:t>Operational IT and Telecoms</w:t>
            </w:r>
            <w:r>
              <w:rPr>
                <w:szCs w:val="20"/>
              </w:rPr>
              <w:fldChar w:fldCharType="begin"/>
            </w:r>
            <w:r>
              <w:instrText xml:space="preserve"> XE "</w:instrText>
            </w:r>
            <w:r w:rsidRPr="00313DDB">
              <w:rPr>
                <w:szCs w:val="20"/>
              </w:rPr>
              <w:instrText>Operational IT and Telecoms</w:instrText>
            </w:r>
            <w:r>
              <w:instrText xml:space="preserve">" </w:instrText>
            </w:r>
            <w:r>
              <w:rPr>
                <w:szCs w:val="20"/>
              </w:rPr>
              <w:fldChar w:fldCharType="end"/>
            </w:r>
          </w:p>
        </w:tc>
        <w:tc>
          <w:tcPr>
            <w:tcW w:w="609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F536A2B" w14:textId="77777777" w:rsidR="005F3828" w:rsidRPr="00904031" w:rsidRDefault="005F3828" w:rsidP="005F3828">
            <w:pPr>
              <w:rPr>
                <w:szCs w:val="20"/>
              </w:rPr>
            </w:pPr>
            <w:r>
              <w:rPr>
                <w:szCs w:val="20"/>
              </w:rPr>
              <w:t>IT equipment which is used exclusively in the real time management of network assets, but which does not form part of those network assets</w:t>
            </w:r>
          </w:p>
        </w:tc>
      </w:tr>
      <w:tr w:rsidR="005F3828" w:rsidRPr="00A902AB" w14:paraId="5FE9CE95" w14:textId="77777777" w:rsidTr="005F3828">
        <w:tc>
          <w:tcPr>
            <w:tcW w:w="253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CB356B5" w14:textId="77777777" w:rsidR="005F3828" w:rsidRDefault="005F3828" w:rsidP="005F3828">
            <w:r>
              <w:rPr>
                <w:szCs w:val="20"/>
              </w:rPr>
              <w:t>Project Management</w:t>
            </w:r>
            <w:r>
              <w:rPr>
                <w:szCs w:val="20"/>
              </w:rPr>
              <w:fldChar w:fldCharType="begin"/>
            </w:r>
            <w:r>
              <w:instrText xml:space="preserve"> XE "</w:instrText>
            </w:r>
            <w:r w:rsidRPr="002C6DF8">
              <w:rPr>
                <w:szCs w:val="20"/>
              </w:rPr>
              <w:instrText>Project Management</w:instrText>
            </w:r>
            <w:r>
              <w:instrText xml:space="preserve">" </w:instrText>
            </w:r>
            <w:r>
              <w:rPr>
                <w:szCs w:val="20"/>
              </w:rPr>
              <w:fldChar w:fldCharType="end"/>
            </w:r>
          </w:p>
        </w:tc>
        <w:tc>
          <w:tcPr>
            <w:tcW w:w="609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712563E" w14:textId="77777777" w:rsidR="005F3828" w:rsidRPr="00FF2B06" w:rsidRDefault="005F3828" w:rsidP="005F3828">
            <w:pPr>
              <w:rPr>
                <w:szCs w:val="20"/>
              </w:rPr>
            </w:pPr>
            <w:r w:rsidRPr="00FF2B06">
              <w:rPr>
                <w:szCs w:val="20"/>
              </w:rPr>
              <w:t>Project Management from authorisation through preparation, construction and energisation to completion.</w:t>
            </w:r>
          </w:p>
          <w:p w14:paraId="65833EFF" w14:textId="77777777" w:rsidR="005F3828" w:rsidRPr="00FF2B06" w:rsidRDefault="005F3828" w:rsidP="005F3828">
            <w:pPr>
              <w:rPr>
                <w:szCs w:val="20"/>
              </w:rPr>
            </w:pPr>
          </w:p>
          <w:p w14:paraId="7714987F" w14:textId="77777777" w:rsidR="005F3828" w:rsidRPr="00FF2B06" w:rsidRDefault="005F3828" w:rsidP="005F3828">
            <w:pPr>
              <w:rPr>
                <w:szCs w:val="20"/>
              </w:rPr>
            </w:pPr>
            <w:r w:rsidRPr="00FF2B06">
              <w:rPr>
                <w:szCs w:val="20"/>
              </w:rPr>
              <w:t>Includes:</w:t>
            </w:r>
          </w:p>
          <w:p w14:paraId="6C2B347F" w14:textId="77777777" w:rsidR="005F3828" w:rsidRPr="00FF2B06" w:rsidRDefault="005F3828" w:rsidP="007441CD">
            <w:pPr>
              <w:numPr>
                <w:ilvl w:val="0"/>
                <w:numId w:val="52"/>
              </w:numPr>
              <w:rPr>
                <w:szCs w:val="20"/>
              </w:rPr>
            </w:pPr>
            <w:r w:rsidRPr="00FF2B06">
              <w:rPr>
                <w:szCs w:val="20"/>
              </w:rPr>
              <w:t>Overall responsibility for major project delivery.</w:t>
            </w:r>
          </w:p>
          <w:p w14:paraId="5089EFC9" w14:textId="77777777" w:rsidR="005F3828" w:rsidRPr="00FF2B06" w:rsidRDefault="005F3828" w:rsidP="007441CD">
            <w:pPr>
              <w:numPr>
                <w:ilvl w:val="0"/>
                <w:numId w:val="52"/>
              </w:numPr>
              <w:rPr>
                <w:szCs w:val="20"/>
              </w:rPr>
            </w:pPr>
            <w:r w:rsidRPr="00FF2B06">
              <w:rPr>
                <w:szCs w:val="20"/>
              </w:rPr>
              <w:t>Determining resource requirements.</w:t>
            </w:r>
          </w:p>
          <w:p w14:paraId="56C0D167" w14:textId="77777777" w:rsidR="005F3828" w:rsidRPr="00FF2B06" w:rsidRDefault="005F3828" w:rsidP="007441CD">
            <w:pPr>
              <w:numPr>
                <w:ilvl w:val="0"/>
                <w:numId w:val="52"/>
              </w:numPr>
              <w:rPr>
                <w:szCs w:val="20"/>
              </w:rPr>
            </w:pPr>
            <w:r w:rsidRPr="00FF2B06">
              <w:rPr>
                <w:szCs w:val="20"/>
              </w:rPr>
              <w:t>Planning and requisitioning materials &amp; equipment.</w:t>
            </w:r>
          </w:p>
          <w:p w14:paraId="3E2E3F06" w14:textId="77777777" w:rsidR="005F3828" w:rsidRPr="00FF2B06" w:rsidRDefault="005F3828" w:rsidP="007441CD">
            <w:pPr>
              <w:numPr>
                <w:ilvl w:val="0"/>
                <w:numId w:val="52"/>
              </w:numPr>
              <w:rPr>
                <w:szCs w:val="20"/>
              </w:rPr>
            </w:pPr>
            <w:r w:rsidRPr="00FF2B06">
              <w:rPr>
                <w:szCs w:val="20"/>
              </w:rPr>
              <w:t>Liaising with procurement for non-standard materials as required.</w:t>
            </w:r>
          </w:p>
          <w:p w14:paraId="0F34A485" w14:textId="77777777" w:rsidR="005F3828" w:rsidRPr="00FF2B06" w:rsidRDefault="005F3828" w:rsidP="007441CD">
            <w:pPr>
              <w:numPr>
                <w:ilvl w:val="0"/>
                <w:numId w:val="52"/>
              </w:numPr>
              <w:rPr>
                <w:szCs w:val="20"/>
              </w:rPr>
            </w:pPr>
            <w:r w:rsidRPr="00FF2B06">
              <w:rPr>
                <w:szCs w:val="20"/>
              </w:rPr>
              <w:t>Work and resource programming.</w:t>
            </w:r>
          </w:p>
          <w:p w14:paraId="719845E6" w14:textId="77777777" w:rsidR="005F3828" w:rsidRPr="00FF2B06" w:rsidRDefault="005F3828" w:rsidP="007441CD">
            <w:pPr>
              <w:numPr>
                <w:ilvl w:val="0"/>
                <w:numId w:val="52"/>
              </w:numPr>
              <w:rPr>
                <w:szCs w:val="20"/>
              </w:rPr>
            </w:pPr>
            <w:r w:rsidRPr="00FF2B06">
              <w:rPr>
                <w:szCs w:val="20"/>
              </w:rPr>
              <w:t>Risk assessments of the overall project content.</w:t>
            </w:r>
          </w:p>
          <w:p w14:paraId="79BE829C" w14:textId="77777777" w:rsidR="005F3828" w:rsidRPr="00FF2B06" w:rsidRDefault="005F3828" w:rsidP="007441CD">
            <w:pPr>
              <w:numPr>
                <w:ilvl w:val="0"/>
                <w:numId w:val="52"/>
              </w:numPr>
              <w:rPr>
                <w:szCs w:val="20"/>
              </w:rPr>
            </w:pPr>
            <w:r w:rsidRPr="00FF2B06">
              <w:rPr>
                <w:szCs w:val="20"/>
              </w:rPr>
              <w:t>Preparation of work instructions.</w:t>
            </w:r>
          </w:p>
          <w:p w14:paraId="1CA596D5" w14:textId="77777777" w:rsidR="005F3828" w:rsidRPr="00FF2B06" w:rsidRDefault="005F3828" w:rsidP="007441CD">
            <w:pPr>
              <w:numPr>
                <w:ilvl w:val="0"/>
                <w:numId w:val="52"/>
              </w:numPr>
              <w:rPr>
                <w:szCs w:val="20"/>
              </w:rPr>
            </w:pPr>
            <w:r w:rsidRPr="00FF2B06">
              <w:rPr>
                <w:szCs w:val="20"/>
              </w:rPr>
              <w:t>Issue of work to own staff and contractors.</w:t>
            </w:r>
          </w:p>
          <w:p w14:paraId="17981C1C" w14:textId="77777777" w:rsidR="005F3828" w:rsidRPr="00FF2B06" w:rsidRDefault="005F3828" w:rsidP="007441CD">
            <w:pPr>
              <w:numPr>
                <w:ilvl w:val="0"/>
                <w:numId w:val="52"/>
              </w:numPr>
              <w:rPr>
                <w:szCs w:val="20"/>
              </w:rPr>
            </w:pPr>
            <w:r w:rsidRPr="00FF2B06">
              <w:rPr>
                <w:szCs w:val="20"/>
              </w:rPr>
              <w:t>On-site supervision and technical guidance.</w:t>
            </w:r>
          </w:p>
          <w:p w14:paraId="417B1086" w14:textId="77777777" w:rsidR="005F3828" w:rsidRPr="00FF2B06" w:rsidRDefault="005F3828" w:rsidP="007441CD">
            <w:pPr>
              <w:numPr>
                <w:ilvl w:val="0"/>
                <w:numId w:val="52"/>
              </w:numPr>
              <w:rPr>
                <w:szCs w:val="20"/>
              </w:rPr>
            </w:pPr>
            <w:r w:rsidRPr="00FF2B06">
              <w:rPr>
                <w:szCs w:val="20"/>
              </w:rPr>
              <w:t>Quality checks on work undertaken.</w:t>
            </w:r>
          </w:p>
          <w:p w14:paraId="2935C0EB" w14:textId="77777777" w:rsidR="005F3828" w:rsidRPr="00FF2B06" w:rsidRDefault="005F3828" w:rsidP="007441CD">
            <w:pPr>
              <w:numPr>
                <w:ilvl w:val="0"/>
                <w:numId w:val="52"/>
              </w:numPr>
              <w:rPr>
                <w:szCs w:val="20"/>
              </w:rPr>
            </w:pPr>
            <w:r w:rsidRPr="00FF2B06">
              <w:rPr>
                <w:szCs w:val="20"/>
              </w:rPr>
              <w:t>Organising network access and co-ordination of outages.</w:t>
            </w:r>
          </w:p>
          <w:p w14:paraId="0E36C1DA" w14:textId="77777777" w:rsidR="005F3828" w:rsidRPr="00FF2B06" w:rsidRDefault="005F3828" w:rsidP="007441CD">
            <w:pPr>
              <w:numPr>
                <w:ilvl w:val="0"/>
                <w:numId w:val="52"/>
              </w:numPr>
              <w:rPr>
                <w:szCs w:val="20"/>
              </w:rPr>
            </w:pPr>
            <w:r w:rsidRPr="00FF2B06">
              <w:rPr>
                <w:szCs w:val="20"/>
              </w:rPr>
              <w:t>Organising and supervising (where appropriate) the undertaking of commission tests.</w:t>
            </w:r>
          </w:p>
          <w:p w14:paraId="65B790CD" w14:textId="77777777" w:rsidR="005F3828" w:rsidRPr="00FF2B06" w:rsidRDefault="005F3828" w:rsidP="007441CD">
            <w:pPr>
              <w:numPr>
                <w:ilvl w:val="0"/>
                <w:numId w:val="52"/>
              </w:numPr>
              <w:rPr>
                <w:szCs w:val="20"/>
              </w:rPr>
            </w:pPr>
            <w:r w:rsidRPr="00FF2B06">
              <w:rPr>
                <w:szCs w:val="20"/>
              </w:rPr>
              <w:t>Issuing completion certificates.</w:t>
            </w:r>
          </w:p>
          <w:p w14:paraId="4E3AE2B0" w14:textId="77777777" w:rsidR="005F3828" w:rsidRPr="00FF2B06" w:rsidRDefault="005F3828" w:rsidP="007441CD">
            <w:pPr>
              <w:numPr>
                <w:ilvl w:val="0"/>
                <w:numId w:val="52"/>
              </w:numPr>
              <w:rPr>
                <w:szCs w:val="20"/>
              </w:rPr>
            </w:pPr>
            <w:r w:rsidRPr="00FF2B06">
              <w:rPr>
                <w:szCs w:val="20"/>
              </w:rPr>
              <w:t>Arranging energisation of assets.</w:t>
            </w:r>
          </w:p>
          <w:p w14:paraId="44174816" w14:textId="77777777" w:rsidR="005F3828" w:rsidRPr="00FF2B06" w:rsidRDefault="005F3828" w:rsidP="007441CD">
            <w:pPr>
              <w:numPr>
                <w:ilvl w:val="0"/>
                <w:numId w:val="52"/>
              </w:numPr>
              <w:rPr>
                <w:szCs w:val="20"/>
              </w:rPr>
            </w:pPr>
            <w:r w:rsidRPr="00FF2B06">
              <w:rPr>
                <w:szCs w:val="20"/>
              </w:rPr>
              <w:t>Cost control.</w:t>
            </w:r>
          </w:p>
          <w:p w14:paraId="4C355F24" w14:textId="77777777" w:rsidR="005F3828" w:rsidRPr="00FF2B06" w:rsidRDefault="005F3828" w:rsidP="005F3828">
            <w:pPr>
              <w:ind w:left="273" w:hanging="219"/>
              <w:contextualSpacing/>
              <w:rPr>
                <w:szCs w:val="20"/>
              </w:rPr>
            </w:pPr>
          </w:p>
          <w:p w14:paraId="368FB82D" w14:textId="77777777" w:rsidR="005F3828" w:rsidRPr="00FF2B06" w:rsidRDefault="005F3828" w:rsidP="005F3828">
            <w:pPr>
              <w:rPr>
                <w:szCs w:val="20"/>
              </w:rPr>
            </w:pPr>
            <w:r w:rsidRPr="00FF2B06">
              <w:rPr>
                <w:szCs w:val="20"/>
              </w:rPr>
              <w:t>Excludes:</w:t>
            </w:r>
          </w:p>
          <w:p w14:paraId="429976DB" w14:textId="77777777" w:rsidR="005F3828" w:rsidRPr="00FF2B06" w:rsidRDefault="005F3828" w:rsidP="007441CD">
            <w:pPr>
              <w:numPr>
                <w:ilvl w:val="0"/>
                <w:numId w:val="52"/>
              </w:numPr>
              <w:rPr>
                <w:szCs w:val="20"/>
              </w:rPr>
            </w:pPr>
            <w:r w:rsidRPr="00FF2B06">
              <w:rPr>
                <w:szCs w:val="20"/>
              </w:rPr>
              <w:t>Any IT or property costs associated with Project Management.</w:t>
            </w:r>
          </w:p>
          <w:p w14:paraId="1471879A" w14:textId="19797EF4" w:rsidR="005F3828" w:rsidRDefault="005F3828" w:rsidP="007441CD">
            <w:pPr>
              <w:numPr>
                <w:ilvl w:val="0"/>
                <w:numId w:val="52"/>
              </w:numPr>
              <w:rPr>
                <w:ins w:id="1800" w:author="Author"/>
                <w:szCs w:val="20"/>
              </w:rPr>
            </w:pPr>
            <w:r w:rsidRPr="00FF2B06">
              <w:rPr>
                <w:szCs w:val="20"/>
              </w:rPr>
              <w:t>Any employees managing other indirect activities.</w:t>
            </w:r>
          </w:p>
          <w:p w14:paraId="626BE2D4" w14:textId="77777777" w:rsidR="005F3828" w:rsidRPr="00B625A4" w:rsidRDefault="005F3828" w:rsidP="007441CD">
            <w:pPr>
              <w:numPr>
                <w:ilvl w:val="0"/>
                <w:numId w:val="52"/>
              </w:numPr>
              <w:rPr>
                <w:szCs w:val="20"/>
              </w:rPr>
            </w:pPr>
            <w:r w:rsidRPr="00B625A4">
              <w:rPr>
                <w:szCs w:val="20"/>
              </w:rPr>
              <w:t>Any design work relating to new connections new or replacement assets</w:t>
            </w:r>
          </w:p>
        </w:tc>
      </w:tr>
      <w:tr w:rsidR="005F3828" w:rsidRPr="00A902AB" w14:paraId="0D4AF8DE" w14:textId="77777777" w:rsidTr="005F3828">
        <w:tc>
          <w:tcPr>
            <w:tcW w:w="253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7A715BA" w14:textId="77777777" w:rsidR="005F3828" w:rsidRDefault="005F3828" w:rsidP="005F3828">
            <w:r>
              <w:rPr>
                <w:szCs w:val="20"/>
              </w:rPr>
              <w:t xml:space="preserve">Network Design and </w:t>
            </w:r>
            <w:r w:rsidRPr="00E6143A">
              <w:rPr>
                <w:szCs w:val="20"/>
              </w:rPr>
              <w:t>Engineering</w:t>
            </w:r>
            <w:r>
              <w:rPr>
                <w:szCs w:val="20"/>
              </w:rPr>
              <w:fldChar w:fldCharType="begin"/>
            </w:r>
            <w:r>
              <w:instrText xml:space="preserve"> XE "</w:instrText>
            </w:r>
            <w:r w:rsidRPr="007817DE">
              <w:rPr>
                <w:szCs w:val="20"/>
              </w:rPr>
              <w:instrText>Network Design and Engineering</w:instrText>
            </w:r>
            <w:r>
              <w:instrText xml:space="preserve">" </w:instrText>
            </w:r>
            <w:r>
              <w:rPr>
                <w:szCs w:val="20"/>
              </w:rPr>
              <w:fldChar w:fldCharType="end"/>
            </w:r>
          </w:p>
        </w:tc>
        <w:tc>
          <w:tcPr>
            <w:tcW w:w="609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FF9541D" w14:textId="77777777" w:rsidR="005F3828" w:rsidRPr="00FF2B06" w:rsidRDefault="005F3828" w:rsidP="005F3828">
            <w:pPr>
              <w:rPr>
                <w:szCs w:val="20"/>
              </w:rPr>
            </w:pPr>
            <w:r w:rsidRPr="00FF2B06">
              <w:rPr>
                <w:szCs w:val="20"/>
              </w:rPr>
              <w:t>All processes and tasks involved in the:</w:t>
            </w:r>
          </w:p>
          <w:p w14:paraId="2B1CCAAE" w14:textId="77777777" w:rsidR="005F3828" w:rsidRPr="00FF2B06" w:rsidRDefault="005F3828" w:rsidP="007441CD">
            <w:pPr>
              <w:numPr>
                <w:ilvl w:val="0"/>
                <w:numId w:val="52"/>
              </w:numPr>
              <w:rPr>
                <w:szCs w:val="20"/>
              </w:rPr>
            </w:pPr>
            <w:r w:rsidRPr="00FF2B06">
              <w:rPr>
                <w:szCs w:val="20"/>
              </w:rPr>
              <w:t>Strategic planning of the network at all voltages.</w:t>
            </w:r>
          </w:p>
          <w:p w14:paraId="0A984F81" w14:textId="77777777" w:rsidR="005F3828" w:rsidRPr="00FF2B06" w:rsidRDefault="005F3828" w:rsidP="007441CD">
            <w:pPr>
              <w:numPr>
                <w:ilvl w:val="0"/>
                <w:numId w:val="52"/>
              </w:numPr>
              <w:rPr>
                <w:szCs w:val="20"/>
              </w:rPr>
            </w:pPr>
            <w:r w:rsidRPr="00FF2B06">
              <w:rPr>
                <w:szCs w:val="20"/>
              </w:rPr>
              <w:t>Detailed engineering design of new connections, extensions and changes to the network at all voltages.</w:t>
            </w:r>
          </w:p>
          <w:p w14:paraId="102EB69F" w14:textId="77777777" w:rsidR="005F3828" w:rsidRPr="00FF2B06" w:rsidRDefault="005F3828" w:rsidP="005F3828">
            <w:pPr>
              <w:ind w:left="219" w:hanging="219"/>
              <w:contextualSpacing/>
              <w:rPr>
                <w:szCs w:val="20"/>
              </w:rPr>
            </w:pPr>
          </w:p>
          <w:p w14:paraId="6B20B26C" w14:textId="77777777" w:rsidR="005F3828" w:rsidRPr="00FF2B06" w:rsidRDefault="005F3828" w:rsidP="005F3828">
            <w:pPr>
              <w:rPr>
                <w:szCs w:val="20"/>
              </w:rPr>
            </w:pPr>
            <w:r w:rsidRPr="00FF2B06">
              <w:rPr>
                <w:szCs w:val="20"/>
              </w:rPr>
              <w:t>Includes:</w:t>
            </w:r>
          </w:p>
          <w:p w14:paraId="6069D012" w14:textId="77777777" w:rsidR="005F3828" w:rsidRPr="00FF2B06" w:rsidRDefault="005F3828" w:rsidP="007441CD">
            <w:pPr>
              <w:numPr>
                <w:ilvl w:val="0"/>
                <w:numId w:val="52"/>
              </w:numPr>
              <w:rPr>
                <w:szCs w:val="20"/>
              </w:rPr>
            </w:pPr>
            <w:r w:rsidRPr="00FF2B06">
              <w:rPr>
                <w:szCs w:val="20"/>
              </w:rPr>
              <w:t>Strategic planning of the network – Relates to the tasks associated with the network in totality rather than individual projects. Includes:</w:t>
            </w:r>
          </w:p>
          <w:p w14:paraId="56601FAD" w14:textId="77777777" w:rsidR="005F3828" w:rsidRPr="00FF2B06" w:rsidRDefault="005F3828" w:rsidP="007441CD">
            <w:pPr>
              <w:numPr>
                <w:ilvl w:val="1"/>
                <w:numId w:val="52"/>
              </w:numPr>
              <w:rPr>
                <w:szCs w:val="20"/>
              </w:rPr>
            </w:pPr>
            <w:r w:rsidRPr="00FF2B06">
              <w:rPr>
                <w:szCs w:val="20"/>
              </w:rPr>
              <w:t>Maintenance of network design data models.</w:t>
            </w:r>
          </w:p>
          <w:p w14:paraId="40AC0138" w14:textId="77777777" w:rsidR="005F3828" w:rsidRPr="00FF2B06" w:rsidRDefault="005F3828" w:rsidP="007441CD">
            <w:pPr>
              <w:numPr>
                <w:ilvl w:val="1"/>
                <w:numId w:val="52"/>
              </w:numPr>
              <w:rPr>
                <w:szCs w:val="20"/>
              </w:rPr>
            </w:pPr>
            <w:r w:rsidRPr="00FF2B06">
              <w:rPr>
                <w:szCs w:val="20"/>
              </w:rPr>
              <w:t>Development of long term development statements.</w:t>
            </w:r>
          </w:p>
          <w:p w14:paraId="21B7A53A" w14:textId="77777777" w:rsidR="005F3828" w:rsidRPr="00FF2B06" w:rsidRDefault="005F3828" w:rsidP="007441CD">
            <w:pPr>
              <w:numPr>
                <w:ilvl w:val="1"/>
                <w:numId w:val="52"/>
              </w:numPr>
              <w:rPr>
                <w:szCs w:val="20"/>
              </w:rPr>
            </w:pPr>
            <w:r w:rsidRPr="00FF2B06">
              <w:rPr>
                <w:szCs w:val="20"/>
              </w:rPr>
              <w:t>Capital planning for business plans and budgets.</w:t>
            </w:r>
          </w:p>
          <w:p w14:paraId="1D4A5A6B" w14:textId="77777777" w:rsidR="005F3828" w:rsidRPr="00FF2B06" w:rsidRDefault="005F3828" w:rsidP="007441CD">
            <w:pPr>
              <w:numPr>
                <w:ilvl w:val="1"/>
                <w:numId w:val="52"/>
              </w:numPr>
              <w:rPr>
                <w:szCs w:val="20"/>
              </w:rPr>
            </w:pPr>
            <w:r w:rsidRPr="00FF2B06">
              <w:rPr>
                <w:szCs w:val="20"/>
              </w:rPr>
              <w:t>Network wide demand forecasting.</w:t>
            </w:r>
          </w:p>
          <w:p w14:paraId="487B8520" w14:textId="77777777" w:rsidR="005F3828" w:rsidRPr="00FF2B06" w:rsidRDefault="005F3828" w:rsidP="007441CD">
            <w:pPr>
              <w:numPr>
                <w:ilvl w:val="1"/>
                <w:numId w:val="52"/>
              </w:numPr>
              <w:rPr>
                <w:szCs w:val="20"/>
              </w:rPr>
            </w:pPr>
            <w:r w:rsidRPr="00FF2B06">
              <w:rPr>
                <w:szCs w:val="20"/>
              </w:rPr>
              <w:t>Network Modelling associated with determination of Use of System charges.</w:t>
            </w:r>
          </w:p>
          <w:p w14:paraId="45AEF6B0" w14:textId="77777777" w:rsidR="005F3828" w:rsidRPr="00FF2B06" w:rsidRDefault="005F3828" w:rsidP="007441CD">
            <w:pPr>
              <w:numPr>
                <w:ilvl w:val="1"/>
                <w:numId w:val="52"/>
              </w:numPr>
              <w:rPr>
                <w:szCs w:val="20"/>
              </w:rPr>
            </w:pPr>
            <w:r w:rsidRPr="00FF2B06">
              <w:rPr>
                <w:szCs w:val="20"/>
              </w:rPr>
              <w:t>Strategic planning of the network in respect of new connections, load related network reinforcement and all aspects of the “non-load new and replacement asset installation” activity.</w:t>
            </w:r>
          </w:p>
          <w:p w14:paraId="643AA483" w14:textId="77777777" w:rsidR="005F3828" w:rsidRPr="00FF2B06" w:rsidRDefault="005F3828" w:rsidP="005F3828">
            <w:pPr>
              <w:ind w:left="219" w:hanging="219"/>
              <w:contextualSpacing/>
              <w:rPr>
                <w:szCs w:val="20"/>
              </w:rPr>
            </w:pPr>
          </w:p>
          <w:p w14:paraId="38C628FB" w14:textId="77777777" w:rsidR="005F3828" w:rsidRPr="00FF2B06" w:rsidRDefault="005F3828" w:rsidP="007441CD">
            <w:pPr>
              <w:numPr>
                <w:ilvl w:val="0"/>
                <w:numId w:val="52"/>
              </w:numPr>
              <w:rPr>
                <w:szCs w:val="20"/>
              </w:rPr>
            </w:pPr>
            <w:r w:rsidRPr="00FF2B06">
              <w:rPr>
                <w:szCs w:val="20"/>
              </w:rPr>
              <w:t>General and Fault Level Reinforcement – Relates to the tasks associated with the project specific network design and engineering of General and Fault Level Reinforcement projects.</w:t>
            </w:r>
          </w:p>
          <w:p w14:paraId="251EF489" w14:textId="77777777" w:rsidR="005F3828" w:rsidRPr="00FF2B06" w:rsidRDefault="005F3828" w:rsidP="007441CD">
            <w:pPr>
              <w:numPr>
                <w:ilvl w:val="0"/>
                <w:numId w:val="52"/>
              </w:numPr>
              <w:rPr>
                <w:szCs w:val="20"/>
              </w:rPr>
            </w:pPr>
            <w:r w:rsidRPr="00FF2B06">
              <w:rPr>
                <w:szCs w:val="20"/>
              </w:rPr>
              <w:t>Demand Connections – Relates to the tasks associated with the project specific network design and engineering of Demand Connections projects and enquiries.</w:t>
            </w:r>
          </w:p>
          <w:p w14:paraId="2F97ECF5" w14:textId="77777777" w:rsidR="005F3828" w:rsidRPr="00FF2B06" w:rsidRDefault="005F3828" w:rsidP="007441CD">
            <w:pPr>
              <w:numPr>
                <w:ilvl w:val="0"/>
                <w:numId w:val="52"/>
              </w:numPr>
              <w:rPr>
                <w:szCs w:val="20"/>
              </w:rPr>
            </w:pPr>
            <w:r w:rsidRPr="00FF2B06">
              <w:rPr>
                <w:szCs w:val="20"/>
              </w:rPr>
              <w:t>Other Network Investment – Relates to the tasks associated with the project specific network design and engineering of all other aspects of Network Investment projects.</w:t>
            </w:r>
          </w:p>
          <w:p w14:paraId="726A4DE4" w14:textId="77777777" w:rsidR="005F3828" w:rsidRPr="00FF2B06" w:rsidRDefault="005F3828" w:rsidP="005F3828">
            <w:pPr>
              <w:rPr>
                <w:szCs w:val="20"/>
              </w:rPr>
            </w:pPr>
          </w:p>
          <w:p w14:paraId="733B0A54" w14:textId="77777777" w:rsidR="005F3828" w:rsidRPr="00FF2B06" w:rsidRDefault="005F3828" w:rsidP="005F3828">
            <w:pPr>
              <w:rPr>
                <w:szCs w:val="20"/>
              </w:rPr>
            </w:pPr>
            <w:r w:rsidRPr="00FF2B06">
              <w:rPr>
                <w:szCs w:val="20"/>
              </w:rPr>
              <w:t>The tasks associated with General and Fault Level Reinforcement projects, Demand Connections projects &amp; enquiries</w:t>
            </w:r>
            <w:r>
              <w:rPr>
                <w:szCs w:val="20"/>
              </w:rPr>
              <w:t xml:space="preserve"> </w:t>
            </w:r>
            <w:r w:rsidRPr="00FF2B06">
              <w:rPr>
                <w:szCs w:val="20"/>
              </w:rPr>
              <w:t>&amp; enquiries and all other aspects of Network Investment projects includ</w:t>
            </w:r>
            <w:r>
              <w:rPr>
                <w:szCs w:val="20"/>
              </w:rPr>
              <w:t>ing</w:t>
            </w:r>
            <w:r w:rsidRPr="00FF2B06">
              <w:rPr>
                <w:szCs w:val="20"/>
              </w:rPr>
              <w:t>:</w:t>
            </w:r>
          </w:p>
          <w:p w14:paraId="3B0824F0" w14:textId="77777777" w:rsidR="005F3828" w:rsidRPr="00FF2B06" w:rsidRDefault="005F3828" w:rsidP="007441CD">
            <w:pPr>
              <w:numPr>
                <w:ilvl w:val="0"/>
                <w:numId w:val="52"/>
              </w:numPr>
              <w:rPr>
                <w:szCs w:val="20"/>
              </w:rPr>
            </w:pPr>
            <w:r w:rsidRPr="00FF2B06">
              <w:rPr>
                <w:szCs w:val="20"/>
              </w:rPr>
              <w:t>Load forecasting.</w:t>
            </w:r>
          </w:p>
          <w:p w14:paraId="427DDEBC" w14:textId="77777777" w:rsidR="005F3828" w:rsidRPr="00FF2B06" w:rsidRDefault="005F3828" w:rsidP="007441CD">
            <w:pPr>
              <w:numPr>
                <w:ilvl w:val="0"/>
                <w:numId w:val="52"/>
              </w:numPr>
              <w:rPr>
                <w:szCs w:val="20"/>
              </w:rPr>
            </w:pPr>
            <w:r w:rsidRPr="00FF2B06">
              <w:rPr>
                <w:szCs w:val="20"/>
              </w:rPr>
              <w:t>Network modelling.</w:t>
            </w:r>
          </w:p>
          <w:p w14:paraId="71D69A13" w14:textId="77777777" w:rsidR="005F3828" w:rsidRPr="00FF2B06" w:rsidRDefault="005F3828" w:rsidP="007441CD">
            <w:pPr>
              <w:numPr>
                <w:ilvl w:val="0"/>
                <w:numId w:val="52"/>
              </w:numPr>
              <w:rPr>
                <w:szCs w:val="20"/>
              </w:rPr>
            </w:pPr>
            <w:r w:rsidRPr="00FF2B06">
              <w:rPr>
                <w:szCs w:val="20"/>
              </w:rPr>
              <w:t>Network and engineering design of the network to accommodate new connections, specific changes in either demand or distributed generation and all aspects of the “non-load new and replacement asset installation” activity.</w:t>
            </w:r>
          </w:p>
          <w:p w14:paraId="50E1CB8E" w14:textId="77777777" w:rsidR="005F3828" w:rsidRPr="00FF2B06" w:rsidRDefault="005F3828" w:rsidP="007441CD">
            <w:pPr>
              <w:numPr>
                <w:ilvl w:val="0"/>
                <w:numId w:val="52"/>
              </w:numPr>
              <w:rPr>
                <w:szCs w:val="20"/>
              </w:rPr>
            </w:pPr>
            <w:r w:rsidRPr="00FF2B06">
              <w:rPr>
                <w:szCs w:val="20"/>
              </w:rPr>
              <w:t>Provision of connection charge quotations.</w:t>
            </w:r>
          </w:p>
          <w:p w14:paraId="014ADBC9" w14:textId="77777777" w:rsidR="005F3828" w:rsidRPr="00FF2B06" w:rsidRDefault="005F3828" w:rsidP="007441CD">
            <w:pPr>
              <w:numPr>
                <w:ilvl w:val="0"/>
                <w:numId w:val="52"/>
              </w:numPr>
              <w:rPr>
                <w:szCs w:val="20"/>
              </w:rPr>
            </w:pPr>
            <w:r w:rsidRPr="00FF2B06">
              <w:rPr>
                <w:szCs w:val="20"/>
              </w:rPr>
              <w:t>Approval of network designs undertaken by other parties, such as independent connection providers and related parties.</w:t>
            </w:r>
          </w:p>
          <w:p w14:paraId="2FDE4F4A" w14:textId="77777777" w:rsidR="005F3828" w:rsidRPr="00FF2B06" w:rsidRDefault="005F3828" w:rsidP="007441CD">
            <w:pPr>
              <w:numPr>
                <w:ilvl w:val="0"/>
                <w:numId w:val="52"/>
              </w:numPr>
              <w:rPr>
                <w:szCs w:val="20"/>
              </w:rPr>
            </w:pPr>
            <w:r w:rsidRPr="00FF2B06">
              <w:rPr>
                <w:szCs w:val="20"/>
              </w:rPr>
              <w:t>The surveying of a specific overhead line in order to identify the detailed work required to address an identified problem/issue.</w:t>
            </w:r>
          </w:p>
          <w:p w14:paraId="7E94963B" w14:textId="77777777" w:rsidR="005F3828" w:rsidRPr="00FF2B06" w:rsidRDefault="005F3828" w:rsidP="007441CD">
            <w:pPr>
              <w:numPr>
                <w:ilvl w:val="0"/>
                <w:numId w:val="52"/>
              </w:numPr>
              <w:rPr>
                <w:szCs w:val="20"/>
              </w:rPr>
            </w:pPr>
            <w:r w:rsidRPr="00FF2B06">
              <w:rPr>
                <w:szCs w:val="20"/>
              </w:rPr>
              <w:t>The determination of land profiles to select the routes and pole sizes for new or replacement lines.</w:t>
            </w:r>
          </w:p>
          <w:p w14:paraId="255464A9" w14:textId="77777777" w:rsidR="005F3828" w:rsidRPr="00FF2B06" w:rsidRDefault="005F3828" w:rsidP="007441CD">
            <w:pPr>
              <w:numPr>
                <w:ilvl w:val="0"/>
                <w:numId w:val="52"/>
              </w:numPr>
              <w:rPr>
                <w:szCs w:val="20"/>
              </w:rPr>
            </w:pPr>
            <w:r w:rsidRPr="00FF2B06">
              <w:rPr>
                <w:szCs w:val="20"/>
              </w:rPr>
              <w:t>The surveying associated with new and existing operational sites in order to identify detailed work requirements.</w:t>
            </w:r>
          </w:p>
          <w:p w14:paraId="31A675FF" w14:textId="77777777" w:rsidR="005F3828" w:rsidRPr="00FF2B06" w:rsidRDefault="005F3828" w:rsidP="007441CD">
            <w:pPr>
              <w:numPr>
                <w:ilvl w:val="0"/>
                <w:numId w:val="52"/>
              </w:numPr>
              <w:rPr>
                <w:szCs w:val="20"/>
              </w:rPr>
            </w:pPr>
            <w:r w:rsidRPr="00FF2B06">
              <w:rPr>
                <w:szCs w:val="20"/>
              </w:rPr>
              <w:t>Network performance monitoring and evaluation of impact of salient policies.</w:t>
            </w:r>
          </w:p>
          <w:p w14:paraId="5A097FDE" w14:textId="77777777" w:rsidR="005F3828" w:rsidRPr="00FF2B06" w:rsidRDefault="005F3828" w:rsidP="007441CD">
            <w:pPr>
              <w:numPr>
                <w:ilvl w:val="0"/>
                <w:numId w:val="52"/>
              </w:numPr>
              <w:rPr>
                <w:szCs w:val="20"/>
              </w:rPr>
            </w:pPr>
            <w:r w:rsidRPr="00FF2B06">
              <w:rPr>
                <w:szCs w:val="20"/>
              </w:rPr>
              <w:t>Planning new projects up to the point of authorisation.</w:t>
            </w:r>
          </w:p>
          <w:p w14:paraId="397B4562" w14:textId="77777777" w:rsidR="005F3828" w:rsidRPr="00FF2B06" w:rsidRDefault="005F3828" w:rsidP="005F3828">
            <w:pPr>
              <w:ind w:left="219" w:hanging="219"/>
              <w:contextualSpacing/>
              <w:rPr>
                <w:szCs w:val="20"/>
              </w:rPr>
            </w:pPr>
          </w:p>
          <w:p w14:paraId="4921A35B" w14:textId="77777777" w:rsidR="005F3828" w:rsidRPr="00FF2B06" w:rsidRDefault="005F3828" w:rsidP="005F3828">
            <w:pPr>
              <w:rPr>
                <w:szCs w:val="20"/>
              </w:rPr>
            </w:pPr>
            <w:r w:rsidRPr="00FF2B06">
              <w:rPr>
                <w:szCs w:val="20"/>
              </w:rPr>
              <w:t>Network Design and Engineering excludes:</w:t>
            </w:r>
          </w:p>
          <w:p w14:paraId="2A84C356" w14:textId="77777777" w:rsidR="005F3828" w:rsidRPr="00FF2B06" w:rsidRDefault="005F3828" w:rsidP="007441CD">
            <w:pPr>
              <w:numPr>
                <w:ilvl w:val="0"/>
                <w:numId w:val="52"/>
              </w:numPr>
              <w:rPr>
                <w:szCs w:val="20"/>
              </w:rPr>
            </w:pPr>
            <w:r w:rsidRPr="00FF2B06">
              <w:rPr>
                <w:szCs w:val="20"/>
              </w:rPr>
              <w:t>The surveying, patrolling or inspection of system assets to collect condition information.</w:t>
            </w:r>
          </w:p>
          <w:p w14:paraId="42467596" w14:textId="77777777" w:rsidR="005F3828" w:rsidRPr="00FF2B06" w:rsidRDefault="005F3828" w:rsidP="007441CD">
            <w:pPr>
              <w:numPr>
                <w:ilvl w:val="0"/>
                <w:numId w:val="52"/>
              </w:numPr>
              <w:rPr>
                <w:szCs w:val="20"/>
              </w:rPr>
            </w:pPr>
            <w:r w:rsidRPr="00FF2B06">
              <w:rPr>
                <w:szCs w:val="20"/>
              </w:rPr>
              <w:t>Any IT or property costs associated with network design &amp; engineering.</w:t>
            </w:r>
          </w:p>
          <w:p w14:paraId="2419CFF0" w14:textId="77777777" w:rsidR="005F3828" w:rsidRPr="00904031" w:rsidRDefault="005F3828" w:rsidP="005F3828">
            <w:pPr>
              <w:rPr>
                <w:szCs w:val="20"/>
              </w:rPr>
            </w:pPr>
          </w:p>
        </w:tc>
      </w:tr>
      <w:tr w:rsidR="005F3828" w:rsidRPr="00A902AB" w14:paraId="2242FE5B" w14:textId="77777777" w:rsidTr="005F3828">
        <w:tc>
          <w:tcPr>
            <w:tcW w:w="253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03A057D" w14:textId="77777777" w:rsidR="005F3828" w:rsidRDefault="005F3828" w:rsidP="005F3828">
            <w:r>
              <w:rPr>
                <w:szCs w:val="20"/>
              </w:rPr>
              <w:t>System Mapping</w:t>
            </w:r>
            <w:r>
              <w:rPr>
                <w:szCs w:val="20"/>
              </w:rPr>
              <w:fldChar w:fldCharType="begin"/>
            </w:r>
            <w:r>
              <w:instrText xml:space="preserve"> XE "</w:instrText>
            </w:r>
            <w:r w:rsidRPr="00764C54">
              <w:rPr>
                <w:szCs w:val="20"/>
              </w:rPr>
              <w:instrText>System Mapping</w:instrText>
            </w:r>
            <w:r>
              <w:instrText xml:space="preserve">" </w:instrText>
            </w:r>
            <w:r>
              <w:rPr>
                <w:szCs w:val="20"/>
              </w:rPr>
              <w:fldChar w:fldCharType="end"/>
            </w:r>
          </w:p>
        </w:tc>
        <w:tc>
          <w:tcPr>
            <w:tcW w:w="609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CF13FAA" w14:textId="77777777" w:rsidR="005F3828" w:rsidRPr="00FF2B06" w:rsidRDefault="005F3828" w:rsidP="005F3828">
            <w:pPr>
              <w:rPr>
                <w:szCs w:val="20"/>
              </w:rPr>
            </w:pPr>
            <w:r w:rsidRPr="00FF2B06">
              <w:rPr>
                <w:szCs w:val="20"/>
              </w:rPr>
              <w:t>The activity of mapping of the network and operational premises of the network to geographical locations.</w:t>
            </w:r>
          </w:p>
          <w:p w14:paraId="6E241986" w14:textId="77777777" w:rsidR="005F3828" w:rsidRPr="00FF2B06" w:rsidRDefault="005F3828" w:rsidP="005F3828">
            <w:pPr>
              <w:rPr>
                <w:szCs w:val="20"/>
              </w:rPr>
            </w:pPr>
          </w:p>
          <w:p w14:paraId="79F40F6E" w14:textId="77777777" w:rsidR="005F3828" w:rsidRPr="00FF2B06" w:rsidRDefault="005F3828" w:rsidP="005F3828">
            <w:pPr>
              <w:rPr>
                <w:szCs w:val="20"/>
              </w:rPr>
            </w:pPr>
            <w:r w:rsidRPr="00FF2B06">
              <w:rPr>
                <w:szCs w:val="20"/>
              </w:rPr>
              <w:t>Includes:</w:t>
            </w:r>
          </w:p>
          <w:p w14:paraId="2300E294" w14:textId="77777777" w:rsidR="005F3828" w:rsidRPr="00FF2B06" w:rsidRDefault="005F3828" w:rsidP="007441CD">
            <w:pPr>
              <w:numPr>
                <w:ilvl w:val="0"/>
                <w:numId w:val="52"/>
              </w:numPr>
              <w:rPr>
                <w:szCs w:val="20"/>
              </w:rPr>
            </w:pPr>
            <w:r w:rsidRPr="00FF2B06">
              <w:rPr>
                <w:szCs w:val="20"/>
              </w:rPr>
              <w:t>Updating the geographical system maps with asset and locational information following the installation, removal or repositioning of system assets.</w:t>
            </w:r>
          </w:p>
          <w:p w14:paraId="740105BA" w14:textId="77777777" w:rsidR="005F3828" w:rsidRPr="00FF2B06" w:rsidRDefault="005F3828" w:rsidP="007441CD">
            <w:pPr>
              <w:numPr>
                <w:ilvl w:val="0"/>
                <w:numId w:val="52"/>
              </w:numPr>
              <w:rPr>
                <w:szCs w:val="20"/>
              </w:rPr>
            </w:pPr>
            <w:r w:rsidRPr="00FF2B06">
              <w:rPr>
                <w:szCs w:val="20"/>
              </w:rPr>
              <w:t>The updating of Geographic Systems (GIS) records following Ordnance Survey mapping rebasing upgrades.</w:t>
            </w:r>
          </w:p>
          <w:p w14:paraId="6645B916" w14:textId="77777777" w:rsidR="005F3828" w:rsidRPr="00FF2B06" w:rsidRDefault="005F3828" w:rsidP="007441CD">
            <w:pPr>
              <w:numPr>
                <w:ilvl w:val="0"/>
                <w:numId w:val="52"/>
              </w:numPr>
              <w:rPr>
                <w:szCs w:val="20"/>
              </w:rPr>
            </w:pPr>
            <w:r w:rsidRPr="00FF2B06">
              <w:rPr>
                <w:szCs w:val="20"/>
              </w:rPr>
              <w:t>Responding to the New Roads and Street Works Act NRSWA notices sent to the Company by other parties.</w:t>
            </w:r>
          </w:p>
          <w:p w14:paraId="1BDA7F66" w14:textId="77777777" w:rsidR="005F3828" w:rsidRPr="00FF2B06" w:rsidRDefault="005F3828" w:rsidP="007441CD">
            <w:pPr>
              <w:numPr>
                <w:ilvl w:val="0"/>
                <w:numId w:val="52"/>
              </w:numPr>
              <w:rPr>
                <w:szCs w:val="20"/>
              </w:rPr>
            </w:pPr>
            <w:r w:rsidRPr="00FF2B06">
              <w:rPr>
                <w:szCs w:val="20"/>
              </w:rPr>
              <w:t>Ordnance survey licence fees.</w:t>
            </w:r>
          </w:p>
          <w:p w14:paraId="28562FF1" w14:textId="77777777" w:rsidR="005F3828" w:rsidRPr="00FF2B06" w:rsidRDefault="005F3828" w:rsidP="005F3828">
            <w:pPr>
              <w:ind w:left="219" w:hanging="219"/>
              <w:contextualSpacing/>
              <w:rPr>
                <w:szCs w:val="20"/>
              </w:rPr>
            </w:pPr>
          </w:p>
          <w:p w14:paraId="0D79F9C2" w14:textId="77777777" w:rsidR="005F3828" w:rsidRPr="00FF2B06" w:rsidRDefault="005F3828" w:rsidP="005F3828">
            <w:pPr>
              <w:rPr>
                <w:szCs w:val="20"/>
              </w:rPr>
            </w:pPr>
            <w:r w:rsidRPr="00FF2B06">
              <w:rPr>
                <w:szCs w:val="20"/>
              </w:rPr>
              <w:t>Excludes:</w:t>
            </w:r>
          </w:p>
          <w:p w14:paraId="1B6F4CB6" w14:textId="77777777" w:rsidR="005F3828" w:rsidRPr="00FF2B06" w:rsidRDefault="005F3828" w:rsidP="007441CD">
            <w:pPr>
              <w:numPr>
                <w:ilvl w:val="0"/>
                <w:numId w:val="52"/>
              </w:numPr>
              <w:rPr>
                <w:szCs w:val="20"/>
              </w:rPr>
            </w:pPr>
            <w:r w:rsidRPr="00FF2B06">
              <w:rPr>
                <w:szCs w:val="20"/>
              </w:rPr>
              <w:t>Clerical support and admin associated with New Roads and Street Works Act (NRSWA).</w:t>
            </w:r>
          </w:p>
          <w:p w14:paraId="17DEB5AA" w14:textId="77777777" w:rsidR="005F3828" w:rsidRPr="00FF2B06" w:rsidRDefault="005F3828" w:rsidP="007441CD">
            <w:pPr>
              <w:numPr>
                <w:ilvl w:val="0"/>
                <w:numId w:val="52"/>
              </w:numPr>
              <w:rPr>
                <w:szCs w:val="20"/>
              </w:rPr>
            </w:pPr>
            <w:r w:rsidRPr="00FF2B06">
              <w:rPr>
                <w:szCs w:val="20"/>
              </w:rPr>
              <w:t>updating the network control diagram</w:t>
            </w:r>
          </w:p>
          <w:p w14:paraId="55EC028A" w14:textId="77777777" w:rsidR="005F3828" w:rsidRPr="00FF2B06" w:rsidRDefault="005F3828" w:rsidP="007441CD">
            <w:pPr>
              <w:numPr>
                <w:ilvl w:val="0"/>
                <w:numId w:val="52"/>
              </w:numPr>
              <w:rPr>
                <w:szCs w:val="20"/>
              </w:rPr>
            </w:pPr>
            <w:r w:rsidRPr="00FF2B06">
              <w:rPr>
                <w:szCs w:val="20"/>
              </w:rPr>
              <w:t>onsite collection of asset and locational information where this task is undertaken with the installation of the asset which is part of the associated direct activity:</w:t>
            </w:r>
          </w:p>
          <w:p w14:paraId="5A2A426C" w14:textId="77777777" w:rsidR="005F3828" w:rsidRPr="00904031" w:rsidRDefault="005F3828" w:rsidP="005F3828">
            <w:pPr>
              <w:rPr>
                <w:szCs w:val="20"/>
              </w:rPr>
            </w:pPr>
            <w:r w:rsidRPr="00FF2B06">
              <w:rPr>
                <w:szCs w:val="20"/>
              </w:rPr>
              <w:t>IT &amp; Property costs associated with System Mapping activity</w:t>
            </w:r>
          </w:p>
        </w:tc>
      </w:tr>
      <w:tr w:rsidR="005F3828" w:rsidRPr="00A902AB" w14:paraId="2A11BB54" w14:textId="77777777" w:rsidTr="005F3828">
        <w:tc>
          <w:tcPr>
            <w:tcW w:w="253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F24A9B8" w14:textId="77777777" w:rsidR="005F3828" w:rsidRDefault="005F3828" w:rsidP="005F3828">
            <w:r>
              <w:rPr>
                <w:szCs w:val="20"/>
              </w:rPr>
              <w:t xml:space="preserve">Engineering Management and </w:t>
            </w:r>
            <w:r w:rsidRPr="00E6143A">
              <w:rPr>
                <w:szCs w:val="20"/>
              </w:rPr>
              <w:t>Clerical</w:t>
            </w:r>
            <w:r>
              <w:rPr>
                <w:szCs w:val="20"/>
              </w:rPr>
              <w:t xml:space="preserve"> Support</w:t>
            </w:r>
            <w:r>
              <w:rPr>
                <w:szCs w:val="20"/>
              </w:rPr>
              <w:fldChar w:fldCharType="begin"/>
            </w:r>
            <w:r>
              <w:instrText xml:space="preserve"> XE "</w:instrText>
            </w:r>
            <w:r w:rsidRPr="00485A8A">
              <w:rPr>
                <w:szCs w:val="20"/>
              </w:rPr>
              <w:instrText>Engineering Management and Clerical Support</w:instrText>
            </w:r>
            <w:r>
              <w:instrText xml:space="preserve">" </w:instrText>
            </w:r>
            <w:r>
              <w:rPr>
                <w:szCs w:val="20"/>
              </w:rPr>
              <w:fldChar w:fldCharType="end"/>
            </w:r>
          </w:p>
        </w:tc>
        <w:tc>
          <w:tcPr>
            <w:tcW w:w="609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C8FEEAE" w14:textId="77777777" w:rsidR="005F3828" w:rsidRPr="00FF2B06" w:rsidRDefault="005F3828" w:rsidP="005F3828">
            <w:pPr>
              <w:ind w:left="219" w:hanging="219"/>
              <w:contextualSpacing/>
              <w:rPr>
                <w:szCs w:val="20"/>
                <w:u w:val="single"/>
              </w:rPr>
            </w:pPr>
            <w:r w:rsidRPr="00FF2B06">
              <w:rPr>
                <w:szCs w:val="20"/>
                <w:u w:val="single"/>
              </w:rPr>
              <w:t>Engineering Management &amp; Clerical Support</w:t>
            </w:r>
          </w:p>
          <w:p w14:paraId="78C46658" w14:textId="77777777" w:rsidR="005F3828" w:rsidRPr="00FF2B06" w:rsidRDefault="005F3828" w:rsidP="005F3828">
            <w:pPr>
              <w:rPr>
                <w:szCs w:val="20"/>
              </w:rPr>
            </w:pPr>
            <w:r w:rsidRPr="00FF2B06">
              <w:rPr>
                <w:szCs w:val="20"/>
              </w:rPr>
              <w:t>The office-based activities of engineering and clerical support staff (ie depot clerical staff, managers, work planners, etc) managing or assisting employees undertaking direct activities and Wayleave Administration.</w:t>
            </w:r>
          </w:p>
          <w:p w14:paraId="219735B5" w14:textId="77777777" w:rsidR="005F3828" w:rsidRPr="00FF2B06" w:rsidRDefault="005F3828" w:rsidP="005F3828">
            <w:pPr>
              <w:rPr>
                <w:szCs w:val="20"/>
              </w:rPr>
            </w:pPr>
          </w:p>
          <w:p w14:paraId="40F41E6C" w14:textId="77777777" w:rsidR="005F3828" w:rsidRPr="00FF2B06" w:rsidRDefault="005F3828" w:rsidP="005F3828">
            <w:pPr>
              <w:rPr>
                <w:szCs w:val="20"/>
              </w:rPr>
            </w:pPr>
            <w:r w:rsidRPr="00FF2B06">
              <w:rPr>
                <w:szCs w:val="20"/>
              </w:rPr>
              <w:t>Includes:</w:t>
            </w:r>
          </w:p>
          <w:p w14:paraId="703FDB84" w14:textId="77777777" w:rsidR="005F3828" w:rsidRPr="00FF2B06" w:rsidRDefault="005F3828" w:rsidP="007441CD">
            <w:pPr>
              <w:numPr>
                <w:ilvl w:val="0"/>
                <w:numId w:val="52"/>
              </w:numPr>
              <w:rPr>
                <w:szCs w:val="20"/>
              </w:rPr>
            </w:pPr>
            <w:r w:rsidRPr="00FF2B06">
              <w:rPr>
                <w:szCs w:val="20"/>
              </w:rPr>
              <w:t>Strategic Network Plan Development and implementation:</w:t>
            </w:r>
          </w:p>
          <w:p w14:paraId="5CD53F54" w14:textId="77777777" w:rsidR="005F3828" w:rsidRPr="00FF2B06" w:rsidRDefault="005F3828" w:rsidP="007441CD">
            <w:pPr>
              <w:numPr>
                <w:ilvl w:val="1"/>
                <w:numId w:val="52"/>
              </w:numPr>
              <w:rPr>
                <w:szCs w:val="20"/>
              </w:rPr>
            </w:pPr>
            <w:r w:rsidRPr="00FF2B06">
              <w:rPr>
                <w:szCs w:val="20"/>
              </w:rPr>
              <w:t xml:space="preserve">Managing the delivery organisational structure to achieve the long and short term company goals. </w:t>
            </w:r>
          </w:p>
          <w:p w14:paraId="7BEB5466" w14:textId="77777777" w:rsidR="005F3828" w:rsidRPr="00FF2B06" w:rsidRDefault="005F3828" w:rsidP="007441CD">
            <w:pPr>
              <w:numPr>
                <w:ilvl w:val="1"/>
                <w:numId w:val="52"/>
              </w:numPr>
              <w:rPr>
                <w:szCs w:val="20"/>
              </w:rPr>
            </w:pPr>
            <w:r w:rsidRPr="00FF2B06">
              <w:rPr>
                <w:szCs w:val="20"/>
              </w:rPr>
              <w:t xml:space="preserve">Agreeing resource requirements (own employees, contractors, finances and outcome targets). </w:t>
            </w:r>
          </w:p>
          <w:p w14:paraId="0E11D9EC" w14:textId="77777777" w:rsidR="005F3828" w:rsidRPr="00FF2B06" w:rsidRDefault="005F3828" w:rsidP="007441CD">
            <w:pPr>
              <w:numPr>
                <w:ilvl w:val="1"/>
                <w:numId w:val="52"/>
              </w:numPr>
              <w:rPr>
                <w:szCs w:val="20"/>
              </w:rPr>
            </w:pPr>
            <w:r w:rsidRPr="00FF2B06">
              <w:rPr>
                <w:szCs w:val="20"/>
              </w:rPr>
              <w:t xml:space="preserve">Managing the allocation and distribution of delivery resources to achieve plans. </w:t>
            </w:r>
          </w:p>
          <w:p w14:paraId="5DE1F8CA" w14:textId="77777777" w:rsidR="005F3828" w:rsidRPr="00FF2B06" w:rsidRDefault="005F3828" w:rsidP="007441CD">
            <w:pPr>
              <w:numPr>
                <w:ilvl w:val="1"/>
                <w:numId w:val="52"/>
              </w:numPr>
              <w:rPr>
                <w:szCs w:val="20"/>
              </w:rPr>
            </w:pPr>
            <w:r w:rsidRPr="00FF2B06">
              <w:rPr>
                <w:szCs w:val="20"/>
              </w:rPr>
              <w:t xml:space="preserve">Managing key corporate policies and standards for investment/ service delivery. </w:t>
            </w:r>
          </w:p>
          <w:p w14:paraId="41125737" w14:textId="77777777" w:rsidR="005F3828" w:rsidRPr="00FF2B06" w:rsidRDefault="005F3828" w:rsidP="007441CD">
            <w:pPr>
              <w:numPr>
                <w:ilvl w:val="1"/>
                <w:numId w:val="52"/>
              </w:numPr>
              <w:rPr>
                <w:szCs w:val="20"/>
              </w:rPr>
            </w:pPr>
            <w:r w:rsidRPr="00FF2B06">
              <w:rPr>
                <w:szCs w:val="20"/>
              </w:rPr>
              <w:t xml:space="preserve">Leading the management team for service delivery. </w:t>
            </w:r>
          </w:p>
          <w:p w14:paraId="77A8C027" w14:textId="77777777" w:rsidR="005F3828" w:rsidRPr="00FF2B06" w:rsidRDefault="005F3828" w:rsidP="007441CD">
            <w:pPr>
              <w:numPr>
                <w:ilvl w:val="1"/>
                <w:numId w:val="52"/>
              </w:numPr>
              <w:rPr>
                <w:szCs w:val="20"/>
              </w:rPr>
            </w:pPr>
            <w:r w:rsidRPr="00FF2B06">
              <w:rPr>
                <w:szCs w:val="20"/>
              </w:rPr>
              <w:t xml:space="preserve">Monitoring the achievement of plans. </w:t>
            </w:r>
          </w:p>
          <w:p w14:paraId="1FE09CF1" w14:textId="77777777" w:rsidR="005F3828" w:rsidRPr="00FF2B06" w:rsidRDefault="005F3828" w:rsidP="007441CD">
            <w:pPr>
              <w:numPr>
                <w:ilvl w:val="1"/>
                <w:numId w:val="52"/>
              </w:numPr>
              <w:rPr>
                <w:szCs w:val="20"/>
              </w:rPr>
            </w:pPr>
            <w:r w:rsidRPr="00FF2B06">
              <w:rPr>
                <w:szCs w:val="20"/>
              </w:rPr>
              <w:t>Overseeing the management of teams with responsibility for service delivery.</w:t>
            </w:r>
          </w:p>
          <w:p w14:paraId="06F19E4C" w14:textId="77777777" w:rsidR="005F3828" w:rsidRPr="00FF2B06" w:rsidRDefault="005F3828" w:rsidP="005F3828">
            <w:pPr>
              <w:ind w:left="219" w:hanging="219"/>
              <w:contextualSpacing/>
              <w:rPr>
                <w:szCs w:val="20"/>
              </w:rPr>
            </w:pPr>
          </w:p>
          <w:p w14:paraId="7E528DCA" w14:textId="77777777" w:rsidR="005F3828" w:rsidRPr="00FF2B06" w:rsidRDefault="005F3828" w:rsidP="007441CD">
            <w:pPr>
              <w:numPr>
                <w:ilvl w:val="0"/>
                <w:numId w:val="52"/>
              </w:numPr>
              <w:rPr>
                <w:szCs w:val="20"/>
              </w:rPr>
            </w:pPr>
            <w:r w:rsidRPr="00FF2B06">
              <w:rPr>
                <w:szCs w:val="20"/>
              </w:rPr>
              <w:t>Identification and implementation of improvement initiatives:</w:t>
            </w:r>
          </w:p>
          <w:p w14:paraId="401689D3" w14:textId="77777777" w:rsidR="005F3828" w:rsidRPr="00FF2B06" w:rsidRDefault="005F3828" w:rsidP="007441CD">
            <w:pPr>
              <w:numPr>
                <w:ilvl w:val="1"/>
                <w:numId w:val="52"/>
              </w:numPr>
              <w:rPr>
                <w:szCs w:val="20"/>
              </w:rPr>
            </w:pPr>
            <w:r w:rsidRPr="00FF2B06">
              <w:rPr>
                <w:szCs w:val="20"/>
              </w:rPr>
              <w:t>Redesign of business processes</w:t>
            </w:r>
          </w:p>
          <w:p w14:paraId="3BB23ED7" w14:textId="77777777" w:rsidR="005F3828" w:rsidRPr="00FF2B06" w:rsidRDefault="005F3828" w:rsidP="007441CD">
            <w:pPr>
              <w:numPr>
                <w:ilvl w:val="1"/>
                <w:numId w:val="52"/>
              </w:numPr>
              <w:rPr>
                <w:szCs w:val="20"/>
              </w:rPr>
            </w:pPr>
            <w:r w:rsidRPr="00FF2B06">
              <w:rPr>
                <w:szCs w:val="20"/>
              </w:rPr>
              <w:t>Customer service improvements</w:t>
            </w:r>
          </w:p>
          <w:p w14:paraId="40219A1E" w14:textId="77777777" w:rsidR="005F3828" w:rsidRPr="00FF2B06" w:rsidRDefault="005F3828" w:rsidP="005F3828">
            <w:pPr>
              <w:ind w:left="219" w:hanging="219"/>
              <w:contextualSpacing/>
              <w:rPr>
                <w:szCs w:val="20"/>
              </w:rPr>
            </w:pPr>
          </w:p>
          <w:p w14:paraId="64224CD5" w14:textId="77777777" w:rsidR="005F3828" w:rsidRPr="00FF2B06" w:rsidRDefault="005F3828" w:rsidP="007441CD">
            <w:pPr>
              <w:numPr>
                <w:ilvl w:val="0"/>
                <w:numId w:val="52"/>
              </w:numPr>
              <w:rPr>
                <w:szCs w:val="20"/>
              </w:rPr>
            </w:pPr>
            <w:r w:rsidRPr="00FF2B06">
              <w:rPr>
                <w:szCs w:val="20"/>
              </w:rPr>
              <w:t>Work Planning, Budgeting, Allocation and Control:</w:t>
            </w:r>
          </w:p>
          <w:p w14:paraId="12EA82B7" w14:textId="77777777" w:rsidR="005F3828" w:rsidRPr="00FF2B06" w:rsidRDefault="005F3828" w:rsidP="007441CD">
            <w:pPr>
              <w:numPr>
                <w:ilvl w:val="1"/>
                <w:numId w:val="52"/>
              </w:numPr>
              <w:rPr>
                <w:szCs w:val="20"/>
              </w:rPr>
            </w:pPr>
            <w:r w:rsidRPr="00FF2B06">
              <w:rPr>
                <w:szCs w:val="20"/>
              </w:rPr>
              <w:t>Monitoring delivery of major works</w:t>
            </w:r>
          </w:p>
          <w:p w14:paraId="49A55935" w14:textId="77777777" w:rsidR="005F3828" w:rsidRPr="00FF2B06" w:rsidRDefault="005F3828" w:rsidP="007441CD">
            <w:pPr>
              <w:numPr>
                <w:ilvl w:val="1"/>
                <w:numId w:val="52"/>
              </w:numPr>
              <w:rPr>
                <w:szCs w:val="20"/>
              </w:rPr>
            </w:pPr>
            <w:r w:rsidRPr="00FF2B06">
              <w:rPr>
                <w:szCs w:val="20"/>
              </w:rPr>
              <w:t>Monitoring fault activity.</w:t>
            </w:r>
          </w:p>
          <w:p w14:paraId="675C1EF8" w14:textId="77777777" w:rsidR="005F3828" w:rsidRPr="00FF2B06" w:rsidRDefault="005F3828" w:rsidP="007441CD">
            <w:pPr>
              <w:numPr>
                <w:ilvl w:val="1"/>
                <w:numId w:val="52"/>
              </w:numPr>
              <w:rPr>
                <w:szCs w:val="20"/>
              </w:rPr>
            </w:pPr>
            <w:r w:rsidRPr="00FF2B06">
              <w:rPr>
                <w:szCs w:val="20"/>
              </w:rPr>
              <w:t>Monitoring budgets of Inspections and maintenance, faults and major works.</w:t>
            </w:r>
          </w:p>
          <w:p w14:paraId="541CEC54" w14:textId="77777777" w:rsidR="005F3828" w:rsidRPr="00FF2B06" w:rsidRDefault="005F3828" w:rsidP="007441CD">
            <w:pPr>
              <w:numPr>
                <w:ilvl w:val="1"/>
                <w:numId w:val="52"/>
              </w:numPr>
              <w:rPr>
                <w:szCs w:val="20"/>
              </w:rPr>
            </w:pPr>
            <w:r w:rsidRPr="00FF2B06">
              <w:rPr>
                <w:szCs w:val="20"/>
              </w:rPr>
              <w:t xml:space="preserve">Setting and agreeing performance targets, monitoring actual performance. </w:t>
            </w:r>
          </w:p>
          <w:p w14:paraId="74A3435B" w14:textId="77777777" w:rsidR="005F3828" w:rsidRPr="00FF2B06" w:rsidRDefault="005F3828" w:rsidP="007441CD">
            <w:pPr>
              <w:numPr>
                <w:ilvl w:val="1"/>
                <w:numId w:val="52"/>
              </w:numPr>
              <w:rPr>
                <w:szCs w:val="20"/>
              </w:rPr>
            </w:pPr>
            <w:r w:rsidRPr="00FF2B06">
              <w:rPr>
                <w:szCs w:val="20"/>
              </w:rPr>
              <w:t xml:space="preserve">Reporting and analysis of Key Performance Indicators (“KPIs”). </w:t>
            </w:r>
          </w:p>
          <w:p w14:paraId="365BE907" w14:textId="77777777" w:rsidR="005F3828" w:rsidRPr="00FF2B06" w:rsidRDefault="005F3828" w:rsidP="005F3828">
            <w:pPr>
              <w:ind w:left="219" w:hanging="219"/>
              <w:contextualSpacing/>
              <w:rPr>
                <w:szCs w:val="20"/>
              </w:rPr>
            </w:pPr>
          </w:p>
          <w:p w14:paraId="7F078BD4" w14:textId="77777777" w:rsidR="005F3828" w:rsidRPr="00FF2B06" w:rsidRDefault="005F3828" w:rsidP="007441CD">
            <w:pPr>
              <w:numPr>
                <w:ilvl w:val="0"/>
                <w:numId w:val="52"/>
              </w:numPr>
              <w:rPr>
                <w:szCs w:val="20"/>
              </w:rPr>
            </w:pPr>
            <w:r w:rsidRPr="00FF2B06">
              <w:rPr>
                <w:szCs w:val="20"/>
              </w:rPr>
              <w:t>Line management of staff undertaking direct activity work:</w:t>
            </w:r>
          </w:p>
          <w:p w14:paraId="5F8C3F7F" w14:textId="77777777" w:rsidR="005F3828" w:rsidRPr="00FF2B06" w:rsidRDefault="005F3828" w:rsidP="007441CD">
            <w:pPr>
              <w:numPr>
                <w:ilvl w:val="1"/>
                <w:numId w:val="52"/>
              </w:numPr>
              <w:rPr>
                <w:szCs w:val="20"/>
              </w:rPr>
            </w:pPr>
            <w:r w:rsidRPr="00FF2B06">
              <w:rPr>
                <w:szCs w:val="20"/>
              </w:rPr>
              <w:t xml:space="preserve">Standards of performance, disciplinary and sickness absence procedures. </w:t>
            </w:r>
          </w:p>
          <w:p w14:paraId="226CD22A" w14:textId="77777777" w:rsidR="005F3828" w:rsidRPr="00FF2B06" w:rsidRDefault="005F3828" w:rsidP="007441CD">
            <w:pPr>
              <w:numPr>
                <w:ilvl w:val="1"/>
                <w:numId w:val="52"/>
              </w:numPr>
              <w:rPr>
                <w:szCs w:val="20"/>
              </w:rPr>
            </w:pPr>
            <w:r w:rsidRPr="00FF2B06">
              <w:rPr>
                <w:szCs w:val="20"/>
              </w:rPr>
              <w:t xml:space="preserve">Monitoring absence, back-to-work-interviews and welfare visits. </w:t>
            </w:r>
          </w:p>
          <w:p w14:paraId="43C765BB" w14:textId="77777777" w:rsidR="005F3828" w:rsidRPr="00FF2B06" w:rsidRDefault="005F3828" w:rsidP="007441CD">
            <w:pPr>
              <w:numPr>
                <w:ilvl w:val="1"/>
                <w:numId w:val="52"/>
              </w:numPr>
              <w:rPr>
                <w:szCs w:val="20"/>
              </w:rPr>
            </w:pPr>
            <w:r w:rsidRPr="00FF2B06">
              <w:rPr>
                <w:szCs w:val="20"/>
              </w:rPr>
              <w:t>Establishing day to day work plans.</w:t>
            </w:r>
          </w:p>
          <w:p w14:paraId="539693EB" w14:textId="77777777" w:rsidR="005F3828" w:rsidRPr="00FF2B06" w:rsidRDefault="005F3828" w:rsidP="007441CD">
            <w:pPr>
              <w:numPr>
                <w:ilvl w:val="1"/>
                <w:numId w:val="52"/>
              </w:numPr>
              <w:rPr>
                <w:szCs w:val="20"/>
              </w:rPr>
            </w:pPr>
            <w:r w:rsidRPr="00FF2B06">
              <w:rPr>
                <w:szCs w:val="20"/>
              </w:rPr>
              <w:t>Managing the allocation tasks to achieve the delivery of operational and capital plans.</w:t>
            </w:r>
          </w:p>
          <w:p w14:paraId="52B5882B" w14:textId="77777777" w:rsidR="005F3828" w:rsidRPr="00FF2B06" w:rsidRDefault="005F3828" w:rsidP="007441CD">
            <w:pPr>
              <w:numPr>
                <w:ilvl w:val="1"/>
                <w:numId w:val="52"/>
              </w:numPr>
              <w:rPr>
                <w:szCs w:val="20"/>
              </w:rPr>
            </w:pPr>
            <w:r w:rsidRPr="00FF2B06">
              <w:rPr>
                <w:szCs w:val="20"/>
              </w:rPr>
              <w:t xml:space="preserve">Scheduling and monitoring the achievement of work jobs. </w:t>
            </w:r>
          </w:p>
          <w:p w14:paraId="1935C5BF" w14:textId="77777777" w:rsidR="005F3828" w:rsidRPr="00FF2B06" w:rsidRDefault="005F3828" w:rsidP="007441CD">
            <w:pPr>
              <w:numPr>
                <w:ilvl w:val="1"/>
                <w:numId w:val="52"/>
              </w:numPr>
              <w:rPr>
                <w:szCs w:val="20"/>
              </w:rPr>
            </w:pPr>
            <w:r w:rsidRPr="00FF2B06">
              <w:rPr>
                <w:szCs w:val="20"/>
              </w:rPr>
              <w:t>Managing budget.</w:t>
            </w:r>
          </w:p>
          <w:p w14:paraId="3EEFE7FC" w14:textId="77777777" w:rsidR="005F3828" w:rsidRPr="00FF2B06" w:rsidRDefault="005F3828" w:rsidP="007441CD">
            <w:pPr>
              <w:numPr>
                <w:ilvl w:val="1"/>
                <w:numId w:val="52"/>
              </w:numPr>
              <w:rPr>
                <w:szCs w:val="20"/>
              </w:rPr>
            </w:pPr>
            <w:r w:rsidRPr="00FF2B06">
              <w:rPr>
                <w:szCs w:val="20"/>
              </w:rPr>
              <w:t>Ensuring work activity adheres to company technical and health &amp; safety requirements.</w:t>
            </w:r>
          </w:p>
          <w:p w14:paraId="14A37FD9" w14:textId="77777777" w:rsidR="005F3828" w:rsidRPr="00FF2B06" w:rsidRDefault="005F3828" w:rsidP="005F3828">
            <w:pPr>
              <w:ind w:left="273" w:hanging="219"/>
              <w:contextualSpacing/>
              <w:rPr>
                <w:szCs w:val="20"/>
              </w:rPr>
            </w:pPr>
          </w:p>
          <w:p w14:paraId="5F6C5E61" w14:textId="77777777" w:rsidR="005F3828" w:rsidRPr="00FF2B06" w:rsidRDefault="005F3828" w:rsidP="007441CD">
            <w:pPr>
              <w:numPr>
                <w:ilvl w:val="0"/>
                <w:numId w:val="52"/>
              </w:numPr>
              <w:rPr>
                <w:szCs w:val="20"/>
              </w:rPr>
            </w:pPr>
            <w:r w:rsidRPr="00FF2B06">
              <w:rPr>
                <w:szCs w:val="20"/>
              </w:rPr>
              <w:t>Mobile generation Management:</w:t>
            </w:r>
          </w:p>
          <w:p w14:paraId="5B6D9211" w14:textId="77777777" w:rsidR="005F3828" w:rsidRPr="00FF2B06" w:rsidRDefault="005F3828" w:rsidP="007441CD">
            <w:pPr>
              <w:numPr>
                <w:ilvl w:val="1"/>
                <w:numId w:val="52"/>
              </w:numPr>
              <w:rPr>
                <w:szCs w:val="20"/>
              </w:rPr>
            </w:pPr>
            <w:r w:rsidRPr="00FF2B06">
              <w:rPr>
                <w:szCs w:val="20"/>
              </w:rPr>
              <w:t>Managing the use of mobile generation.</w:t>
            </w:r>
          </w:p>
          <w:p w14:paraId="1589866C" w14:textId="77777777" w:rsidR="005F3828" w:rsidRPr="00FF2B06" w:rsidRDefault="005F3828" w:rsidP="007441CD">
            <w:pPr>
              <w:numPr>
                <w:ilvl w:val="1"/>
                <w:numId w:val="52"/>
              </w:numPr>
              <w:rPr>
                <w:szCs w:val="20"/>
              </w:rPr>
            </w:pPr>
            <w:r w:rsidRPr="00FF2B06">
              <w:rPr>
                <w:szCs w:val="20"/>
              </w:rPr>
              <w:t>Managing and scheduling the maintenance of mobile generation.</w:t>
            </w:r>
          </w:p>
          <w:p w14:paraId="57F69475" w14:textId="77777777" w:rsidR="005F3828" w:rsidRPr="00FF2B06" w:rsidRDefault="005F3828" w:rsidP="005F3828">
            <w:pPr>
              <w:ind w:left="273" w:hanging="219"/>
              <w:contextualSpacing/>
              <w:rPr>
                <w:szCs w:val="20"/>
              </w:rPr>
            </w:pPr>
          </w:p>
          <w:p w14:paraId="29AA2153" w14:textId="77777777" w:rsidR="005F3828" w:rsidRPr="00FF2B06" w:rsidRDefault="005F3828" w:rsidP="007441CD">
            <w:pPr>
              <w:numPr>
                <w:ilvl w:val="0"/>
                <w:numId w:val="52"/>
              </w:numPr>
              <w:rPr>
                <w:szCs w:val="20"/>
              </w:rPr>
            </w:pPr>
            <w:r w:rsidRPr="00FF2B06">
              <w:rPr>
                <w:szCs w:val="20"/>
              </w:rPr>
              <w:t>Operational Performance Management:</w:t>
            </w:r>
          </w:p>
          <w:p w14:paraId="7ECD384D" w14:textId="77777777" w:rsidR="005F3828" w:rsidRPr="00FF2B06" w:rsidRDefault="005F3828" w:rsidP="007441CD">
            <w:pPr>
              <w:numPr>
                <w:ilvl w:val="1"/>
                <w:numId w:val="52"/>
              </w:numPr>
              <w:rPr>
                <w:szCs w:val="20"/>
              </w:rPr>
            </w:pPr>
            <w:r w:rsidRPr="00FF2B06">
              <w:rPr>
                <w:szCs w:val="20"/>
              </w:rPr>
              <w:t>Health and Safety checks on work and personnel</w:t>
            </w:r>
          </w:p>
          <w:p w14:paraId="21F5E94C" w14:textId="77777777" w:rsidR="005F3828" w:rsidRPr="00FF2B06" w:rsidRDefault="005F3828" w:rsidP="007441CD">
            <w:pPr>
              <w:numPr>
                <w:ilvl w:val="1"/>
                <w:numId w:val="52"/>
              </w:numPr>
              <w:rPr>
                <w:szCs w:val="20"/>
              </w:rPr>
            </w:pPr>
            <w:r w:rsidRPr="00FF2B06">
              <w:rPr>
                <w:szCs w:val="20"/>
              </w:rPr>
              <w:t>Compliance checks on staff and contractors work carried out</w:t>
            </w:r>
          </w:p>
          <w:p w14:paraId="7203BDE1" w14:textId="77777777" w:rsidR="005F3828" w:rsidRPr="00FF2B06" w:rsidRDefault="005F3828" w:rsidP="007441CD">
            <w:pPr>
              <w:numPr>
                <w:ilvl w:val="1"/>
                <w:numId w:val="52"/>
              </w:numPr>
              <w:rPr>
                <w:szCs w:val="20"/>
              </w:rPr>
            </w:pPr>
            <w:r w:rsidRPr="00FF2B06">
              <w:rPr>
                <w:szCs w:val="20"/>
              </w:rPr>
              <w:t>Site safety inspections</w:t>
            </w:r>
          </w:p>
          <w:p w14:paraId="14986690" w14:textId="77777777" w:rsidR="005F3828" w:rsidRPr="00FF2B06" w:rsidRDefault="005F3828" w:rsidP="007441CD">
            <w:pPr>
              <w:numPr>
                <w:ilvl w:val="1"/>
                <w:numId w:val="52"/>
              </w:numPr>
              <w:rPr>
                <w:szCs w:val="20"/>
              </w:rPr>
            </w:pPr>
            <w:r w:rsidRPr="00FF2B06">
              <w:rPr>
                <w:szCs w:val="20"/>
              </w:rPr>
              <w:t>Providing safety advise to cable contractors and others (to help prevent damage)</w:t>
            </w:r>
          </w:p>
          <w:p w14:paraId="35A365AD" w14:textId="77777777" w:rsidR="005F3828" w:rsidRPr="00FF2B06" w:rsidRDefault="005F3828" w:rsidP="007441CD">
            <w:pPr>
              <w:numPr>
                <w:ilvl w:val="1"/>
                <w:numId w:val="52"/>
              </w:numPr>
              <w:rPr>
                <w:szCs w:val="20"/>
              </w:rPr>
            </w:pPr>
            <w:r w:rsidRPr="00FF2B06">
              <w:rPr>
                <w:szCs w:val="20"/>
              </w:rPr>
              <w:t>Investigation, report and corrective action following an accident or environmental incident</w:t>
            </w:r>
          </w:p>
          <w:p w14:paraId="58805CA3" w14:textId="77777777" w:rsidR="005F3828" w:rsidRPr="00FF2B06" w:rsidRDefault="005F3828" w:rsidP="007441CD">
            <w:pPr>
              <w:numPr>
                <w:ilvl w:val="1"/>
                <w:numId w:val="52"/>
              </w:numPr>
              <w:rPr>
                <w:szCs w:val="20"/>
              </w:rPr>
            </w:pPr>
            <w:r w:rsidRPr="00FF2B06">
              <w:rPr>
                <w:szCs w:val="20"/>
              </w:rPr>
              <w:t>Authorisation of team members for operational and non operational duties</w:t>
            </w:r>
          </w:p>
          <w:p w14:paraId="4F6EBB4C" w14:textId="77777777" w:rsidR="005F3828" w:rsidRPr="00FF2B06" w:rsidRDefault="005F3828" w:rsidP="007441CD">
            <w:pPr>
              <w:numPr>
                <w:ilvl w:val="1"/>
                <w:numId w:val="52"/>
              </w:numPr>
              <w:rPr>
                <w:szCs w:val="20"/>
              </w:rPr>
            </w:pPr>
            <w:r w:rsidRPr="00FF2B06">
              <w:rPr>
                <w:szCs w:val="20"/>
              </w:rPr>
              <w:t>Operational safe</w:t>
            </w:r>
            <w:r>
              <w:rPr>
                <w:szCs w:val="20"/>
              </w:rPr>
              <w:t>t</w:t>
            </w:r>
            <w:r w:rsidRPr="00FF2B06">
              <w:rPr>
                <w:szCs w:val="20"/>
              </w:rPr>
              <w:t>y checks</w:t>
            </w:r>
          </w:p>
          <w:p w14:paraId="66142388" w14:textId="77777777" w:rsidR="005F3828" w:rsidRPr="00FF2B06" w:rsidRDefault="005F3828" w:rsidP="005F3828">
            <w:pPr>
              <w:ind w:left="219" w:hanging="219"/>
              <w:contextualSpacing/>
              <w:rPr>
                <w:szCs w:val="20"/>
              </w:rPr>
            </w:pPr>
          </w:p>
          <w:p w14:paraId="2DA3F8D7" w14:textId="77777777" w:rsidR="005F3828" w:rsidRPr="00FF2B06" w:rsidRDefault="005F3828" w:rsidP="007441CD">
            <w:pPr>
              <w:numPr>
                <w:ilvl w:val="0"/>
                <w:numId w:val="52"/>
              </w:numPr>
              <w:rPr>
                <w:szCs w:val="20"/>
              </w:rPr>
            </w:pPr>
            <w:r w:rsidRPr="00FF2B06">
              <w:rPr>
                <w:szCs w:val="20"/>
              </w:rPr>
              <w:t>Providing safety advice to persons working in proximity to network assets.</w:t>
            </w:r>
          </w:p>
          <w:p w14:paraId="068E212F" w14:textId="77777777" w:rsidR="005F3828" w:rsidRPr="00FF2B06" w:rsidRDefault="005F3828" w:rsidP="005F3828">
            <w:pPr>
              <w:ind w:left="219" w:hanging="219"/>
              <w:contextualSpacing/>
              <w:rPr>
                <w:szCs w:val="20"/>
              </w:rPr>
            </w:pPr>
          </w:p>
          <w:p w14:paraId="159BA9B8" w14:textId="77777777" w:rsidR="005F3828" w:rsidRPr="00FF2B06" w:rsidRDefault="005F3828" w:rsidP="007441CD">
            <w:pPr>
              <w:numPr>
                <w:ilvl w:val="0"/>
                <w:numId w:val="52"/>
              </w:numPr>
              <w:rPr>
                <w:szCs w:val="20"/>
              </w:rPr>
            </w:pPr>
            <w:r w:rsidRPr="00FF2B06">
              <w:rPr>
                <w:szCs w:val="20"/>
              </w:rPr>
              <w:t>Streetworks admin: Customer Funded :</w:t>
            </w:r>
          </w:p>
          <w:p w14:paraId="0FCAC0AD" w14:textId="77777777" w:rsidR="005F3828" w:rsidRPr="00FF2B06" w:rsidRDefault="005F3828" w:rsidP="007441CD">
            <w:pPr>
              <w:numPr>
                <w:ilvl w:val="1"/>
                <w:numId w:val="52"/>
              </w:numPr>
              <w:rPr>
                <w:szCs w:val="20"/>
              </w:rPr>
            </w:pPr>
            <w:r w:rsidRPr="00FF2B06">
              <w:rPr>
                <w:szCs w:val="20"/>
              </w:rPr>
              <w:t>Processing of NRSWA notifications.</w:t>
            </w:r>
          </w:p>
          <w:p w14:paraId="704E759A" w14:textId="77777777" w:rsidR="005F3828" w:rsidRPr="00FF2B06" w:rsidRDefault="005F3828" w:rsidP="007441CD">
            <w:pPr>
              <w:numPr>
                <w:ilvl w:val="1"/>
                <w:numId w:val="52"/>
              </w:numPr>
              <w:rPr>
                <w:szCs w:val="20"/>
              </w:rPr>
            </w:pPr>
            <w:r w:rsidRPr="00FF2B06">
              <w:rPr>
                <w:szCs w:val="20"/>
              </w:rPr>
              <w:t>Processing the payment of notification penalties (but not the cost of the penalties).</w:t>
            </w:r>
          </w:p>
          <w:p w14:paraId="0D027D19" w14:textId="77777777" w:rsidR="005F3828" w:rsidRPr="00FF2B06" w:rsidRDefault="005F3828" w:rsidP="007441CD">
            <w:pPr>
              <w:numPr>
                <w:ilvl w:val="1"/>
                <w:numId w:val="52"/>
              </w:numPr>
              <w:rPr>
                <w:szCs w:val="20"/>
              </w:rPr>
            </w:pPr>
            <w:r w:rsidRPr="00FF2B06">
              <w:rPr>
                <w:szCs w:val="20"/>
              </w:rPr>
              <w:t>Processing permit applications (but not the costs of the permits).</w:t>
            </w:r>
          </w:p>
          <w:p w14:paraId="3385EE24" w14:textId="77777777" w:rsidR="005F3828" w:rsidRPr="00FF2B06" w:rsidRDefault="005F3828" w:rsidP="007441CD">
            <w:pPr>
              <w:numPr>
                <w:ilvl w:val="1"/>
                <w:numId w:val="52"/>
              </w:numPr>
              <w:rPr>
                <w:szCs w:val="20"/>
              </w:rPr>
            </w:pPr>
            <w:r w:rsidRPr="00FF2B06">
              <w:rPr>
                <w:szCs w:val="20"/>
              </w:rPr>
              <w:t>Processing the payment of permit penalties (but not the cost of the penalties).</w:t>
            </w:r>
          </w:p>
          <w:p w14:paraId="340DAE8D" w14:textId="77777777" w:rsidR="005F3828" w:rsidRPr="00FF2B06" w:rsidRDefault="005F3828" w:rsidP="007441CD">
            <w:pPr>
              <w:numPr>
                <w:ilvl w:val="1"/>
                <w:numId w:val="52"/>
              </w:numPr>
              <w:rPr>
                <w:szCs w:val="20"/>
              </w:rPr>
            </w:pPr>
            <w:r w:rsidRPr="00FF2B06">
              <w:rPr>
                <w:szCs w:val="20"/>
              </w:rPr>
              <w:t>Processing payment of inspection penalties (but not the costs of the penalties.</w:t>
            </w:r>
          </w:p>
          <w:p w14:paraId="0BEE180A" w14:textId="77777777" w:rsidR="005F3828" w:rsidRPr="00FF2B06" w:rsidRDefault="005F3828" w:rsidP="007441CD">
            <w:pPr>
              <w:numPr>
                <w:ilvl w:val="1"/>
                <w:numId w:val="52"/>
              </w:numPr>
              <w:rPr>
                <w:szCs w:val="20"/>
              </w:rPr>
            </w:pPr>
            <w:r w:rsidRPr="00FF2B06">
              <w:rPr>
                <w:szCs w:val="20"/>
              </w:rPr>
              <w:t xml:space="preserve"> Liaising with local authorities.</w:t>
            </w:r>
          </w:p>
          <w:p w14:paraId="481CEFAE" w14:textId="77777777" w:rsidR="005F3828" w:rsidRPr="00FF2B06" w:rsidRDefault="005F3828" w:rsidP="007441CD">
            <w:pPr>
              <w:numPr>
                <w:ilvl w:val="1"/>
                <w:numId w:val="52"/>
              </w:numPr>
              <w:rPr>
                <w:szCs w:val="20"/>
              </w:rPr>
            </w:pPr>
            <w:r w:rsidRPr="00FF2B06">
              <w:rPr>
                <w:szCs w:val="20"/>
              </w:rPr>
              <w:t>Liaising with contractors and direct labour force to undertake remedial works following inspections (but not the cost of the remedial works).</w:t>
            </w:r>
          </w:p>
          <w:p w14:paraId="1923BAF5" w14:textId="77777777" w:rsidR="005F3828" w:rsidRPr="00FF2B06" w:rsidRDefault="005F3828" w:rsidP="007441CD">
            <w:pPr>
              <w:numPr>
                <w:ilvl w:val="1"/>
                <w:numId w:val="52"/>
              </w:numPr>
              <w:rPr>
                <w:szCs w:val="20"/>
              </w:rPr>
            </w:pPr>
            <w:r w:rsidRPr="00FF2B06">
              <w:rPr>
                <w:szCs w:val="20"/>
              </w:rPr>
              <w:t>Processing of congestion charges payments (but not the cost of the payments).</w:t>
            </w:r>
          </w:p>
          <w:p w14:paraId="0AC80D31" w14:textId="77777777" w:rsidR="005F3828" w:rsidRPr="00FF2B06" w:rsidRDefault="005F3828" w:rsidP="007441CD">
            <w:pPr>
              <w:numPr>
                <w:ilvl w:val="1"/>
                <w:numId w:val="52"/>
              </w:numPr>
              <w:rPr>
                <w:szCs w:val="20"/>
              </w:rPr>
            </w:pPr>
            <w:r w:rsidRPr="00FF2B06">
              <w:rPr>
                <w:szCs w:val="20"/>
              </w:rPr>
              <w:t>Processing of lane rentals payments (but not the cost of the payments).</w:t>
            </w:r>
          </w:p>
          <w:p w14:paraId="37AECF84" w14:textId="77777777" w:rsidR="005F3828" w:rsidRPr="00FF2B06" w:rsidRDefault="005F3828" w:rsidP="007441CD">
            <w:pPr>
              <w:numPr>
                <w:ilvl w:val="1"/>
                <w:numId w:val="52"/>
              </w:numPr>
              <w:rPr>
                <w:szCs w:val="20"/>
              </w:rPr>
            </w:pPr>
            <w:r w:rsidRPr="00FF2B06">
              <w:rPr>
                <w:szCs w:val="20"/>
              </w:rPr>
              <w:t>Processing of overstay fines (but not the cost of the fines).</w:t>
            </w:r>
          </w:p>
          <w:p w14:paraId="485BD611" w14:textId="77777777" w:rsidR="005F3828" w:rsidRPr="00FF2B06" w:rsidRDefault="005F3828" w:rsidP="007441CD">
            <w:pPr>
              <w:numPr>
                <w:ilvl w:val="1"/>
                <w:numId w:val="52"/>
              </w:numPr>
              <w:rPr>
                <w:szCs w:val="20"/>
              </w:rPr>
            </w:pPr>
            <w:r w:rsidRPr="00FF2B06">
              <w:rPr>
                <w:szCs w:val="20"/>
              </w:rPr>
              <w:t>Updating the Street Gazetteer.</w:t>
            </w:r>
          </w:p>
          <w:p w14:paraId="06301F39" w14:textId="77777777" w:rsidR="005F3828" w:rsidRPr="00FF2B06" w:rsidRDefault="005F3828" w:rsidP="005F3828">
            <w:pPr>
              <w:ind w:left="219" w:hanging="219"/>
              <w:contextualSpacing/>
              <w:rPr>
                <w:szCs w:val="20"/>
              </w:rPr>
            </w:pPr>
          </w:p>
          <w:p w14:paraId="7F2A8766" w14:textId="77777777" w:rsidR="005F3828" w:rsidRPr="00FF2B06" w:rsidRDefault="005F3828" w:rsidP="007441CD">
            <w:pPr>
              <w:numPr>
                <w:ilvl w:val="0"/>
                <w:numId w:val="52"/>
              </w:numPr>
              <w:rPr>
                <w:szCs w:val="20"/>
              </w:rPr>
            </w:pPr>
            <w:r w:rsidRPr="00FF2B06">
              <w:rPr>
                <w:szCs w:val="20"/>
              </w:rPr>
              <w:t>Wayleave Payments:</w:t>
            </w:r>
          </w:p>
          <w:p w14:paraId="1D994F04" w14:textId="77777777" w:rsidR="005F3828" w:rsidRPr="00FF2B06" w:rsidRDefault="005F3828" w:rsidP="007441CD">
            <w:pPr>
              <w:numPr>
                <w:ilvl w:val="1"/>
                <w:numId w:val="52"/>
              </w:numPr>
              <w:rPr>
                <w:szCs w:val="20"/>
              </w:rPr>
            </w:pPr>
            <w:r w:rsidRPr="00FF2B06">
              <w:rPr>
                <w:szCs w:val="20"/>
              </w:rPr>
              <w:t>Annual payments made in advance to the owner and/or occupier to cover the financial impact of having equipment on their land.</w:t>
            </w:r>
          </w:p>
          <w:p w14:paraId="1D7902C7" w14:textId="77777777" w:rsidR="005F3828" w:rsidRPr="00FF2B06" w:rsidRDefault="005F3828" w:rsidP="005F3828">
            <w:pPr>
              <w:ind w:left="219" w:hanging="219"/>
              <w:contextualSpacing/>
              <w:rPr>
                <w:szCs w:val="20"/>
              </w:rPr>
            </w:pPr>
          </w:p>
          <w:p w14:paraId="466C5A38" w14:textId="77777777" w:rsidR="005F3828" w:rsidRPr="00FF2B06" w:rsidRDefault="005F3828" w:rsidP="007441CD">
            <w:pPr>
              <w:numPr>
                <w:ilvl w:val="0"/>
                <w:numId w:val="52"/>
              </w:numPr>
              <w:rPr>
                <w:szCs w:val="20"/>
              </w:rPr>
            </w:pPr>
            <w:r w:rsidRPr="00FF2B06">
              <w:rPr>
                <w:szCs w:val="20"/>
              </w:rPr>
              <w:t>Wayleaves and Easements/Servitudes: Admin Costs:</w:t>
            </w:r>
          </w:p>
          <w:p w14:paraId="45CDEC96" w14:textId="77777777" w:rsidR="005F3828" w:rsidRPr="00FF2B06" w:rsidRDefault="005F3828" w:rsidP="007441CD">
            <w:pPr>
              <w:numPr>
                <w:ilvl w:val="1"/>
                <w:numId w:val="52"/>
              </w:numPr>
              <w:rPr>
                <w:szCs w:val="20"/>
              </w:rPr>
            </w:pPr>
            <w:r w:rsidRPr="00FF2B06">
              <w:rPr>
                <w:szCs w:val="20"/>
              </w:rPr>
              <w:t>Obtaining, managing and administering Wayleave, substation rents, easements and servitudes.</w:t>
            </w:r>
          </w:p>
          <w:p w14:paraId="07FA12F5" w14:textId="77777777" w:rsidR="005F3828" w:rsidRPr="00FF2B06" w:rsidRDefault="005F3828" w:rsidP="007441CD">
            <w:pPr>
              <w:numPr>
                <w:ilvl w:val="1"/>
                <w:numId w:val="52"/>
              </w:numPr>
              <w:rPr>
                <w:szCs w:val="20"/>
              </w:rPr>
            </w:pPr>
            <w:r w:rsidRPr="00FF2B06">
              <w:rPr>
                <w:szCs w:val="20"/>
              </w:rPr>
              <w:t>Negotiating new Wayleaves.</w:t>
            </w:r>
          </w:p>
          <w:p w14:paraId="1FB5FA07" w14:textId="77777777" w:rsidR="005F3828" w:rsidRPr="00FF2B06" w:rsidRDefault="005F3828" w:rsidP="007441CD">
            <w:pPr>
              <w:numPr>
                <w:ilvl w:val="1"/>
                <w:numId w:val="52"/>
              </w:numPr>
              <w:rPr>
                <w:szCs w:val="20"/>
              </w:rPr>
            </w:pPr>
            <w:r w:rsidRPr="00FF2B06">
              <w:rPr>
                <w:szCs w:val="20"/>
              </w:rPr>
              <w:t>Managing Wayleave terminations.</w:t>
            </w:r>
          </w:p>
          <w:p w14:paraId="23459ACA" w14:textId="77777777" w:rsidR="005F3828" w:rsidRPr="00FF2B06" w:rsidRDefault="005F3828" w:rsidP="007441CD">
            <w:pPr>
              <w:numPr>
                <w:ilvl w:val="1"/>
                <w:numId w:val="52"/>
              </w:numPr>
              <w:rPr>
                <w:szCs w:val="20"/>
              </w:rPr>
            </w:pPr>
            <w:r w:rsidRPr="00FF2B06">
              <w:rPr>
                <w:szCs w:val="20"/>
              </w:rPr>
              <w:t>Administration of existing Wayleaves including the preparation of payments.</w:t>
            </w:r>
          </w:p>
          <w:p w14:paraId="404FEC5C" w14:textId="77777777" w:rsidR="005F3828" w:rsidRPr="00FF2B06" w:rsidRDefault="005F3828" w:rsidP="007441CD">
            <w:pPr>
              <w:numPr>
                <w:ilvl w:val="1"/>
                <w:numId w:val="52"/>
              </w:numPr>
              <w:rPr>
                <w:szCs w:val="20"/>
              </w:rPr>
            </w:pPr>
            <w:r w:rsidRPr="00FF2B06">
              <w:rPr>
                <w:szCs w:val="20"/>
              </w:rPr>
              <w:t>Negotiation conversions from Wayleave arrangements to permanent easement/ Servitudes, substation rents and Wayleave payments.</w:t>
            </w:r>
          </w:p>
          <w:p w14:paraId="552B4902" w14:textId="77777777" w:rsidR="005F3828" w:rsidRPr="00FF2B06" w:rsidRDefault="005F3828" w:rsidP="005F3828">
            <w:pPr>
              <w:ind w:left="219" w:hanging="219"/>
              <w:contextualSpacing/>
              <w:rPr>
                <w:szCs w:val="20"/>
              </w:rPr>
            </w:pPr>
          </w:p>
          <w:p w14:paraId="789CA56B" w14:textId="77777777" w:rsidR="005F3828" w:rsidRPr="00FF2B06" w:rsidRDefault="005F3828" w:rsidP="007441CD">
            <w:pPr>
              <w:numPr>
                <w:ilvl w:val="0"/>
                <w:numId w:val="52"/>
              </w:numPr>
              <w:rPr>
                <w:szCs w:val="20"/>
              </w:rPr>
            </w:pPr>
            <w:r w:rsidRPr="00FF2B06">
              <w:rPr>
                <w:szCs w:val="20"/>
              </w:rPr>
              <w:t>Clerical Support:</w:t>
            </w:r>
          </w:p>
          <w:p w14:paraId="2C82F5F4" w14:textId="77777777" w:rsidR="005F3828" w:rsidRPr="00FF2B06" w:rsidRDefault="005F3828" w:rsidP="007441CD">
            <w:pPr>
              <w:numPr>
                <w:ilvl w:val="1"/>
                <w:numId w:val="52"/>
              </w:numPr>
              <w:rPr>
                <w:szCs w:val="20"/>
              </w:rPr>
            </w:pPr>
            <w:r w:rsidRPr="00FF2B06">
              <w:rPr>
                <w:szCs w:val="20"/>
              </w:rPr>
              <w:t>Updating plant and overhead line support asset inventory databases following asset commissioning and decommissioning.</w:t>
            </w:r>
          </w:p>
          <w:p w14:paraId="372263B0" w14:textId="77777777" w:rsidR="005F3828" w:rsidRPr="00FF2B06" w:rsidRDefault="005F3828" w:rsidP="007441CD">
            <w:pPr>
              <w:numPr>
                <w:ilvl w:val="1"/>
                <w:numId w:val="52"/>
              </w:numPr>
              <w:rPr>
                <w:szCs w:val="20"/>
              </w:rPr>
            </w:pPr>
            <w:r w:rsidRPr="00FF2B06">
              <w:rPr>
                <w:szCs w:val="20"/>
              </w:rPr>
              <w:t>Updating plant and overhead line support asset condition data following inspection and maintenance.</w:t>
            </w:r>
          </w:p>
          <w:p w14:paraId="3D572CCE" w14:textId="77777777" w:rsidR="005F3828" w:rsidRPr="00FF2B06" w:rsidRDefault="005F3828" w:rsidP="007441CD">
            <w:pPr>
              <w:numPr>
                <w:ilvl w:val="1"/>
                <w:numId w:val="52"/>
              </w:numPr>
              <w:rPr>
                <w:szCs w:val="20"/>
              </w:rPr>
            </w:pPr>
            <w:r w:rsidRPr="00FF2B06">
              <w:rPr>
                <w:szCs w:val="20"/>
              </w:rPr>
              <w:t>Dealing with verbal and written enquires for new connections, or faults.</w:t>
            </w:r>
          </w:p>
          <w:p w14:paraId="545EBAD1" w14:textId="77777777" w:rsidR="005F3828" w:rsidRPr="00FF2B06" w:rsidRDefault="005F3828" w:rsidP="007441CD">
            <w:pPr>
              <w:numPr>
                <w:ilvl w:val="1"/>
                <w:numId w:val="52"/>
              </w:numPr>
              <w:rPr>
                <w:szCs w:val="20"/>
              </w:rPr>
            </w:pPr>
            <w:r w:rsidRPr="00FF2B06">
              <w:rPr>
                <w:szCs w:val="20"/>
              </w:rPr>
              <w:t>Programming of minor works.</w:t>
            </w:r>
          </w:p>
          <w:p w14:paraId="5131D7EA" w14:textId="77777777" w:rsidR="005F3828" w:rsidRPr="00FF2B06" w:rsidRDefault="005F3828" w:rsidP="007441CD">
            <w:pPr>
              <w:numPr>
                <w:ilvl w:val="1"/>
                <w:numId w:val="52"/>
              </w:numPr>
              <w:rPr>
                <w:szCs w:val="20"/>
              </w:rPr>
            </w:pPr>
            <w:r w:rsidRPr="00FF2B06">
              <w:rPr>
                <w:szCs w:val="20"/>
              </w:rPr>
              <w:t>Issuing of work instructions.</w:t>
            </w:r>
          </w:p>
          <w:p w14:paraId="00350CBF" w14:textId="77777777" w:rsidR="005F3828" w:rsidRPr="00FF2B06" w:rsidRDefault="005F3828" w:rsidP="007441CD">
            <w:pPr>
              <w:numPr>
                <w:ilvl w:val="1"/>
                <w:numId w:val="52"/>
              </w:numPr>
              <w:rPr>
                <w:szCs w:val="20"/>
              </w:rPr>
            </w:pPr>
            <w:r w:rsidRPr="00FF2B06">
              <w:rPr>
                <w:szCs w:val="20"/>
              </w:rPr>
              <w:t>Preparation of quotations for minor works.</w:t>
            </w:r>
          </w:p>
          <w:p w14:paraId="0E369B9C" w14:textId="77777777" w:rsidR="005F3828" w:rsidRPr="00FF2B06" w:rsidRDefault="005F3828" w:rsidP="007441CD">
            <w:pPr>
              <w:numPr>
                <w:ilvl w:val="1"/>
                <w:numId w:val="52"/>
              </w:numPr>
              <w:rPr>
                <w:szCs w:val="20"/>
              </w:rPr>
            </w:pPr>
            <w:r w:rsidRPr="00FF2B06">
              <w:rPr>
                <w:szCs w:val="20"/>
              </w:rPr>
              <w:t>Sending quotations to customers.</w:t>
            </w:r>
          </w:p>
          <w:p w14:paraId="5FFC6732" w14:textId="77777777" w:rsidR="005F3828" w:rsidRPr="00FF2B06" w:rsidRDefault="005F3828" w:rsidP="007441CD">
            <w:pPr>
              <w:numPr>
                <w:ilvl w:val="1"/>
                <w:numId w:val="52"/>
              </w:numPr>
              <w:rPr>
                <w:szCs w:val="20"/>
              </w:rPr>
            </w:pPr>
            <w:r w:rsidRPr="00FF2B06">
              <w:rPr>
                <w:szCs w:val="20"/>
              </w:rPr>
              <w:t>Customer liaison.</w:t>
            </w:r>
          </w:p>
          <w:p w14:paraId="710FC1DC" w14:textId="77777777" w:rsidR="005F3828" w:rsidRPr="00FF2B06" w:rsidRDefault="005F3828" w:rsidP="007441CD">
            <w:pPr>
              <w:numPr>
                <w:ilvl w:val="1"/>
                <w:numId w:val="52"/>
              </w:numPr>
              <w:rPr>
                <w:szCs w:val="20"/>
              </w:rPr>
            </w:pPr>
            <w:r w:rsidRPr="00FF2B06">
              <w:rPr>
                <w:szCs w:val="20"/>
              </w:rPr>
              <w:t>Liaising with contractors.</w:t>
            </w:r>
          </w:p>
          <w:p w14:paraId="048CF908" w14:textId="77777777" w:rsidR="005F3828" w:rsidRPr="00FF2B06" w:rsidRDefault="005F3828" w:rsidP="007441CD">
            <w:pPr>
              <w:numPr>
                <w:ilvl w:val="1"/>
                <w:numId w:val="52"/>
              </w:numPr>
              <w:rPr>
                <w:szCs w:val="20"/>
              </w:rPr>
            </w:pPr>
            <w:r w:rsidRPr="00FF2B06">
              <w:rPr>
                <w:szCs w:val="20"/>
              </w:rPr>
              <w:t xml:space="preserve">Preparing plans, schematics, notices, materials schedules and work instructions. </w:t>
            </w:r>
          </w:p>
          <w:p w14:paraId="2F3A4ECC" w14:textId="77777777" w:rsidR="005F3828" w:rsidRPr="00FF2B06" w:rsidRDefault="005F3828" w:rsidP="007441CD">
            <w:pPr>
              <w:numPr>
                <w:ilvl w:val="1"/>
                <w:numId w:val="52"/>
              </w:numPr>
              <w:rPr>
                <w:szCs w:val="20"/>
              </w:rPr>
            </w:pPr>
            <w:r w:rsidRPr="00FF2B06">
              <w:rPr>
                <w:szCs w:val="20"/>
              </w:rPr>
              <w:t>Preparing shutdown notices.</w:t>
            </w:r>
          </w:p>
          <w:p w14:paraId="6AEDA5FF" w14:textId="77777777" w:rsidR="005F3828" w:rsidRPr="00FF2B06" w:rsidRDefault="005F3828" w:rsidP="007441CD">
            <w:pPr>
              <w:numPr>
                <w:ilvl w:val="1"/>
                <w:numId w:val="52"/>
              </w:numPr>
              <w:rPr>
                <w:szCs w:val="20"/>
              </w:rPr>
            </w:pPr>
            <w:r w:rsidRPr="00FF2B06">
              <w:rPr>
                <w:szCs w:val="20"/>
              </w:rPr>
              <w:t>Environmental notifications.</w:t>
            </w:r>
          </w:p>
          <w:p w14:paraId="3A062930" w14:textId="77777777" w:rsidR="005F3828" w:rsidRPr="00FF2B06" w:rsidRDefault="005F3828" w:rsidP="007441CD">
            <w:pPr>
              <w:numPr>
                <w:ilvl w:val="1"/>
                <w:numId w:val="52"/>
              </w:numPr>
              <w:rPr>
                <w:szCs w:val="20"/>
              </w:rPr>
            </w:pPr>
            <w:r w:rsidRPr="00FF2B06">
              <w:rPr>
                <w:szCs w:val="20"/>
              </w:rPr>
              <w:t>Clerical support for staff answering verbal and written enquiries regarding faults, liaising with contractors and other stakeholders.</w:t>
            </w:r>
          </w:p>
          <w:p w14:paraId="1966F287" w14:textId="77777777" w:rsidR="005F3828" w:rsidRPr="00FF2B06" w:rsidRDefault="005F3828" w:rsidP="005F3828">
            <w:pPr>
              <w:ind w:left="219" w:hanging="219"/>
              <w:contextualSpacing/>
              <w:rPr>
                <w:szCs w:val="20"/>
              </w:rPr>
            </w:pPr>
          </w:p>
          <w:p w14:paraId="1D72E196" w14:textId="77777777" w:rsidR="005F3828" w:rsidRPr="00FF2B06" w:rsidRDefault="005F3828" w:rsidP="005F3828">
            <w:pPr>
              <w:ind w:left="219" w:hanging="219"/>
              <w:contextualSpacing/>
              <w:rPr>
                <w:szCs w:val="20"/>
              </w:rPr>
            </w:pPr>
            <w:r w:rsidRPr="00FF2B06">
              <w:rPr>
                <w:szCs w:val="20"/>
              </w:rPr>
              <w:t xml:space="preserve">Excludes: </w:t>
            </w:r>
          </w:p>
          <w:p w14:paraId="5B450857" w14:textId="77777777" w:rsidR="005F3828" w:rsidRPr="00FF2B06" w:rsidRDefault="005F3828" w:rsidP="007441CD">
            <w:pPr>
              <w:numPr>
                <w:ilvl w:val="0"/>
                <w:numId w:val="52"/>
              </w:numPr>
              <w:rPr>
                <w:szCs w:val="20"/>
              </w:rPr>
            </w:pPr>
            <w:r w:rsidRPr="00FF2B06">
              <w:rPr>
                <w:szCs w:val="20"/>
              </w:rPr>
              <w:t>Any Employees managing indirect activities (eg logistics manager) (include under the relevant indirect activity heading).</w:t>
            </w:r>
          </w:p>
          <w:p w14:paraId="025DCB13" w14:textId="77777777" w:rsidR="005F3828" w:rsidRPr="00FF2B06" w:rsidRDefault="005F3828" w:rsidP="007441CD">
            <w:pPr>
              <w:numPr>
                <w:ilvl w:val="0"/>
                <w:numId w:val="52"/>
              </w:numPr>
              <w:rPr>
                <w:szCs w:val="20"/>
              </w:rPr>
            </w:pPr>
            <w:r w:rsidRPr="00FF2B06">
              <w:rPr>
                <w:szCs w:val="20"/>
              </w:rPr>
              <w:t>Design work relating to new connections new or replacement assets.</w:t>
            </w:r>
          </w:p>
          <w:p w14:paraId="634446BB" w14:textId="77777777" w:rsidR="005F3828" w:rsidRPr="00FF2B06" w:rsidRDefault="005F3828" w:rsidP="007441CD">
            <w:pPr>
              <w:numPr>
                <w:ilvl w:val="0"/>
                <w:numId w:val="52"/>
              </w:numPr>
              <w:rPr>
                <w:szCs w:val="20"/>
              </w:rPr>
            </w:pPr>
            <w:r w:rsidRPr="00FF2B06">
              <w:rPr>
                <w:szCs w:val="20"/>
              </w:rPr>
              <w:t>Responding to NRSWA notices sent to the Company by other parties (include under Systems Mapping).</w:t>
            </w:r>
          </w:p>
          <w:p w14:paraId="4D5A61EE" w14:textId="77777777" w:rsidR="005F3828" w:rsidRPr="00FF2B06" w:rsidRDefault="005F3828" w:rsidP="007441CD">
            <w:pPr>
              <w:numPr>
                <w:ilvl w:val="0"/>
                <w:numId w:val="52"/>
              </w:numPr>
              <w:rPr>
                <w:szCs w:val="20"/>
              </w:rPr>
            </w:pPr>
            <w:r w:rsidRPr="00FF2B06">
              <w:rPr>
                <w:szCs w:val="20"/>
              </w:rPr>
              <w:t xml:space="preserve">Maintenance of mobile generation plant (include under Vehicles and Transport). </w:t>
            </w:r>
          </w:p>
          <w:p w14:paraId="1F6BCAD1" w14:textId="77777777" w:rsidR="005F3828" w:rsidRPr="00FF2B06" w:rsidRDefault="005F3828" w:rsidP="007441CD">
            <w:pPr>
              <w:numPr>
                <w:ilvl w:val="0"/>
                <w:numId w:val="52"/>
              </w:numPr>
              <w:rPr>
                <w:szCs w:val="20"/>
              </w:rPr>
            </w:pPr>
            <w:r w:rsidRPr="00FF2B06">
              <w:rPr>
                <w:szCs w:val="20"/>
              </w:rPr>
              <w:t xml:space="preserve">Any employees engaged in maintaining the financial asset register. </w:t>
            </w:r>
          </w:p>
          <w:p w14:paraId="05508839" w14:textId="77777777" w:rsidR="005F3828" w:rsidRPr="00FF2B06" w:rsidRDefault="005F3828" w:rsidP="007441CD">
            <w:pPr>
              <w:numPr>
                <w:ilvl w:val="0"/>
                <w:numId w:val="52"/>
              </w:numPr>
              <w:rPr>
                <w:szCs w:val="20"/>
              </w:rPr>
            </w:pPr>
            <w:r w:rsidRPr="00FF2B06">
              <w:rPr>
                <w:szCs w:val="20"/>
              </w:rPr>
              <w:t xml:space="preserve">Idle, down and sick time of direct field staff (include with their normal direct time in the appropriate direct activity). </w:t>
            </w:r>
          </w:p>
          <w:p w14:paraId="7D86B371" w14:textId="77777777" w:rsidR="005F3828" w:rsidRPr="00FF2B06" w:rsidRDefault="005F3828" w:rsidP="007441CD">
            <w:pPr>
              <w:numPr>
                <w:ilvl w:val="0"/>
                <w:numId w:val="52"/>
              </w:numPr>
              <w:rPr>
                <w:szCs w:val="20"/>
              </w:rPr>
            </w:pPr>
            <w:r w:rsidRPr="00FF2B06">
              <w:rPr>
                <w:szCs w:val="20"/>
              </w:rPr>
              <w:t xml:space="preserve">IT or property costs associated with Engineering Management &amp; Clerical Support. </w:t>
            </w:r>
          </w:p>
          <w:p w14:paraId="339EF3DB" w14:textId="77777777" w:rsidR="005F3828" w:rsidRPr="00FF2B06" w:rsidRDefault="005F3828" w:rsidP="007441CD">
            <w:pPr>
              <w:numPr>
                <w:ilvl w:val="0"/>
                <w:numId w:val="52"/>
              </w:numPr>
              <w:rPr>
                <w:szCs w:val="20"/>
              </w:rPr>
            </w:pPr>
            <w:r w:rsidRPr="00FF2B06">
              <w:rPr>
                <w:szCs w:val="20"/>
              </w:rPr>
              <w:t>Apprentices undertaking classroom training (include under Operational training and workforce renewal)</w:t>
            </w:r>
          </w:p>
          <w:p w14:paraId="73FDF17F" w14:textId="77777777" w:rsidR="005F3828" w:rsidRPr="00FF2B06" w:rsidRDefault="005F3828" w:rsidP="007441CD">
            <w:pPr>
              <w:numPr>
                <w:ilvl w:val="0"/>
                <w:numId w:val="52"/>
              </w:numPr>
              <w:rPr>
                <w:szCs w:val="20"/>
              </w:rPr>
            </w:pPr>
            <w:r w:rsidRPr="00FF2B06">
              <w:rPr>
                <w:szCs w:val="20"/>
              </w:rPr>
              <w:t>Time of employees attending training (include as labour costs under the relevant activity).</w:t>
            </w:r>
          </w:p>
          <w:p w14:paraId="70268647" w14:textId="77777777" w:rsidR="005F3828" w:rsidRPr="00FF2B06" w:rsidRDefault="005F3828" w:rsidP="007441CD">
            <w:pPr>
              <w:numPr>
                <w:ilvl w:val="0"/>
                <w:numId w:val="52"/>
              </w:numPr>
              <w:rPr>
                <w:szCs w:val="20"/>
              </w:rPr>
            </w:pPr>
            <w:r w:rsidRPr="00FF2B06">
              <w:rPr>
                <w:szCs w:val="20"/>
              </w:rPr>
              <w:t>Training courses and training centre costs for staff relating to working on system assets (include under operational training and workforce renewal).</w:t>
            </w:r>
          </w:p>
          <w:p w14:paraId="10FA366D" w14:textId="77777777" w:rsidR="005F3828" w:rsidRPr="00FF2B06" w:rsidRDefault="005F3828" w:rsidP="007441CD">
            <w:pPr>
              <w:numPr>
                <w:ilvl w:val="0"/>
                <w:numId w:val="52"/>
              </w:numPr>
              <w:rPr>
                <w:szCs w:val="20"/>
              </w:rPr>
            </w:pPr>
            <w:r w:rsidRPr="00FF2B06">
              <w:rPr>
                <w:szCs w:val="20"/>
              </w:rPr>
              <w:t>Engineering and health and safety training, courses for staff involved in indirect activities (include under operational training and workforce renewal).</w:t>
            </w:r>
          </w:p>
          <w:p w14:paraId="6A06A4F9" w14:textId="77777777" w:rsidR="005F3828" w:rsidRPr="00FF2B06" w:rsidRDefault="005F3828" w:rsidP="007441CD">
            <w:pPr>
              <w:numPr>
                <w:ilvl w:val="0"/>
                <w:numId w:val="52"/>
              </w:numPr>
              <w:rPr>
                <w:szCs w:val="20"/>
              </w:rPr>
            </w:pPr>
            <w:r w:rsidRPr="00FF2B06">
              <w:rPr>
                <w:szCs w:val="20"/>
              </w:rPr>
              <w:t>Updating of underground cable and overhead line asset data bases (include under System Mapping).</w:t>
            </w:r>
          </w:p>
          <w:p w14:paraId="1BF3D933" w14:textId="77777777" w:rsidR="005F3828" w:rsidRPr="00FF2B06" w:rsidRDefault="005F3828" w:rsidP="007441CD">
            <w:pPr>
              <w:numPr>
                <w:ilvl w:val="0"/>
                <w:numId w:val="52"/>
              </w:numPr>
              <w:rPr>
                <w:szCs w:val="20"/>
              </w:rPr>
            </w:pPr>
            <w:r w:rsidRPr="00FF2B06">
              <w:rPr>
                <w:szCs w:val="20"/>
              </w:rPr>
              <w:t>Updating financial asset register (Finance &amp; regulation).</w:t>
            </w:r>
          </w:p>
          <w:p w14:paraId="74E02CDA" w14:textId="77777777" w:rsidR="005F3828" w:rsidRPr="00FF2B06" w:rsidRDefault="005F3828" w:rsidP="007441CD">
            <w:pPr>
              <w:numPr>
                <w:ilvl w:val="0"/>
                <w:numId w:val="52"/>
              </w:numPr>
              <w:rPr>
                <w:szCs w:val="20"/>
              </w:rPr>
            </w:pPr>
            <w:r w:rsidRPr="00FF2B06">
              <w:rPr>
                <w:szCs w:val="20"/>
              </w:rPr>
              <w:t>Compliance checks on staff and contractors’ work carried out.</w:t>
            </w:r>
          </w:p>
          <w:p w14:paraId="5725914B" w14:textId="77777777" w:rsidR="005F3828" w:rsidRPr="00FF2B06" w:rsidRDefault="005F3828" w:rsidP="007441CD">
            <w:pPr>
              <w:numPr>
                <w:ilvl w:val="0"/>
                <w:numId w:val="52"/>
              </w:numPr>
              <w:rPr>
                <w:szCs w:val="20"/>
              </w:rPr>
            </w:pPr>
            <w:r w:rsidRPr="00FF2B06">
              <w:rPr>
                <w:szCs w:val="20"/>
              </w:rPr>
              <w:t>Site safety inspections.</w:t>
            </w:r>
          </w:p>
          <w:p w14:paraId="5743CBE0" w14:textId="77777777" w:rsidR="005F3828" w:rsidRPr="00FF2B06" w:rsidRDefault="005F3828" w:rsidP="007441CD">
            <w:pPr>
              <w:numPr>
                <w:ilvl w:val="0"/>
                <w:numId w:val="52"/>
              </w:numPr>
              <w:rPr>
                <w:szCs w:val="20"/>
              </w:rPr>
            </w:pPr>
            <w:r w:rsidRPr="00FF2B06">
              <w:rPr>
                <w:szCs w:val="20"/>
              </w:rPr>
              <w:t xml:space="preserve">Investigation, report and corrective action following an accident or environmental incident. </w:t>
            </w:r>
          </w:p>
          <w:p w14:paraId="5EF14436" w14:textId="77777777" w:rsidR="005F3828" w:rsidRPr="00FF2B06" w:rsidRDefault="005F3828" w:rsidP="007441CD">
            <w:pPr>
              <w:numPr>
                <w:ilvl w:val="0"/>
                <w:numId w:val="52"/>
              </w:numPr>
              <w:rPr>
                <w:szCs w:val="20"/>
              </w:rPr>
            </w:pPr>
            <w:r w:rsidRPr="00FF2B06">
              <w:rPr>
                <w:szCs w:val="20"/>
              </w:rPr>
              <w:t>Authorisation of team members for operational and non-operational duties.</w:t>
            </w:r>
          </w:p>
          <w:p w14:paraId="68D2C4C6" w14:textId="77777777" w:rsidR="005F3828" w:rsidRPr="00FF2B06" w:rsidRDefault="005F3828" w:rsidP="007441CD">
            <w:pPr>
              <w:numPr>
                <w:ilvl w:val="0"/>
                <w:numId w:val="52"/>
              </w:numPr>
              <w:rPr>
                <w:szCs w:val="20"/>
              </w:rPr>
            </w:pPr>
            <w:r w:rsidRPr="00FF2B06">
              <w:rPr>
                <w:szCs w:val="20"/>
              </w:rPr>
              <w:t>Operational field safety checks.</w:t>
            </w:r>
          </w:p>
          <w:p w14:paraId="78D3D51D" w14:textId="77777777" w:rsidR="005F3828" w:rsidRPr="00FF2B06" w:rsidRDefault="005F3828" w:rsidP="007441CD">
            <w:pPr>
              <w:numPr>
                <w:ilvl w:val="0"/>
                <w:numId w:val="52"/>
              </w:numPr>
              <w:rPr>
                <w:szCs w:val="20"/>
              </w:rPr>
            </w:pPr>
            <w:r w:rsidRPr="00FF2B06">
              <w:rPr>
                <w:szCs w:val="20"/>
              </w:rPr>
              <w:t>Time of employees attending training (include as labour cost under the relevant activity of that employee).</w:t>
            </w:r>
          </w:p>
          <w:p w14:paraId="71A3BD08" w14:textId="77777777" w:rsidR="005F3828" w:rsidRPr="00FF2B06" w:rsidRDefault="005F3828" w:rsidP="007441CD">
            <w:pPr>
              <w:numPr>
                <w:ilvl w:val="0"/>
                <w:numId w:val="52"/>
              </w:numPr>
              <w:rPr>
                <w:szCs w:val="20"/>
              </w:rPr>
            </w:pPr>
            <w:r w:rsidRPr="00FF2B06">
              <w:rPr>
                <w:szCs w:val="20"/>
              </w:rPr>
              <w:t>Purchase of equipment (include under non-operational capex).</w:t>
            </w:r>
          </w:p>
          <w:p w14:paraId="3197D3B8" w14:textId="77777777" w:rsidR="005F3828" w:rsidRPr="00FF2B06" w:rsidRDefault="005F3828" w:rsidP="007441CD">
            <w:pPr>
              <w:numPr>
                <w:ilvl w:val="0"/>
                <w:numId w:val="52"/>
              </w:numPr>
              <w:rPr>
                <w:szCs w:val="20"/>
              </w:rPr>
            </w:pPr>
            <w:r w:rsidRPr="00FF2B06">
              <w:rPr>
                <w:szCs w:val="20"/>
              </w:rPr>
              <w:t>Training, courses and training centre costs for staff relating to working on system assets (include under operational training and workforce renewal).</w:t>
            </w:r>
          </w:p>
          <w:p w14:paraId="28A1FE68" w14:textId="77777777" w:rsidR="005F3828" w:rsidRPr="00FF2B06" w:rsidRDefault="005F3828" w:rsidP="005F3828">
            <w:pPr>
              <w:ind w:left="219" w:hanging="219"/>
              <w:contextualSpacing/>
              <w:rPr>
                <w:szCs w:val="20"/>
              </w:rPr>
            </w:pPr>
          </w:p>
          <w:p w14:paraId="69A996F9" w14:textId="77777777" w:rsidR="005F3828" w:rsidRPr="00904031" w:rsidRDefault="005F3828" w:rsidP="005F3828">
            <w:pPr>
              <w:rPr>
                <w:szCs w:val="20"/>
              </w:rPr>
            </w:pPr>
          </w:p>
        </w:tc>
      </w:tr>
      <w:tr w:rsidR="005F3828" w:rsidRPr="00A902AB" w14:paraId="7EA4063D" w14:textId="77777777" w:rsidTr="005F3828">
        <w:tc>
          <w:tcPr>
            <w:tcW w:w="253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54C5C70" w14:textId="77777777" w:rsidR="005F3828" w:rsidRDefault="005F3828" w:rsidP="005F3828">
            <w:r w:rsidRPr="00352782">
              <w:rPr>
                <w:szCs w:val="20"/>
              </w:rPr>
              <w:t>Network Policy (incl. R&amp;D)</w:t>
            </w:r>
            <w:r>
              <w:rPr>
                <w:szCs w:val="20"/>
              </w:rPr>
              <w:fldChar w:fldCharType="begin"/>
            </w:r>
            <w:r>
              <w:instrText xml:space="preserve"> XE "</w:instrText>
            </w:r>
            <w:r w:rsidRPr="005E0959">
              <w:rPr>
                <w:szCs w:val="20"/>
              </w:rPr>
              <w:instrText>Network Policy (incl. R&amp;D)</w:instrText>
            </w:r>
            <w:r>
              <w:instrText xml:space="preserve">" </w:instrText>
            </w:r>
            <w:r>
              <w:rPr>
                <w:szCs w:val="20"/>
              </w:rPr>
              <w:fldChar w:fldCharType="end"/>
            </w:r>
          </w:p>
        </w:tc>
        <w:tc>
          <w:tcPr>
            <w:tcW w:w="609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D82DCC6" w14:textId="77777777" w:rsidR="005F3828" w:rsidRPr="00FF2B06" w:rsidRDefault="005F3828" w:rsidP="005F3828">
            <w:pPr>
              <w:rPr>
                <w:szCs w:val="20"/>
              </w:rPr>
            </w:pPr>
            <w:r w:rsidRPr="00FF2B06">
              <w:rPr>
                <w:szCs w:val="20"/>
              </w:rPr>
              <w:t>All processes and tasks involved in the development and review of environmental, technical and engineering policies, and including research and development.</w:t>
            </w:r>
          </w:p>
          <w:p w14:paraId="005C7897" w14:textId="77777777" w:rsidR="005F3828" w:rsidRPr="00FF2B06" w:rsidRDefault="005F3828" w:rsidP="005F3828">
            <w:pPr>
              <w:rPr>
                <w:szCs w:val="20"/>
              </w:rPr>
            </w:pPr>
          </w:p>
          <w:p w14:paraId="768AF877" w14:textId="77777777" w:rsidR="005F3828" w:rsidRPr="00FF2B06" w:rsidRDefault="005F3828" w:rsidP="005F3828">
            <w:pPr>
              <w:rPr>
                <w:szCs w:val="20"/>
              </w:rPr>
            </w:pPr>
            <w:r w:rsidRPr="00FF2B06">
              <w:rPr>
                <w:szCs w:val="20"/>
              </w:rPr>
              <w:t>Includes:</w:t>
            </w:r>
          </w:p>
          <w:p w14:paraId="4C6AF59A" w14:textId="77777777" w:rsidR="005F3828" w:rsidRPr="00FF2B06" w:rsidRDefault="005F3828" w:rsidP="007441CD">
            <w:pPr>
              <w:numPr>
                <w:ilvl w:val="0"/>
                <w:numId w:val="53"/>
              </w:numPr>
              <w:rPr>
                <w:szCs w:val="20"/>
              </w:rPr>
            </w:pPr>
            <w:r w:rsidRPr="00FF2B06">
              <w:rPr>
                <w:szCs w:val="20"/>
              </w:rPr>
              <w:t>Evaluating the impact of changes in relevant legislation.</w:t>
            </w:r>
          </w:p>
          <w:p w14:paraId="3E5CED49" w14:textId="77777777" w:rsidR="005F3828" w:rsidRPr="00FF2B06" w:rsidRDefault="005F3828" w:rsidP="007441CD">
            <w:pPr>
              <w:numPr>
                <w:ilvl w:val="0"/>
                <w:numId w:val="53"/>
              </w:numPr>
              <w:rPr>
                <w:szCs w:val="20"/>
              </w:rPr>
            </w:pPr>
            <w:r w:rsidRPr="00FF2B06">
              <w:rPr>
                <w:szCs w:val="20"/>
              </w:rPr>
              <w:t>Development, regular review and updating of asset risk management policies, such as:</w:t>
            </w:r>
          </w:p>
          <w:p w14:paraId="0E07E948" w14:textId="77777777" w:rsidR="005F3828" w:rsidRPr="00FF2B06" w:rsidRDefault="005F3828" w:rsidP="007441CD">
            <w:pPr>
              <w:numPr>
                <w:ilvl w:val="1"/>
                <w:numId w:val="53"/>
              </w:numPr>
              <w:rPr>
                <w:szCs w:val="20"/>
              </w:rPr>
            </w:pPr>
            <w:r w:rsidRPr="00FF2B06">
              <w:rPr>
                <w:szCs w:val="20"/>
              </w:rPr>
              <w:t>asset maintenance policy</w:t>
            </w:r>
          </w:p>
          <w:p w14:paraId="608D27E0" w14:textId="77777777" w:rsidR="005F3828" w:rsidRPr="00FF2B06" w:rsidRDefault="005F3828" w:rsidP="007441CD">
            <w:pPr>
              <w:numPr>
                <w:ilvl w:val="1"/>
                <w:numId w:val="53"/>
              </w:numPr>
              <w:rPr>
                <w:szCs w:val="20"/>
              </w:rPr>
            </w:pPr>
            <w:r w:rsidRPr="00FF2B06">
              <w:rPr>
                <w:szCs w:val="20"/>
              </w:rPr>
              <w:t>asset inspection policy</w:t>
            </w:r>
          </w:p>
          <w:p w14:paraId="223FA979" w14:textId="77777777" w:rsidR="005F3828" w:rsidRPr="00FF2B06" w:rsidRDefault="005F3828" w:rsidP="007441CD">
            <w:pPr>
              <w:numPr>
                <w:ilvl w:val="1"/>
                <w:numId w:val="53"/>
              </w:numPr>
              <w:rPr>
                <w:szCs w:val="20"/>
              </w:rPr>
            </w:pPr>
            <w:r w:rsidRPr="00FF2B06">
              <w:rPr>
                <w:szCs w:val="20"/>
              </w:rPr>
              <w:t>technical standards and specifications team</w:t>
            </w:r>
          </w:p>
          <w:p w14:paraId="7F554C69" w14:textId="77777777" w:rsidR="005F3828" w:rsidRPr="00FF2B06" w:rsidRDefault="005F3828" w:rsidP="007441CD">
            <w:pPr>
              <w:numPr>
                <w:ilvl w:val="1"/>
                <w:numId w:val="53"/>
              </w:numPr>
              <w:rPr>
                <w:szCs w:val="20"/>
              </w:rPr>
            </w:pPr>
            <w:r w:rsidRPr="00FF2B06">
              <w:rPr>
                <w:szCs w:val="20"/>
              </w:rPr>
              <w:t>plant, equipment and component specifications</w:t>
            </w:r>
          </w:p>
          <w:p w14:paraId="066166F6" w14:textId="77777777" w:rsidR="005F3828" w:rsidRPr="00FF2B06" w:rsidRDefault="005F3828" w:rsidP="007441CD">
            <w:pPr>
              <w:numPr>
                <w:ilvl w:val="1"/>
                <w:numId w:val="53"/>
              </w:numPr>
              <w:rPr>
                <w:szCs w:val="20"/>
              </w:rPr>
            </w:pPr>
            <w:r w:rsidRPr="00FF2B06">
              <w:rPr>
                <w:szCs w:val="20"/>
              </w:rPr>
              <w:t>vegetation management policy</w:t>
            </w:r>
          </w:p>
          <w:p w14:paraId="61B7A6EF" w14:textId="77777777" w:rsidR="005F3828" w:rsidRPr="00FF2B06" w:rsidRDefault="005F3828" w:rsidP="007441CD">
            <w:pPr>
              <w:numPr>
                <w:ilvl w:val="1"/>
                <w:numId w:val="53"/>
              </w:numPr>
              <w:rPr>
                <w:szCs w:val="20"/>
              </w:rPr>
            </w:pPr>
            <w:r w:rsidRPr="00FF2B06">
              <w:rPr>
                <w:szCs w:val="20"/>
              </w:rPr>
              <w:t>asset replacement policy</w:t>
            </w:r>
          </w:p>
          <w:p w14:paraId="5D8C082C" w14:textId="77777777" w:rsidR="005F3828" w:rsidRPr="00FF2B06" w:rsidRDefault="005F3828" w:rsidP="007441CD">
            <w:pPr>
              <w:numPr>
                <w:ilvl w:val="1"/>
                <w:numId w:val="53"/>
              </w:numPr>
              <w:rPr>
                <w:szCs w:val="20"/>
              </w:rPr>
            </w:pPr>
            <w:r w:rsidRPr="00FF2B06">
              <w:rPr>
                <w:szCs w:val="20"/>
              </w:rPr>
              <w:t>network design and protection policy.</w:t>
            </w:r>
          </w:p>
          <w:p w14:paraId="602268A8" w14:textId="77777777" w:rsidR="005F3828" w:rsidRPr="00FF2B06" w:rsidRDefault="005F3828" w:rsidP="007441CD">
            <w:pPr>
              <w:numPr>
                <w:ilvl w:val="0"/>
                <w:numId w:val="54"/>
              </w:numPr>
              <w:rPr>
                <w:szCs w:val="20"/>
              </w:rPr>
            </w:pPr>
            <w:r w:rsidRPr="00FF2B06">
              <w:rPr>
                <w:szCs w:val="20"/>
              </w:rPr>
              <w:t>Analysis and interpretation of asset condition data.</w:t>
            </w:r>
          </w:p>
          <w:p w14:paraId="2315EBB8" w14:textId="77777777" w:rsidR="005F3828" w:rsidRPr="00FF2B06" w:rsidRDefault="005F3828" w:rsidP="007441CD">
            <w:pPr>
              <w:numPr>
                <w:ilvl w:val="0"/>
                <w:numId w:val="54"/>
              </w:numPr>
              <w:rPr>
                <w:szCs w:val="20"/>
              </w:rPr>
            </w:pPr>
            <w:r w:rsidRPr="00FF2B06">
              <w:rPr>
                <w:szCs w:val="20"/>
              </w:rPr>
              <w:t>Development, regular review and updating of environmental policy.</w:t>
            </w:r>
          </w:p>
          <w:p w14:paraId="1B00C0E5" w14:textId="77777777" w:rsidR="005F3828" w:rsidRPr="00FF2B06" w:rsidRDefault="005F3828" w:rsidP="007441CD">
            <w:pPr>
              <w:numPr>
                <w:ilvl w:val="0"/>
                <w:numId w:val="54"/>
              </w:numPr>
              <w:rPr>
                <w:szCs w:val="20"/>
              </w:rPr>
            </w:pPr>
            <w:r w:rsidRPr="00FF2B06">
              <w:rPr>
                <w:szCs w:val="20"/>
              </w:rPr>
              <w:t>Research and development (including Fees paid to research and development organisations).</w:t>
            </w:r>
          </w:p>
          <w:p w14:paraId="06F4DCDF" w14:textId="77777777" w:rsidR="005F3828" w:rsidRPr="00FF2B06" w:rsidRDefault="005F3828" w:rsidP="005F3828">
            <w:pPr>
              <w:ind w:left="219" w:hanging="219"/>
              <w:contextualSpacing/>
              <w:rPr>
                <w:szCs w:val="20"/>
              </w:rPr>
            </w:pPr>
          </w:p>
          <w:p w14:paraId="7ACA1C04" w14:textId="77777777" w:rsidR="005F3828" w:rsidRPr="00FF2B06" w:rsidRDefault="005F3828" w:rsidP="005F3828">
            <w:pPr>
              <w:rPr>
                <w:szCs w:val="20"/>
              </w:rPr>
            </w:pPr>
            <w:r w:rsidRPr="00FF2B06">
              <w:rPr>
                <w:szCs w:val="20"/>
              </w:rPr>
              <w:t>Excludes:</w:t>
            </w:r>
          </w:p>
          <w:p w14:paraId="36A1D0D2" w14:textId="77777777" w:rsidR="005F3828" w:rsidRPr="00FF2B06" w:rsidRDefault="005F3828" w:rsidP="007441CD">
            <w:pPr>
              <w:numPr>
                <w:ilvl w:val="0"/>
                <w:numId w:val="53"/>
              </w:numPr>
              <w:rPr>
                <w:szCs w:val="20"/>
              </w:rPr>
            </w:pPr>
            <w:r w:rsidRPr="00FF2B06">
              <w:rPr>
                <w:szCs w:val="20"/>
              </w:rPr>
              <w:t>Any of the IT or Property costs associated with Network Policy.</w:t>
            </w:r>
          </w:p>
          <w:p w14:paraId="78D4DC6E" w14:textId="77777777" w:rsidR="005F3828" w:rsidRPr="00FF2B06" w:rsidRDefault="005F3828" w:rsidP="007441CD">
            <w:pPr>
              <w:numPr>
                <w:ilvl w:val="0"/>
                <w:numId w:val="53"/>
              </w:numPr>
              <w:rPr>
                <w:szCs w:val="20"/>
              </w:rPr>
            </w:pPr>
            <w:r w:rsidRPr="00FF2B06">
              <w:rPr>
                <w:szCs w:val="20"/>
              </w:rPr>
              <w:t>Excludes IFI related research and development.</w:t>
            </w:r>
          </w:p>
          <w:p w14:paraId="1919677E" w14:textId="77777777" w:rsidR="005F3828" w:rsidRPr="00904031" w:rsidRDefault="005F3828" w:rsidP="005F3828">
            <w:pPr>
              <w:rPr>
                <w:szCs w:val="20"/>
              </w:rPr>
            </w:pPr>
          </w:p>
        </w:tc>
      </w:tr>
      <w:tr w:rsidR="005F3828" w:rsidRPr="00A902AB" w14:paraId="6AC3CAA6" w14:textId="77777777" w:rsidTr="005F3828">
        <w:tc>
          <w:tcPr>
            <w:tcW w:w="253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5905E93" w14:textId="77777777" w:rsidR="005F3828" w:rsidRDefault="005F3828" w:rsidP="005F3828">
            <w:r>
              <w:rPr>
                <w:szCs w:val="20"/>
              </w:rPr>
              <w:t>Health Safety and Environment</w:t>
            </w:r>
            <w:r>
              <w:rPr>
                <w:szCs w:val="20"/>
              </w:rPr>
              <w:fldChar w:fldCharType="begin"/>
            </w:r>
            <w:r>
              <w:instrText xml:space="preserve"> XE "</w:instrText>
            </w:r>
            <w:r w:rsidRPr="00A249F9">
              <w:rPr>
                <w:szCs w:val="20"/>
              </w:rPr>
              <w:instrText>Health Safety and Environment</w:instrText>
            </w:r>
            <w:r>
              <w:instrText xml:space="preserve">" </w:instrText>
            </w:r>
            <w:r>
              <w:rPr>
                <w:szCs w:val="20"/>
              </w:rPr>
              <w:fldChar w:fldCharType="end"/>
            </w:r>
          </w:p>
        </w:tc>
        <w:tc>
          <w:tcPr>
            <w:tcW w:w="609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E891687" w14:textId="77777777" w:rsidR="005F3828" w:rsidRPr="00FA13B1" w:rsidRDefault="005F3828" w:rsidP="005F3828">
            <w:pPr>
              <w:rPr>
                <w:szCs w:val="20"/>
              </w:rPr>
            </w:pPr>
            <w:r w:rsidRPr="00FA13B1">
              <w:rPr>
                <w:szCs w:val="20"/>
              </w:rPr>
              <w:t>The activity of promoting and maintaining health and safety of employees, contractors, customers and the public.</w:t>
            </w:r>
          </w:p>
          <w:p w14:paraId="2C320CE4" w14:textId="77777777" w:rsidR="005F3828" w:rsidRPr="00FA13B1" w:rsidRDefault="005F3828" w:rsidP="005F3828">
            <w:pPr>
              <w:rPr>
                <w:szCs w:val="20"/>
              </w:rPr>
            </w:pPr>
          </w:p>
          <w:p w14:paraId="1725441F" w14:textId="77777777" w:rsidR="005F3828" w:rsidRPr="00FA13B1" w:rsidRDefault="005F3828" w:rsidP="005F3828">
            <w:pPr>
              <w:rPr>
                <w:szCs w:val="20"/>
              </w:rPr>
            </w:pPr>
            <w:r w:rsidRPr="00FA13B1">
              <w:rPr>
                <w:szCs w:val="20"/>
              </w:rPr>
              <w:t>Includes:</w:t>
            </w:r>
          </w:p>
          <w:p w14:paraId="0BB32312" w14:textId="77777777" w:rsidR="005F3828" w:rsidRPr="00FA13B1" w:rsidRDefault="005F3828" w:rsidP="007441CD">
            <w:pPr>
              <w:numPr>
                <w:ilvl w:val="0"/>
                <w:numId w:val="53"/>
              </w:numPr>
              <w:rPr>
                <w:szCs w:val="20"/>
              </w:rPr>
            </w:pPr>
            <w:r w:rsidRPr="00FA13B1">
              <w:rPr>
                <w:szCs w:val="20"/>
              </w:rPr>
              <w:t xml:space="preserve">Developing the company’s overall health and safety policy. </w:t>
            </w:r>
          </w:p>
          <w:p w14:paraId="725519CA" w14:textId="77777777" w:rsidR="005F3828" w:rsidRPr="00FA13B1" w:rsidRDefault="005F3828" w:rsidP="007441CD">
            <w:pPr>
              <w:numPr>
                <w:ilvl w:val="0"/>
                <w:numId w:val="53"/>
              </w:numPr>
              <w:rPr>
                <w:szCs w:val="20"/>
              </w:rPr>
            </w:pPr>
            <w:r w:rsidRPr="00FA13B1">
              <w:rPr>
                <w:szCs w:val="20"/>
              </w:rPr>
              <w:t xml:space="preserve">Establishing procedures to comply with best practice for health and safety. </w:t>
            </w:r>
          </w:p>
          <w:p w14:paraId="45CB59B0" w14:textId="77777777" w:rsidR="005F3828" w:rsidRPr="00FA13B1" w:rsidRDefault="005F3828" w:rsidP="007441CD">
            <w:pPr>
              <w:numPr>
                <w:ilvl w:val="0"/>
                <w:numId w:val="53"/>
              </w:numPr>
              <w:rPr>
                <w:szCs w:val="20"/>
              </w:rPr>
            </w:pPr>
            <w:r w:rsidRPr="00FA13B1">
              <w:rPr>
                <w:szCs w:val="20"/>
              </w:rPr>
              <w:t xml:space="preserve">Maintenance of records to show compliance with Factory and Health and Safety at Work Acts. </w:t>
            </w:r>
          </w:p>
          <w:p w14:paraId="253C7FCB" w14:textId="77777777" w:rsidR="005F3828" w:rsidRPr="00FA13B1" w:rsidRDefault="005F3828" w:rsidP="007441CD">
            <w:pPr>
              <w:numPr>
                <w:ilvl w:val="0"/>
                <w:numId w:val="53"/>
              </w:numPr>
              <w:rPr>
                <w:szCs w:val="20"/>
              </w:rPr>
            </w:pPr>
            <w:r w:rsidRPr="00FA13B1">
              <w:rPr>
                <w:szCs w:val="20"/>
              </w:rPr>
              <w:t>Providing advice on security matters both for property and personnel and provision of advice on fire prevention.</w:t>
            </w:r>
          </w:p>
          <w:p w14:paraId="1CFF53D5" w14:textId="77777777" w:rsidR="005F3828" w:rsidRPr="00FA13B1" w:rsidRDefault="005F3828" w:rsidP="005F3828">
            <w:pPr>
              <w:ind w:left="273" w:hanging="219"/>
              <w:contextualSpacing/>
              <w:rPr>
                <w:szCs w:val="20"/>
              </w:rPr>
            </w:pPr>
          </w:p>
          <w:p w14:paraId="0A3FD7FE" w14:textId="77777777" w:rsidR="005F3828" w:rsidRPr="00FA13B1" w:rsidRDefault="005F3828" w:rsidP="005F3828">
            <w:pPr>
              <w:ind w:left="219" w:hanging="219"/>
              <w:contextualSpacing/>
              <w:rPr>
                <w:szCs w:val="20"/>
              </w:rPr>
            </w:pPr>
            <w:r w:rsidRPr="00FA13B1">
              <w:rPr>
                <w:szCs w:val="20"/>
              </w:rPr>
              <w:t xml:space="preserve">Excludes: </w:t>
            </w:r>
          </w:p>
          <w:p w14:paraId="4E4DD4EF" w14:textId="77777777" w:rsidR="005F3828" w:rsidRPr="00FA13B1" w:rsidRDefault="005F3828" w:rsidP="007441CD">
            <w:pPr>
              <w:numPr>
                <w:ilvl w:val="0"/>
                <w:numId w:val="53"/>
              </w:numPr>
              <w:rPr>
                <w:szCs w:val="20"/>
              </w:rPr>
            </w:pPr>
            <w:r w:rsidRPr="00FA13B1">
              <w:rPr>
                <w:szCs w:val="20"/>
              </w:rPr>
              <w:t>Health &amp; Safety checks on work and personnel such as:</w:t>
            </w:r>
          </w:p>
          <w:p w14:paraId="1AEEAE5E" w14:textId="77777777" w:rsidR="005F3828" w:rsidRPr="00FA13B1" w:rsidRDefault="005F3828" w:rsidP="007441CD">
            <w:pPr>
              <w:numPr>
                <w:ilvl w:val="1"/>
                <w:numId w:val="53"/>
              </w:numPr>
              <w:rPr>
                <w:szCs w:val="20"/>
              </w:rPr>
            </w:pPr>
            <w:r w:rsidRPr="00FA13B1">
              <w:rPr>
                <w:szCs w:val="20"/>
              </w:rPr>
              <w:t>compliance checks on staff and contractors' work carried out</w:t>
            </w:r>
          </w:p>
          <w:p w14:paraId="51A401F2" w14:textId="77777777" w:rsidR="005F3828" w:rsidRPr="00FA13B1" w:rsidRDefault="005F3828" w:rsidP="007441CD">
            <w:pPr>
              <w:numPr>
                <w:ilvl w:val="1"/>
                <w:numId w:val="53"/>
              </w:numPr>
              <w:rPr>
                <w:szCs w:val="20"/>
              </w:rPr>
            </w:pPr>
            <w:r w:rsidRPr="00FA13B1">
              <w:rPr>
                <w:szCs w:val="20"/>
              </w:rPr>
              <w:t>site safety inspections</w:t>
            </w:r>
          </w:p>
          <w:p w14:paraId="1BEB8ACA" w14:textId="77777777" w:rsidR="005F3828" w:rsidRPr="00FA13B1" w:rsidRDefault="005F3828" w:rsidP="007441CD">
            <w:pPr>
              <w:numPr>
                <w:ilvl w:val="1"/>
                <w:numId w:val="53"/>
              </w:numPr>
              <w:rPr>
                <w:szCs w:val="20"/>
              </w:rPr>
            </w:pPr>
            <w:r w:rsidRPr="00FA13B1">
              <w:rPr>
                <w:szCs w:val="20"/>
              </w:rPr>
              <w:t>investigation, report and corrective action following an accident or environmental incident</w:t>
            </w:r>
          </w:p>
          <w:p w14:paraId="3638341C" w14:textId="77777777" w:rsidR="005F3828" w:rsidRPr="00FA13B1" w:rsidRDefault="005F3828" w:rsidP="007441CD">
            <w:pPr>
              <w:numPr>
                <w:ilvl w:val="1"/>
                <w:numId w:val="53"/>
              </w:numPr>
              <w:rPr>
                <w:szCs w:val="20"/>
              </w:rPr>
            </w:pPr>
            <w:r w:rsidRPr="00FA13B1">
              <w:rPr>
                <w:szCs w:val="20"/>
              </w:rPr>
              <w:t>authorisation of team members for operational and non-operational duties</w:t>
            </w:r>
          </w:p>
          <w:p w14:paraId="2533F003" w14:textId="77777777" w:rsidR="005F3828" w:rsidRPr="00FA13B1" w:rsidRDefault="005F3828" w:rsidP="007441CD">
            <w:pPr>
              <w:numPr>
                <w:ilvl w:val="1"/>
                <w:numId w:val="53"/>
              </w:numPr>
              <w:rPr>
                <w:szCs w:val="20"/>
              </w:rPr>
            </w:pPr>
            <w:r w:rsidRPr="00FA13B1">
              <w:rPr>
                <w:szCs w:val="20"/>
              </w:rPr>
              <w:t>operational field safety checks</w:t>
            </w:r>
          </w:p>
          <w:p w14:paraId="548B74C3" w14:textId="77777777" w:rsidR="005F3828" w:rsidRPr="00FA13B1" w:rsidRDefault="005F3828" w:rsidP="007441CD">
            <w:pPr>
              <w:numPr>
                <w:ilvl w:val="1"/>
                <w:numId w:val="53"/>
              </w:numPr>
              <w:rPr>
                <w:szCs w:val="20"/>
              </w:rPr>
            </w:pPr>
            <w:r w:rsidRPr="00FA13B1">
              <w:rPr>
                <w:szCs w:val="20"/>
              </w:rPr>
              <w:t>time of employees attending training (include as labour cost under the relevant activity of that employee)</w:t>
            </w:r>
          </w:p>
          <w:p w14:paraId="050B363C" w14:textId="77777777" w:rsidR="005F3828" w:rsidRPr="00FA13B1" w:rsidRDefault="005F3828" w:rsidP="007441CD">
            <w:pPr>
              <w:numPr>
                <w:ilvl w:val="1"/>
                <w:numId w:val="53"/>
              </w:numPr>
              <w:rPr>
                <w:szCs w:val="20"/>
              </w:rPr>
            </w:pPr>
            <w:r w:rsidRPr="00FA13B1">
              <w:rPr>
                <w:szCs w:val="20"/>
              </w:rPr>
              <w:t>purchase of equipment (include under non-op capex)</w:t>
            </w:r>
          </w:p>
          <w:p w14:paraId="1A2C43A9" w14:textId="77777777" w:rsidR="005F3828" w:rsidRPr="00FA13B1" w:rsidRDefault="005F3828" w:rsidP="007441CD">
            <w:pPr>
              <w:numPr>
                <w:ilvl w:val="1"/>
                <w:numId w:val="53"/>
              </w:numPr>
              <w:rPr>
                <w:szCs w:val="20"/>
              </w:rPr>
            </w:pPr>
            <w:r w:rsidRPr="00FA13B1">
              <w:rPr>
                <w:szCs w:val="20"/>
              </w:rPr>
              <w:t>training, courses and training centre costs for staff relating to working on system assets (include under operational training)</w:t>
            </w:r>
          </w:p>
          <w:p w14:paraId="2F2C7626" w14:textId="77777777" w:rsidR="005F3828" w:rsidRPr="00FA13B1" w:rsidRDefault="005F3828" w:rsidP="007441CD">
            <w:pPr>
              <w:numPr>
                <w:ilvl w:val="1"/>
                <w:numId w:val="53"/>
              </w:numPr>
              <w:rPr>
                <w:szCs w:val="20"/>
              </w:rPr>
            </w:pPr>
            <w:r w:rsidRPr="00FA13B1">
              <w:rPr>
                <w:szCs w:val="20"/>
              </w:rPr>
              <w:t>engineering and health and safety training, courses for staff involved in indirect activities (include under operational training).</w:t>
            </w:r>
          </w:p>
          <w:p w14:paraId="57BD5BC8" w14:textId="77777777" w:rsidR="005F3828" w:rsidRPr="00FA13B1" w:rsidRDefault="005F3828" w:rsidP="005F3828">
            <w:pPr>
              <w:ind w:left="273" w:hanging="219"/>
              <w:contextualSpacing/>
              <w:rPr>
                <w:szCs w:val="20"/>
              </w:rPr>
            </w:pPr>
          </w:p>
          <w:p w14:paraId="1676E88B" w14:textId="77777777" w:rsidR="005F3828" w:rsidRPr="00904031" w:rsidRDefault="005F3828" w:rsidP="005F3828">
            <w:pPr>
              <w:rPr>
                <w:szCs w:val="20"/>
              </w:rPr>
            </w:pPr>
          </w:p>
        </w:tc>
      </w:tr>
      <w:tr w:rsidR="005F3828" w:rsidRPr="00A902AB" w14:paraId="7B2ED725" w14:textId="77777777" w:rsidTr="005F3828">
        <w:tc>
          <w:tcPr>
            <w:tcW w:w="253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4423E4F" w14:textId="77777777" w:rsidR="005F3828" w:rsidRDefault="005F3828" w:rsidP="005F3828">
            <w:r>
              <w:rPr>
                <w:szCs w:val="20"/>
              </w:rPr>
              <w:t>Operational Training</w:t>
            </w:r>
            <w:r>
              <w:rPr>
                <w:szCs w:val="20"/>
              </w:rPr>
              <w:fldChar w:fldCharType="begin"/>
            </w:r>
            <w:r>
              <w:instrText xml:space="preserve"> XE "</w:instrText>
            </w:r>
            <w:r w:rsidRPr="00FD0104">
              <w:rPr>
                <w:szCs w:val="20"/>
              </w:rPr>
              <w:instrText>Operational Training</w:instrText>
            </w:r>
            <w:r>
              <w:instrText xml:space="preserve">" </w:instrText>
            </w:r>
            <w:r>
              <w:rPr>
                <w:szCs w:val="20"/>
              </w:rPr>
              <w:fldChar w:fldCharType="end"/>
            </w:r>
          </w:p>
        </w:tc>
        <w:tc>
          <w:tcPr>
            <w:tcW w:w="609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C5D4E24" w14:textId="77777777" w:rsidR="005F3828" w:rsidRPr="00FA13B1" w:rsidRDefault="005F3828" w:rsidP="005F3828">
            <w:pPr>
              <w:rPr>
                <w:szCs w:val="20"/>
              </w:rPr>
            </w:pPr>
            <w:r w:rsidRPr="00FA13B1">
              <w:rPr>
                <w:szCs w:val="20"/>
              </w:rPr>
              <w:t>Includes operational training and graduate trainees and apprentices.</w:t>
            </w:r>
          </w:p>
          <w:p w14:paraId="128B9538" w14:textId="77777777" w:rsidR="005F3828" w:rsidRPr="00FA13B1" w:rsidRDefault="005F3828" w:rsidP="005F3828">
            <w:pPr>
              <w:rPr>
                <w:szCs w:val="20"/>
              </w:rPr>
            </w:pPr>
          </w:p>
          <w:p w14:paraId="0FE84C87" w14:textId="77777777" w:rsidR="005F3828" w:rsidRPr="00FA13B1" w:rsidRDefault="005F3828" w:rsidP="005F3828">
            <w:pPr>
              <w:rPr>
                <w:szCs w:val="20"/>
              </w:rPr>
            </w:pPr>
            <w:r w:rsidRPr="00FA13B1">
              <w:rPr>
                <w:szCs w:val="20"/>
              </w:rPr>
              <w:t>Includes training Workforce Renewal new recruit, Operational Upskilling and Operational Refresher Training.</w:t>
            </w:r>
          </w:p>
          <w:p w14:paraId="5DCC9FF2" w14:textId="77777777" w:rsidR="005F3828" w:rsidRPr="00FA13B1" w:rsidRDefault="005F3828" w:rsidP="005F3828">
            <w:pPr>
              <w:rPr>
                <w:szCs w:val="20"/>
              </w:rPr>
            </w:pPr>
          </w:p>
          <w:p w14:paraId="0E20FD01" w14:textId="77777777" w:rsidR="005F3828" w:rsidRPr="00FA13B1" w:rsidRDefault="005F3828" w:rsidP="005F3828">
            <w:pPr>
              <w:rPr>
                <w:szCs w:val="20"/>
              </w:rPr>
            </w:pPr>
            <w:r w:rsidRPr="00FA13B1">
              <w:rPr>
                <w:szCs w:val="20"/>
              </w:rPr>
              <w:t>Operational Upskilling - covers all training (whether classroom based or on-the-job) where employee's skill level is increased in order to undertake activities requiring a higher skill level or to undertake activities requiring a different skill set (eg multi-skilling or redeployment) or the undertake activities via more efficient / effective processes. (Does not cover, eg, routine operational refreshers, and safety briefings, non-operational training courses eg MS Excel, training for CPD purposes once qualified eg accountant).</w:t>
            </w:r>
          </w:p>
          <w:p w14:paraId="2296CD08" w14:textId="77777777" w:rsidR="005F3828" w:rsidRPr="00FA13B1" w:rsidRDefault="005F3828" w:rsidP="005F3828">
            <w:pPr>
              <w:rPr>
                <w:szCs w:val="20"/>
              </w:rPr>
            </w:pPr>
          </w:p>
          <w:p w14:paraId="0E447231" w14:textId="77777777" w:rsidR="005F3828" w:rsidRPr="00FA13B1" w:rsidRDefault="005F3828" w:rsidP="005F3828">
            <w:pPr>
              <w:rPr>
                <w:szCs w:val="20"/>
              </w:rPr>
            </w:pPr>
            <w:r w:rsidRPr="00FA13B1">
              <w:rPr>
                <w:szCs w:val="20"/>
              </w:rPr>
              <w:t>Apprentices are engaged under approved apprentice’s schemes. Trainees are employed under a formal training programme.</w:t>
            </w:r>
          </w:p>
          <w:p w14:paraId="72DD83CF" w14:textId="77777777" w:rsidR="005F3828" w:rsidRPr="00FA13B1" w:rsidRDefault="005F3828" w:rsidP="005F3828">
            <w:pPr>
              <w:rPr>
                <w:szCs w:val="20"/>
              </w:rPr>
            </w:pPr>
          </w:p>
          <w:p w14:paraId="37169D60" w14:textId="77777777" w:rsidR="005F3828" w:rsidRPr="00FA13B1" w:rsidRDefault="005F3828" w:rsidP="005F3828">
            <w:pPr>
              <w:rPr>
                <w:szCs w:val="20"/>
              </w:rPr>
            </w:pPr>
            <w:r w:rsidRPr="00FA13B1">
              <w:rPr>
                <w:szCs w:val="20"/>
              </w:rPr>
              <w:t>Includes:</w:t>
            </w:r>
          </w:p>
          <w:p w14:paraId="79A04B68" w14:textId="77777777" w:rsidR="005F3828" w:rsidRPr="00FA13B1" w:rsidRDefault="005F3828" w:rsidP="007441CD">
            <w:pPr>
              <w:numPr>
                <w:ilvl w:val="0"/>
                <w:numId w:val="53"/>
              </w:numPr>
              <w:rPr>
                <w:szCs w:val="20"/>
              </w:rPr>
            </w:pPr>
            <w:r w:rsidRPr="00FA13B1">
              <w:rPr>
                <w:szCs w:val="20"/>
              </w:rPr>
              <w:t>Classroom training.</w:t>
            </w:r>
          </w:p>
          <w:p w14:paraId="1579C554" w14:textId="77777777" w:rsidR="005F3828" w:rsidRPr="00FA13B1" w:rsidRDefault="005F3828" w:rsidP="007441CD">
            <w:pPr>
              <w:numPr>
                <w:ilvl w:val="0"/>
                <w:numId w:val="53"/>
              </w:numPr>
              <w:rPr>
                <w:szCs w:val="20"/>
              </w:rPr>
            </w:pPr>
            <w:r w:rsidRPr="00FA13B1">
              <w:rPr>
                <w:szCs w:val="20"/>
              </w:rPr>
              <w:t>On the job training.</w:t>
            </w:r>
          </w:p>
          <w:p w14:paraId="7B93D465" w14:textId="77777777" w:rsidR="005F3828" w:rsidRPr="00FA13B1" w:rsidRDefault="005F3828" w:rsidP="007441CD">
            <w:pPr>
              <w:numPr>
                <w:ilvl w:val="0"/>
                <w:numId w:val="53"/>
              </w:numPr>
              <w:rPr>
                <w:szCs w:val="20"/>
              </w:rPr>
            </w:pPr>
            <w:r w:rsidRPr="00FA13B1">
              <w:rPr>
                <w:szCs w:val="20"/>
              </w:rPr>
              <w:t>Trainer and course material/running costs (classroom training).</w:t>
            </w:r>
          </w:p>
          <w:p w14:paraId="71481F53" w14:textId="77777777" w:rsidR="005F3828" w:rsidRPr="00FA13B1" w:rsidRDefault="005F3828" w:rsidP="007441CD">
            <w:pPr>
              <w:numPr>
                <w:ilvl w:val="0"/>
                <w:numId w:val="53"/>
              </w:numPr>
              <w:rPr>
                <w:szCs w:val="20"/>
              </w:rPr>
            </w:pPr>
            <w:r w:rsidRPr="00FA13B1">
              <w:rPr>
                <w:szCs w:val="20"/>
              </w:rPr>
              <w:t>Training admin.</w:t>
            </w:r>
          </w:p>
          <w:p w14:paraId="76E69E12" w14:textId="77777777" w:rsidR="005F3828" w:rsidRPr="00FA13B1" w:rsidRDefault="005F3828" w:rsidP="007441CD">
            <w:pPr>
              <w:numPr>
                <w:ilvl w:val="0"/>
                <w:numId w:val="53"/>
              </w:numPr>
              <w:rPr>
                <w:szCs w:val="20"/>
              </w:rPr>
            </w:pPr>
            <w:r w:rsidRPr="00FA13B1">
              <w:rPr>
                <w:szCs w:val="20"/>
              </w:rPr>
              <w:t>Recruitment and external advertising costs for trainees/apprentices.</w:t>
            </w:r>
          </w:p>
          <w:p w14:paraId="084B208A" w14:textId="77777777" w:rsidR="005F3828" w:rsidRPr="00FA13B1" w:rsidRDefault="005F3828" w:rsidP="007441CD">
            <w:pPr>
              <w:numPr>
                <w:ilvl w:val="0"/>
                <w:numId w:val="53"/>
              </w:numPr>
              <w:rPr>
                <w:szCs w:val="20"/>
              </w:rPr>
            </w:pPr>
            <w:r w:rsidRPr="00FA13B1">
              <w:rPr>
                <w:szCs w:val="20"/>
              </w:rPr>
              <w:t>Salaries of apprentices and trainees in full time continuous training up to the point they become fully engaged in operational activities.</w:t>
            </w:r>
          </w:p>
          <w:p w14:paraId="452BF552" w14:textId="77777777" w:rsidR="005F3828" w:rsidRPr="00FA13B1" w:rsidRDefault="005F3828" w:rsidP="007441CD">
            <w:pPr>
              <w:numPr>
                <w:ilvl w:val="0"/>
                <w:numId w:val="53"/>
              </w:numPr>
              <w:rPr>
                <w:szCs w:val="20"/>
              </w:rPr>
            </w:pPr>
            <w:r w:rsidRPr="00FA13B1">
              <w:rPr>
                <w:szCs w:val="20"/>
              </w:rPr>
              <w:t>Costs of staff that organise and provide operational training and maintain employees training records.</w:t>
            </w:r>
          </w:p>
          <w:p w14:paraId="426F248E" w14:textId="77777777" w:rsidR="005F3828" w:rsidRPr="00FA13B1" w:rsidRDefault="005F3828" w:rsidP="005F3828">
            <w:pPr>
              <w:ind w:left="219" w:hanging="219"/>
              <w:contextualSpacing/>
              <w:rPr>
                <w:szCs w:val="20"/>
              </w:rPr>
            </w:pPr>
          </w:p>
          <w:p w14:paraId="3CDA264A" w14:textId="77777777" w:rsidR="005F3828" w:rsidRPr="00FA13B1" w:rsidRDefault="005F3828" w:rsidP="005F3828">
            <w:pPr>
              <w:ind w:left="219" w:hanging="219"/>
              <w:contextualSpacing/>
              <w:rPr>
                <w:szCs w:val="20"/>
              </w:rPr>
            </w:pPr>
            <w:r w:rsidRPr="00FA13B1">
              <w:rPr>
                <w:szCs w:val="20"/>
              </w:rPr>
              <w:t>Excludes:</w:t>
            </w:r>
          </w:p>
          <w:p w14:paraId="17FBC265" w14:textId="77777777" w:rsidR="005F3828" w:rsidRPr="00FA13B1" w:rsidRDefault="005F3828" w:rsidP="007441CD">
            <w:pPr>
              <w:numPr>
                <w:ilvl w:val="0"/>
                <w:numId w:val="53"/>
              </w:numPr>
              <w:rPr>
                <w:szCs w:val="20"/>
              </w:rPr>
            </w:pPr>
            <w:r w:rsidRPr="00FA13B1">
              <w:rPr>
                <w:szCs w:val="20"/>
              </w:rPr>
              <w:t xml:space="preserve">HSE costs (include under Health, Safety &amp; Environment). </w:t>
            </w:r>
          </w:p>
          <w:p w14:paraId="305D6A8B" w14:textId="77777777" w:rsidR="005F3828" w:rsidRPr="00FA13B1" w:rsidRDefault="005F3828" w:rsidP="007441CD">
            <w:pPr>
              <w:numPr>
                <w:ilvl w:val="0"/>
                <w:numId w:val="53"/>
              </w:numPr>
              <w:rPr>
                <w:szCs w:val="20"/>
              </w:rPr>
            </w:pPr>
            <w:r w:rsidRPr="00FA13B1">
              <w:rPr>
                <w:szCs w:val="20"/>
              </w:rPr>
              <w:t>IT &amp; Property management costs associated with Ops Training and Training Centres (include under IT &amp; Property costs respectively).</w:t>
            </w:r>
          </w:p>
          <w:p w14:paraId="0ACD25C6" w14:textId="77777777" w:rsidR="005F3828" w:rsidRPr="00904031" w:rsidRDefault="005F3828" w:rsidP="005F3828">
            <w:pPr>
              <w:rPr>
                <w:szCs w:val="20"/>
              </w:rPr>
            </w:pPr>
          </w:p>
        </w:tc>
      </w:tr>
      <w:tr w:rsidR="005F3828" w:rsidRPr="00A902AB" w14:paraId="7FB087CB" w14:textId="77777777" w:rsidTr="005F3828">
        <w:tc>
          <w:tcPr>
            <w:tcW w:w="253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F00ABD0" w14:textId="77777777" w:rsidR="005F3828" w:rsidRDefault="005F3828" w:rsidP="005F3828">
            <w:r>
              <w:rPr>
                <w:szCs w:val="20"/>
              </w:rPr>
              <w:t>Stores and Logistics</w:t>
            </w:r>
            <w:r>
              <w:rPr>
                <w:szCs w:val="20"/>
              </w:rPr>
              <w:fldChar w:fldCharType="begin"/>
            </w:r>
            <w:r>
              <w:instrText xml:space="preserve"> XE "</w:instrText>
            </w:r>
            <w:r w:rsidRPr="00664CEC">
              <w:rPr>
                <w:szCs w:val="20"/>
              </w:rPr>
              <w:instrText>Stores and Logistics</w:instrText>
            </w:r>
            <w:r>
              <w:instrText xml:space="preserve">" </w:instrText>
            </w:r>
            <w:r>
              <w:rPr>
                <w:szCs w:val="20"/>
              </w:rPr>
              <w:fldChar w:fldCharType="end"/>
            </w:r>
          </w:p>
        </w:tc>
        <w:tc>
          <w:tcPr>
            <w:tcW w:w="609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7CC30B0" w14:textId="77777777" w:rsidR="005F3828" w:rsidRPr="00FA13B1" w:rsidRDefault="005F3828" w:rsidP="005F3828">
            <w:pPr>
              <w:rPr>
                <w:szCs w:val="20"/>
              </w:rPr>
            </w:pPr>
            <w:r w:rsidRPr="00FA13B1">
              <w:rPr>
                <w:szCs w:val="20"/>
              </w:rPr>
              <w:t>The activity of managing and operating stores.</w:t>
            </w:r>
          </w:p>
          <w:p w14:paraId="1F74BFE2" w14:textId="77777777" w:rsidR="005F3828" w:rsidRPr="00FA13B1" w:rsidRDefault="005F3828" w:rsidP="005F3828">
            <w:pPr>
              <w:rPr>
                <w:szCs w:val="20"/>
              </w:rPr>
            </w:pPr>
          </w:p>
          <w:p w14:paraId="5CF202D0" w14:textId="77777777" w:rsidR="005F3828" w:rsidRPr="00FA13B1" w:rsidRDefault="005F3828" w:rsidP="005F3828">
            <w:pPr>
              <w:rPr>
                <w:szCs w:val="20"/>
              </w:rPr>
            </w:pPr>
            <w:r w:rsidRPr="00FA13B1">
              <w:rPr>
                <w:szCs w:val="20"/>
              </w:rPr>
              <w:t>Includes:</w:t>
            </w:r>
          </w:p>
          <w:p w14:paraId="4B62CADD" w14:textId="77777777" w:rsidR="005F3828" w:rsidRPr="00FA13B1" w:rsidRDefault="005F3828" w:rsidP="007441CD">
            <w:pPr>
              <w:numPr>
                <w:ilvl w:val="0"/>
                <w:numId w:val="53"/>
              </w:numPr>
              <w:rPr>
                <w:szCs w:val="20"/>
              </w:rPr>
            </w:pPr>
            <w:r w:rsidRPr="00FA13B1">
              <w:rPr>
                <w:szCs w:val="20"/>
              </w:rPr>
              <w:t>Delivery costs of materials or stock to stores.</w:t>
            </w:r>
          </w:p>
          <w:p w14:paraId="280D704E" w14:textId="77777777" w:rsidR="005F3828" w:rsidRPr="00FA13B1" w:rsidRDefault="005F3828" w:rsidP="007441CD">
            <w:pPr>
              <w:numPr>
                <w:ilvl w:val="0"/>
                <w:numId w:val="53"/>
              </w:numPr>
              <w:rPr>
                <w:szCs w:val="20"/>
              </w:rPr>
            </w:pPr>
            <w:r w:rsidRPr="00FA13B1">
              <w:rPr>
                <w:szCs w:val="20"/>
              </w:rPr>
              <w:t>Labour and transport costs for the delivery of materials or stock from a centralised store to a satellite store/final location (and vice versa), taking into account the stock management policies.</w:t>
            </w:r>
          </w:p>
          <w:p w14:paraId="269A2905" w14:textId="77777777" w:rsidR="005F3828" w:rsidRPr="00FA13B1" w:rsidRDefault="005F3828" w:rsidP="007441CD">
            <w:pPr>
              <w:numPr>
                <w:ilvl w:val="0"/>
                <w:numId w:val="53"/>
              </w:numPr>
              <w:rPr>
                <w:szCs w:val="20"/>
              </w:rPr>
            </w:pPr>
            <w:r w:rsidRPr="00FA13B1">
              <w:rPr>
                <w:szCs w:val="20"/>
              </w:rPr>
              <w:t>Monitoring stock levels.</w:t>
            </w:r>
          </w:p>
          <w:p w14:paraId="03245FA4" w14:textId="77777777" w:rsidR="005F3828" w:rsidRPr="00FA13B1" w:rsidRDefault="005F3828" w:rsidP="007441CD">
            <w:pPr>
              <w:numPr>
                <w:ilvl w:val="0"/>
                <w:numId w:val="53"/>
              </w:numPr>
              <w:rPr>
                <w:szCs w:val="20"/>
              </w:rPr>
            </w:pPr>
            <w:r w:rsidRPr="00FA13B1">
              <w:rPr>
                <w:szCs w:val="20"/>
              </w:rPr>
              <w:t>Quality testing of materials held in stores.</w:t>
            </w:r>
          </w:p>
          <w:p w14:paraId="2575BA3F" w14:textId="77777777" w:rsidR="005F3828" w:rsidRPr="00FA13B1" w:rsidRDefault="005F3828" w:rsidP="005F3828">
            <w:pPr>
              <w:ind w:left="219" w:hanging="219"/>
              <w:contextualSpacing/>
              <w:rPr>
                <w:szCs w:val="20"/>
              </w:rPr>
            </w:pPr>
          </w:p>
          <w:p w14:paraId="3076C80D" w14:textId="77777777" w:rsidR="005F3828" w:rsidRPr="00FA13B1" w:rsidRDefault="005F3828" w:rsidP="005F3828">
            <w:pPr>
              <w:rPr>
                <w:szCs w:val="20"/>
              </w:rPr>
            </w:pPr>
            <w:r w:rsidRPr="00FA13B1">
              <w:rPr>
                <w:szCs w:val="20"/>
              </w:rPr>
              <w:t>Excludes:</w:t>
            </w:r>
          </w:p>
          <w:p w14:paraId="57E557F0" w14:textId="77777777" w:rsidR="005F3828" w:rsidRPr="00FA13B1" w:rsidRDefault="005F3828" w:rsidP="007441CD">
            <w:pPr>
              <w:numPr>
                <w:ilvl w:val="0"/>
                <w:numId w:val="53"/>
              </w:numPr>
              <w:rPr>
                <w:szCs w:val="20"/>
              </w:rPr>
            </w:pPr>
            <w:r w:rsidRPr="00FA13B1">
              <w:rPr>
                <w:szCs w:val="20"/>
              </w:rPr>
              <w:t>Costs of oil or other insulation medium (report under the activity for which it is used, eg maintenance, faults.</w:t>
            </w:r>
          </w:p>
          <w:p w14:paraId="146B7B64" w14:textId="77777777" w:rsidR="005F3828" w:rsidRPr="00FA13B1" w:rsidRDefault="005F3828" w:rsidP="007441CD">
            <w:pPr>
              <w:numPr>
                <w:ilvl w:val="0"/>
                <w:numId w:val="53"/>
              </w:numPr>
              <w:rPr>
                <w:szCs w:val="20"/>
              </w:rPr>
            </w:pPr>
            <w:r w:rsidRPr="00FA13B1">
              <w:rPr>
                <w:szCs w:val="20"/>
              </w:rPr>
              <w:t xml:space="preserve">Any of the IT systems associated with stores/logistics (include under IT &amp; Telecoms). </w:t>
            </w:r>
          </w:p>
          <w:p w14:paraId="7A695FB3" w14:textId="77777777" w:rsidR="005F3828" w:rsidRPr="00FA13B1" w:rsidRDefault="005F3828" w:rsidP="007441CD">
            <w:pPr>
              <w:numPr>
                <w:ilvl w:val="0"/>
                <w:numId w:val="53"/>
              </w:numPr>
              <w:rPr>
                <w:szCs w:val="20"/>
              </w:rPr>
            </w:pPr>
            <w:r w:rsidRPr="00FA13B1">
              <w:rPr>
                <w:szCs w:val="20"/>
              </w:rPr>
              <w:t>Any property management and maintenance costs of depots/stores locations (include under property management).</w:t>
            </w:r>
          </w:p>
          <w:p w14:paraId="378954F5" w14:textId="77777777" w:rsidR="005F3828" w:rsidRPr="00FA13B1" w:rsidRDefault="005F3828" w:rsidP="007441CD">
            <w:pPr>
              <w:numPr>
                <w:ilvl w:val="0"/>
                <w:numId w:val="53"/>
              </w:numPr>
              <w:rPr>
                <w:szCs w:val="20"/>
              </w:rPr>
            </w:pPr>
            <w:r w:rsidRPr="00FA13B1">
              <w:rPr>
                <w:szCs w:val="20"/>
              </w:rPr>
              <w:t>Vehicles and Transport - the activity of managing, operating and maintaining the commercial fleet and mobile plant (include under Vehicles and Transport).</w:t>
            </w:r>
          </w:p>
          <w:p w14:paraId="2A8D0975" w14:textId="77777777" w:rsidR="005F3828" w:rsidRPr="00904031" w:rsidRDefault="005F3828" w:rsidP="005F3828">
            <w:pPr>
              <w:rPr>
                <w:szCs w:val="20"/>
              </w:rPr>
            </w:pPr>
          </w:p>
        </w:tc>
      </w:tr>
      <w:tr w:rsidR="005F3828" w:rsidRPr="00A902AB" w14:paraId="42CCF255" w14:textId="77777777" w:rsidTr="005F3828">
        <w:tc>
          <w:tcPr>
            <w:tcW w:w="253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2568317" w14:textId="77777777" w:rsidR="005F3828" w:rsidRDefault="005F3828" w:rsidP="005F3828">
            <w:r>
              <w:rPr>
                <w:szCs w:val="20"/>
              </w:rPr>
              <w:t>Vehicles and Transport</w:t>
            </w:r>
            <w:r>
              <w:rPr>
                <w:szCs w:val="20"/>
              </w:rPr>
              <w:fldChar w:fldCharType="begin"/>
            </w:r>
            <w:r>
              <w:instrText xml:space="preserve"> XE "</w:instrText>
            </w:r>
            <w:r w:rsidRPr="00271882">
              <w:rPr>
                <w:szCs w:val="20"/>
              </w:rPr>
              <w:instrText>Vehicles and Transport</w:instrText>
            </w:r>
            <w:r>
              <w:instrText xml:space="preserve">" </w:instrText>
            </w:r>
            <w:r>
              <w:rPr>
                <w:szCs w:val="20"/>
              </w:rPr>
              <w:fldChar w:fldCharType="end"/>
            </w:r>
          </w:p>
        </w:tc>
        <w:tc>
          <w:tcPr>
            <w:tcW w:w="609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BEFC513" w14:textId="77777777" w:rsidR="005F3828" w:rsidRPr="00FA13B1" w:rsidRDefault="005F3828" w:rsidP="005F3828">
            <w:pPr>
              <w:rPr>
                <w:szCs w:val="20"/>
              </w:rPr>
            </w:pPr>
            <w:r w:rsidRPr="00FA13B1">
              <w:rPr>
                <w:szCs w:val="20"/>
              </w:rPr>
              <w:t>The activity of managing, operating and maintaining the commercial fleet and mobile plant utilised by the Network or any other related party for the purposes of providing services to the Network.</w:t>
            </w:r>
          </w:p>
          <w:p w14:paraId="78683AD2" w14:textId="77777777" w:rsidR="005F3828" w:rsidRPr="00FA13B1" w:rsidRDefault="005F3828" w:rsidP="005F3828">
            <w:pPr>
              <w:rPr>
                <w:szCs w:val="20"/>
              </w:rPr>
            </w:pPr>
          </w:p>
          <w:p w14:paraId="51A59116" w14:textId="77777777" w:rsidR="005F3828" w:rsidRPr="00FA13B1" w:rsidRDefault="005F3828" w:rsidP="005F3828">
            <w:pPr>
              <w:rPr>
                <w:szCs w:val="20"/>
              </w:rPr>
            </w:pPr>
            <w:r w:rsidRPr="00FA13B1">
              <w:rPr>
                <w:szCs w:val="20"/>
              </w:rPr>
              <w:t>Includes:</w:t>
            </w:r>
          </w:p>
          <w:p w14:paraId="57BBCA23" w14:textId="77777777" w:rsidR="005F3828" w:rsidRPr="00FA13B1" w:rsidRDefault="005F3828" w:rsidP="007441CD">
            <w:pPr>
              <w:numPr>
                <w:ilvl w:val="0"/>
                <w:numId w:val="53"/>
              </w:numPr>
              <w:rPr>
                <w:szCs w:val="20"/>
              </w:rPr>
            </w:pPr>
            <w:r w:rsidRPr="00FA13B1">
              <w:rPr>
                <w:szCs w:val="20"/>
              </w:rPr>
              <w:t>Lease costs associated with the vehicle fleet and mobile plant.</w:t>
            </w:r>
          </w:p>
          <w:p w14:paraId="5A46960D" w14:textId="77777777" w:rsidR="005F3828" w:rsidRPr="00FA13B1" w:rsidRDefault="005F3828" w:rsidP="007441CD">
            <w:pPr>
              <w:numPr>
                <w:ilvl w:val="0"/>
                <w:numId w:val="53"/>
              </w:numPr>
              <w:rPr>
                <w:szCs w:val="20"/>
              </w:rPr>
            </w:pPr>
            <w:r w:rsidRPr="00FA13B1">
              <w:rPr>
                <w:szCs w:val="20"/>
              </w:rPr>
              <w:t>Maintenance costs of the vehicle fleet and mobile plant, including mobile generation.</w:t>
            </w:r>
          </w:p>
          <w:p w14:paraId="60F75BCB" w14:textId="77777777" w:rsidR="005F3828" w:rsidRPr="00FA13B1" w:rsidRDefault="005F3828" w:rsidP="007441CD">
            <w:pPr>
              <w:numPr>
                <w:ilvl w:val="0"/>
                <w:numId w:val="53"/>
              </w:numPr>
              <w:rPr>
                <w:szCs w:val="20"/>
              </w:rPr>
            </w:pPr>
            <w:r w:rsidRPr="00FA13B1">
              <w:rPr>
                <w:szCs w:val="20"/>
              </w:rPr>
              <w:t>Cost of accident repairs to business' own vehicles whether covered by insurance or not and the cost recovery where recovered by insurance.</w:t>
            </w:r>
          </w:p>
          <w:p w14:paraId="0C896A3E" w14:textId="77777777" w:rsidR="005F3828" w:rsidRPr="00FA13B1" w:rsidRDefault="005F3828" w:rsidP="007441CD">
            <w:pPr>
              <w:numPr>
                <w:ilvl w:val="0"/>
                <w:numId w:val="53"/>
              </w:numPr>
              <w:rPr>
                <w:szCs w:val="20"/>
              </w:rPr>
            </w:pPr>
            <w:r w:rsidRPr="00FA13B1">
              <w:rPr>
                <w:szCs w:val="20"/>
              </w:rPr>
              <w:t>Fuel costs of the vehicle fleet and mobile plant.</w:t>
            </w:r>
          </w:p>
          <w:p w14:paraId="0EBD8ACB" w14:textId="77777777" w:rsidR="005F3828" w:rsidRPr="00FA13B1" w:rsidRDefault="005F3828" w:rsidP="005F3828">
            <w:pPr>
              <w:ind w:left="273" w:hanging="219"/>
              <w:contextualSpacing/>
              <w:rPr>
                <w:szCs w:val="20"/>
              </w:rPr>
            </w:pPr>
          </w:p>
          <w:p w14:paraId="18823F0D" w14:textId="77777777" w:rsidR="005F3828" w:rsidRPr="00FA13B1" w:rsidRDefault="005F3828" w:rsidP="005F3828">
            <w:pPr>
              <w:rPr>
                <w:szCs w:val="20"/>
              </w:rPr>
            </w:pPr>
            <w:r w:rsidRPr="00FA13B1">
              <w:rPr>
                <w:szCs w:val="20"/>
              </w:rPr>
              <w:t>Excludes:</w:t>
            </w:r>
          </w:p>
          <w:p w14:paraId="57B99D21" w14:textId="77777777" w:rsidR="005F3828" w:rsidRPr="00FA13B1" w:rsidRDefault="005F3828" w:rsidP="007441CD">
            <w:pPr>
              <w:numPr>
                <w:ilvl w:val="0"/>
                <w:numId w:val="53"/>
              </w:numPr>
              <w:rPr>
                <w:szCs w:val="20"/>
              </w:rPr>
            </w:pPr>
            <w:r w:rsidRPr="00FA13B1">
              <w:rPr>
                <w:szCs w:val="20"/>
              </w:rPr>
              <w:t>Direct field staff time spent on utilising the vehicles for a direct cost activity (include under direct cost activity).</w:t>
            </w:r>
          </w:p>
          <w:p w14:paraId="06CDD8CD" w14:textId="77777777" w:rsidR="005F3828" w:rsidRPr="00FA13B1" w:rsidRDefault="005F3828" w:rsidP="007441CD">
            <w:pPr>
              <w:numPr>
                <w:ilvl w:val="0"/>
                <w:numId w:val="53"/>
              </w:numPr>
              <w:rPr>
                <w:szCs w:val="20"/>
              </w:rPr>
            </w:pPr>
            <w:r w:rsidRPr="00FA13B1">
              <w:rPr>
                <w:szCs w:val="20"/>
              </w:rPr>
              <w:t>IT &amp; Property costs associated with vehicle management.</w:t>
            </w:r>
          </w:p>
          <w:p w14:paraId="2202F3D6" w14:textId="77777777" w:rsidR="005F3828" w:rsidRPr="00FA13B1" w:rsidRDefault="005F3828" w:rsidP="007441CD">
            <w:pPr>
              <w:numPr>
                <w:ilvl w:val="0"/>
                <w:numId w:val="53"/>
              </w:numPr>
              <w:rPr>
                <w:szCs w:val="20"/>
              </w:rPr>
            </w:pPr>
            <w:r w:rsidRPr="00FA13B1">
              <w:rPr>
                <w:szCs w:val="20"/>
              </w:rPr>
              <w:t>Purchases of vehicles, mobile plant and equipment (include under non-op capex).</w:t>
            </w:r>
          </w:p>
          <w:p w14:paraId="66511788" w14:textId="77777777" w:rsidR="005F3828" w:rsidRPr="00FA13B1" w:rsidRDefault="005F3828" w:rsidP="007441CD">
            <w:pPr>
              <w:numPr>
                <w:ilvl w:val="0"/>
                <w:numId w:val="53"/>
              </w:numPr>
              <w:rPr>
                <w:szCs w:val="20"/>
              </w:rPr>
            </w:pPr>
            <w:r w:rsidRPr="00FA13B1">
              <w:rPr>
                <w:szCs w:val="20"/>
              </w:rPr>
              <w:t>Cost of providing company cars to employees which are benefits in kind (include as labour cost under the relevant activity of that employee.</w:t>
            </w:r>
          </w:p>
          <w:p w14:paraId="50009E7D" w14:textId="77777777" w:rsidR="005F3828" w:rsidRPr="00904031" w:rsidRDefault="005F3828" w:rsidP="005F3828">
            <w:pPr>
              <w:rPr>
                <w:szCs w:val="20"/>
              </w:rPr>
            </w:pPr>
          </w:p>
        </w:tc>
      </w:tr>
      <w:tr w:rsidR="005F3828" w:rsidRPr="00A902AB" w14:paraId="51F6F65A" w14:textId="77777777" w:rsidTr="005F3828">
        <w:tc>
          <w:tcPr>
            <w:tcW w:w="253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B798750" w14:textId="77777777" w:rsidR="005F3828" w:rsidRDefault="005F3828" w:rsidP="005F3828">
            <w:r>
              <w:rPr>
                <w:szCs w:val="20"/>
              </w:rPr>
              <w:t>Market Facilitation</w:t>
            </w:r>
            <w:r>
              <w:rPr>
                <w:szCs w:val="20"/>
              </w:rPr>
              <w:fldChar w:fldCharType="begin"/>
            </w:r>
            <w:r>
              <w:instrText xml:space="preserve"> XE "</w:instrText>
            </w:r>
            <w:r w:rsidRPr="00825A02">
              <w:rPr>
                <w:szCs w:val="20"/>
              </w:rPr>
              <w:instrText>Market Facilitation</w:instrText>
            </w:r>
            <w:r>
              <w:instrText xml:space="preserve">" </w:instrText>
            </w:r>
            <w:r>
              <w:rPr>
                <w:szCs w:val="20"/>
              </w:rPr>
              <w:fldChar w:fldCharType="end"/>
            </w:r>
          </w:p>
        </w:tc>
        <w:tc>
          <w:tcPr>
            <w:tcW w:w="609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048D923" w14:textId="77777777" w:rsidR="005F3828" w:rsidRPr="00FA13B1" w:rsidRDefault="005F3828" w:rsidP="005F3828">
            <w:pPr>
              <w:rPr>
                <w:szCs w:val="20"/>
              </w:rPr>
            </w:pPr>
            <w:r w:rsidRPr="00FA13B1">
              <w:rPr>
                <w:szCs w:val="20"/>
              </w:rPr>
              <w:t>This covers the following activities:</w:t>
            </w:r>
          </w:p>
          <w:p w14:paraId="55BEDBB8" w14:textId="77777777" w:rsidR="005F3828" w:rsidRPr="00FA13B1" w:rsidRDefault="005F3828" w:rsidP="007441CD">
            <w:pPr>
              <w:numPr>
                <w:ilvl w:val="0"/>
                <w:numId w:val="53"/>
              </w:numPr>
              <w:rPr>
                <w:szCs w:val="20"/>
              </w:rPr>
            </w:pPr>
            <w:r w:rsidRPr="00FA13B1">
              <w:rPr>
                <w:szCs w:val="20"/>
              </w:rPr>
              <w:t>Network code governance and development.</w:t>
            </w:r>
          </w:p>
          <w:p w14:paraId="1600110A" w14:textId="77777777" w:rsidR="005F3828" w:rsidRPr="00FA13B1" w:rsidRDefault="005F3828" w:rsidP="007441CD">
            <w:pPr>
              <w:numPr>
                <w:ilvl w:val="0"/>
                <w:numId w:val="53"/>
              </w:numPr>
              <w:rPr>
                <w:szCs w:val="20"/>
              </w:rPr>
            </w:pPr>
            <w:r w:rsidRPr="00FA13B1">
              <w:rPr>
                <w:szCs w:val="20"/>
              </w:rPr>
              <w:t>Proposing and managing industry code modifications.</w:t>
            </w:r>
          </w:p>
          <w:p w14:paraId="1B9A7564" w14:textId="77777777" w:rsidR="005F3828" w:rsidRPr="00FA13B1" w:rsidRDefault="005F3828" w:rsidP="007441CD">
            <w:pPr>
              <w:numPr>
                <w:ilvl w:val="0"/>
                <w:numId w:val="53"/>
              </w:numPr>
              <w:rPr>
                <w:szCs w:val="20"/>
              </w:rPr>
            </w:pPr>
            <w:r w:rsidRPr="00FA13B1">
              <w:rPr>
                <w:szCs w:val="20"/>
              </w:rPr>
              <w:t>Generation and demand forecasting.</w:t>
            </w:r>
          </w:p>
          <w:p w14:paraId="0F963F1E" w14:textId="77777777" w:rsidR="005F3828" w:rsidRPr="00FA13B1" w:rsidRDefault="005F3828" w:rsidP="007441CD">
            <w:pPr>
              <w:numPr>
                <w:ilvl w:val="0"/>
                <w:numId w:val="53"/>
              </w:numPr>
              <w:rPr>
                <w:szCs w:val="20"/>
              </w:rPr>
            </w:pPr>
            <w:r w:rsidRPr="00FA13B1">
              <w:rPr>
                <w:szCs w:val="20"/>
              </w:rPr>
              <w:t>Information provision to the industry.</w:t>
            </w:r>
          </w:p>
          <w:p w14:paraId="120027CF" w14:textId="77777777" w:rsidR="005F3828" w:rsidRPr="00FA13B1" w:rsidRDefault="005F3828" w:rsidP="007441CD">
            <w:pPr>
              <w:numPr>
                <w:ilvl w:val="0"/>
                <w:numId w:val="53"/>
              </w:numPr>
              <w:rPr>
                <w:szCs w:val="20"/>
              </w:rPr>
            </w:pPr>
            <w:r w:rsidRPr="00FA13B1">
              <w:rPr>
                <w:szCs w:val="20"/>
              </w:rPr>
              <w:t>Calculation and implementation of Transmission charges.</w:t>
            </w:r>
          </w:p>
          <w:p w14:paraId="2B03F5BC" w14:textId="77777777" w:rsidR="005F3828" w:rsidRPr="00904031" w:rsidRDefault="005F3828" w:rsidP="005F3828">
            <w:pPr>
              <w:rPr>
                <w:szCs w:val="20"/>
              </w:rPr>
            </w:pPr>
          </w:p>
        </w:tc>
      </w:tr>
      <w:tr w:rsidR="005F3828" w:rsidRPr="00A902AB" w14:paraId="50C1D69A" w14:textId="77777777" w:rsidTr="005F3828">
        <w:tc>
          <w:tcPr>
            <w:tcW w:w="253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A55B85C" w14:textId="77777777" w:rsidR="005F3828" w:rsidRDefault="005F3828" w:rsidP="005F3828">
            <w:r>
              <w:rPr>
                <w:szCs w:val="20"/>
              </w:rPr>
              <w:t>Network Planning</w:t>
            </w:r>
            <w:r>
              <w:rPr>
                <w:szCs w:val="20"/>
              </w:rPr>
              <w:fldChar w:fldCharType="begin"/>
            </w:r>
            <w:r>
              <w:instrText xml:space="preserve"> XE "</w:instrText>
            </w:r>
            <w:r w:rsidRPr="007A3800">
              <w:rPr>
                <w:szCs w:val="20"/>
              </w:rPr>
              <w:instrText>Network Planning</w:instrText>
            </w:r>
            <w:r>
              <w:instrText xml:space="preserve">" </w:instrText>
            </w:r>
            <w:r>
              <w:rPr>
                <w:szCs w:val="20"/>
              </w:rPr>
              <w:fldChar w:fldCharType="end"/>
            </w:r>
          </w:p>
        </w:tc>
        <w:tc>
          <w:tcPr>
            <w:tcW w:w="609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58E56D9" w14:textId="77777777" w:rsidR="005F3828" w:rsidRPr="00FA13B1" w:rsidRDefault="005F3828" w:rsidP="005F3828">
            <w:pPr>
              <w:rPr>
                <w:szCs w:val="20"/>
              </w:rPr>
            </w:pPr>
            <w:r w:rsidRPr="00FA13B1">
              <w:rPr>
                <w:szCs w:val="20"/>
              </w:rPr>
              <w:t>This covers the following activities:</w:t>
            </w:r>
          </w:p>
          <w:p w14:paraId="10A689DE" w14:textId="77777777" w:rsidR="005F3828" w:rsidRPr="00FA13B1" w:rsidRDefault="005F3828" w:rsidP="007441CD">
            <w:pPr>
              <w:numPr>
                <w:ilvl w:val="0"/>
                <w:numId w:val="53"/>
              </w:numPr>
              <w:rPr>
                <w:szCs w:val="20"/>
              </w:rPr>
            </w:pPr>
            <w:r w:rsidRPr="00FA13B1">
              <w:rPr>
                <w:szCs w:val="20"/>
              </w:rPr>
              <w:t>Asset assurance and management of the asset registers.</w:t>
            </w:r>
          </w:p>
          <w:p w14:paraId="6003C49E" w14:textId="77777777" w:rsidR="005F3828" w:rsidRPr="00FA13B1" w:rsidRDefault="005F3828" w:rsidP="007441CD">
            <w:pPr>
              <w:numPr>
                <w:ilvl w:val="0"/>
                <w:numId w:val="53"/>
              </w:numPr>
              <w:rPr>
                <w:szCs w:val="20"/>
              </w:rPr>
            </w:pPr>
            <w:r w:rsidRPr="00FA13B1">
              <w:rPr>
                <w:szCs w:val="20"/>
              </w:rPr>
              <w:t>Business expert input into IT system development.</w:t>
            </w:r>
          </w:p>
          <w:p w14:paraId="0B9AB95E" w14:textId="77777777" w:rsidR="005F3828" w:rsidRPr="00FA13B1" w:rsidRDefault="005F3828" w:rsidP="007441CD">
            <w:pPr>
              <w:numPr>
                <w:ilvl w:val="0"/>
                <w:numId w:val="53"/>
              </w:numPr>
              <w:rPr>
                <w:szCs w:val="20"/>
              </w:rPr>
            </w:pPr>
            <w:r w:rsidRPr="00FA13B1">
              <w:rPr>
                <w:szCs w:val="20"/>
              </w:rPr>
              <w:t>Performance monitoring and improvement.</w:t>
            </w:r>
          </w:p>
          <w:p w14:paraId="49C60811" w14:textId="77777777" w:rsidR="005F3828" w:rsidRPr="00FA13B1" w:rsidRDefault="005F3828" w:rsidP="007441CD">
            <w:pPr>
              <w:numPr>
                <w:ilvl w:val="0"/>
                <w:numId w:val="53"/>
              </w:numPr>
              <w:rPr>
                <w:szCs w:val="20"/>
              </w:rPr>
            </w:pPr>
            <w:r w:rsidRPr="00FA13B1">
              <w:rPr>
                <w:szCs w:val="20"/>
              </w:rPr>
              <w:t>Co-ordination and completion of benchmarking activities.</w:t>
            </w:r>
          </w:p>
          <w:p w14:paraId="4D304180" w14:textId="77777777" w:rsidR="005F3828" w:rsidRPr="00FA13B1" w:rsidRDefault="005F3828" w:rsidP="007441CD">
            <w:pPr>
              <w:numPr>
                <w:ilvl w:val="0"/>
                <w:numId w:val="53"/>
              </w:numPr>
              <w:rPr>
                <w:szCs w:val="20"/>
              </w:rPr>
            </w:pPr>
            <w:r w:rsidRPr="00FA13B1">
              <w:rPr>
                <w:szCs w:val="20"/>
              </w:rPr>
              <w:t>Control Centre - Operational management and control of the network</w:t>
            </w:r>
          </w:p>
          <w:p w14:paraId="4F4DB6B9" w14:textId="77777777" w:rsidR="005F3828" w:rsidRPr="00FA13B1" w:rsidRDefault="005F3828" w:rsidP="007441CD">
            <w:pPr>
              <w:numPr>
                <w:ilvl w:val="1"/>
                <w:numId w:val="53"/>
              </w:numPr>
              <w:rPr>
                <w:szCs w:val="20"/>
              </w:rPr>
            </w:pPr>
            <w:r w:rsidRPr="00FA13B1">
              <w:rPr>
                <w:szCs w:val="20"/>
              </w:rPr>
              <w:t>Outage planning and management</w:t>
            </w:r>
          </w:p>
          <w:p w14:paraId="7367AE45" w14:textId="77777777" w:rsidR="005F3828" w:rsidRPr="00FA13B1" w:rsidRDefault="005F3828" w:rsidP="007441CD">
            <w:pPr>
              <w:numPr>
                <w:ilvl w:val="1"/>
                <w:numId w:val="53"/>
              </w:numPr>
              <w:rPr>
                <w:szCs w:val="20"/>
              </w:rPr>
            </w:pPr>
            <w:r w:rsidRPr="00FA13B1">
              <w:rPr>
                <w:szCs w:val="20"/>
              </w:rPr>
              <w:t>Real time control and monitoring</w:t>
            </w:r>
          </w:p>
          <w:p w14:paraId="6B958FD0" w14:textId="77777777" w:rsidR="005F3828" w:rsidRPr="00FA13B1" w:rsidRDefault="005F3828" w:rsidP="007441CD">
            <w:pPr>
              <w:numPr>
                <w:ilvl w:val="1"/>
                <w:numId w:val="53"/>
              </w:numPr>
              <w:contextualSpacing/>
              <w:rPr>
                <w:szCs w:val="20"/>
              </w:rPr>
            </w:pPr>
            <w:r w:rsidRPr="00FA13B1">
              <w:rPr>
                <w:szCs w:val="20"/>
              </w:rPr>
              <w:t xml:space="preserve">Dispatch </w:t>
            </w:r>
          </w:p>
          <w:p w14:paraId="63BB1D6A" w14:textId="77777777" w:rsidR="005F3828" w:rsidRPr="00FA13B1" w:rsidRDefault="005F3828" w:rsidP="007441CD">
            <w:pPr>
              <w:numPr>
                <w:ilvl w:val="1"/>
                <w:numId w:val="53"/>
              </w:numPr>
              <w:contextualSpacing/>
              <w:rPr>
                <w:szCs w:val="20"/>
              </w:rPr>
            </w:pPr>
            <w:r w:rsidRPr="00FA13B1">
              <w:rPr>
                <w:szCs w:val="20"/>
              </w:rPr>
              <w:t>Major incidents and emergency planning</w:t>
            </w:r>
          </w:p>
          <w:p w14:paraId="1C645948" w14:textId="77777777" w:rsidR="005F3828" w:rsidRPr="00904031" w:rsidRDefault="005F3828" w:rsidP="005F3828">
            <w:pPr>
              <w:rPr>
                <w:szCs w:val="20"/>
              </w:rPr>
            </w:pPr>
          </w:p>
        </w:tc>
      </w:tr>
      <w:tr w:rsidR="005F3828" w:rsidRPr="00A902AB" w14:paraId="38D78383" w14:textId="77777777" w:rsidTr="005F3828">
        <w:tc>
          <w:tcPr>
            <w:tcW w:w="253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752BBAC" w14:textId="77777777" w:rsidR="005F3828" w:rsidRDefault="005F3828" w:rsidP="005F3828"/>
        </w:tc>
        <w:tc>
          <w:tcPr>
            <w:tcW w:w="609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BF67445" w14:textId="77777777" w:rsidR="005F3828" w:rsidRPr="00904031" w:rsidRDefault="005F3828" w:rsidP="005F3828">
            <w:pPr>
              <w:rPr>
                <w:szCs w:val="20"/>
              </w:rPr>
            </w:pPr>
            <w:r w:rsidRPr="00B41E62">
              <w:rPr>
                <w:b/>
              </w:rPr>
              <w:t>Business support activity</w:t>
            </w:r>
          </w:p>
        </w:tc>
      </w:tr>
      <w:tr w:rsidR="005F3828" w:rsidRPr="00A902AB" w14:paraId="3DBAA644" w14:textId="77777777" w:rsidTr="005F3828">
        <w:tc>
          <w:tcPr>
            <w:tcW w:w="253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EDD0996" w14:textId="77777777" w:rsidR="005F3828" w:rsidRDefault="005F3828" w:rsidP="005F3828">
            <w:r w:rsidRPr="009F39FF">
              <w:t>IT &amp; telecoms</w:t>
            </w:r>
            <w:r>
              <w:fldChar w:fldCharType="begin"/>
            </w:r>
            <w:r>
              <w:instrText xml:space="preserve"> XE "</w:instrText>
            </w:r>
            <w:r w:rsidRPr="000301E1">
              <w:instrText>IT &amp; telecoms</w:instrText>
            </w:r>
            <w:r>
              <w:instrText xml:space="preserve">" </w:instrText>
            </w:r>
            <w:r>
              <w:fldChar w:fldCharType="end"/>
            </w:r>
          </w:p>
        </w:tc>
        <w:tc>
          <w:tcPr>
            <w:tcW w:w="609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0C5A6E5" w14:textId="77777777" w:rsidR="005F3828" w:rsidRPr="009F39FF" w:rsidRDefault="005F3828" w:rsidP="005F3828">
            <w:r w:rsidRPr="009F39FF">
              <w:t xml:space="preserve">Provision of IT services for the day to day service delivery.  </w:t>
            </w:r>
          </w:p>
          <w:p w14:paraId="79A06C24" w14:textId="77777777" w:rsidR="005F3828" w:rsidRPr="009F39FF" w:rsidRDefault="005F3828" w:rsidP="005F3828">
            <w:r w:rsidRPr="009F39FF">
              <w:t xml:space="preserve">Includes: </w:t>
            </w:r>
          </w:p>
          <w:p w14:paraId="1A618FD3" w14:textId="77777777" w:rsidR="005F3828" w:rsidRPr="009F39FF" w:rsidRDefault="005F3828" w:rsidP="007441CD">
            <w:pPr>
              <w:pStyle w:val="ListParagraph"/>
              <w:numPr>
                <w:ilvl w:val="0"/>
                <w:numId w:val="55"/>
              </w:numPr>
            </w:pPr>
            <w:r w:rsidRPr="009F39FF">
              <w:t xml:space="preserve">The purchase, development, installation and maintenance of non-operational computer and telecommunications systems and applications. </w:t>
            </w:r>
          </w:p>
          <w:p w14:paraId="2BD7571D" w14:textId="77777777" w:rsidR="005F3828" w:rsidRPr="009F39FF" w:rsidRDefault="005F3828" w:rsidP="007441CD">
            <w:pPr>
              <w:pStyle w:val="ListParagraph"/>
              <w:numPr>
                <w:ilvl w:val="0"/>
                <w:numId w:val="55"/>
              </w:numPr>
            </w:pPr>
            <w:r w:rsidRPr="009F39FF">
              <w:t xml:space="preserve">Provision of IT services for the day to day service delivery and includes the cost of Help Desk, data centres, IT application development, maintenance and support; establishing and maintaining IS infrastructure projects (IT Network Provision, Network Maintenance, Servers support/services). </w:t>
            </w:r>
          </w:p>
          <w:p w14:paraId="7F35B59E" w14:textId="77777777" w:rsidR="005F3828" w:rsidRPr="009F39FF" w:rsidRDefault="005F3828" w:rsidP="007441CD">
            <w:pPr>
              <w:pStyle w:val="ListParagraph"/>
              <w:numPr>
                <w:ilvl w:val="0"/>
                <w:numId w:val="55"/>
              </w:numPr>
            </w:pPr>
            <w:r w:rsidRPr="009F39FF">
              <w:t>Voice and data telecoms (</w:t>
            </w:r>
            <w:r>
              <w:t>e.g.</w:t>
            </w:r>
            <w:r w:rsidRPr="009F39FF">
              <w:t xml:space="preserve"> WAN, landline rental and call charges, ISDN data and costs/rental of mobiles except where costs are charged directly to user departments).</w:t>
            </w:r>
          </w:p>
          <w:p w14:paraId="4A85768B" w14:textId="77777777" w:rsidR="005F3828" w:rsidRPr="009F39FF" w:rsidRDefault="005F3828" w:rsidP="007441CD">
            <w:pPr>
              <w:pStyle w:val="ListParagraph"/>
              <w:numPr>
                <w:ilvl w:val="0"/>
                <w:numId w:val="55"/>
              </w:numPr>
            </w:pPr>
            <w:r w:rsidRPr="009F39FF">
              <w:t>Developing new software for non-operational IT assets including the costs of maintaining an internal software development resource or contracting external software developers. This will include any cost of software licences to use the product where those costs cover more than one year.</w:t>
            </w:r>
          </w:p>
          <w:p w14:paraId="7D218DFB" w14:textId="77777777" w:rsidR="005F3828" w:rsidRPr="009F39FF" w:rsidRDefault="005F3828" w:rsidP="007441CD">
            <w:pPr>
              <w:pStyle w:val="ListParagraph"/>
              <w:numPr>
                <w:ilvl w:val="0"/>
                <w:numId w:val="55"/>
              </w:numPr>
            </w:pPr>
            <w:r w:rsidRPr="009F39FF">
              <w:t>Installing new or upgrading software</w:t>
            </w:r>
            <w:r>
              <w:t xml:space="preserve">, other than where it is capitalised. </w:t>
            </w:r>
            <w:r w:rsidRPr="009F39FF">
              <w:t>This does not include upgrading of software that is included within the costs of annual maintenance contracts for the software.</w:t>
            </w:r>
          </w:p>
          <w:p w14:paraId="0B50CE13" w14:textId="77777777" w:rsidR="005F3828" w:rsidRPr="009F39FF" w:rsidRDefault="005F3828" w:rsidP="007441CD">
            <w:pPr>
              <w:pStyle w:val="ListParagraph"/>
              <w:numPr>
                <w:ilvl w:val="0"/>
                <w:numId w:val="55"/>
              </w:numPr>
            </w:pPr>
            <w:r w:rsidRPr="009F39FF">
              <w:t>Maintenance and all the operating costs of the IT infrastructure and management costs and Applications cost. This includes any annual fee for the maintenance of software licences, whether or not they include the right for standard upgrades or 'patches' to the software as they become available.</w:t>
            </w:r>
          </w:p>
          <w:p w14:paraId="35FE53FE" w14:textId="77777777" w:rsidR="005F3828" w:rsidRPr="009F39FF" w:rsidRDefault="005F3828" w:rsidP="007441CD">
            <w:pPr>
              <w:pStyle w:val="ListParagraph"/>
              <w:numPr>
                <w:ilvl w:val="0"/>
                <w:numId w:val="55"/>
              </w:numPr>
            </w:pPr>
            <w:r w:rsidRPr="009F39FF">
              <w:t>IT applications maintenance and running costs.</w:t>
            </w:r>
          </w:p>
          <w:p w14:paraId="78E90DBD" w14:textId="77777777" w:rsidR="005F3828" w:rsidRPr="009F39FF" w:rsidRDefault="005F3828" w:rsidP="007441CD">
            <w:pPr>
              <w:pStyle w:val="ListParagraph"/>
              <w:numPr>
                <w:ilvl w:val="0"/>
                <w:numId w:val="55"/>
              </w:numPr>
            </w:pPr>
            <w:r w:rsidRPr="009F39FF">
              <w:t>IT new applications software and upgrade costs.</w:t>
            </w:r>
          </w:p>
          <w:p w14:paraId="1FC0FD07" w14:textId="77777777" w:rsidR="005F3828" w:rsidRPr="009F39FF" w:rsidRDefault="005F3828" w:rsidP="007441CD">
            <w:pPr>
              <w:pStyle w:val="ListParagraph"/>
              <w:numPr>
                <w:ilvl w:val="0"/>
                <w:numId w:val="55"/>
              </w:numPr>
            </w:pPr>
            <w:r w:rsidRPr="009F39FF">
              <w:t>Voice and data telecoms (</w:t>
            </w:r>
            <w:r>
              <w:t>e.g.</w:t>
            </w:r>
            <w:r w:rsidRPr="009F39FF">
              <w:t xml:space="preserve"> WAN, landline rental and call charges, ISDN data. includes costs/rental of mobiles except where costs are charged directly to user departments).</w:t>
            </w:r>
          </w:p>
          <w:p w14:paraId="49B7C8A3" w14:textId="77777777" w:rsidR="005F3828" w:rsidRPr="009F39FF" w:rsidRDefault="005F3828" w:rsidP="005F3828">
            <w:r w:rsidRPr="009F39FF">
              <w:t>Excludes:</w:t>
            </w:r>
          </w:p>
          <w:p w14:paraId="2A98FFEA" w14:textId="77777777" w:rsidR="005F3828" w:rsidRPr="009F39FF" w:rsidRDefault="005F3828" w:rsidP="007441CD">
            <w:pPr>
              <w:pStyle w:val="ListParagraph"/>
              <w:numPr>
                <w:ilvl w:val="0"/>
                <w:numId w:val="55"/>
              </w:numPr>
            </w:pPr>
            <w:r w:rsidRPr="009F39FF">
              <w:t>IT equipment which is used exclusively in the real time management of network assets but which does not form part of those network assets.</w:t>
            </w:r>
          </w:p>
          <w:p w14:paraId="4A9E80A9" w14:textId="77777777" w:rsidR="005F3828" w:rsidRPr="00904031" w:rsidRDefault="005F3828" w:rsidP="005F3828">
            <w:pPr>
              <w:rPr>
                <w:szCs w:val="20"/>
              </w:rPr>
            </w:pPr>
            <w:r w:rsidRPr="009F39FF">
              <w:t>Any of the property costs associated with IT &amp; Telecoms (include under Property Management), except where the cost of specific IT environmental control systems can be distinguished from other property costs.</w:t>
            </w:r>
          </w:p>
        </w:tc>
      </w:tr>
      <w:tr w:rsidR="005F3828" w:rsidRPr="00A902AB" w14:paraId="3C903E2C" w14:textId="77777777" w:rsidTr="005F3828">
        <w:tc>
          <w:tcPr>
            <w:tcW w:w="253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C89547F" w14:textId="77777777" w:rsidR="005F3828" w:rsidRDefault="005F3828" w:rsidP="005F3828">
            <w:r w:rsidRPr="009F39FF">
              <w:t>Property management</w:t>
            </w:r>
            <w:r>
              <w:fldChar w:fldCharType="begin"/>
            </w:r>
            <w:r>
              <w:instrText xml:space="preserve"> XE "</w:instrText>
            </w:r>
            <w:r w:rsidRPr="00AC2EC0">
              <w:instrText>Property management</w:instrText>
            </w:r>
            <w:r>
              <w:instrText xml:space="preserve">" </w:instrText>
            </w:r>
            <w:r>
              <w:fldChar w:fldCharType="end"/>
            </w:r>
          </w:p>
        </w:tc>
        <w:tc>
          <w:tcPr>
            <w:tcW w:w="609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B7B6526" w14:textId="77777777" w:rsidR="005F3828" w:rsidRPr="009F39FF" w:rsidRDefault="005F3828" w:rsidP="005F3828">
            <w:r w:rsidRPr="009F39FF">
              <w:t xml:space="preserve">The activity of managing, providing and maintaining non-operational premises </w:t>
            </w:r>
            <w:r>
              <w:t>i.e.</w:t>
            </w:r>
            <w:r w:rsidRPr="009F39FF">
              <w:t xml:space="preserve"> premises used by people such as stores, offices and depots. This should include costs such as rent, rates (business), and utilities costs including electricity, gas and water, maintenance/repair costs of premises and also should include the provision of the facilities / property services such as reception, security, access, catering, mailroom, cleaning and booking conferences. The costs of property surveyors should also be included here.</w:t>
            </w:r>
          </w:p>
          <w:p w14:paraId="47E45AEA" w14:textId="77777777" w:rsidR="005F3828" w:rsidRPr="009F39FF" w:rsidRDefault="005F3828" w:rsidP="005F3828"/>
          <w:p w14:paraId="1E80A371" w14:textId="77777777" w:rsidR="005F3828" w:rsidRPr="009F39FF" w:rsidRDefault="005F3828" w:rsidP="005F3828">
            <w:r w:rsidRPr="009F39FF">
              <w:t>Includes:</w:t>
            </w:r>
          </w:p>
          <w:p w14:paraId="480AF71F" w14:textId="77777777" w:rsidR="005F3828" w:rsidRPr="009F39FF" w:rsidRDefault="005F3828" w:rsidP="007441CD">
            <w:pPr>
              <w:pStyle w:val="ListParagraph"/>
              <w:numPr>
                <w:ilvl w:val="0"/>
                <w:numId w:val="56"/>
              </w:numPr>
            </w:pPr>
            <w:r w:rsidRPr="009F39FF">
              <w:t>Stores, depots, offices (including training centre buildings &amp; grounds).</w:t>
            </w:r>
          </w:p>
          <w:p w14:paraId="67B74EA1" w14:textId="77777777" w:rsidR="005F3828" w:rsidRPr="009F39FF" w:rsidRDefault="005F3828" w:rsidP="007441CD">
            <w:pPr>
              <w:pStyle w:val="ListParagraph"/>
              <w:numPr>
                <w:ilvl w:val="0"/>
                <w:numId w:val="56"/>
              </w:numPr>
            </w:pPr>
            <w:r w:rsidRPr="009F39FF">
              <w:t>Rent paid on non-operational premises.</w:t>
            </w:r>
          </w:p>
          <w:p w14:paraId="7E5065AE" w14:textId="77777777" w:rsidR="005F3828" w:rsidRPr="009F39FF" w:rsidRDefault="005F3828" w:rsidP="007441CD">
            <w:pPr>
              <w:pStyle w:val="ListParagraph"/>
              <w:numPr>
                <w:ilvl w:val="0"/>
                <w:numId w:val="56"/>
              </w:numPr>
            </w:pPr>
            <w:r w:rsidRPr="009F39FF">
              <w:t>Rates and taxes payable on non-operational premises.</w:t>
            </w:r>
          </w:p>
          <w:p w14:paraId="6D59B354" w14:textId="77777777" w:rsidR="005F3828" w:rsidRPr="009F39FF" w:rsidRDefault="005F3828" w:rsidP="007441CD">
            <w:pPr>
              <w:pStyle w:val="ListParagraph"/>
              <w:numPr>
                <w:ilvl w:val="0"/>
                <w:numId w:val="56"/>
              </w:numPr>
            </w:pPr>
            <w:r w:rsidRPr="009F39FF">
              <w:t>Utilities including electricity, gas and water (supply and sewerage).</w:t>
            </w:r>
          </w:p>
          <w:p w14:paraId="254185BE" w14:textId="77777777" w:rsidR="005F3828" w:rsidRPr="009F39FF" w:rsidRDefault="005F3828" w:rsidP="007441CD">
            <w:pPr>
              <w:pStyle w:val="ListParagraph"/>
              <w:numPr>
                <w:ilvl w:val="0"/>
                <w:numId w:val="56"/>
              </w:numPr>
            </w:pPr>
            <w:r w:rsidRPr="009F39FF">
              <w:t>Inspection and maintenance costs of non-operational premises.</w:t>
            </w:r>
          </w:p>
          <w:p w14:paraId="5DB496F9" w14:textId="77777777" w:rsidR="005F3828" w:rsidRPr="009F39FF" w:rsidRDefault="005F3828" w:rsidP="007441CD">
            <w:pPr>
              <w:pStyle w:val="ListParagraph"/>
              <w:numPr>
                <w:ilvl w:val="0"/>
                <w:numId w:val="56"/>
              </w:numPr>
            </w:pPr>
            <w:r w:rsidRPr="009F39FF">
              <w:t>Facilities management costs including security and reception.</w:t>
            </w:r>
          </w:p>
          <w:p w14:paraId="7410BD33" w14:textId="77777777" w:rsidR="005F3828" w:rsidRDefault="005F3828" w:rsidP="007441CD">
            <w:pPr>
              <w:pStyle w:val="ListParagraph"/>
              <w:numPr>
                <w:ilvl w:val="0"/>
                <w:numId w:val="56"/>
              </w:numPr>
            </w:pPr>
            <w:r w:rsidRPr="009F39FF">
              <w:t>Training centre buildings &amp; grounds.</w:t>
            </w:r>
          </w:p>
          <w:p w14:paraId="41373933" w14:textId="77777777" w:rsidR="005F3828" w:rsidRPr="009F39FF" w:rsidRDefault="005F3828" w:rsidP="007441CD">
            <w:pPr>
              <w:pStyle w:val="ListParagraph"/>
              <w:numPr>
                <w:ilvl w:val="0"/>
                <w:numId w:val="56"/>
              </w:numPr>
            </w:pPr>
            <w:r>
              <w:t>Control rooms and data centres.</w:t>
            </w:r>
          </w:p>
          <w:p w14:paraId="7E9A341D" w14:textId="77777777" w:rsidR="005F3828" w:rsidRDefault="005F3828" w:rsidP="005F3828"/>
          <w:p w14:paraId="7CCE2D86" w14:textId="77777777" w:rsidR="005F3828" w:rsidRDefault="005F3828" w:rsidP="005F3828">
            <w:pPr>
              <w:keepNext/>
              <w:keepLines/>
              <w:widowControl w:val="0"/>
            </w:pPr>
            <w:r w:rsidRPr="009F39FF">
              <w:t xml:space="preserve">Excludes: </w:t>
            </w:r>
          </w:p>
          <w:p w14:paraId="0CB56A97" w14:textId="77777777" w:rsidR="005F3828" w:rsidRDefault="005F3828" w:rsidP="007441CD">
            <w:pPr>
              <w:pStyle w:val="ListParagraph"/>
              <w:keepNext/>
              <w:keepLines/>
              <w:widowControl w:val="0"/>
              <w:numPr>
                <w:ilvl w:val="0"/>
                <w:numId w:val="57"/>
              </w:numPr>
            </w:pPr>
            <w:r w:rsidRPr="009F39FF">
              <w:t>Any costs relating to operational property (</w:t>
            </w:r>
            <w:r>
              <w:t>ie</w:t>
            </w:r>
            <w:r w:rsidRPr="009F39FF">
              <w:t xml:space="preserve"> premises which contain network assets and are not maintained for accommodating people </w:t>
            </w:r>
            <w:r>
              <w:t>e.g.</w:t>
            </w:r>
            <w:r w:rsidRPr="009F39FF">
              <w:t xml:space="preserve"> Substations, Boiler Stations, Holder Stations, Compressor Stations, Governor House etc (include under operational property).</w:t>
            </w:r>
          </w:p>
          <w:p w14:paraId="26C6CE8A" w14:textId="77777777" w:rsidR="005F3828" w:rsidRPr="009F39FF" w:rsidRDefault="005F3828" w:rsidP="007441CD">
            <w:pPr>
              <w:pStyle w:val="ListParagraph"/>
              <w:numPr>
                <w:ilvl w:val="0"/>
                <w:numId w:val="57"/>
              </w:numPr>
            </w:pPr>
            <w:r w:rsidRPr="009F39FF">
              <w:t>Any IT systems associated with property management (include under IT &amp; Telecoms).</w:t>
            </w:r>
          </w:p>
          <w:p w14:paraId="33EE5A00" w14:textId="77777777" w:rsidR="005F3828" w:rsidRPr="009F39FF" w:rsidRDefault="005F3828" w:rsidP="007441CD">
            <w:pPr>
              <w:pStyle w:val="ListParagraph"/>
              <w:numPr>
                <w:ilvl w:val="0"/>
                <w:numId w:val="57"/>
              </w:numPr>
            </w:pPr>
            <w:r w:rsidRPr="009F39FF">
              <w:t>Depreciation and profit/loss on Fixed Assets Relocation costs to or from non-operational premises.</w:t>
            </w:r>
          </w:p>
          <w:p w14:paraId="59FF91FB" w14:textId="77777777" w:rsidR="005F3828" w:rsidRPr="00904031" w:rsidRDefault="005F3828" w:rsidP="005F3828">
            <w:pPr>
              <w:rPr>
                <w:szCs w:val="20"/>
              </w:rPr>
            </w:pPr>
            <w:r w:rsidRPr="009F39FF">
              <w:t>Network rates.</w:t>
            </w:r>
          </w:p>
        </w:tc>
      </w:tr>
      <w:tr w:rsidR="005F3828" w:rsidRPr="00A902AB" w14:paraId="3E238C60" w14:textId="77777777" w:rsidTr="005F3828">
        <w:tc>
          <w:tcPr>
            <w:tcW w:w="253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4ADFEB9" w14:textId="77777777" w:rsidR="005F3828" w:rsidRDefault="005F3828" w:rsidP="005F3828">
            <w:r w:rsidRPr="009F39FF">
              <w:t>HR &amp; non-operational training</w:t>
            </w:r>
            <w:r>
              <w:fldChar w:fldCharType="begin"/>
            </w:r>
            <w:r>
              <w:instrText xml:space="preserve"> XE "</w:instrText>
            </w:r>
            <w:r w:rsidRPr="007036E2">
              <w:instrText>HR &amp; non-operational training</w:instrText>
            </w:r>
            <w:r>
              <w:instrText xml:space="preserve">" </w:instrText>
            </w:r>
            <w:r>
              <w:fldChar w:fldCharType="end"/>
            </w:r>
          </w:p>
        </w:tc>
        <w:tc>
          <w:tcPr>
            <w:tcW w:w="609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2119F6E" w14:textId="77777777" w:rsidR="005F3828" w:rsidRPr="009F39FF" w:rsidRDefault="005F3828" w:rsidP="005F3828">
            <w:pPr>
              <w:rPr>
                <w:i/>
              </w:rPr>
            </w:pPr>
            <w:r w:rsidRPr="009F39FF">
              <w:rPr>
                <w:i/>
              </w:rPr>
              <w:t>HR</w:t>
            </w:r>
          </w:p>
          <w:p w14:paraId="191DF67C" w14:textId="77777777" w:rsidR="005F3828" w:rsidRPr="009F39FF" w:rsidRDefault="005F3828" w:rsidP="005F3828">
            <w:pPr>
              <w:rPr>
                <w:b/>
              </w:rPr>
            </w:pPr>
          </w:p>
          <w:p w14:paraId="2D85BD61" w14:textId="77777777" w:rsidR="005F3828" w:rsidRPr="009F39FF" w:rsidRDefault="005F3828" w:rsidP="005F3828">
            <w:r w:rsidRPr="009F39FF">
              <w:t xml:space="preserve">This would include provisions of the HR function </w:t>
            </w:r>
            <w:r>
              <w:t>ie</w:t>
            </w:r>
            <w:r w:rsidRPr="009F39FF">
              <w:t xml:space="preserve"> the full range of professional activity for an individual's career path from recruitment to retirement and post retirement where applicable, </w:t>
            </w:r>
            <w:r>
              <w:t>e.g.</w:t>
            </w:r>
            <w:r w:rsidRPr="009F39FF">
              <w:t xml:space="preserve"> management and administration of pension payments (NB PPF scheme administration costs are excluded) and from related professional advice to directly resolving grievances for staff. </w:t>
            </w:r>
          </w:p>
          <w:p w14:paraId="7EBEECE7" w14:textId="77777777" w:rsidR="005F3828" w:rsidRPr="009F39FF" w:rsidRDefault="005F3828" w:rsidP="005F3828"/>
          <w:p w14:paraId="7D9362BC" w14:textId="77777777" w:rsidR="005F3828" w:rsidRPr="009F39FF" w:rsidRDefault="005F3828" w:rsidP="005F3828">
            <w:r w:rsidRPr="009F39FF">
              <w:t>Includes:</w:t>
            </w:r>
          </w:p>
          <w:p w14:paraId="1A3FBA37" w14:textId="77777777" w:rsidR="005F3828" w:rsidRPr="009F39FF" w:rsidRDefault="005F3828" w:rsidP="007441CD">
            <w:pPr>
              <w:pStyle w:val="ListParagraph"/>
              <w:numPr>
                <w:ilvl w:val="0"/>
                <w:numId w:val="55"/>
              </w:numPr>
            </w:pPr>
            <w:r w:rsidRPr="009F39FF">
              <w:t>Costs of payroll and pension’s management and operation.</w:t>
            </w:r>
          </w:p>
          <w:p w14:paraId="19D78375" w14:textId="77777777" w:rsidR="005F3828" w:rsidRPr="009F39FF" w:rsidRDefault="005F3828" w:rsidP="007441CD">
            <w:pPr>
              <w:pStyle w:val="ListParagraph"/>
              <w:numPr>
                <w:ilvl w:val="0"/>
                <w:numId w:val="55"/>
              </w:numPr>
            </w:pPr>
            <w:r w:rsidRPr="009F39FF">
              <w:t>Facilitating staff performance, development and reviews.</w:t>
            </w:r>
          </w:p>
          <w:p w14:paraId="7BDAF12C" w14:textId="77777777" w:rsidR="005F3828" w:rsidRPr="009F39FF" w:rsidRDefault="005F3828" w:rsidP="007441CD">
            <w:pPr>
              <w:pStyle w:val="ListParagraph"/>
              <w:numPr>
                <w:ilvl w:val="0"/>
                <w:numId w:val="55"/>
              </w:numPr>
            </w:pPr>
            <w:r w:rsidRPr="009F39FF">
              <w:t>Industrial and employee relations including HR strategy, policies and procedures.</w:t>
            </w:r>
          </w:p>
          <w:p w14:paraId="196324BD" w14:textId="77777777" w:rsidR="005F3828" w:rsidRPr="009F39FF" w:rsidRDefault="005F3828" w:rsidP="007441CD">
            <w:pPr>
              <w:pStyle w:val="ListParagraph"/>
              <w:numPr>
                <w:ilvl w:val="0"/>
                <w:numId w:val="55"/>
              </w:numPr>
            </w:pPr>
            <w:r w:rsidRPr="009F39FF">
              <w:t>Monitoring equal employment opportunities.</w:t>
            </w:r>
          </w:p>
          <w:p w14:paraId="0B8534F7" w14:textId="77777777" w:rsidR="005F3828" w:rsidRPr="009F39FF" w:rsidRDefault="005F3828" w:rsidP="007441CD">
            <w:pPr>
              <w:pStyle w:val="ListParagraph"/>
              <w:numPr>
                <w:ilvl w:val="0"/>
                <w:numId w:val="55"/>
              </w:numPr>
            </w:pPr>
            <w:r w:rsidRPr="009F39FF">
              <w:t>HR advice to management, succession planning and also retentions and rewards.</w:t>
            </w:r>
          </w:p>
          <w:p w14:paraId="104D9417" w14:textId="77777777" w:rsidR="005F3828" w:rsidRPr="009F39FF" w:rsidRDefault="005F3828" w:rsidP="005F3828"/>
          <w:p w14:paraId="0B36FE37" w14:textId="77777777" w:rsidR="005F3828" w:rsidRPr="009F39FF" w:rsidRDefault="005F3828" w:rsidP="005F3828">
            <w:r w:rsidRPr="009F39FF">
              <w:t>Excludes:</w:t>
            </w:r>
          </w:p>
          <w:p w14:paraId="57C33EDF" w14:textId="77777777" w:rsidR="005F3828" w:rsidRPr="009F39FF" w:rsidRDefault="005F3828" w:rsidP="007441CD">
            <w:pPr>
              <w:pStyle w:val="ListParagraph"/>
              <w:numPr>
                <w:ilvl w:val="0"/>
                <w:numId w:val="55"/>
              </w:numPr>
            </w:pPr>
            <w:r w:rsidRPr="009F39FF">
              <w:rPr>
                <w:szCs w:val="20"/>
              </w:rPr>
              <w:t>Pension Scheme Administration and PPF levy costs</w:t>
            </w:r>
          </w:p>
          <w:p w14:paraId="784FE85F" w14:textId="77777777" w:rsidR="005F3828" w:rsidRPr="009F39FF" w:rsidRDefault="005F3828" w:rsidP="007441CD">
            <w:pPr>
              <w:pStyle w:val="ListParagraph"/>
              <w:numPr>
                <w:ilvl w:val="0"/>
                <w:numId w:val="55"/>
              </w:numPr>
            </w:pPr>
            <w:r w:rsidRPr="009F39FF">
              <w:rPr>
                <w:szCs w:val="20"/>
              </w:rPr>
              <w:t>Pension deficit repair payments relating to the „established deficit</w:t>
            </w:r>
            <w:r w:rsidRPr="009F39FF">
              <w:rPr>
                <w:rFonts w:ascii="MS Mincho" w:eastAsia="MS Mincho" w:hAnsi="MS Mincho" w:hint="eastAsia"/>
                <w:szCs w:val="20"/>
                <w:lang w:val="en-US"/>
              </w:rPr>
              <w:t>‟</w:t>
            </w:r>
            <w:r w:rsidRPr="009F39FF">
              <w:rPr>
                <w:szCs w:val="20"/>
              </w:rPr>
              <w:t xml:space="preserve"> and for the avoidance of doubt, all unfunded early retirement deficiency costs (ERDC) post 1 April 2004</w:t>
            </w:r>
          </w:p>
          <w:p w14:paraId="2C926BEA" w14:textId="77777777" w:rsidR="005F3828" w:rsidRPr="009F39FF" w:rsidRDefault="005F3828" w:rsidP="005F3828"/>
          <w:p w14:paraId="0842BCF7" w14:textId="77777777" w:rsidR="005F3828" w:rsidRPr="009F39FF" w:rsidRDefault="005F3828" w:rsidP="005F3828">
            <w:pPr>
              <w:rPr>
                <w:i/>
              </w:rPr>
            </w:pPr>
            <w:r w:rsidRPr="009F39FF">
              <w:rPr>
                <w:i/>
              </w:rPr>
              <w:t>Non-Operational Training</w:t>
            </w:r>
          </w:p>
          <w:p w14:paraId="0357F1C0" w14:textId="77777777" w:rsidR="005F3828" w:rsidRPr="009F39FF" w:rsidRDefault="005F3828" w:rsidP="005F3828">
            <w:pPr>
              <w:rPr>
                <w:b/>
              </w:rPr>
            </w:pPr>
          </w:p>
          <w:p w14:paraId="5FE2180F" w14:textId="77777777" w:rsidR="005F3828" w:rsidRPr="009F39FF" w:rsidRDefault="005F3828" w:rsidP="005F3828">
            <w:r w:rsidRPr="009F39FF">
              <w:t>Facilitating and operating training courses of a non-technical nature for office-based staff.</w:t>
            </w:r>
          </w:p>
          <w:p w14:paraId="7FC1D1F6" w14:textId="77777777" w:rsidR="005F3828" w:rsidRPr="009F39FF" w:rsidRDefault="005F3828" w:rsidP="005F3828"/>
          <w:p w14:paraId="49A0B464" w14:textId="77777777" w:rsidR="005F3828" w:rsidRPr="009F39FF" w:rsidRDefault="005F3828" w:rsidP="005F3828">
            <w:r w:rsidRPr="009F39FF">
              <w:t>Includes</w:t>
            </w:r>
          </w:p>
          <w:p w14:paraId="35353B11" w14:textId="77777777" w:rsidR="005F3828" w:rsidRPr="009F39FF" w:rsidRDefault="005F3828" w:rsidP="007441CD">
            <w:pPr>
              <w:pStyle w:val="ListParagraph"/>
              <w:numPr>
                <w:ilvl w:val="0"/>
                <w:numId w:val="55"/>
              </w:numPr>
            </w:pPr>
            <w:r w:rsidRPr="009F39FF">
              <w:t>Staff who organise and provide non-operational training and maintain employees training records.</w:t>
            </w:r>
          </w:p>
          <w:p w14:paraId="5627D3BD" w14:textId="77777777" w:rsidR="005F3828" w:rsidRPr="009F39FF" w:rsidRDefault="005F3828" w:rsidP="007441CD">
            <w:pPr>
              <w:pStyle w:val="ListParagraph"/>
              <w:numPr>
                <w:ilvl w:val="0"/>
                <w:numId w:val="55"/>
              </w:numPr>
            </w:pPr>
            <w:r w:rsidRPr="009F39FF">
              <w:t xml:space="preserve">Cost of running the non-operational training costs </w:t>
            </w:r>
            <w:r>
              <w:t>e.g.</w:t>
            </w:r>
            <w:r w:rsidRPr="009F39FF">
              <w:t xml:space="preserve"> course fees.</w:t>
            </w:r>
          </w:p>
          <w:p w14:paraId="50F2EE53" w14:textId="77777777" w:rsidR="005F3828" w:rsidRPr="009F39FF" w:rsidRDefault="005F3828" w:rsidP="007441CD">
            <w:pPr>
              <w:pStyle w:val="ListParagraph"/>
              <w:numPr>
                <w:ilvl w:val="0"/>
                <w:numId w:val="55"/>
              </w:numPr>
            </w:pPr>
            <w:r w:rsidRPr="009F39FF">
              <w:t>Leadership development training.</w:t>
            </w:r>
          </w:p>
          <w:p w14:paraId="12ADB8E0" w14:textId="77777777" w:rsidR="005F3828" w:rsidRPr="009F39FF" w:rsidRDefault="005F3828" w:rsidP="005F3828"/>
          <w:p w14:paraId="2D9A313C" w14:textId="77777777" w:rsidR="005F3828" w:rsidRPr="009F39FF" w:rsidRDefault="005F3828" w:rsidP="005F3828">
            <w:r w:rsidRPr="009F39FF">
              <w:t>Excludes:</w:t>
            </w:r>
          </w:p>
          <w:p w14:paraId="0F5F85B2" w14:textId="77777777" w:rsidR="005F3828" w:rsidRPr="009F39FF" w:rsidRDefault="005F3828" w:rsidP="007441CD">
            <w:pPr>
              <w:pStyle w:val="ListParagraph"/>
              <w:numPr>
                <w:ilvl w:val="0"/>
                <w:numId w:val="55"/>
              </w:numPr>
            </w:pPr>
            <w:r w:rsidRPr="009F39FF">
              <w:t>Any operational training costs</w:t>
            </w:r>
          </w:p>
          <w:p w14:paraId="5E98A84C" w14:textId="77777777" w:rsidR="005F3828" w:rsidRPr="009F39FF" w:rsidRDefault="005F3828" w:rsidP="007441CD">
            <w:pPr>
              <w:pStyle w:val="ListParagraph"/>
              <w:numPr>
                <w:ilvl w:val="0"/>
                <w:numId w:val="55"/>
              </w:numPr>
            </w:pPr>
            <w:r w:rsidRPr="009F39FF">
              <w:t xml:space="preserve">Non-operational costs associated with formal training and apprentice programmes (included under </w:t>
            </w:r>
            <w:r>
              <w:t>operational training</w:t>
            </w:r>
            <w:r w:rsidRPr="009F39FF">
              <w:t>)</w:t>
            </w:r>
          </w:p>
          <w:p w14:paraId="217D5303" w14:textId="77777777" w:rsidR="005F3828" w:rsidRPr="009F39FF" w:rsidRDefault="005F3828" w:rsidP="007441CD">
            <w:pPr>
              <w:pStyle w:val="ListParagraph"/>
              <w:numPr>
                <w:ilvl w:val="0"/>
                <w:numId w:val="55"/>
              </w:numPr>
            </w:pPr>
            <w:r w:rsidRPr="009F39FF">
              <w:t>Time of employees attending training (include as labour costs under the relevant activity for non-operational).</w:t>
            </w:r>
          </w:p>
          <w:p w14:paraId="5FE6670A" w14:textId="77777777" w:rsidR="005F3828" w:rsidRPr="009F39FF" w:rsidRDefault="005F3828" w:rsidP="007441CD">
            <w:pPr>
              <w:pStyle w:val="ListParagraph"/>
              <w:numPr>
                <w:ilvl w:val="0"/>
                <w:numId w:val="55"/>
              </w:numPr>
            </w:pPr>
            <w:r w:rsidRPr="009F39FF">
              <w:t xml:space="preserve">HSE costs (include under Closely Associated Indirect costs). </w:t>
            </w:r>
          </w:p>
          <w:p w14:paraId="250BD961" w14:textId="77777777" w:rsidR="005F3828" w:rsidRPr="009F39FF" w:rsidRDefault="005F3828" w:rsidP="007441CD">
            <w:pPr>
              <w:pStyle w:val="ListParagraph"/>
              <w:numPr>
                <w:ilvl w:val="0"/>
                <w:numId w:val="55"/>
              </w:numPr>
            </w:pPr>
            <w:r w:rsidRPr="009F39FF">
              <w:t>IT systems associated with HR &amp; Payroll (include under IT &amp; Telecoms).</w:t>
            </w:r>
          </w:p>
          <w:p w14:paraId="529F238C" w14:textId="77777777" w:rsidR="005F3828" w:rsidRPr="00904031" w:rsidRDefault="005F3828" w:rsidP="005F3828">
            <w:pPr>
              <w:rPr>
                <w:szCs w:val="20"/>
              </w:rPr>
            </w:pPr>
            <w:r w:rsidRPr="009F39FF">
              <w:t>IT &amp; Property management costs associated with Non-Ops Training (include under IT &amp; Property costs respectively).</w:t>
            </w:r>
          </w:p>
        </w:tc>
      </w:tr>
      <w:tr w:rsidR="005F3828" w:rsidRPr="00A902AB" w14:paraId="3D342A9B" w14:textId="77777777" w:rsidTr="005F3828">
        <w:tc>
          <w:tcPr>
            <w:tcW w:w="253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4CD0288" w14:textId="77777777" w:rsidR="005F3828" w:rsidRDefault="005F3828" w:rsidP="005F3828">
            <w:r w:rsidRPr="009F39FF">
              <w:t>Finance, audit &amp; regulation</w:t>
            </w:r>
            <w:r>
              <w:fldChar w:fldCharType="begin"/>
            </w:r>
            <w:r>
              <w:instrText xml:space="preserve"> XE "</w:instrText>
            </w:r>
            <w:r w:rsidRPr="00FD2C1C">
              <w:instrText>Finance, audit &amp; regulation</w:instrText>
            </w:r>
            <w:r>
              <w:instrText xml:space="preserve">" </w:instrText>
            </w:r>
            <w:r>
              <w:fldChar w:fldCharType="end"/>
            </w:r>
          </w:p>
        </w:tc>
        <w:tc>
          <w:tcPr>
            <w:tcW w:w="609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7E71C6E" w14:textId="77777777" w:rsidR="005F3828" w:rsidRPr="009F39FF" w:rsidRDefault="005F3828" w:rsidP="005F3828">
            <w:pPr>
              <w:rPr>
                <w:szCs w:val="20"/>
              </w:rPr>
            </w:pPr>
            <w:r w:rsidRPr="009F39FF">
              <w:rPr>
                <w:szCs w:val="20"/>
              </w:rPr>
              <w:t>Performing the statutory, regulatory and internal management cost and performance reporting requirements and customary financial and regulatory compliance activities for the network.</w:t>
            </w:r>
          </w:p>
          <w:p w14:paraId="783AA011" w14:textId="77777777" w:rsidR="005F3828" w:rsidRPr="009F39FF" w:rsidRDefault="005F3828" w:rsidP="005F3828">
            <w:pPr>
              <w:pStyle w:val="ListParagraph"/>
              <w:ind w:left="273" w:hanging="219"/>
              <w:rPr>
                <w:szCs w:val="20"/>
              </w:rPr>
            </w:pPr>
          </w:p>
          <w:p w14:paraId="7C1BB2F8" w14:textId="77777777" w:rsidR="005F3828" w:rsidRPr="009F39FF" w:rsidRDefault="005F3828" w:rsidP="005F3828">
            <w:pPr>
              <w:rPr>
                <w:szCs w:val="20"/>
              </w:rPr>
            </w:pPr>
            <w:r w:rsidRPr="009F39FF">
              <w:rPr>
                <w:szCs w:val="20"/>
              </w:rPr>
              <w:t>Includes:</w:t>
            </w:r>
          </w:p>
          <w:p w14:paraId="4DADCB9B" w14:textId="77777777" w:rsidR="005F3828" w:rsidRPr="009F39FF" w:rsidRDefault="005F3828" w:rsidP="007441CD">
            <w:pPr>
              <w:numPr>
                <w:ilvl w:val="0"/>
                <w:numId w:val="52"/>
              </w:numPr>
              <w:tabs>
                <w:tab w:val="clear" w:pos="360"/>
              </w:tabs>
              <w:rPr>
                <w:szCs w:val="20"/>
              </w:rPr>
            </w:pPr>
            <w:r w:rsidRPr="009F39FF">
              <w:rPr>
                <w:szCs w:val="20"/>
              </w:rPr>
              <w:t>Process of payments and receipts.</w:t>
            </w:r>
          </w:p>
          <w:p w14:paraId="1F68C85C" w14:textId="77777777" w:rsidR="005F3828" w:rsidRPr="009F39FF" w:rsidRDefault="005F3828" w:rsidP="007441CD">
            <w:pPr>
              <w:numPr>
                <w:ilvl w:val="0"/>
                <w:numId w:val="52"/>
              </w:numPr>
              <w:tabs>
                <w:tab w:val="clear" w:pos="360"/>
              </w:tabs>
              <w:rPr>
                <w:szCs w:val="20"/>
              </w:rPr>
            </w:pPr>
            <w:r w:rsidRPr="009F39FF">
              <w:rPr>
                <w:caps/>
                <w:szCs w:val="20"/>
              </w:rPr>
              <w:t>t</w:t>
            </w:r>
            <w:r w:rsidRPr="009F39FF">
              <w:rPr>
                <w:szCs w:val="20"/>
              </w:rPr>
              <w:t>ime sheet evaluation where not part of the payroll process.</w:t>
            </w:r>
          </w:p>
          <w:p w14:paraId="11DB3D1A" w14:textId="77777777" w:rsidR="005F3828" w:rsidRPr="009F39FF" w:rsidRDefault="005F3828" w:rsidP="007441CD">
            <w:pPr>
              <w:numPr>
                <w:ilvl w:val="0"/>
                <w:numId w:val="52"/>
              </w:numPr>
              <w:tabs>
                <w:tab w:val="clear" w:pos="360"/>
              </w:tabs>
              <w:rPr>
                <w:szCs w:val="20"/>
              </w:rPr>
            </w:pPr>
            <w:r w:rsidRPr="009F39FF">
              <w:rPr>
                <w:caps/>
                <w:szCs w:val="20"/>
              </w:rPr>
              <w:t>f</w:t>
            </w:r>
            <w:r w:rsidRPr="009F39FF">
              <w:rPr>
                <w:szCs w:val="20"/>
              </w:rPr>
              <w:t xml:space="preserve">inancial &amp; risk management - </w:t>
            </w:r>
            <w:r>
              <w:rPr>
                <w:szCs w:val="20"/>
              </w:rPr>
              <w:t>e.g.</w:t>
            </w:r>
            <w:r w:rsidRPr="009F39FF">
              <w:rPr>
                <w:szCs w:val="20"/>
              </w:rPr>
              <w:t xml:space="preserve"> credit &amp; exposure management.</w:t>
            </w:r>
          </w:p>
          <w:p w14:paraId="22C3D375" w14:textId="77777777" w:rsidR="005F3828" w:rsidRPr="009F39FF" w:rsidRDefault="005F3828" w:rsidP="007441CD">
            <w:pPr>
              <w:numPr>
                <w:ilvl w:val="0"/>
                <w:numId w:val="52"/>
              </w:numPr>
              <w:tabs>
                <w:tab w:val="clear" w:pos="360"/>
              </w:tabs>
              <w:rPr>
                <w:b/>
                <w:sz w:val="22"/>
                <w:szCs w:val="20"/>
              </w:rPr>
            </w:pPr>
            <w:r w:rsidRPr="009F39FF">
              <w:rPr>
                <w:szCs w:val="20"/>
              </w:rPr>
              <w:t>Financial planning, forecasting &amp; strategy.</w:t>
            </w:r>
          </w:p>
          <w:p w14:paraId="4D93EE25" w14:textId="77777777" w:rsidR="005F3828" w:rsidRPr="009F39FF" w:rsidRDefault="005F3828" w:rsidP="007441CD">
            <w:pPr>
              <w:numPr>
                <w:ilvl w:val="0"/>
                <w:numId w:val="52"/>
              </w:numPr>
              <w:tabs>
                <w:tab w:val="clear" w:pos="360"/>
              </w:tabs>
              <w:rPr>
                <w:b/>
                <w:sz w:val="22"/>
                <w:szCs w:val="20"/>
              </w:rPr>
            </w:pPr>
            <w:r w:rsidRPr="009F39FF">
              <w:rPr>
                <w:szCs w:val="20"/>
              </w:rPr>
              <w:t>Financial accounting.</w:t>
            </w:r>
          </w:p>
          <w:p w14:paraId="3F23D596" w14:textId="77777777" w:rsidR="005F3828" w:rsidRPr="009F39FF" w:rsidRDefault="005F3828" w:rsidP="007441CD">
            <w:pPr>
              <w:numPr>
                <w:ilvl w:val="0"/>
                <w:numId w:val="52"/>
              </w:numPr>
              <w:tabs>
                <w:tab w:val="clear" w:pos="360"/>
              </w:tabs>
              <w:rPr>
                <w:b/>
                <w:sz w:val="22"/>
                <w:szCs w:val="20"/>
              </w:rPr>
            </w:pPr>
            <w:r w:rsidRPr="009F39FF">
              <w:rPr>
                <w:szCs w:val="20"/>
              </w:rPr>
              <w:t>Management accounting.</w:t>
            </w:r>
          </w:p>
          <w:p w14:paraId="5CC5B4A8" w14:textId="77777777" w:rsidR="005F3828" w:rsidRPr="009F39FF" w:rsidRDefault="005F3828" w:rsidP="007441CD">
            <w:pPr>
              <w:numPr>
                <w:ilvl w:val="0"/>
                <w:numId w:val="52"/>
              </w:numPr>
              <w:tabs>
                <w:tab w:val="clear" w:pos="360"/>
              </w:tabs>
              <w:rPr>
                <w:b/>
                <w:sz w:val="22"/>
                <w:szCs w:val="20"/>
              </w:rPr>
            </w:pPr>
            <w:r w:rsidRPr="009F39FF">
              <w:rPr>
                <w:szCs w:val="20"/>
              </w:rPr>
              <w:t>Investment accounting.</w:t>
            </w:r>
          </w:p>
          <w:p w14:paraId="27B070B7" w14:textId="77777777" w:rsidR="005F3828" w:rsidRPr="009F39FF" w:rsidRDefault="005F3828" w:rsidP="007441CD">
            <w:pPr>
              <w:numPr>
                <w:ilvl w:val="0"/>
                <w:numId w:val="52"/>
              </w:numPr>
              <w:tabs>
                <w:tab w:val="clear" w:pos="360"/>
              </w:tabs>
              <w:rPr>
                <w:b/>
                <w:sz w:val="22"/>
                <w:szCs w:val="20"/>
              </w:rPr>
            </w:pPr>
            <w:r w:rsidRPr="009F39FF">
              <w:rPr>
                <w:szCs w:val="20"/>
              </w:rPr>
              <w:t>Treasury management.</w:t>
            </w:r>
          </w:p>
          <w:p w14:paraId="36E0F499" w14:textId="77777777" w:rsidR="005F3828" w:rsidRPr="009F39FF" w:rsidRDefault="005F3828" w:rsidP="007441CD">
            <w:pPr>
              <w:numPr>
                <w:ilvl w:val="0"/>
                <w:numId w:val="52"/>
              </w:numPr>
              <w:tabs>
                <w:tab w:val="clear" w:pos="360"/>
              </w:tabs>
              <w:rPr>
                <w:b/>
                <w:sz w:val="22"/>
                <w:szCs w:val="20"/>
              </w:rPr>
            </w:pPr>
            <w:r w:rsidRPr="009F39FF">
              <w:rPr>
                <w:szCs w:val="20"/>
              </w:rPr>
              <w:t>Transportation income accounting.</w:t>
            </w:r>
          </w:p>
          <w:p w14:paraId="6F145C6F" w14:textId="77777777" w:rsidR="005F3828" w:rsidRPr="009F39FF" w:rsidRDefault="005F3828" w:rsidP="007441CD">
            <w:pPr>
              <w:numPr>
                <w:ilvl w:val="0"/>
                <w:numId w:val="52"/>
              </w:numPr>
              <w:tabs>
                <w:tab w:val="clear" w:pos="360"/>
              </w:tabs>
              <w:rPr>
                <w:b/>
                <w:sz w:val="22"/>
                <w:szCs w:val="20"/>
              </w:rPr>
            </w:pPr>
            <w:r w:rsidRPr="009F39FF">
              <w:rPr>
                <w:szCs w:val="20"/>
              </w:rPr>
              <w:t>Pricing.</w:t>
            </w:r>
          </w:p>
          <w:p w14:paraId="7B2AF9C5" w14:textId="77777777" w:rsidR="005F3828" w:rsidRPr="009F39FF" w:rsidRDefault="005F3828" w:rsidP="007441CD">
            <w:pPr>
              <w:numPr>
                <w:ilvl w:val="0"/>
                <w:numId w:val="52"/>
              </w:numPr>
              <w:tabs>
                <w:tab w:val="clear" w:pos="360"/>
              </w:tabs>
              <w:rPr>
                <w:b/>
                <w:sz w:val="22"/>
                <w:szCs w:val="20"/>
              </w:rPr>
            </w:pPr>
            <w:r w:rsidRPr="009F39FF">
              <w:rPr>
                <w:szCs w:val="20"/>
              </w:rPr>
              <w:t>Statutory &amp; regulatory reporting.</w:t>
            </w:r>
          </w:p>
          <w:p w14:paraId="3ABCE6B0" w14:textId="77777777" w:rsidR="005F3828" w:rsidRPr="009F39FF" w:rsidRDefault="005F3828" w:rsidP="007441CD">
            <w:pPr>
              <w:numPr>
                <w:ilvl w:val="0"/>
                <w:numId w:val="52"/>
              </w:numPr>
              <w:tabs>
                <w:tab w:val="clear" w:pos="360"/>
              </w:tabs>
              <w:rPr>
                <w:b/>
                <w:sz w:val="22"/>
                <w:szCs w:val="20"/>
              </w:rPr>
            </w:pPr>
            <w:r w:rsidRPr="009F39FF">
              <w:rPr>
                <w:szCs w:val="20"/>
              </w:rPr>
              <w:t>Tax compliance &amp; management.</w:t>
            </w:r>
          </w:p>
          <w:p w14:paraId="7BEACBF8" w14:textId="77777777" w:rsidR="005F3828" w:rsidRPr="009F39FF" w:rsidRDefault="005F3828" w:rsidP="007441CD">
            <w:pPr>
              <w:numPr>
                <w:ilvl w:val="0"/>
                <w:numId w:val="52"/>
              </w:numPr>
              <w:tabs>
                <w:tab w:val="clear" w:pos="360"/>
              </w:tabs>
              <w:rPr>
                <w:b/>
                <w:sz w:val="22"/>
                <w:szCs w:val="20"/>
              </w:rPr>
            </w:pPr>
            <w:r w:rsidRPr="009F39FF">
              <w:rPr>
                <w:szCs w:val="20"/>
              </w:rPr>
              <w:t>Internal audit &amp; management of the relationship with external audit function.</w:t>
            </w:r>
          </w:p>
          <w:p w14:paraId="799FE7B8" w14:textId="77777777" w:rsidR="005F3828" w:rsidRPr="009F39FF" w:rsidRDefault="005F3828" w:rsidP="007441CD">
            <w:pPr>
              <w:numPr>
                <w:ilvl w:val="0"/>
                <w:numId w:val="52"/>
              </w:numPr>
              <w:tabs>
                <w:tab w:val="clear" w:pos="360"/>
              </w:tabs>
              <w:rPr>
                <w:b/>
                <w:sz w:val="22"/>
                <w:szCs w:val="20"/>
              </w:rPr>
            </w:pPr>
            <w:r w:rsidRPr="009F39FF">
              <w:rPr>
                <w:szCs w:val="20"/>
              </w:rPr>
              <w:t>External audit fees.</w:t>
            </w:r>
          </w:p>
          <w:p w14:paraId="06897D27" w14:textId="77777777" w:rsidR="005F3828" w:rsidRPr="009F39FF" w:rsidRDefault="005F3828" w:rsidP="007441CD">
            <w:pPr>
              <w:numPr>
                <w:ilvl w:val="0"/>
                <w:numId w:val="52"/>
              </w:numPr>
              <w:tabs>
                <w:tab w:val="clear" w:pos="360"/>
              </w:tabs>
              <w:rPr>
                <w:szCs w:val="20"/>
              </w:rPr>
            </w:pPr>
            <w:r w:rsidRPr="009F39FF">
              <w:rPr>
                <w:szCs w:val="20"/>
              </w:rPr>
              <w:t>Cost of regulatory department.</w:t>
            </w:r>
          </w:p>
          <w:p w14:paraId="6392E5A8" w14:textId="77777777" w:rsidR="005F3828" w:rsidRPr="009F39FF" w:rsidRDefault="005F3828" w:rsidP="005F3828">
            <w:pPr>
              <w:rPr>
                <w:szCs w:val="20"/>
              </w:rPr>
            </w:pPr>
          </w:p>
          <w:p w14:paraId="1581497B" w14:textId="77777777" w:rsidR="005F3828" w:rsidRPr="009F39FF" w:rsidRDefault="005F3828" w:rsidP="005F3828">
            <w:pPr>
              <w:rPr>
                <w:szCs w:val="20"/>
              </w:rPr>
            </w:pPr>
            <w:r w:rsidRPr="009F39FF">
              <w:rPr>
                <w:szCs w:val="20"/>
              </w:rPr>
              <w:t>Excludes:</w:t>
            </w:r>
          </w:p>
          <w:p w14:paraId="1BECB94B" w14:textId="7B95886F" w:rsidR="005F3828" w:rsidRDefault="005F3828" w:rsidP="007441CD">
            <w:pPr>
              <w:numPr>
                <w:ilvl w:val="0"/>
                <w:numId w:val="52"/>
              </w:numPr>
              <w:tabs>
                <w:tab w:val="clear" w:pos="360"/>
              </w:tabs>
              <w:rPr>
                <w:ins w:id="1801" w:author="Author"/>
                <w:szCs w:val="20"/>
              </w:rPr>
            </w:pPr>
            <w:r w:rsidRPr="009F39FF">
              <w:rPr>
                <w:szCs w:val="20"/>
              </w:rPr>
              <w:t>Insurance costs (include under Insurance).</w:t>
            </w:r>
          </w:p>
          <w:p w14:paraId="638D4245" w14:textId="77777777" w:rsidR="005F3828" w:rsidRPr="00B625A4" w:rsidRDefault="005F3828" w:rsidP="007441CD">
            <w:pPr>
              <w:numPr>
                <w:ilvl w:val="0"/>
                <w:numId w:val="52"/>
              </w:numPr>
              <w:tabs>
                <w:tab w:val="clear" w:pos="360"/>
              </w:tabs>
              <w:rPr>
                <w:szCs w:val="20"/>
              </w:rPr>
            </w:pPr>
            <w:r w:rsidRPr="00B625A4">
              <w:rPr>
                <w:szCs w:val="20"/>
              </w:rPr>
              <w:t>Any of the IT systems associated with finance, audit and regulation (include under IT &amp; Telecoms).</w:t>
            </w:r>
          </w:p>
        </w:tc>
      </w:tr>
      <w:tr w:rsidR="005F3828" w:rsidRPr="00A902AB" w14:paraId="79AF10F4" w14:textId="77777777" w:rsidTr="005F3828">
        <w:tc>
          <w:tcPr>
            <w:tcW w:w="253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5535879" w14:textId="77777777" w:rsidR="005F3828" w:rsidRDefault="005F3828" w:rsidP="005F3828">
            <w:r w:rsidRPr="009F39FF">
              <w:t>Insurance</w:t>
            </w:r>
            <w:r>
              <w:fldChar w:fldCharType="begin"/>
            </w:r>
            <w:r>
              <w:instrText xml:space="preserve"> XE "</w:instrText>
            </w:r>
            <w:r w:rsidRPr="008B61A6">
              <w:instrText>Insurance</w:instrText>
            </w:r>
            <w:r>
              <w:instrText xml:space="preserve">" </w:instrText>
            </w:r>
            <w:r>
              <w:fldChar w:fldCharType="end"/>
            </w:r>
          </w:p>
        </w:tc>
        <w:tc>
          <w:tcPr>
            <w:tcW w:w="609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975DD78" w14:textId="77777777" w:rsidR="005F3828" w:rsidRPr="009F39FF" w:rsidRDefault="005F3828" w:rsidP="005F3828">
            <w:r w:rsidRPr="009F39FF">
              <w:t xml:space="preserve">Support and expertise to develop the business risk profile, managing the claims process and provision of information and understanding to the business in relation to insurable and uninsurable risks. </w:t>
            </w:r>
          </w:p>
          <w:p w14:paraId="79BE1151" w14:textId="77777777" w:rsidR="005F3828" w:rsidRPr="009F39FF" w:rsidRDefault="005F3828" w:rsidP="005F3828">
            <w:r w:rsidRPr="009F39FF">
              <w:t xml:space="preserve"> </w:t>
            </w:r>
          </w:p>
          <w:p w14:paraId="0BAB50A2" w14:textId="77777777" w:rsidR="005F3828" w:rsidRPr="009F39FF" w:rsidRDefault="005F3828" w:rsidP="005F3828">
            <w:r w:rsidRPr="009F39FF">
              <w:t>Includes</w:t>
            </w:r>
          </w:p>
          <w:p w14:paraId="4641023C" w14:textId="77777777" w:rsidR="005F3828" w:rsidRPr="009F39FF" w:rsidRDefault="005F3828" w:rsidP="007441CD">
            <w:pPr>
              <w:pStyle w:val="ListParagraph"/>
              <w:numPr>
                <w:ilvl w:val="0"/>
                <w:numId w:val="55"/>
              </w:numPr>
            </w:pPr>
            <w:r w:rsidRPr="009F39FF">
              <w:t>Insurance premiums</w:t>
            </w:r>
          </w:p>
          <w:p w14:paraId="46FF9828" w14:textId="77777777" w:rsidR="005F3828" w:rsidRPr="009F39FF" w:rsidRDefault="005F3828" w:rsidP="007441CD">
            <w:pPr>
              <w:pStyle w:val="ListParagraph"/>
              <w:numPr>
                <w:ilvl w:val="0"/>
                <w:numId w:val="55"/>
              </w:numPr>
            </w:pPr>
            <w:r w:rsidRPr="009F39FF">
              <w:t>Insurance premium tax</w:t>
            </w:r>
          </w:p>
          <w:p w14:paraId="567D00A2" w14:textId="77777777" w:rsidR="005F3828" w:rsidRPr="009F39FF" w:rsidRDefault="005F3828" w:rsidP="007441CD">
            <w:pPr>
              <w:pStyle w:val="ListParagraph"/>
              <w:numPr>
                <w:ilvl w:val="0"/>
                <w:numId w:val="55"/>
              </w:numPr>
            </w:pPr>
            <w:r w:rsidRPr="009F39FF">
              <w:t>Insurance contract negotiating and monitoring</w:t>
            </w:r>
          </w:p>
          <w:p w14:paraId="148E3958" w14:textId="77777777" w:rsidR="005F3828" w:rsidRPr="009F39FF" w:rsidRDefault="005F3828" w:rsidP="007441CD">
            <w:pPr>
              <w:pStyle w:val="ListParagraph"/>
              <w:numPr>
                <w:ilvl w:val="0"/>
                <w:numId w:val="55"/>
              </w:numPr>
            </w:pPr>
            <w:r w:rsidRPr="009F39FF">
              <w:t>Insurance claim processing</w:t>
            </w:r>
          </w:p>
          <w:p w14:paraId="2F3AAD6D" w14:textId="77777777" w:rsidR="005F3828" w:rsidRPr="009F39FF" w:rsidRDefault="005F3828" w:rsidP="007441CD">
            <w:pPr>
              <w:pStyle w:val="ListParagraph"/>
              <w:numPr>
                <w:ilvl w:val="0"/>
                <w:numId w:val="55"/>
              </w:numPr>
            </w:pPr>
            <w:r w:rsidRPr="009F39FF">
              <w:t>Insurance risk management</w:t>
            </w:r>
          </w:p>
          <w:p w14:paraId="791BFADF" w14:textId="77777777" w:rsidR="005F3828" w:rsidRPr="009F39FF" w:rsidRDefault="005F3828" w:rsidP="007441CD">
            <w:pPr>
              <w:pStyle w:val="ListParagraph"/>
              <w:numPr>
                <w:ilvl w:val="0"/>
                <w:numId w:val="55"/>
              </w:numPr>
            </w:pPr>
            <w:r w:rsidRPr="009F39FF">
              <w:t>Payments relating to uninsured claims</w:t>
            </w:r>
          </w:p>
          <w:p w14:paraId="417439C4" w14:textId="4E8812BA" w:rsidR="005F3828" w:rsidRDefault="005F3828" w:rsidP="007441CD">
            <w:pPr>
              <w:pStyle w:val="ListParagraph"/>
              <w:numPr>
                <w:ilvl w:val="0"/>
                <w:numId w:val="55"/>
              </w:numPr>
              <w:rPr>
                <w:ins w:id="1802" w:author="Author"/>
              </w:rPr>
            </w:pPr>
            <w:r w:rsidRPr="009F39FF">
              <w:t>Costs of in house insurance team</w:t>
            </w:r>
          </w:p>
          <w:p w14:paraId="22D8FEAE" w14:textId="77777777" w:rsidR="005F3828" w:rsidRPr="00B625A4" w:rsidRDefault="005F3828" w:rsidP="007441CD">
            <w:pPr>
              <w:pStyle w:val="ListParagraph"/>
              <w:numPr>
                <w:ilvl w:val="0"/>
                <w:numId w:val="55"/>
              </w:numPr>
              <w:rPr>
                <w:szCs w:val="20"/>
              </w:rPr>
            </w:pPr>
            <w:r w:rsidRPr="009F39FF">
              <w:t>Brokers fees</w:t>
            </w:r>
          </w:p>
        </w:tc>
      </w:tr>
      <w:tr w:rsidR="005F3828" w:rsidRPr="00A902AB" w14:paraId="1C0AF5C7" w14:textId="77777777" w:rsidTr="005F3828">
        <w:tc>
          <w:tcPr>
            <w:tcW w:w="253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C2A663D" w14:textId="77777777" w:rsidR="005F3828" w:rsidRDefault="005F3828" w:rsidP="005F3828">
            <w:r w:rsidRPr="009F39FF">
              <w:t>Procurement</w:t>
            </w:r>
            <w:r>
              <w:fldChar w:fldCharType="begin"/>
            </w:r>
            <w:r>
              <w:instrText xml:space="preserve"> XE "</w:instrText>
            </w:r>
            <w:r w:rsidRPr="000B75E3">
              <w:instrText>Procurement</w:instrText>
            </w:r>
            <w:r>
              <w:instrText xml:space="preserve">" </w:instrText>
            </w:r>
            <w:r>
              <w:fldChar w:fldCharType="end"/>
            </w:r>
          </w:p>
        </w:tc>
        <w:tc>
          <w:tcPr>
            <w:tcW w:w="609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1A106E8" w14:textId="77777777" w:rsidR="005F3828" w:rsidRPr="009F39FF" w:rsidRDefault="005F3828" w:rsidP="005F3828">
            <w:pPr>
              <w:keepNext/>
              <w:keepLines/>
            </w:pPr>
            <w:r w:rsidRPr="009F39FF">
              <w:t>Responsible for the procurement of goods &amp; services in the support of the business operations, through the management of procurement contracts with suppliers.</w:t>
            </w:r>
          </w:p>
          <w:p w14:paraId="6992B677" w14:textId="77777777" w:rsidR="005F3828" w:rsidRPr="009F39FF" w:rsidRDefault="005F3828" w:rsidP="005F3828">
            <w:pPr>
              <w:keepNext/>
              <w:keepLines/>
            </w:pPr>
          </w:p>
          <w:p w14:paraId="3C6ED84F" w14:textId="77777777" w:rsidR="005F3828" w:rsidRPr="009F39FF" w:rsidRDefault="005F3828" w:rsidP="005F3828">
            <w:pPr>
              <w:keepNext/>
              <w:keepLines/>
            </w:pPr>
            <w:r w:rsidRPr="009F39FF">
              <w:t>Includes:</w:t>
            </w:r>
          </w:p>
          <w:p w14:paraId="036D29D1" w14:textId="77777777" w:rsidR="005F3828" w:rsidRPr="009F39FF" w:rsidRDefault="005F3828" w:rsidP="007441CD">
            <w:pPr>
              <w:pStyle w:val="ListParagraph"/>
              <w:keepNext/>
              <w:keepLines/>
              <w:numPr>
                <w:ilvl w:val="0"/>
                <w:numId w:val="58"/>
              </w:numPr>
            </w:pPr>
            <w:r w:rsidRPr="009F39FF">
              <w:t>The cost of carrying out market analysis.</w:t>
            </w:r>
          </w:p>
          <w:p w14:paraId="0DE9E59C" w14:textId="77777777" w:rsidR="005F3828" w:rsidRPr="009F39FF" w:rsidRDefault="005F3828" w:rsidP="007441CD">
            <w:pPr>
              <w:pStyle w:val="ListParagraph"/>
              <w:keepNext/>
              <w:keepLines/>
              <w:numPr>
                <w:ilvl w:val="0"/>
                <w:numId w:val="58"/>
              </w:numPr>
            </w:pPr>
            <w:r w:rsidRPr="009F39FF">
              <w:t>Identifying potential suppliers, undertaking background review, negotiating contracts, purchase order fulfilment &amp; monitoring supplier performance.</w:t>
            </w:r>
          </w:p>
          <w:p w14:paraId="611A4B5D" w14:textId="77777777" w:rsidR="005F3828" w:rsidRPr="009F39FF" w:rsidRDefault="005F3828" w:rsidP="007441CD">
            <w:pPr>
              <w:pStyle w:val="ListParagraph"/>
              <w:keepNext/>
              <w:keepLines/>
              <w:numPr>
                <w:ilvl w:val="0"/>
                <w:numId w:val="58"/>
              </w:numPr>
            </w:pPr>
            <w:r w:rsidRPr="009F39FF">
              <w:t>Setting up and maintaining vendor accounts within the accounting system, and maintaining e-procurement channels.</w:t>
            </w:r>
          </w:p>
          <w:p w14:paraId="48CA29BE" w14:textId="77777777" w:rsidR="005F3828" w:rsidRPr="009F39FF" w:rsidRDefault="005F3828" w:rsidP="007441CD">
            <w:pPr>
              <w:pStyle w:val="ListParagraph"/>
              <w:keepNext/>
              <w:keepLines/>
              <w:numPr>
                <w:ilvl w:val="0"/>
                <w:numId w:val="58"/>
              </w:numPr>
            </w:pPr>
            <w:r w:rsidRPr="009F39FF">
              <w:t>Setting procurement guidelines and monitor adherence to the guidelines.</w:t>
            </w:r>
          </w:p>
          <w:p w14:paraId="0EB03AA3" w14:textId="77777777" w:rsidR="005F3828" w:rsidRPr="009F39FF" w:rsidRDefault="005F3828" w:rsidP="005F3828">
            <w:pPr>
              <w:keepNext/>
              <w:keepLines/>
              <w:rPr>
                <w:szCs w:val="20"/>
              </w:rPr>
            </w:pPr>
            <w:r w:rsidRPr="009F39FF">
              <w:rPr>
                <w:szCs w:val="20"/>
              </w:rPr>
              <w:t>Excludes:</w:t>
            </w:r>
          </w:p>
          <w:p w14:paraId="19C6462D" w14:textId="77777777" w:rsidR="005F3828" w:rsidRPr="009F39FF" w:rsidRDefault="005F3828" w:rsidP="007441CD">
            <w:pPr>
              <w:keepNext/>
              <w:keepLines/>
              <w:numPr>
                <w:ilvl w:val="0"/>
                <w:numId w:val="58"/>
              </w:numPr>
              <w:rPr>
                <w:szCs w:val="20"/>
              </w:rPr>
            </w:pPr>
            <w:r w:rsidRPr="009F39FF">
              <w:rPr>
                <w:szCs w:val="20"/>
              </w:rPr>
              <w:t>Any of the IT systems associated with procurement (include under IT &amp; Telecoms).</w:t>
            </w:r>
          </w:p>
          <w:p w14:paraId="667EE059" w14:textId="710EFA81" w:rsidR="005F3828" w:rsidRDefault="005F3828" w:rsidP="007441CD">
            <w:pPr>
              <w:keepNext/>
              <w:keepLines/>
              <w:numPr>
                <w:ilvl w:val="0"/>
                <w:numId w:val="58"/>
              </w:numPr>
              <w:rPr>
                <w:ins w:id="1803" w:author="Author"/>
                <w:szCs w:val="20"/>
              </w:rPr>
            </w:pPr>
            <w:r w:rsidRPr="009F39FF">
              <w:rPr>
                <w:szCs w:val="20"/>
              </w:rPr>
              <w:t>Stores &amp; Logistics - The activity of managing and operating stores (include under Closely Associated Indirect</w:t>
            </w:r>
            <w:r>
              <w:rPr>
                <w:szCs w:val="20"/>
              </w:rPr>
              <w:t xml:space="preserve"> costs</w:t>
            </w:r>
            <w:r w:rsidRPr="009F39FF">
              <w:rPr>
                <w:szCs w:val="20"/>
              </w:rPr>
              <w:t xml:space="preserve"> for transmission and record in separate stores and logistics category in table 3.1).</w:t>
            </w:r>
          </w:p>
          <w:p w14:paraId="2C71926C" w14:textId="77777777" w:rsidR="005F3828" w:rsidRPr="00B625A4" w:rsidRDefault="005F3828" w:rsidP="007441CD">
            <w:pPr>
              <w:keepNext/>
              <w:keepLines/>
              <w:numPr>
                <w:ilvl w:val="0"/>
                <w:numId w:val="58"/>
              </w:numPr>
              <w:rPr>
                <w:szCs w:val="20"/>
              </w:rPr>
            </w:pPr>
            <w:r w:rsidRPr="00B625A4">
              <w:rPr>
                <w:szCs w:val="20"/>
              </w:rPr>
              <w:t>Vehicles and Transport - the activity of managing, operating and maintaining the commercial fleet and mobile plant (include under Closely Associated Indirect costs).</w:t>
            </w:r>
          </w:p>
        </w:tc>
      </w:tr>
      <w:tr w:rsidR="005F3828" w:rsidRPr="00A902AB" w14:paraId="40E67869" w14:textId="77777777" w:rsidTr="005F3828">
        <w:tc>
          <w:tcPr>
            <w:tcW w:w="253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B83A423" w14:textId="77777777" w:rsidR="005F3828" w:rsidRDefault="005F3828" w:rsidP="005F3828">
            <w:r w:rsidRPr="009F39FF">
              <w:t>CEO &amp; group management</w:t>
            </w:r>
            <w:r>
              <w:fldChar w:fldCharType="begin"/>
            </w:r>
            <w:r>
              <w:instrText xml:space="preserve"> XE "</w:instrText>
            </w:r>
            <w:r w:rsidRPr="00DA459C">
              <w:instrText>CEO &amp; group management</w:instrText>
            </w:r>
            <w:r>
              <w:instrText xml:space="preserve">" </w:instrText>
            </w:r>
            <w:r>
              <w:fldChar w:fldCharType="end"/>
            </w:r>
          </w:p>
        </w:tc>
        <w:tc>
          <w:tcPr>
            <w:tcW w:w="609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43CD28B" w14:textId="77777777" w:rsidR="005F3828" w:rsidRPr="009F39FF" w:rsidRDefault="005F3828" w:rsidP="005F3828">
            <w:r w:rsidRPr="009F39FF">
              <w:t>Includes:</w:t>
            </w:r>
          </w:p>
          <w:p w14:paraId="1C65F3D8" w14:textId="77777777" w:rsidR="005F3828" w:rsidRPr="009F39FF" w:rsidRDefault="005F3828" w:rsidP="007441CD">
            <w:pPr>
              <w:pStyle w:val="ListParagraph"/>
              <w:numPr>
                <w:ilvl w:val="0"/>
                <w:numId w:val="59"/>
              </w:numPr>
              <w:spacing w:after="200" w:line="276" w:lineRule="auto"/>
            </w:pPr>
            <w:r w:rsidRPr="009F39FF">
              <w:t>Communications - communication within the UK businesses, internal communications, external communications, media relations, issues management, regional communications, community relations, c</w:t>
            </w:r>
            <w:r w:rsidRPr="009F39FF">
              <w:rPr>
                <w:szCs w:val="20"/>
              </w:rPr>
              <w:t xml:space="preserve">ommunity awareness, branding, </w:t>
            </w:r>
            <w:r w:rsidRPr="009F39FF">
              <w:t>events management</w:t>
            </w:r>
          </w:p>
          <w:p w14:paraId="0E4854AD" w14:textId="77777777" w:rsidR="005F3828" w:rsidRPr="009F39FF" w:rsidRDefault="005F3828" w:rsidP="007441CD">
            <w:pPr>
              <w:pStyle w:val="ListParagraph"/>
              <w:numPr>
                <w:ilvl w:val="0"/>
                <w:numId w:val="59"/>
              </w:numPr>
              <w:spacing w:after="200" w:line="276" w:lineRule="auto"/>
            </w:pPr>
            <w:r w:rsidRPr="009F39FF">
              <w:t>Group Strategy- function has the responsibility of evaluating the strategic options of the Group.</w:t>
            </w:r>
          </w:p>
          <w:p w14:paraId="07E534F6" w14:textId="77777777" w:rsidR="005F3828" w:rsidRPr="009F39FF" w:rsidRDefault="005F3828" w:rsidP="007441CD">
            <w:pPr>
              <w:pStyle w:val="ListParagraph"/>
              <w:numPr>
                <w:ilvl w:val="0"/>
                <w:numId w:val="59"/>
              </w:numPr>
              <w:spacing w:after="200" w:line="276" w:lineRule="auto"/>
            </w:pPr>
            <w:r w:rsidRPr="009F39FF">
              <w:t>Legal / Risk and Compliance/ Company Secretary - legal department, the management corporate governance for all companies to ensure they comply with legislation, regulations and best practice.</w:t>
            </w:r>
          </w:p>
          <w:p w14:paraId="7F2D791C" w14:textId="77777777" w:rsidR="005F3828" w:rsidRPr="009F39FF" w:rsidRDefault="005F3828" w:rsidP="007441CD">
            <w:pPr>
              <w:pStyle w:val="ListParagraph"/>
              <w:numPr>
                <w:ilvl w:val="0"/>
                <w:numId w:val="59"/>
              </w:numPr>
              <w:spacing w:after="200" w:line="276" w:lineRule="auto"/>
            </w:pPr>
            <w:r w:rsidRPr="009F39FF">
              <w:t>Corporate Responsibility and investor relations - corporate responsibility and interaction with institutional equity investors and market analysts, management of rating agencies also advertising, charity and sponsorship arrangements.</w:t>
            </w:r>
          </w:p>
          <w:p w14:paraId="0E8C2CC6" w14:textId="77777777" w:rsidR="005F3828" w:rsidRPr="009F39FF" w:rsidRDefault="005F3828" w:rsidP="007441CD">
            <w:pPr>
              <w:pStyle w:val="ListParagraph"/>
              <w:numPr>
                <w:ilvl w:val="0"/>
                <w:numId w:val="59"/>
              </w:numPr>
            </w:pPr>
            <w:r w:rsidRPr="009F39FF">
              <w:t>Board Members and Other – staff and other costs of Board members and other corporate costs not fitting into other categories.</w:t>
            </w:r>
          </w:p>
          <w:p w14:paraId="329E5650" w14:textId="77777777" w:rsidR="005F3828" w:rsidRPr="009F39FF" w:rsidRDefault="005F3828" w:rsidP="007441CD">
            <w:pPr>
              <w:numPr>
                <w:ilvl w:val="0"/>
                <w:numId w:val="52"/>
              </w:numPr>
              <w:tabs>
                <w:tab w:val="clear" w:pos="360"/>
              </w:tabs>
              <w:rPr>
                <w:szCs w:val="20"/>
              </w:rPr>
            </w:pPr>
            <w:r w:rsidRPr="009F39FF">
              <w:rPr>
                <w:szCs w:val="20"/>
              </w:rPr>
              <w:t>Non-executive &amp; group directors’ labour costs (where they are not carrying out specific departmental duties) and Board meeting costs.</w:t>
            </w:r>
          </w:p>
          <w:p w14:paraId="7F61FF3E" w14:textId="77777777" w:rsidR="005F3828" w:rsidRPr="009F39FF" w:rsidRDefault="005F3828" w:rsidP="005F3828">
            <w:r w:rsidRPr="009F39FF">
              <w:t xml:space="preserve">Excludes: </w:t>
            </w:r>
          </w:p>
          <w:p w14:paraId="6D89F8F6" w14:textId="77777777" w:rsidR="005F3828" w:rsidRPr="009F39FF" w:rsidRDefault="005F3828" w:rsidP="007441CD">
            <w:pPr>
              <w:pStyle w:val="ListParagraph"/>
              <w:numPr>
                <w:ilvl w:val="0"/>
                <w:numId w:val="55"/>
              </w:numPr>
            </w:pPr>
            <w:r w:rsidRPr="009F39FF">
              <w:t>Insurance management.</w:t>
            </w:r>
          </w:p>
          <w:p w14:paraId="6120F6EB" w14:textId="2792F8BF" w:rsidR="005F3828" w:rsidRDefault="005F3828" w:rsidP="007441CD">
            <w:pPr>
              <w:pStyle w:val="ListParagraph"/>
              <w:numPr>
                <w:ilvl w:val="0"/>
                <w:numId w:val="55"/>
              </w:numPr>
              <w:rPr>
                <w:ins w:id="1804" w:author="Author"/>
              </w:rPr>
            </w:pPr>
            <w:r w:rsidRPr="009F39FF">
              <w:t>Legal advice relating to wayleaves/servitudes/easements.</w:t>
            </w:r>
          </w:p>
          <w:p w14:paraId="48AD7175" w14:textId="77777777" w:rsidR="005F3828" w:rsidRPr="00B625A4" w:rsidRDefault="005F3828" w:rsidP="007441CD">
            <w:pPr>
              <w:pStyle w:val="ListParagraph"/>
              <w:numPr>
                <w:ilvl w:val="0"/>
                <w:numId w:val="55"/>
              </w:numPr>
              <w:rPr>
                <w:szCs w:val="20"/>
              </w:rPr>
            </w:pPr>
            <w:r w:rsidRPr="009F39FF">
              <w:t xml:space="preserve">Group costs relating to specific activities </w:t>
            </w:r>
            <w:r>
              <w:t>e.g.</w:t>
            </w:r>
            <w:r w:rsidRPr="009F39FF">
              <w:t xml:space="preserve"> HR, Finance, Audit, Regulation, Taxation, HSE, Insurance, etc (include under the specific cost category).</w:t>
            </w:r>
          </w:p>
        </w:tc>
      </w:tr>
    </w:tbl>
    <w:p w14:paraId="4725D7C2" w14:textId="77777777" w:rsidR="005F3828" w:rsidRDefault="005F3828" w:rsidP="006025E7"/>
    <w:p w14:paraId="1C723537" w14:textId="03AAF5C7" w:rsidR="005A0263" w:rsidRPr="00DE1682" w:rsidDel="00866F28" w:rsidRDefault="0067773D" w:rsidP="00DE1682">
      <w:pPr>
        <w:pStyle w:val="Heading4"/>
        <w:keepNext/>
        <w:keepLines/>
        <w:spacing w:before="240" w:after="240"/>
        <w:rPr>
          <w:rStyle w:val="Text-Bold"/>
          <w:i w:val="0"/>
        </w:rPr>
      </w:pPr>
      <w:bookmarkStart w:id="1805" w:name="_Ref353465798"/>
      <w:bookmarkStart w:id="1806" w:name="_Ref353465808"/>
      <w:bookmarkEnd w:id="1685"/>
      <w:bookmarkEnd w:id="1805"/>
      <w:r>
        <w:rPr>
          <w:rStyle w:val="Text-Bold"/>
          <w:i w:val="0"/>
        </w:rPr>
        <w:t>B</w:t>
      </w:r>
      <w:r w:rsidR="00906E82">
        <w:rPr>
          <w:rStyle w:val="Text-Bold"/>
          <w:i w:val="0"/>
        </w:rPr>
        <w:t>4</w:t>
      </w:r>
      <w:r w:rsidR="00B77080">
        <w:rPr>
          <w:rStyle w:val="Text-Bold"/>
          <w:i w:val="0"/>
        </w:rPr>
        <w:t>.2c:</w:t>
      </w:r>
      <w:r w:rsidR="00DB496D" w:rsidRPr="00DE1682">
        <w:rPr>
          <w:rStyle w:val="Text-Bold"/>
          <w:i w:val="0"/>
        </w:rPr>
        <w:t xml:space="preserve"> </w:t>
      </w:r>
      <w:bookmarkEnd w:id="1806"/>
      <w:r w:rsidR="00902C68">
        <w:rPr>
          <w:rStyle w:val="Text-Bold"/>
          <w:i w:val="0"/>
        </w:rPr>
        <w:t>CV tables (Gen, Demand, Wider Works)</w:t>
      </w:r>
      <w:bookmarkStart w:id="1807" w:name="_Toc349741581"/>
      <w:bookmarkStart w:id="1808" w:name="_Toc350855862"/>
      <w:bookmarkStart w:id="1809" w:name="_Ref353465823"/>
      <w:bookmarkStart w:id="1810" w:name="_Ref355775883"/>
    </w:p>
    <w:tbl>
      <w:tblPr>
        <w:tblW w:w="88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2373"/>
        <w:gridCol w:w="6524"/>
      </w:tblGrid>
      <w:tr w:rsidR="005A0263" w:rsidRPr="003577AE" w14:paraId="5FF02D80" w14:textId="77777777" w:rsidTr="00CF2C2E">
        <w:tc>
          <w:tcPr>
            <w:tcW w:w="2373" w:type="dxa"/>
            <w:tcMar>
              <w:top w:w="0" w:type="dxa"/>
              <w:left w:w="108" w:type="dxa"/>
              <w:bottom w:w="0" w:type="dxa"/>
              <w:right w:w="108" w:type="dxa"/>
            </w:tcMar>
          </w:tcPr>
          <w:p w14:paraId="64702D22" w14:textId="77777777" w:rsidR="005A0263" w:rsidRPr="003577AE" w:rsidRDefault="005A0263" w:rsidP="00CF2C2E">
            <w:pPr>
              <w:rPr>
                <w:szCs w:val="20"/>
              </w:rPr>
            </w:pPr>
            <w:r>
              <w:rPr>
                <w:szCs w:val="20"/>
              </w:rPr>
              <w:t>Purpose and use by Ofgem</w:t>
            </w:r>
          </w:p>
        </w:tc>
        <w:tc>
          <w:tcPr>
            <w:tcW w:w="6524" w:type="dxa"/>
            <w:tcMar>
              <w:top w:w="0" w:type="dxa"/>
              <w:left w:w="108" w:type="dxa"/>
              <w:bottom w:w="0" w:type="dxa"/>
              <w:right w:w="108" w:type="dxa"/>
            </w:tcMar>
          </w:tcPr>
          <w:p w14:paraId="3E806D5C" w14:textId="091509B0" w:rsidR="005A0263" w:rsidRPr="003577AE" w:rsidRDefault="005A0263" w:rsidP="00376264">
            <w:pPr>
              <w:pStyle w:val="Paragrapgh"/>
              <w:numPr>
                <w:ilvl w:val="0"/>
                <w:numId w:val="0"/>
              </w:numPr>
              <w:tabs>
                <w:tab w:val="num" w:pos="567"/>
              </w:tabs>
              <w:spacing w:before="0"/>
            </w:pPr>
            <w:r w:rsidRPr="00802AE5">
              <w:t>The purpose of th</w:t>
            </w:r>
            <w:r w:rsidR="00902C68">
              <w:t>e</w:t>
            </w:r>
            <w:r w:rsidRPr="00802AE5">
              <w:t>s</w:t>
            </w:r>
            <w:r w:rsidR="00902C68">
              <w:t>e</w:t>
            </w:r>
            <w:r w:rsidRPr="00802AE5">
              <w:t xml:space="preserve"> table</w:t>
            </w:r>
            <w:r w:rsidR="00902C68">
              <w:t>s</w:t>
            </w:r>
            <w:r w:rsidRPr="00802AE5">
              <w:t xml:space="preserve"> is </w:t>
            </w:r>
            <w:r w:rsidR="004950F9">
              <w:t xml:space="preserve">to provide a summary of costs incurred, by asset type, across the RIIO-T1/T2/beyond T2 periods, for each of generation, demand and wider works projects. </w:t>
            </w:r>
            <w:r w:rsidR="00EF1273">
              <w:t xml:space="preserve">This will allow Ofgem to </w:t>
            </w:r>
            <w:r w:rsidR="00EF1273" w:rsidRPr="003400F4">
              <w:t xml:space="preserve">have a more granular understanding of the proposed costs </w:t>
            </w:r>
            <w:r w:rsidR="00EF1273">
              <w:t xml:space="preserve">in each of the aggregated load related cost </w:t>
            </w:r>
            <w:r w:rsidR="009B035C">
              <w:t>activities</w:t>
            </w:r>
            <w:r w:rsidR="00EF1273">
              <w:t xml:space="preserve"> (generation, demand and wider works) </w:t>
            </w:r>
            <w:r w:rsidR="00EF1273" w:rsidRPr="003400F4">
              <w:t>and facilitate its cost assessment process.</w:t>
            </w:r>
          </w:p>
        </w:tc>
      </w:tr>
      <w:tr w:rsidR="005A0263" w:rsidRPr="003577AE" w14:paraId="2A7208F7" w14:textId="77777777" w:rsidTr="00CF2C2E">
        <w:tc>
          <w:tcPr>
            <w:tcW w:w="2373" w:type="dxa"/>
            <w:tcBorders>
              <w:bottom w:val="single" w:sz="4" w:space="0" w:color="auto"/>
            </w:tcBorders>
            <w:tcMar>
              <w:top w:w="0" w:type="dxa"/>
              <w:left w:w="108" w:type="dxa"/>
              <w:bottom w:w="0" w:type="dxa"/>
              <w:right w:w="108" w:type="dxa"/>
            </w:tcMar>
          </w:tcPr>
          <w:p w14:paraId="1C0E617E" w14:textId="77777777" w:rsidR="005A0263" w:rsidRPr="003577AE" w:rsidRDefault="005A0263" w:rsidP="00CF2C2E">
            <w:pPr>
              <w:rPr>
                <w:szCs w:val="20"/>
              </w:rPr>
            </w:pPr>
            <w:r>
              <w:rPr>
                <w:szCs w:val="20"/>
              </w:rPr>
              <w:t>Guidance on completing this worksheet</w:t>
            </w:r>
          </w:p>
        </w:tc>
        <w:tc>
          <w:tcPr>
            <w:tcW w:w="6524" w:type="dxa"/>
            <w:tcBorders>
              <w:bottom w:val="single" w:sz="4" w:space="0" w:color="auto"/>
            </w:tcBorders>
            <w:tcMar>
              <w:top w:w="0" w:type="dxa"/>
              <w:left w:w="108" w:type="dxa"/>
              <w:bottom w:w="0" w:type="dxa"/>
              <w:right w:w="108" w:type="dxa"/>
            </w:tcMar>
          </w:tcPr>
          <w:p w14:paraId="3ACC08D7" w14:textId="72F20168" w:rsidR="00E37899" w:rsidRDefault="004041DC" w:rsidP="00CF2C2E">
            <w:pPr>
              <w:pStyle w:val="Paragrapgh"/>
              <w:numPr>
                <w:ilvl w:val="0"/>
                <w:numId w:val="0"/>
              </w:numPr>
              <w:tabs>
                <w:tab w:val="num" w:pos="567"/>
              </w:tabs>
              <w:spacing w:before="0"/>
            </w:pPr>
            <w:ins w:id="1811" w:author="Author">
              <w:r>
                <w:t>Annual c</w:t>
              </w:r>
            </w:ins>
            <w:del w:id="1812" w:author="Author">
              <w:r w:rsidR="00EF1273" w:rsidDel="004041DC">
                <w:delText>C</w:delText>
              </w:r>
            </w:del>
            <w:r w:rsidR="00EF1273">
              <w:t xml:space="preserve">ost data entry is required </w:t>
            </w:r>
            <w:del w:id="1813" w:author="Author">
              <w:r w:rsidR="00B5009B" w:rsidDel="00B625A4">
                <w:delText xml:space="preserve">against </w:delText>
              </w:r>
              <w:r w:rsidR="00EF1273" w:rsidDel="00B625A4">
                <w:delText>the</w:delText>
              </w:r>
            </w:del>
            <w:ins w:id="1814" w:author="Author">
              <w:r w:rsidR="00B625A4">
                <w:t xml:space="preserve">for </w:t>
              </w:r>
              <w:r>
                <w:t>all</w:t>
              </w:r>
            </w:ins>
            <w:del w:id="1815" w:author="Author">
              <w:r w:rsidR="00EF1273" w:rsidDel="004041DC">
                <w:delText xml:space="preserve"> relevant</w:delText>
              </w:r>
            </w:del>
            <w:r w:rsidR="00EF1273">
              <w:t xml:space="preserve"> price control period</w:t>
            </w:r>
            <w:ins w:id="1816" w:author="Author">
              <w:r>
                <w:t>s</w:t>
              </w:r>
            </w:ins>
            <w:r w:rsidR="00EF1273">
              <w:t>.</w:t>
            </w:r>
            <w:r w:rsidR="00376264">
              <w:t xml:space="preserve">  </w:t>
            </w:r>
          </w:p>
          <w:p w14:paraId="53B304EE" w14:textId="63A4DC5C" w:rsidR="00E37899" w:rsidRDefault="004041DC" w:rsidP="00CF2C2E">
            <w:pPr>
              <w:pStyle w:val="Paragrapgh"/>
              <w:numPr>
                <w:ilvl w:val="0"/>
                <w:numId w:val="0"/>
              </w:numPr>
              <w:tabs>
                <w:tab w:val="num" w:pos="567"/>
              </w:tabs>
              <w:spacing w:before="0"/>
              <w:rPr>
                <w:ins w:id="1817" w:author="Author"/>
              </w:rPr>
            </w:pPr>
            <w:ins w:id="1818" w:author="Author">
              <w:r>
                <w:t>Annual v</w:t>
              </w:r>
            </w:ins>
            <w:del w:id="1819" w:author="Author">
              <w:r w:rsidR="00E37899" w:rsidDel="004041DC">
                <w:delText>V</w:delText>
              </w:r>
            </w:del>
            <w:r w:rsidR="00E37899">
              <w:t xml:space="preserve">olume information </w:t>
            </w:r>
            <w:ins w:id="1820" w:author="Author">
              <w:r w:rsidR="00385285">
                <w:t xml:space="preserve">(additions and disposals; the latter listed as a negative value) </w:t>
              </w:r>
            </w:ins>
            <w:r w:rsidR="00E37899">
              <w:t xml:space="preserve">is required </w:t>
            </w:r>
            <w:del w:id="1821" w:author="Author">
              <w:r w:rsidR="00B5009B" w:rsidDel="00B625A4">
                <w:delText>against</w:delText>
              </w:r>
              <w:r w:rsidR="00E37899" w:rsidDel="00B625A4">
                <w:delText xml:space="preserve"> the</w:delText>
              </w:r>
            </w:del>
            <w:ins w:id="1822" w:author="Author">
              <w:r w:rsidR="00B625A4">
                <w:t xml:space="preserve">for </w:t>
              </w:r>
              <w:r>
                <w:t>all</w:t>
              </w:r>
            </w:ins>
            <w:del w:id="1823" w:author="Author">
              <w:r w:rsidR="00E37899" w:rsidDel="004041DC">
                <w:delText xml:space="preserve"> relevant</w:delText>
              </w:r>
            </w:del>
            <w:r w:rsidR="00E37899">
              <w:t xml:space="preserve"> price control period</w:t>
            </w:r>
            <w:ins w:id="1824" w:author="Author">
              <w:r>
                <w:t>s</w:t>
              </w:r>
            </w:ins>
            <w:r w:rsidR="00E37899">
              <w:t>.</w:t>
            </w:r>
          </w:p>
          <w:p w14:paraId="631675AE" w14:textId="6995C80A" w:rsidR="00B625A4" w:rsidRDefault="00B625A4" w:rsidP="00CF2C2E">
            <w:pPr>
              <w:pStyle w:val="Paragrapgh"/>
              <w:numPr>
                <w:ilvl w:val="0"/>
                <w:numId w:val="0"/>
              </w:numPr>
              <w:tabs>
                <w:tab w:val="num" w:pos="567"/>
              </w:tabs>
              <w:spacing w:before="0"/>
            </w:pPr>
            <w:ins w:id="1825" w:author="Author">
              <w:r w:rsidRPr="00B625A4">
                <w:t xml:space="preserve">For the avoidance of doubt, </w:t>
              </w:r>
              <w:r>
                <w:t>a</w:t>
              </w:r>
              <w:r w:rsidRPr="00B625A4">
                <w:t xml:space="preserve">nnual historical data must be fully reconcilable to the latest published Regulatory Reporting Pack.  </w:t>
              </w:r>
            </w:ins>
          </w:p>
          <w:p w14:paraId="6EBED804" w14:textId="248F3FD2" w:rsidR="005A0263" w:rsidRPr="003577AE" w:rsidRDefault="00376264" w:rsidP="00CF2C2E">
            <w:pPr>
              <w:pStyle w:val="Paragrapgh"/>
              <w:numPr>
                <w:ilvl w:val="0"/>
                <w:numId w:val="0"/>
              </w:numPr>
              <w:tabs>
                <w:tab w:val="num" w:pos="567"/>
              </w:tabs>
              <w:spacing w:before="0"/>
            </w:pPr>
            <w:del w:id="1826" w:author="Author">
              <w:r w:rsidDel="00B625A4">
                <w:delText xml:space="preserve">Data entry is optional for the July submission only. </w:delText>
              </w:r>
            </w:del>
          </w:p>
        </w:tc>
      </w:tr>
    </w:tbl>
    <w:p w14:paraId="5CE05655" w14:textId="72D542C4" w:rsidR="00DB496D" w:rsidRPr="00DE1682" w:rsidRDefault="0067773D" w:rsidP="00DE1682">
      <w:pPr>
        <w:pStyle w:val="Heading4"/>
        <w:keepNext/>
        <w:keepLines/>
        <w:spacing w:before="240" w:after="240"/>
        <w:rPr>
          <w:rStyle w:val="Text-Bold"/>
          <w:i w:val="0"/>
        </w:rPr>
      </w:pPr>
      <w:bookmarkStart w:id="1827" w:name="_Toc349741582"/>
      <w:bookmarkStart w:id="1828" w:name="_Toc350855863"/>
      <w:bookmarkStart w:id="1829" w:name="_Ref353465842"/>
      <w:bookmarkEnd w:id="1807"/>
      <w:bookmarkEnd w:id="1808"/>
      <w:bookmarkEnd w:id="1809"/>
      <w:bookmarkEnd w:id="1810"/>
      <w:r>
        <w:rPr>
          <w:rStyle w:val="Text-Bold"/>
          <w:i w:val="0"/>
        </w:rPr>
        <w:t>B</w:t>
      </w:r>
      <w:r w:rsidR="00B77080">
        <w:rPr>
          <w:rStyle w:val="Text-Bold"/>
          <w:i w:val="0"/>
        </w:rPr>
        <w:t>4.4b:</w:t>
      </w:r>
      <w:r w:rsidR="00DB496D" w:rsidRPr="00DE1682">
        <w:rPr>
          <w:rStyle w:val="Text-Bold"/>
          <w:i w:val="0"/>
        </w:rPr>
        <w:t xml:space="preserve"> </w:t>
      </w:r>
      <w:bookmarkEnd w:id="1827"/>
      <w:bookmarkEnd w:id="1828"/>
      <w:bookmarkEnd w:id="1829"/>
      <w:r w:rsidR="00902C68">
        <w:rPr>
          <w:rStyle w:val="Text-Bold"/>
          <w:i w:val="0"/>
        </w:rPr>
        <w:t>Asset cost list</w:t>
      </w:r>
    </w:p>
    <w:tbl>
      <w:tblPr>
        <w:tblW w:w="88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2373"/>
        <w:gridCol w:w="6524"/>
      </w:tblGrid>
      <w:tr w:rsidR="00DB496D" w:rsidRPr="003577AE" w14:paraId="2AF5078A" w14:textId="77777777" w:rsidTr="0072377C">
        <w:tc>
          <w:tcPr>
            <w:tcW w:w="2373" w:type="dxa"/>
            <w:tcMar>
              <w:top w:w="0" w:type="dxa"/>
              <w:left w:w="108" w:type="dxa"/>
              <w:bottom w:w="0" w:type="dxa"/>
              <w:right w:w="108" w:type="dxa"/>
            </w:tcMar>
          </w:tcPr>
          <w:p w14:paraId="255CE667" w14:textId="77777777" w:rsidR="00DB496D" w:rsidRPr="003577AE" w:rsidRDefault="00DB496D" w:rsidP="0072377C">
            <w:pPr>
              <w:rPr>
                <w:szCs w:val="20"/>
              </w:rPr>
            </w:pPr>
            <w:r>
              <w:rPr>
                <w:szCs w:val="20"/>
              </w:rPr>
              <w:t>Purpose and use by Ofgem</w:t>
            </w:r>
          </w:p>
        </w:tc>
        <w:tc>
          <w:tcPr>
            <w:tcW w:w="6524" w:type="dxa"/>
            <w:tcMar>
              <w:top w:w="0" w:type="dxa"/>
              <w:left w:w="108" w:type="dxa"/>
              <w:bottom w:w="0" w:type="dxa"/>
              <w:right w:w="108" w:type="dxa"/>
            </w:tcMar>
          </w:tcPr>
          <w:p w14:paraId="7F07D452" w14:textId="09D7ABF4" w:rsidR="00CA62C6" w:rsidRDefault="00EF1273" w:rsidP="004E6A32">
            <w:pPr>
              <w:pStyle w:val="Paragrapgh"/>
              <w:numPr>
                <w:ilvl w:val="0"/>
                <w:numId w:val="0"/>
              </w:numPr>
              <w:tabs>
                <w:tab w:val="num" w:pos="567"/>
              </w:tabs>
              <w:spacing w:before="0"/>
              <w:rPr>
                <w:color w:val="FF0000"/>
              </w:rPr>
            </w:pPr>
            <w:r w:rsidRPr="00802AE5">
              <w:t xml:space="preserve">The purpose of this table is to </w:t>
            </w:r>
            <w:r>
              <w:t>enable each network company to provide a list of the</w:t>
            </w:r>
            <w:r w:rsidRPr="00112EE6">
              <w:t xml:space="preserve"> expected </w:t>
            </w:r>
            <w:r>
              <w:t xml:space="preserve">minimum and maximum cost of each </w:t>
            </w:r>
            <w:r w:rsidRPr="00CA62C6">
              <w:t xml:space="preserve">agreed asset class (by voltage) associated with the load related activity being undertaken. </w:t>
            </w:r>
            <w:r w:rsidR="00CA62C6" w:rsidRPr="00CA62C6">
              <w:t xml:space="preserve">The information in this worksheet will provide a translation of each </w:t>
            </w:r>
            <w:del w:id="1830" w:author="Author">
              <w:r w:rsidR="00CA62C6" w:rsidRPr="00CA62C6" w:rsidDel="00B172BA">
                <w:delText>TO</w:delText>
              </w:r>
            </w:del>
            <w:ins w:id="1831" w:author="Author">
              <w:r w:rsidR="00B172BA">
                <w:t>Licensee</w:t>
              </w:r>
            </w:ins>
            <w:r w:rsidR="00CA62C6" w:rsidRPr="00CA62C6">
              <w:t>’s unit cost manual of asset type and any variants within this asset type.</w:t>
            </w:r>
          </w:p>
          <w:p w14:paraId="77FFC9FE" w14:textId="0B649DBB" w:rsidR="00790C76" w:rsidRPr="003577AE" w:rsidRDefault="00EF1273" w:rsidP="004E6A32">
            <w:pPr>
              <w:pStyle w:val="Paragrapgh"/>
              <w:numPr>
                <w:ilvl w:val="0"/>
                <w:numId w:val="0"/>
              </w:numPr>
              <w:tabs>
                <w:tab w:val="num" w:pos="567"/>
              </w:tabs>
              <w:spacing w:before="0"/>
            </w:pPr>
            <w:r>
              <w:t xml:space="preserve">The information is required to effectively monitor and understand costs and allocations and to facilitate our cost assessment process. </w:t>
            </w:r>
            <w:r w:rsidRPr="00112EE6">
              <w:t>This will allow Ofgem to have a more granular understanding of the proposed costs</w:t>
            </w:r>
            <w:r>
              <w:t xml:space="preserve"> and the cost drivers of activity. </w:t>
            </w:r>
          </w:p>
        </w:tc>
      </w:tr>
      <w:tr w:rsidR="00DB496D" w:rsidRPr="003577AE" w14:paraId="1A201B29" w14:textId="77777777" w:rsidTr="0072377C">
        <w:tc>
          <w:tcPr>
            <w:tcW w:w="2373" w:type="dxa"/>
            <w:tcBorders>
              <w:bottom w:val="single" w:sz="4" w:space="0" w:color="auto"/>
            </w:tcBorders>
            <w:tcMar>
              <w:top w:w="0" w:type="dxa"/>
              <w:left w:w="108" w:type="dxa"/>
              <w:bottom w:w="0" w:type="dxa"/>
              <w:right w:w="108" w:type="dxa"/>
            </w:tcMar>
          </w:tcPr>
          <w:p w14:paraId="152F1320" w14:textId="77777777" w:rsidR="00DB496D" w:rsidRPr="003577AE" w:rsidRDefault="00DB496D" w:rsidP="0072377C">
            <w:pPr>
              <w:rPr>
                <w:szCs w:val="20"/>
              </w:rPr>
            </w:pPr>
            <w:r>
              <w:rPr>
                <w:szCs w:val="20"/>
              </w:rPr>
              <w:t>Guidance on completing this worksheet</w:t>
            </w:r>
          </w:p>
        </w:tc>
        <w:tc>
          <w:tcPr>
            <w:tcW w:w="6524" w:type="dxa"/>
            <w:tcBorders>
              <w:bottom w:val="single" w:sz="4" w:space="0" w:color="auto"/>
            </w:tcBorders>
            <w:tcMar>
              <w:top w:w="0" w:type="dxa"/>
              <w:left w:w="108" w:type="dxa"/>
              <w:bottom w:w="0" w:type="dxa"/>
              <w:right w:w="108" w:type="dxa"/>
            </w:tcMar>
          </w:tcPr>
          <w:p w14:paraId="49FD6BDF" w14:textId="58F9885D" w:rsidR="00206D93" w:rsidRPr="003577AE" w:rsidRDefault="00790C76" w:rsidP="0067773D">
            <w:pPr>
              <w:pStyle w:val="Paragrapgh"/>
              <w:numPr>
                <w:ilvl w:val="0"/>
                <w:numId w:val="0"/>
              </w:numPr>
              <w:tabs>
                <w:tab w:val="num" w:pos="567"/>
              </w:tabs>
              <w:spacing w:before="240"/>
            </w:pPr>
            <w:r>
              <w:t>Input values for direct cost element only (definition for Direct activities detailed in worksheet 4.</w:t>
            </w:r>
            <w:r w:rsidR="0067773D">
              <w:t>2a</w:t>
            </w:r>
            <w:r>
              <w:t>).</w:t>
            </w:r>
          </w:p>
        </w:tc>
      </w:tr>
    </w:tbl>
    <w:p w14:paraId="1D46A9B9" w14:textId="49210FAC" w:rsidR="00902C68" w:rsidRPr="00DE1682" w:rsidRDefault="0067773D" w:rsidP="00902C68">
      <w:pPr>
        <w:pStyle w:val="Heading4"/>
        <w:keepNext/>
        <w:keepLines/>
        <w:spacing w:before="240" w:after="240"/>
        <w:rPr>
          <w:rStyle w:val="Text-Bold"/>
          <w:i w:val="0"/>
        </w:rPr>
      </w:pPr>
      <w:r>
        <w:rPr>
          <w:rStyle w:val="Text-Bold"/>
          <w:i w:val="0"/>
        </w:rPr>
        <w:t>B</w:t>
      </w:r>
      <w:r w:rsidR="00906E82">
        <w:rPr>
          <w:rStyle w:val="Text-Bold"/>
          <w:i w:val="0"/>
        </w:rPr>
        <w:t>4</w:t>
      </w:r>
      <w:r w:rsidR="00B77080">
        <w:rPr>
          <w:rStyle w:val="Text-Bold"/>
          <w:i w:val="0"/>
        </w:rPr>
        <w:t>.5</w:t>
      </w:r>
      <w:r w:rsidR="00376264">
        <w:rPr>
          <w:rStyle w:val="Text-Bold"/>
          <w:i w:val="0"/>
        </w:rPr>
        <w:t xml:space="preserve"> / </w:t>
      </w:r>
      <w:r>
        <w:rPr>
          <w:rStyle w:val="Text-Bold"/>
          <w:i w:val="0"/>
        </w:rPr>
        <w:t>B</w:t>
      </w:r>
      <w:r w:rsidR="00376264">
        <w:rPr>
          <w:rStyle w:val="Text-Bold"/>
          <w:i w:val="0"/>
        </w:rPr>
        <w:t>4.5a</w:t>
      </w:r>
      <w:r w:rsidR="00B77080">
        <w:rPr>
          <w:rStyle w:val="Text-Bold"/>
          <w:i w:val="0"/>
        </w:rPr>
        <w:t>:</w:t>
      </w:r>
      <w:r w:rsidR="00902C68" w:rsidRPr="00DE1682">
        <w:rPr>
          <w:rStyle w:val="Text-Bold"/>
          <w:i w:val="0"/>
        </w:rPr>
        <w:t xml:space="preserve"> </w:t>
      </w:r>
      <w:r w:rsidR="00902C68">
        <w:rPr>
          <w:rStyle w:val="Text-Bold"/>
          <w:i w:val="0"/>
        </w:rPr>
        <w:t>Scheme Asset Breakdown</w:t>
      </w:r>
    </w:p>
    <w:tbl>
      <w:tblPr>
        <w:tblW w:w="88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2373"/>
        <w:gridCol w:w="6524"/>
      </w:tblGrid>
      <w:tr w:rsidR="00902C68" w:rsidRPr="003577AE" w14:paraId="1146ECAE" w14:textId="77777777" w:rsidTr="00B72AA3">
        <w:tc>
          <w:tcPr>
            <w:tcW w:w="2373" w:type="dxa"/>
            <w:tcMar>
              <w:top w:w="0" w:type="dxa"/>
              <w:left w:w="108" w:type="dxa"/>
              <w:bottom w:w="0" w:type="dxa"/>
              <w:right w:w="108" w:type="dxa"/>
            </w:tcMar>
          </w:tcPr>
          <w:p w14:paraId="3AE9E756" w14:textId="77777777" w:rsidR="00902C68" w:rsidRPr="003577AE" w:rsidRDefault="00902C68" w:rsidP="00B72AA3">
            <w:pPr>
              <w:rPr>
                <w:szCs w:val="20"/>
              </w:rPr>
            </w:pPr>
            <w:r>
              <w:rPr>
                <w:szCs w:val="20"/>
              </w:rPr>
              <w:t>Purpose and use by Ofgem</w:t>
            </w:r>
          </w:p>
        </w:tc>
        <w:tc>
          <w:tcPr>
            <w:tcW w:w="6524" w:type="dxa"/>
            <w:tcMar>
              <w:top w:w="0" w:type="dxa"/>
              <w:left w:w="108" w:type="dxa"/>
              <w:bottom w:w="0" w:type="dxa"/>
              <w:right w:w="108" w:type="dxa"/>
            </w:tcMar>
          </w:tcPr>
          <w:p w14:paraId="3A5CB2DF" w14:textId="50E76096" w:rsidR="00902C68" w:rsidRPr="003577AE" w:rsidRDefault="00EF1273" w:rsidP="00B72AA3">
            <w:pPr>
              <w:pStyle w:val="Paragrapgh"/>
              <w:numPr>
                <w:ilvl w:val="0"/>
                <w:numId w:val="0"/>
              </w:numPr>
              <w:tabs>
                <w:tab w:val="num" w:pos="567"/>
              </w:tabs>
              <w:spacing w:before="0"/>
            </w:pPr>
            <w:r w:rsidRPr="00802AE5">
              <w:t>The purpose of th</w:t>
            </w:r>
            <w:r w:rsidR="00376264">
              <w:t>ese</w:t>
            </w:r>
            <w:r w:rsidRPr="00802AE5">
              <w:t xml:space="preserve"> table</w:t>
            </w:r>
            <w:r w:rsidR="00376264">
              <w:t>s</w:t>
            </w:r>
            <w:r w:rsidRPr="00802AE5">
              <w:t xml:space="preserve"> is </w:t>
            </w:r>
            <w:r w:rsidRPr="00112EE6">
              <w:t xml:space="preserve">to enable each network company to provide a list of the expected </w:t>
            </w:r>
            <w:r>
              <w:t>volumes</w:t>
            </w:r>
            <w:r w:rsidRPr="00112EE6">
              <w:t xml:space="preserve"> </w:t>
            </w:r>
            <w:r w:rsidR="00376264">
              <w:t xml:space="preserve">(4.5) and associated costs (4.5a) </w:t>
            </w:r>
            <w:r>
              <w:t xml:space="preserve">allocated across the </w:t>
            </w:r>
            <w:r w:rsidRPr="00112EE6">
              <w:t xml:space="preserve">agreed asset class </w:t>
            </w:r>
            <w:r>
              <w:t xml:space="preserve">categories </w:t>
            </w:r>
            <w:r w:rsidRPr="00112EE6">
              <w:t>(by voltage)</w:t>
            </w:r>
            <w:r>
              <w:t>. Data</w:t>
            </w:r>
            <w:r w:rsidRPr="00112EE6">
              <w:t xml:space="preserve"> </w:t>
            </w:r>
            <w:r>
              <w:t xml:space="preserve">input is </w:t>
            </w:r>
            <w:r w:rsidRPr="00112EE6">
              <w:t xml:space="preserve">required </w:t>
            </w:r>
            <w:r>
              <w:t xml:space="preserve">for each scheme.  The information will enable Ofgem to </w:t>
            </w:r>
            <w:r w:rsidRPr="00112EE6">
              <w:t xml:space="preserve">effectively monitor and understand </w:t>
            </w:r>
            <w:r>
              <w:t>volume of activity being undertaken and its allocation across the portfolio of assets types.</w:t>
            </w:r>
            <w:r w:rsidRPr="00112EE6">
              <w:t xml:space="preserve"> </w:t>
            </w:r>
            <w:r w:rsidRPr="00B06A0A">
              <w:t>This is used to validate the scheme details and ensure there are no anomalies in the data set.</w:t>
            </w:r>
          </w:p>
        </w:tc>
      </w:tr>
      <w:tr w:rsidR="00902C68" w:rsidRPr="003577AE" w14:paraId="4D331FFA" w14:textId="77777777" w:rsidTr="00B72AA3">
        <w:tc>
          <w:tcPr>
            <w:tcW w:w="2373" w:type="dxa"/>
            <w:tcBorders>
              <w:bottom w:val="single" w:sz="4" w:space="0" w:color="auto"/>
            </w:tcBorders>
            <w:tcMar>
              <w:top w:w="0" w:type="dxa"/>
              <w:left w:w="108" w:type="dxa"/>
              <w:bottom w:w="0" w:type="dxa"/>
              <w:right w:w="108" w:type="dxa"/>
            </w:tcMar>
          </w:tcPr>
          <w:p w14:paraId="68F2969E" w14:textId="77777777" w:rsidR="00902C68" w:rsidRPr="003577AE" w:rsidRDefault="00902C68" w:rsidP="00B72AA3">
            <w:pPr>
              <w:rPr>
                <w:szCs w:val="20"/>
              </w:rPr>
            </w:pPr>
            <w:r>
              <w:rPr>
                <w:szCs w:val="20"/>
              </w:rPr>
              <w:t>Guidance on completing this worksheet</w:t>
            </w:r>
          </w:p>
        </w:tc>
        <w:tc>
          <w:tcPr>
            <w:tcW w:w="6524" w:type="dxa"/>
            <w:tcBorders>
              <w:bottom w:val="single" w:sz="4" w:space="0" w:color="auto"/>
            </w:tcBorders>
            <w:tcMar>
              <w:top w:w="0" w:type="dxa"/>
              <w:left w:w="108" w:type="dxa"/>
              <w:bottom w:w="0" w:type="dxa"/>
              <w:right w:w="108" w:type="dxa"/>
            </w:tcMar>
          </w:tcPr>
          <w:p w14:paraId="3D890936" w14:textId="77F1301F" w:rsidR="00902C68" w:rsidRPr="003577AE" w:rsidRDefault="008F1AEF" w:rsidP="008A3D24">
            <w:pPr>
              <w:pStyle w:val="Paragrapgh"/>
              <w:numPr>
                <w:ilvl w:val="0"/>
                <w:numId w:val="0"/>
              </w:numPr>
              <w:tabs>
                <w:tab w:val="num" w:pos="567"/>
              </w:tabs>
              <w:spacing w:before="0"/>
            </w:pPr>
            <w:r>
              <w:t>The licensee is required to input cost and volume data for all lead and non-lead assets attributed against each scheme listed in worksheet B.07</w:t>
            </w:r>
            <w:r w:rsidR="008A3D24">
              <w:t xml:space="preserve">, both the scheme reference and investment category are auto-populated in </w:t>
            </w:r>
            <w:r w:rsidR="008A3D24" w:rsidRPr="00584E1E">
              <w:t>rows 5&amp;6</w:t>
            </w:r>
            <w:r w:rsidR="008A3D24">
              <w:t xml:space="preserve"> respectively</w:t>
            </w:r>
            <w:r>
              <w:t xml:space="preserve">. Costs recorded against each scheme on this table will reconcile to the </w:t>
            </w:r>
            <w:r w:rsidR="008A3D24">
              <w:t xml:space="preserve">applicable sub-set of </w:t>
            </w:r>
            <w:r>
              <w:t>co</w:t>
            </w:r>
            <w:r w:rsidR="00701B3A">
              <w:t>sts reported in worksheet 4.2</w:t>
            </w:r>
            <w:r w:rsidR="008A3D24">
              <w:t>a</w:t>
            </w:r>
            <w:r>
              <w:t xml:space="preserve">.  </w:t>
            </w:r>
          </w:p>
        </w:tc>
      </w:tr>
    </w:tbl>
    <w:p w14:paraId="72059889" w14:textId="3F136048" w:rsidR="00902C68" w:rsidRPr="00DE1682" w:rsidRDefault="0067773D" w:rsidP="00902C68">
      <w:pPr>
        <w:pStyle w:val="Heading4"/>
        <w:keepNext/>
        <w:keepLines/>
        <w:spacing w:before="240" w:after="240"/>
        <w:rPr>
          <w:rStyle w:val="Text-Bold"/>
          <w:i w:val="0"/>
        </w:rPr>
      </w:pPr>
      <w:r>
        <w:rPr>
          <w:rStyle w:val="Text-Bold"/>
          <w:i w:val="0"/>
        </w:rPr>
        <w:t>B</w:t>
      </w:r>
      <w:r w:rsidR="00B77080" w:rsidRPr="007C6E58">
        <w:rPr>
          <w:rStyle w:val="Text-Bold"/>
          <w:i w:val="0"/>
        </w:rPr>
        <w:t>4.6:</w:t>
      </w:r>
      <w:r w:rsidR="00902C68" w:rsidRPr="007C6E58">
        <w:rPr>
          <w:rStyle w:val="Text-Bold"/>
          <w:i w:val="0"/>
        </w:rPr>
        <w:t xml:space="preserve"> Output Profile</w:t>
      </w:r>
      <w:r w:rsidR="0003276D" w:rsidRPr="007C6E58">
        <w:rPr>
          <w:rStyle w:val="Text-Bold"/>
          <w:i w:val="0"/>
        </w:rPr>
        <w:t xml:space="preserve"> </w:t>
      </w:r>
    </w:p>
    <w:tbl>
      <w:tblPr>
        <w:tblW w:w="88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2373"/>
        <w:gridCol w:w="6524"/>
      </w:tblGrid>
      <w:tr w:rsidR="00902C68" w:rsidRPr="003577AE" w14:paraId="5272E363" w14:textId="77777777" w:rsidTr="00B72AA3">
        <w:tc>
          <w:tcPr>
            <w:tcW w:w="2373" w:type="dxa"/>
            <w:tcMar>
              <w:top w:w="0" w:type="dxa"/>
              <w:left w:w="108" w:type="dxa"/>
              <w:bottom w:w="0" w:type="dxa"/>
              <w:right w:w="108" w:type="dxa"/>
            </w:tcMar>
          </w:tcPr>
          <w:p w14:paraId="5BB9B70E" w14:textId="77777777" w:rsidR="00902C68" w:rsidRPr="003577AE" w:rsidRDefault="00902C68" w:rsidP="00B72AA3">
            <w:pPr>
              <w:rPr>
                <w:szCs w:val="20"/>
              </w:rPr>
            </w:pPr>
            <w:r>
              <w:rPr>
                <w:szCs w:val="20"/>
              </w:rPr>
              <w:t>Purpose and use by Ofgem</w:t>
            </w:r>
          </w:p>
        </w:tc>
        <w:tc>
          <w:tcPr>
            <w:tcW w:w="6524" w:type="dxa"/>
            <w:tcMar>
              <w:top w:w="0" w:type="dxa"/>
              <w:left w:w="108" w:type="dxa"/>
              <w:bottom w:w="0" w:type="dxa"/>
              <w:right w:w="108" w:type="dxa"/>
            </w:tcMar>
          </w:tcPr>
          <w:p w14:paraId="7EB07484" w14:textId="2BA453BA" w:rsidR="00902C68" w:rsidRPr="003577AE" w:rsidRDefault="00EF1273" w:rsidP="00B72AA3">
            <w:pPr>
              <w:pStyle w:val="Paragrapgh"/>
              <w:numPr>
                <w:ilvl w:val="0"/>
                <w:numId w:val="0"/>
              </w:numPr>
              <w:tabs>
                <w:tab w:val="num" w:pos="567"/>
              </w:tabs>
              <w:spacing w:before="0"/>
            </w:pPr>
            <w:r w:rsidRPr="00802AE5">
              <w:t xml:space="preserve">The purpose of this table is </w:t>
            </w:r>
            <w:r>
              <w:t xml:space="preserve">to provide detail on the expected delivery profile of any </w:t>
            </w:r>
            <w:r w:rsidR="00301081">
              <w:t xml:space="preserve">primary </w:t>
            </w:r>
            <w:r>
              <w:t xml:space="preserve">load related output being delivered by a project across the price control period and beyond.  </w:t>
            </w:r>
            <w:r w:rsidRPr="00B06A0A">
              <w:t xml:space="preserve">The information will enable Ofgem to effectively monitor and understand </w:t>
            </w:r>
            <w:r>
              <w:t>the delivery expectations as well</w:t>
            </w:r>
            <w:r w:rsidR="003315BD">
              <w:t xml:space="preserve"> a</w:t>
            </w:r>
            <w:r>
              <w:t>s the possible phasing of delivery</w:t>
            </w:r>
            <w:r w:rsidRPr="00B06A0A">
              <w:t xml:space="preserve"> being undertaken</w:t>
            </w:r>
            <w:r>
              <w:t xml:space="preserve"> at an individual project level</w:t>
            </w:r>
            <w:r w:rsidRPr="00B06A0A">
              <w:t>.</w:t>
            </w:r>
          </w:p>
        </w:tc>
      </w:tr>
      <w:tr w:rsidR="00902C68" w:rsidRPr="003577AE" w14:paraId="1A8F4471" w14:textId="77777777" w:rsidTr="00B72AA3">
        <w:tc>
          <w:tcPr>
            <w:tcW w:w="2373" w:type="dxa"/>
            <w:tcBorders>
              <w:bottom w:val="single" w:sz="4" w:space="0" w:color="auto"/>
            </w:tcBorders>
            <w:tcMar>
              <w:top w:w="0" w:type="dxa"/>
              <w:left w:w="108" w:type="dxa"/>
              <w:bottom w:w="0" w:type="dxa"/>
              <w:right w:w="108" w:type="dxa"/>
            </w:tcMar>
          </w:tcPr>
          <w:p w14:paraId="1C8A3B7D" w14:textId="77777777" w:rsidR="00902C68" w:rsidRPr="003577AE" w:rsidRDefault="00902C68" w:rsidP="00B72AA3">
            <w:pPr>
              <w:rPr>
                <w:szCs w:val="20"/>
              </w:rPr>
            </w:pPr>
            <w:r>
              <w:rPr>
                <w:szCs w:val="20"/>
              </w:rPr>
              <w:t>Guidance on completing this worksheet</w:t>
            </w:r>
          </w:p>
        </w:tc>
        <w:tc>
          <w:tcPr>
            <w:tcW w:w="6524" w:type="dxa"/>
            <w:tcBorders>
              <w:bottom w:val="single" w:sz="4" w:space="0" w:color="auto"/>
            </w:tcBorders>
            <w:tcMar>
              <w:top w:w="0" w:type="dxa"/>
              <w:left w:w="108" w:type="dxa"/>
              <w:bottom w:w="0" w:type="dxa"/>
              <w:right w:w="108" w:type="dxa"/>
            </w:tcMar>
          </w:tcPr>
          <w:p w14:paraId="1E03A192" w14:textId="410FDDEF" w:rsidR="006237AA" w:rsidRPr="006237AA" w:rsidRDefault="006237AA" w:rsidP="006237AA">
            <w:pPr>
              <w:rPr>
                <w:rFonts w:ascii="Calibri" w:hAnsi="Calibri"/>
                <w:iCs/>
                <w:szCs w:val="22"/>
              </w:rPr>
            </w:pPr>
            <w:r w:rsidRPr="006237AA">
              <w:rPr>
                <w:iCs/>
              </w:rPr>
              <w:t xml:space="preserve">This tab </w:t>
            </w:r>
            <w:r w:rsidR="008560A4">
              <w:rPr>
                <w:iCs/>
              </w:rPr>
              <w:t>requires each licensee to</w:t>
            </w:r>
            <w:r w:rsidRPr="006237AA">
              <w:rPr>
                <w:iCs/>
              </w:rPr>
              <w:t xml:space="preserve"> </w:t>
            </w:r>
            <w:r w:rsidR="008560A4">
              <w:rPr>
                <w:iCs/>
              </w:rPr>
              <w:t xml:space="preserve">manually </w:t>
            </w:r>
            <w:r w:rsidRPr="006237AA">
              <w:rPr>
                <w:iCs/>
              </w:rPr>
              <w:t xml:space="preserve">insert </w:t>
            </w:r>
            <w:r w:rsidR="008560A4">
              <w:rPr>
                <w:iCs/>
              </w:rPr>
              <w:t xml:space="preserve">the output profile information associated with each scheme output reference. </w:t>
            </w:r>
          </w:p>
          <w:p w14:paraId="0C5A2D04" w14:textId="77777777" w:rsidR="006237AA" w:rsidRPr="006237AA" w:rsidRDefault="006237AA" w:rsidP="006237AA">
            <w:pPr>
              <w:rPr>
                <w:iCs/>
              </w:rPr>
            </w:pPr>
          </w:p>
          <w:p w14:paraId="7A7DB729" w14:textId="310341E5" w:rsidR="006237AA" w:rsidRPr="006237AA" w:rsidRDefault="008560A4" w:rsidP="006237AA">
            <w:pPr>
              <w:rPr>
                <w:iCs/>
              </w:rPr>
            </w:pPr>
            <w:r w:rsidRPr="00584E1E">
              <w:rPr>
                <w:iCs/>
              </w:rPr>
              <w:t>T</w:t>
            </w:r>
            <w:r w:rsidR="006237AA" w:rsidRPr="00584E1E">
              <w:rPr>
                <w:iCs/>
              </w:rPr>
              <w:t xml:space="preserve">he following details </w:t>
            </w:r>
            <w:r w:rsidRPr="00584E1E">
              <w:rPr>
                <w:iCs/>
              </w:rPr>
              <w:t xml:space="preserve">are auto-populated </w:t>
            </w:r>
            <w:r w:rsidR="006237AA" w:rsidRPr="00584E1E">
              <w:rPr>
                <w:iCs/>
              </w:rPr>
              <w:t xml:space="preserve">(i) Output Reference (Column A); (ii) Project Name (Column B) &amp; (iii) </w:t>
            </w:r>
            <w:r w:rsidRPr="00584E1E">
              <w:rPr>
                <w:iCs/>
              </w:rPr>
              <w:t>Primary Load Output type</w:t>
            </w:r>
            <w:r w:rsidR="006237AA" w:rsidRPr="00584E1E">
              <w:rPr>
                <w:iCs/>
              </w:rPr>
              <w:t xml:space="preserve"> (Column C).</w:t>
            </w:r>
            <w:r w:rsidR="006237AA" w:rsidRPr="006237AA">
              <w:rPr>
                <w:iCs/>
              </w:rPr>
              <w:t xml:space="preserve"> </w:t>
            </w:r>
          </w:p>
          <w:p w14:paraId="43E88F63" w14:textId="77777777" w:rsidR="006237AA" w:rsidRPr="006237AA" w:rsidRDefault="006237AA" w:rsidP="006237AA">
            <w:pPr>
              <w:rPr>
                <w:iCs/>
              </w:rPr>
            </w:pPr>
          </w:p>
          <w:p w14:paraId="7E18DACF" w14:textId="1A28F2B8" w:rsidR="00902C68" w:rsidRPr="006237AA" w:rsidRDefault="00902C68" w:rsidP="006237AA">
            <w:pPr>
              <w:rPr>
                <w:iCs/>
              </w:rPr>
            </w:pPr>
          </w:p>
        </w:tc>
      </w:tr>
    </w:tbl>
    <w:p w14:paraId="38E5F097" w14:textId="0535E363" w:rsidR="00902C68" w:rsidRPr="00DE1682" w:rsidRDefault="0067773D" w:rsidP="00902C68">
      <w:pPr>
        <w:pStyle w:val="Heading4"/>
        <w:keepNext/>
        <w:keepLines/>
        <w:spacing w:before="240" w:after="240"/>
        <w:rPr>
          <w:rStyle w:val="Text-Bold"/>
          <w:i w:val="0"/>
        </w:rPr>
      </w:pPr>
      <w:r>
        <w:rPr>
          <w:rStyle w:val="Text-Bold"/>
          <w:i w:val="0"/>
        </w:rPr>
        <w:t>B</w:t>
      </w:r>
      <w:r w:rsidR="00B77080">
        <w:rPr>
          <w:rStyle w:val="Text-Bold"/>
          <w:i w:val="0"/>
        </w:rPr>
        <w:t>4.7:</w:t>
      </w:r>
      <w:r w:rsidR="00902C68" w:rsidRPr="00DE1682">
        <w:rPr>
          <w:rStyle w:val="Text-Bold"/>
          <w:i w:val="0"/>
        </w:rPr>
        <w:t xml:space="preserve"> </w:t>
      </w:r>
      <w:r w:rsidR="00902C68">
        <w:rPr>
          <w:rStyle w:val="Text-Bold"/>
          <w:i w:val="0"/>
        </w:rPr>
        <w:t>Excluded services</w:t>
      </w:r>
    </w:p>
    <w:tbl>
      <w:tblPr>
        <w:tblW w:w="88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2373"/>
        <w:gridCol w:w="6524"/>
      </w:tblGrid>
      <w:tr w:rsidR="00902C68" w:rsidRPr="003577AE" w14:paraId="2BC63474" w14:textId="77777777" w:rsidTr="00B72AA3">
        <w:tc>
          <w:tcPr>
            <w:tcW w:w="2373" w:type="dxa"/>
            <w:tcMar>
              <w:top w:w="0" w:type="dxa"/>
              <w:left w:w="108" w:type="dxa"/>
              <w:bottom w:w="0" w:type="dxa"/>
              <w:right w:w="108" w:type="dxa"/>
            </w:tcMar>
          </w:tcPr>
          <w:p w14:paraId="684BB5C8" w14:textId="77777777" w:rsidR="00902C68" w:rsidRPr="003577AE" w:rsidRDefault="00902C68" w:rsidP="00B72AA3">
            <w:pPr>
              <w:rPr>
                <w:szCs w:val="20"/>
              </w:rPr>
            </w:pPr>
            <w:r>
              <w:rPr>
                <w:szCs w:val="20"/>
              </w:rPr>
              <w:t>Purpose and use by Ofgem</w:t>
            </w:r>
          </w:p>
        </w:tc>
        <w:tc>
          <w:tcPr>
            <w:tcW w:w="6524" w:type="dxa"/>
            <w:tcMar>
              <w:top w:w="0" w:type="dxa"/>
              <w:left w:w="108" w:type="dxa"/>
              <w:bottom w:w="0" w:type="dxa"/>
              <w:right w:w="108" w:type="dxa"/>
            </w:tcMar>
          </w:tcPr>
          <w:p w14:paraId="3B89AD32" w14:textId="724F6F86" w:rsidR="00902C68" w:rsidRPr="003577AE" w:rsidRDefault="00EF1273" w:rsidP="00376264">
            <w:pPr>
              <w:pStyle w:val="Paragrapgh"/>
              <w:numPr>
                <w:ilvl w:val="0"/>
                <w:numId w:val="0"/>
              </w:numPr>
              <w:tabs>
                <w:tab w:val="num" w:pos="567"/>
              </w:tabs>
              <w:spacing w:before="0"/>
            </w:pPr>
            <w:r w:rsidRPr="00802AE5">
              <w:t xml:space="preserve">The purpose of this table </w:t>
            </w:r>
            <w:r w:rsidR="009B035C" w:rsidRPr="00802AE5">
              <w:t>is</w:t>
            </w:r>
            <w:r w:rsidR="009B035C">
              <w:t xml:space="preserve"> </w:t>
            </w:r>
            <w:r w:rsidR="009B035C" w:rsidRPr="00802AE5">
              <w:t>to</w:t>
            </w:r>
            <w:r>
              <w:t xml:space="preserve"> provide </w:t>
            </w:r>
            <w:r w:rsidR="009B035C">
              <w:t>information</w:t>
            </w:r>
            <w:r>
              <w:t xml:space="preserve"> on the expected costs incurred in relation to the provision of</w:t>
            </w:r>
            <w:r w:rsidRPr="005307A9">
              <w:t xml:space="preserve"> any new connection or modify any existing connection to the licensee’s Transmission System </w:t>
            </w:r>
            <w:r>
              <w:t>(paid for directly by the user), the capital contributions forecast to be received and any other “excluded services” (</w:t>
            </w:r>
            <w:r w:rsidRPr="005307A9">
              <w:t xml:space="preserve">services that fall within the </w:t>
            </w:r>
            <w:r>
              <w:t xml:space="preserve">current </w:t>
            </w:r>
            <w:r w:rsidRPr="005307A9">
              <w:t>definition</w:t>
            </w:r>
            <w:r w:rsidR="00376264">
              <w:t>s</w:t>
            </w:r>
            <w:r w:rsidRPr="005307A9">
              <w:t xml:space="preserve"> </w:t>
            </w:r>
            <w:r w:rsidR="00376264">
              <w:t>per scheme.</w:t>
            </w:r>
          </w:p>
        </w:tc>
      </w:tr>
      <w:tr w:rsidR="00902C68" w:rsidRPr="003577AE" w14:paraId="0EDE6206" w14:textId="77777777" w:rsidTr="00B72AA3">
        <w:tc>
          <w:tcPr>
            <w:tcW w:w="2373" w:type="dxa"/>
            <w:tcBorders>
              <w:bottom w:val="single" w:sz="4" w:space="0" w:color="auto"/>
            </w:tcBorders>
            <w:tcMar>
              <w:top w:w="0" w:type="dxa"/>
              <w:left w:w="108" w:type="dxa"/>
              <w:bottom w:w="0" w:type="dxa"/>
              <w:right w:w="108" w:type="dxa"/>
            </w:tcMar>
          </w:tcPr>
          <w:p w14:paraId="6DD6FF15" w14:textId="77777777" w:rsidR="00902C68" w:rsidRPr="003577AE" w:rsidRDefault="00902C68" w:rsidP="00B72AA3">
            <w:pPr>
              <w:rPr>
                <w:szCs w:val="20"/>
              </w:rPr>
            </w:pPr>
            <w:r>
              <w:rPr>
                <w:szCs w:val="20"/>
              </w:rPr>
              <w:t>Guidance on completing this worksheet</w:t>
            </w:r>
          </w:p>
        </w:tc>
        <w:tc>
          <w:tcPr>
            <w:tcW w:w="6524" w:type="dxa"/>
            <w:tcBorders>
              <w:bottom w:val="single" w:sz="4" w:space="0" w:color="auto"/>
            </w:tcBorders>
            <w:tcMar>
              <w:top w:w="0" w:type="dxa"/>
              <w:left w:w="108" w:type="dxa"/>
              <w:bottom w:w="0" w:type="dxa"/>
              <w:right w:w="108" w:type="dxa"/>
            </w:tcMar>
          </w:tcPr>
          <w:p w14:paraId="6C04CAA1" w14:textId="3D93DD9D" w:rsidR="00902C68" w:rsidRPr="003577AE" w:rsidRDefault="0067773D" w:rsidP="008F1AEF">
            <w:pPr>
              <w:pStyle w:val="Paragrapgh"/>
              <w:numPr>
                <w:ilvl w:val="0"/>
                <w:numId w:val="0"/>
              </w:numPr>
              <w:tabs>
                <w:tab w:val="num" w:pos="567"/>
              </w:tabs>
              <w:spacing w:before="0"/>
            </w:pPr>
            <w:r w:rsidRPr="0067773D">
              <w:t>Relevant pre-RIIO-T1 data, where applicable, will be recorded against the first year of the RIIO-T1 period and highlighted in the accompanying narrative.</w:t>
            </w:r>
          </w:p>
        </w:tc>
      </w:tr>
    </w:tbl>
    <w:p w14:paraId="6C31763C" w14:textId="0021DD10" w:rsidR="0067773D" w:rsidRPr="00DE1682" w:rsidRDefault="0067773D" w:rsidP="0067773D">
      <w:pPr>
        <w:pStyle w:val="Heading4"/>
        <w:keepNext/>
        <w:keepLines/>
        <w:spacing w:before="240" w:after="240"/>
        <w:rPr>
          <w:rStyle w:val="Text-Bold"/>
          <w:i w:val="0"/>
        </w:rPr>
      </w:pPr>
      <w:r>
        <w:rPr>
          <w:rStyle w:val="Text-Bold"/>
          <w:i w:val="0"/>
        </w:rPr>
        <w:t>B4.8:</w:t>
      </w:r>
      <w:r w:rsidRPr="00DE1682">
        <w:rPr>
          <w:rStyle w:val="Text-Bold"/>
          <w:i w:val="0"/>
        </w:rPr>
        <w:t xml:space="preserve"> </w:t>
      </w:r>
      <w:r>
        <w:rPr>
          <w:rStyle w:val="Text-Bold"/>
          <w:i w:val="0"/>
        </w:rPr>
        <w:t>Risk and contingency</w:t>
      </w:r>
    </w:p>
    <w:tbl>
      <w:tblPr>
        <w:tblW w:w="88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2373"/>
        <w:gridCol w:w="6524"/>
      </w:tblGrid>
      <w:tr w:rsidR="0067773D" w:rsidRPr="003577AE" w14:paraId="3EC5575C" w14:textId="77777777" w:rsidTr="00E82F81">
        <w:tc>
          <w:tcPr>
            <w:tcW w:w="2373" w:type="dxa"/>
            <w:tcMar>
              <w:top w:w="0" w:type="dxa"/>
              <w:left w:w="108" w:type="dxa"/>
              <w:bottom w:w="0" w:type="dxa"/>
              <w:right w:w="108" w:type="dxa"/>
            </w:tcMar>
          </w:tcPr>
          <w:p w14:paraId="4091C705" w14:textId="77777777" w:rsidR="0067773D" w:rsidRPr="003577AE" w:rsidRDefault="0067773D" w:rsidP="00E82F81">
            <w:pPr>
              <w:rPr>
                <w:szCs w:val="20"/>
              </w:rPr>
            </w:pPr>
            <w:r>
              <w:rPr>
                <w:szCs w:val="20"/>
              </w:rPr>
              <w:t>Purpose and use by Ofgem</w:t>
            </w:r>
          </w:p>
        </w:tc>
        <w:tc>
          <w:tcPr>
            <w:tcW w:w="6524" w:type="dxa"/>
            <w:tcMar>
              <w:top w:w="0" w:type="dxa"/>
              <w:left w:w="108" w:type="dxa"/>
              <w:bottom w:w="0" w:type="dxa"/>
              <w:right w:w="108" w:type="dxa"/>
            </w:tcMar>
          </w:tcPr>
          <w:p w14:paraId="338CE1F6" w14:textId="77777777" w:rsidR="0067773D" w:rsidRPr="003577AE" w:rsidRDefault="0067773D" w:rsidP="00E82F81">
            <w:pPr>
              <w:pStyle w:val="Paragrapgh"/>
              <w:numPr>
                <w:ilvl w:val="0"/>
                <w:numId w:val="0"/>
              </w:numPr>
              <w:tabs>
                <w:tab w:val="num" w:pos="567"/>
              </w:tabs>
              <w:spacing w:before="0"/>
            </w:pPr>
            <w:r w:rsidRPr="00802AE5">
              <w:t xml:space="preserve">The purpose of this table is </w:t>
            </w:r>
            <w:r>
              <w:t xml:space="preserve">to provide </w:t>
            </w:r>
            <w:r w:rsidRPr="005307A9">
              <w:t xml:space="preserve">detail on the </w:t>
            </w:r>
            <w:r>
              <w:t xml:space="preserve">nature of the sources of risk and contingency measures included in the load related investment delivery program and to describe the cause and impact of these risk items. </w:t>
            </w:r>
            <w:r w:rsidRPr="005307A9">
              <w:t xml:space="preserve">The information will allow Ofgem to have a more granular understanding of the proposed </w:t>
            </w:r>
            <w:r>
              <w:t>risk and contingency drivers and their potential impact.</w:t>
            </w:r>
            <w:r w:rsidRPr="005307A9">
              <w:t xml:space="preserve"> </w:t>
            </w:r>
            <w:r>
              <w:t xml:space="preserve">The information will also be used </w:t>
            </w:r>
            <w:r w:rsidRPr="005307A9">
              <w:t xml:space="preserve">to validate the </w:t>
            </w:r>
            <w:r>
              <w:t>project</w:t>
            </w:r>
            <w:r w:rsidRPr="005307A9">
              <w:t xml:space="preserve"> details and ensure there are no anomalies in the data set.</w:t>
            </w:r>
          </w:p>
        </w:tc>
      </w:tr>
      <w:tr w:rsidR="0067773D" w:rsidRPr="003577AE" w14:paraId="6359A966" w14:textId="77777777" w:rsidTr="00E82F81">
        <w:tc>
          <w:tcPr>
            <w:tcW w:w="2373" w:type="dxa"/>
            <w:tcBorders>
              <w:bottom w:val="single" w:sz="4" w:space="0" w:color="auto"/>
            </w:tcBorders>
            <w:tcMar>
              <w:top w:w="0" w:type="dxa"/>
              <w:left w:w="108" w:type="dxa"/>
              <w:bottom w:w="0" w:type="dxa"/>
              <w:right w:w="108" w:type="dxa"/>
            </w:tcMar>
          </w:tcPr>
          <w:p w14:paraId="33B538B8" w14:textId="77777777" w:rsidR="0067773D" w:rsidRPr="003577AE" w:rsidRDefault="0067773D" w:rsidP="00E82F81">
            <w:pPr>
              <w:rPr>
                <w:szCs w:val="20"/>
              </w:rPr>
            </w:pPr>
            <w:r>
              <w:rPr>
                <w:szCs w:val="20"/>
              </w:rPr>
              <w:t>Guidance on completing this worksheet</w:t>
            </w:r>
          </w:p>
        </w:tc>
        <w:tc>
          <w:tcPr>
            <w:tcW w:w="6524" w:type="dxa"/>
            <w:tcBorders>
              <w:bottom w:val="single" w:sz="4" w:space="0" w:color="auto"/>
            </w:tcBorders>
            <w:tcMar>
              <w:top w:w="0" w:type="dxa"/>
              <w:left w:w="108" w:type="dxa"/>
              <w:bottom w:w="0" w:type="dxa"/>
              <w:right w:w="108" w:type="dxa"/>
            </w:tcMar>
          </w:tcPr>
          <w:p w14:paraId="4A4DAB95" w14:textId="72924847" w:rsidR="0067773D" w:rsidRDefault="0067773D" w:rsidP="00E82F81">
            <w:pPr>
              <w:pStyle w:val="Paragrapgh"/>
              <w:numPr>
                <w:ilvl w:val="0"/>
                <w:numId w:val="0"/>
              </w:numPr>
              <w:tabs>
                <w:tab w:val="num" w:pos="567"/>
              </w:tabs>
              <w:spacing w:before="0"/>
            </w:pPr>
            <w:r>
              <w:t xml:space="preserve">Each risk category attributable to a project will be individually identified on a separate line with the value of this risk reported in </w:t>
            </w:r>
            <w:r w:rsidRPr="00584E1E">
              <w:t xml:space="preserve">column </w:t>
            </w:r>
            <w:ins w:id="1832" w:author="Author">
              <w:r w:rsidR="00355884" w:rsidRPr="00584E1E">
                <w:t>H</w:t>
              </w:r>
            </w:ins>
            <w:del w:id="1833" w:author="Author">
              <w:r w:rsidRPr="00584E1E" w:rsidDel="00355884">
                <w:delText>K</w:delText>
              </w:r>
            </w:del>
            <w:r w:rsidRPr="00584E1E">
              <w:t>.</w:t>
            </w:r>
          </w:p>
          <w:p w14:paraId="20BC4A93" w14:textId="77777777" w:rsidR="0067773D" w:rsidRDefault="0067773D" w:rsidP="007441CD">
            <w:pPr>
              <w:pStyle w:val="Paragrapgh"/>
              <w:numPr>
                <w:ilvl w:val="0"/>
                <w:numId w:val="35"/>
              </w:numPr>
              <w:spacing w:before="0" w:after="0"/>
              <w:ind w:left="714" w:hanging="357"/>
            </w:pPr>
            <w:r>
              <w:t>Project Name</w:t>
            </w:r>
          </w:p>
          <w:p w14:paraId="72859BE7" w14:textId="77777777" w:rsidR="0067773D" w:rsidRDefault="0067773D" w:rsidP="007441CD">
            <w:pPr>
              <w:pStyle w:val="Paragrapgh"/>
              <w:numPr>
                <w:ilvl w:val="0"/>
                <w:numId w:val="35"/>
              </w:numPr>
              <w:spacing w:before="0" w:after="0"/>
              <w:ind w:left="714" w:hanging="357"/>
            </w:pPr>
            <w:r>
              <w:t>Risk ID</w:t>
            </w:r>
            <w:r>
              <w:tab/>
              <w:t>: to be assigned by the licensee.</w:t>
            </w:r>
          </w:p>
          <w:p w14:paraId="0ABAD718" w14:textId="77777777" w:rsidR="0067773D" w:rsidRDefault="0067773D" w:rsidP="00E82F81">
            <w:pPr>
              <w:pStyle w:val="Paragrapgh"/>
              <w:numPr>
                <w:ilvl w:val="0"/>
                <w:numId w:val="0"/>
              </w:numPr>
              <w:spacing w:before="0" w:after="0"/>
              <w:ind w:left="714"/>
            </w:pPr>
          </w:p>
          <w:p w14:paraId="3CDA7608" w14:textId="77777777" w:rsidR="0067773D" w:rsidRDefault="0067773D" w:rsidP="00E82F81">
            <w:pPr>
              <w:pStyle w:val="Paragrapgh"/>
              <w:numPr>
                <w:ilvl w:val="0"/>
                <w:numId w:val="0"/>
              </w:numPr>
              <w:tabs>
                <w:tab w:val="num" w:pos="567"/>
              </w:tabs>
              <w:spacing w:before="0"/>
            </w:pPr>
            <w:r w:rsidRPr="008560A4">
              <w:rPr>
                <w:b/>
              </w:rPr>
              <w:t>Risk category</w:t>
            </w:r>
            <w:r>
              <w:rPr>
                <w:b/>
              </w:rPr>
              <w:t xml:space="preserve"> </w:t>
            </w:r>
            <w:r>
              <w:t>(input options: “Yes” or leave blank):</w:t>
            </w:r>
          </w:p>
          <w:p w14:paraId="23EEE13B" w14:textId="77777777" w:rsidR="0067773D" w:rsidRDefault="0067773D" w:rsidP="007441CD">
            <w:pPr>
              <w:pStyle w:val="Paragrapgh"/>
              <w:numPr>
                <w:ilvl w:val="0"/>
                <w:numId w:val="34"/>
              </w:numPr>
              <w:spacing w:before="0" w:after="0"/>
            </w:pPr>
            <w:r>
              <w:t>External forces</w:t>
            </w:r>
            <w:r>
              <w:tab/>
            </w:r>
          </w:p>
          <w:p w14:paraId="1E43637C" w14:textId="77777777" w:rsidR="0067773D" w:rsidRDefault="0067773D" w:rsidP="007441CD">
            <w:pPr>
              <w:pStyle w:val="Paragrapgh"/>
              <w:numPr>
                <w:ilvl w:val="0"/>
                <w:numId w:val="34"/>
              </w:numPr>
              <w:spacing w:before="0" w:after="0"/>
            </w:pPr>
            <w:r>
              <w:t xml:space="preserve">Cost estimation </w:t>
            </w:r>
            <w:r>
              <w:tab/>
            </w:r>
          </w:p>
          <w:p w14:paraId="1A4C57BA" w14:textId="77777777" w:rsidR="0067773D" w:rsidRDefault="0067773D" w:rsidP="007441CD">
            <w:pPr>
              <w:pStyle w:val="Paragrapgh"/>
              <w:numPr>
                <w:ilvl w:val="0"/>
                <w:numId w:val="34"/>
              </w:numPr>
              <w:spacing w:before="0" w:after="0"/>
            </w:pPr>
            <w:r>
              <w:t>Environmental</w:t>
            </w:r>
            <w:r>
              <w:tab/>
            </w:r>
          </w:p>
          <w:p w14:paraId="7DCE3F93" w14:textId="77777777" w:rsidR="0067773D" w:rsidRDefault="0067773D" w:rsidP="007441CD">
            <w:pPr>
              <w:pStyle w:val="Paragrapgh"/>
              <w:numPr>
                <w:ilvl w:val="0"/>
                <w:numId w:val="34"/>
              </w:numPr>
              <w:spacing w:before="0" w:after="0"/>
            </w:pPr>
            <w:r>
              <w:t>Other</w:t>
            </w:r>
          </w:p>
          <w:p w14:paraId="6C69F5C4" w14:textId="77777777" w:rsidR="0067773D" w:rsidRDefault="0067773D" w:rsidP="00E82F81">
            <w:pPr>
              <w:pStyle w:val="Paragrapgh"/>
              <w:numPr>
                <w:ilvl w:val="0"/>
                <w:numId w:val="0"/>
              </w:numPr>
              <w:spacing w:before="0" w:after="0"/>
            </w:pPr>
          </w:p>
          <w:p w14:paraId="38065AB6" w14:textId="77777777" w:rsidR="0067773D" w:rsidRDefault="0067773D" w:rsidP="00E82F81">
            <w:pPr>
              <w:pStyle w:val="Paragrapgh"/>
              <w:numPr>
                <w:ilvl w:val="0"/>
                <w:numId w:val="0"/>
              </w:numPr>
              <w:spacing w:before="0" w:after="0"/>
            </w:pPr>
            <w:r>
              <w:t>These terms are defined in the Transmission Glossary.</w:t>
            </w:r>
          </w:p>
          <w:p w14:paraId="66D2D15B" w14:textId="77777777" w:rsidR="0067773D" w:rsidRDefault="0067773D" w:rsidP="00E82F81">
            <w:pPr>
              <w:pStyle w:val="Paragrapgh"/>
              <w:numPr>
                <w:ilvl w:val="0"/>
                <w:numId w:val="0"/>
              </w:numPr>
              <w:spacing w:before="0" w:after="0"/>
            </w:pPr>
          </w:p>
          <w:p w14:paraId="40B676B6" w14:textId="77777777" w:rsidR="0067773D" w:rsidRDefault="0067773D" w:rsidP="00E82F81">
            <w:pPr>
              <w:pStyle w:val="Paragrapgh"/>
              <w:numPr>
                <w:ilvl w:val="0"/>
                <w:numId w:val="0"/>
              </w:numPr>
              <w:spacing w:before="0" w:after="0"/>
              <w:rPr>
                <w:b/>
              </w:rPr>
            </w:pPr>
            <w:r w:rsidRPr="00D51888">
              <w:rPr>
                <w:b/>
              </w:rPr>
              <w:t>Information</w:t>
            </w:r>
            <w:r>
              <w:rPr>
                <w:b/>
              </w:rPr>
              <w:t>:</w:t>
            </w:r>
          </w:p>
          <w:p w14:paraId="32F4F81D" w14:textId="77777777" w:rsidR="0067773D" w:rsidRPr="00D51888" w:rsidRDefault="0067773D" w:rsidP="00E82F81">
            <w:pPr>
              <w:pStyle w:val="Paragrapgh"/>
              <w:numPr>
                <w:ilvl w:val="0"/>
                <w:numId w:val="0"/>
              </w:numPr>
              <w:spacing w:before="0" w:after="0"/>
              <w:rPr>
                <w:b/>
              </w:rPr>
            </w:pPr>
          </w:p>
          <w:p w14:paraId="7ADF3BC3" w14:textId="77777777" w:rsidR="0067773D" w:rsidRDefault="0067773D" w:rsidP="007441CD">
            <w:pPr>
              <w:pStyle w:val="Paragrapgh"/>
              <w:numPr>
                <w:ilvl w:val="0"/>
                <w:numId w:val="34"/>
              </w:numPr>
              <w:spacing w:before="0" w:after="0"/>
            </w:pPr>
            <w:r w:rsidRPr="00D51888">
              <w:t>Risk Description</w:t>
            </w:r>
            <w:r>
              <w:t>: brief description of the nature of the risk.</w:t>
            </w:r>
          </w:p>
          <w:p w14:paraId="61048FC4" w14:textId="77777777" w:rsidR="0067773D" w:rsidRDefault="0067773D" w:rsidP="007441CD">
            <w:pPr>
              <w:pStyle w:val="Paragrapgh"/>
              <w:numPr>
                <w:ilvl w:val="0"/>
                <w:numId w:val="34"/>
              </w:numPr>
              <w:spacing w:before="0" w:after="0"/>
            </w:pPr>
            <w:r>
              <w:t xml:space="preserve">Expected Value (£m): value attributed to risk category in the project. </w:t>
            </w:r>
          </w:p>
          <w:p w14:paraId="070C29A6" w14:textId="77777777" w:rsidR="0067773D" w:rsidRDefault="0067773D" w:rsidP="007441CD">
            <w:pPr>
              <w:pStyle w:val="Paragrapgh"/>
              <w:numPr>
                <w:ilvl w:val="0"/>
                <w:numId w:val="34"/>
              </w:numPr>
              <w:spacing w:before="0" w:after="0"/>
            </w:pPr>
            <w:r w:rsidRPr="00D51888">
              <w:t>Notes</w:t>
            </w:r>
            <w:r>
              <w:t>: any other relevant information; including further explanation of the “other” risk category.</w:t>
            </w:r>
          </w:p>
          <w:p w14:paraId="78A677CE" w14:textId="77777777" w:rsidR="0067773D" w:rsidRDefault="0067773D" w:rsidP="00E82F81">
            <w:pPr>
              <w:pStyle w:val="Paragrapgh"/>
              <w:numPr>
                <w:ilvl w:val="0"/>
                <w:numId w:val="0"/>
              </w:numPr>
              <w:spacing w:before="0" w:after="0"/>
            </w:pPr>
          </w:p>
          <w:p w14:paraId="254F0403" w14:textId="77777777" w:rsidR="0067773D" w:rsidRPr="003577AE" w:rsidRDefault="0067773D" w:rsidP="00E82F81">
            <w:pPr>
              <w:pStyle w:val="Paragrapgh"/>
              <w:numPr>
                <w:ilvl w:val="0"/>
                <w:numId w:val="0"/>
              </w:numPr>
              <w:spacing w:before="0" w:after="0"/>
            </w:pPr>
          </w:p>
        </w:tc>
      </w:tr>
    </w:tbl>
    <w:p w14:paraId="61594368" w14:textId="77777777" w:rsidR="0067773D" w:rsidRPr="00DE1682" w:rsidRDefault="0067773D" w:rsidP="0067773D">
      <w:pPr>
        <w:pStyle w:val="Heading4"/>
        <w:keepNext/>
        <w:keepLines/>
        <w:spacing w:before="240" w:after="240"/>
        <w:rPr>
          <w:rStyle w:val="Text-Bold"/>
          <w:i w:val="0"/>
        </w:rPr>
      </w:pPr>
      <w:r>
        <w:rPr>
          <w:rStyle w:val="Text-Bold"/>
          <w:i w:val="0"/>
        </w:rPr>
        <w:t>B4.9:</w:t>
      </w:r>
      <w:r w:rsidRPr="00DE1682">
        <w:rPr>
          <w:rStyle w:val="Text-Bold"/>
          <w:i w:val="0"/>
        </w:rPr>
        <w:t xml:space="preserve"> </w:t>
      </w:r>
      <w:r>
        <w:rPr>
          <w:rStyle w:val="Text-Bold"/>
          <w:i w:val="0"/>
        </w:rPr>
        <w:t>SWW memo</w:t>
      </w:r>
    </w:p>
    <w:tbl>
      <w:tblPr>
        <w:tblW w:w="88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2373"/>
        <w:gridCol w:w="6524"/>
      </w:tblGrid>
      <w:tr w:rsidR="0067773D" w:rsidRPr="003577AE" w14:paraId="12831552" w14:textId="77777777" w:rsidTr="00E82F81">
        <w:tc>
          <w:tcPr>
            <w:tcW w:w="2373" w:type="dxa"/>
            <w:tcMar>
              <w:top w:w="0" w:type="dxa"/>
              <w:left w:w="108" w:type="dxa"/>
              <w:bottom w:w="0" w:type="dxa"/>
              <w:right w:w="108" w:type="dxa"/>
            </w:tcMar>
          </w:tcPr>
          <w:p w14:paraId="387BDD66" w14:textId="77777777" w:rsidR="0067773D" w:rsidRPr="003577AE" w:rsidRDefault="0067773D" w:rsidP="00E82F81">
            <w:pPr>
              <w:rPr>
                <w:szCs w:val="20"/>
              </w:rPr>
            </w:pPr>
            <w:r>
              <w:rPr>
                <w:szCs w:val="20"/>
              </w:rPr>
              <w:t>Purpose and use by Ofgem</w:t>
            </w:r>
          </w:p>
        </w:tc>
        <w:tc>
          <w:tcPr>
            <w:tcW w:w="6524" w:type="dxa"/>
            <w:tcMar>
              <w:top w:w="0" w:type="dxa"/>
              <w:left w:w="108" w:type="dxa"/>
              <w:bottom w:w="0" w:type="dxa"/>
              <w:right w:w="108" w:type="dxa"/>
            </w:tcMar>
          </w:tcPr>
          <w:p w14:paraId="02E96C1F" w14:textId="77777777" w:rsidR="0067773D" w:rsidRDefault="0067773D" w:rsidP="00E82F81">
            <w:pPr>
              <w:pStyle w:val="Paragrapgh"/>
              <w:numPr>
                <w:ilvl w:val="0"/>
                <w:numId w:val="0"/>
              </w:numPr>
              <w:tabs>
                <w:tab w:val="num" w:pos="567"/>
              </w:tabs>
              <w:spacing w:before="0"/>
            </w:pPr>
            <w:r w:rsidRPr="00802AE5">
              <w:t>The purpose of this table is</w:t>
            </w:r>
            <w:r>
              <w:t xml:space="preserve"> </w:t>
            </w:r>
            <w:r w:rsidRPr="00802AE5">
              <w:t>to</w:t>
            </w:r>
            <w:r>
              <w:t xml:space="preserve"> provide information on the actual costs incurred and projected costs to be incurred in relation to the</w:t>
            </w:r>
            <w:r w:rsidRPr="00E50622">
              <w:t xml:space="preserve"> licensee’s progress in </w:t>
            </w:r>
            <w:r>
              <w:t xml:space="preserve">the construction </w:t>
            </w:r>
            <w:r w:rsidRPr="00E50622">
              <w:t>of Strategic Wider Works across the pr</w:t>
            </w:r>
            <w:r>
              <w:t xml:space="preserve">ice control period and beyond. This includes activities associated with projects with approved </w:t>
            </w:r>
            <w:r w:rsidRPr="00E50622">
              <w:t>funding by the Authority</w:t>
            </w:r>
            <w:r>
              <w:t xml:space="preserve"> and projects that are not yet approved.</w:t>
            </w:r>
          </w:p>
          <w:p w14:paraId="4FE5A17A" w14:textId="77777777" w:rsidR="0067773D" w:rsidRDefault="0067773D" w:rsidP="00E82F81">
            <w:pPr>
              <w:pStyle w:val="Paragrapgh"/>
              <w:numPr>
                <w:ilvl w:val="0"/>
                <w:numId w:val="0"/>
              </w:numPr>
              <w:tabs>
                <w:tab w:val="num" w:pos="567"/>
              </w:tabs>
              <w:spacing w:before="0"/>
            </w:pPr>
            <w:r w:rsidRPr="00E50622">
              <w:t xml:space="preserve">The information will enable Ofgem to effectively monitor and understand the delivery expectations as well as the </w:t>
            </w:r>
            <w:r>
              <w:t xml:space="preserve">allocation between construction and pre-construction activities </w:t>
            </w:r>
            <w:r w:rsidRPr="00E50622">
              <w:t>being undertaken at an individual project level.</w:t>
            </w:r>
            <w:r>
              <w:t xml:space="preserve"> </w:t>
            </w:r>
          </w:p>
          <w:p w14:paraId="3770925A" w14:textId="31EC5BD9" w:rsidR="0067773D" w:rsidRDefault="0067773D" w:rsidP="00E82F81">
            <w:pPr>
              <w:pStyle w:val="Paragrapgh"/>
              <w:numPr>
                <w:ilvl w:val="0"/>
                <w:numId w:val="0"/>
              </w:numPr>
              <w:tabs>
                <w:tab w:val="num" w:pos="567"/>
              </w:tabs>
              <w:spacing w:before="0"/>
            </w:pPr>
            <w:r w:rsidRPr="00E50622">
              <w:t xml:space="preserve">To complete the worksheet each </w:t>
            </w:r>
            <w:del w:id="1834" w:author="Author">
              <w:r w:rsidRPr="00E50622" w:rsidDel="00B172BA">
                <w:delText>TO</w:delText>
              </w:r>
            </w:del>
            <w:ins w:id="1835" w:author="Author">
              <w:r w:rsidR="00B172BA">
                <w:t>Licensee</w:t>
              </w:r>
            </w:ins>
            <w:r w:rsidRPr="00E50622">
              <w:t xml:space="preserve"> is required to input </w:t>
            </w:r>
            <w:r>
              <w:t xml:space="preserve">the </w:t>
            </w:r>
            <w:r w:rsidRPr="00805779">
              <w:t xml:space="preserve">annual profile of expenditure incurred to date and forecast to be incurred </w:t>
            </w:r>
            <w:r>
              <w:t>for the following categories:</w:t>
            </w:r>
          </w:p>
          <w:p w14:paraId="74AB46AE" w14:textId="413BD269" w:rsidR="0067773D" w:rsidRPr="00584E1E" w:rsidRDefault="0067773D" w:rsidP="007441CD">
            <w:pPr>
              <w:pStyle w:val="Paragrapgh"/>
              <w:numPr>
                <w:ilvl w:val="0"/>
                <w:numId w:val="60"/>
              </w:numPr>
              <w:spacing w:before="0" w:after="0"/>
            </w:pPr>
            <w:r>
              <w:t xml:space="preserve">Construction only (approved). </w:t>
            </w:r>
            <w:del w:id="1836" w:author="Author">
              <w:r w:rsidRPr="00A67077" w:rsidDel="00B172BA">
                <w:delText>T</w:delText>
              </w:r>
              <w:r w:rsidDel="00B172BA">
                <w:delText>O</w:delText>
              </w:r>
            </w:del>
            <w:ins w:id="1837" w:author="Author">
              <w:r w:rsidR="00B172BA">
                <w:t>Licensee</w:t>
              </w:r>
            </w:ins>
            <w:r>
              <w:t xml:space="preserve"> data entry begins </w:t>
            </w:r>
            <w:r w:rsidRPr="00584E1E">
              <w:t>on column E</w:t>
            </w:r>
            <w:ins w:id="1838" w:author="Author">
              <w:r w:rsidR="00355884" w:rsidRPr="00584E1E">
                <w:t xml:space="preserve"> (cell E12)</w:t>
              </w:r>
            </w:ins>
            <w:r w:rsidRPr="00584E1E">
              <w:t>; remaining data is auto populated from the Load Master Data sheet.</w:t>
            </w:r>
          </w:p>
          <w:p w14:paraId="69C3860E" w14:textId="23A8EDD7" w:rsidR="0067773D" w:rsidRPr="00584E1E" w:rsidRDefault="0067773D" w:rsidP="007441CD">
            <w:pPr>
              <w:pStyle w:val="Paragrapgh"/>
              <w:numPr>
                <w:ilvl w:val="0"/>
                <w:numId w:val="60"/>
              </w:numPr>
              <w:spacing w:before="0" w:after="0"/>
            </w:pPr>
            <w:r w:rsidRPr="00584E1E">
              <w:t xml:space="preserve">Pre-construction only (approved). </w:t>
            </w:r>
            <w:del w:id="1839" w:author="Author">
              <w:r w:rsidRPr="00584E1E" w:rsidDel="00B172BA">
                <w:delText>TO</w:delText>
              </w:r>
            </w:del>
            <w:ins w:id="1840" w:author="Author">
              <w:r w:rsidR="00B172BA" w:rsidRPr="00584E1E">
                <w:t>Licensee</w:t>
              </w:r>
            </w:ins>
            <w:r w:rsidRPr="00584E1E">
              <w:t xml:space="preserve"> data entry begins on column A</w:t>
            </w:r>
            <w:ins w:id="1841" w:author="Author">
              <w:r w:rsidR="00355884" w:rsidRPr="00584E1E">
                <w:t xml:space="preserve"> (cell A74)</w:t>
              </w:r>
            </w:ins>
            <w:r w:rsidRPr="00584E1E">
              <w:t>.</w:t>
            </w:r>
          </w:p>
          <w:p w14:paraId="0CFAC93D" w14:textId="308EAB83" w:rsidR="0067773D" w:rsidRPr="00584E1E" w:rsidRDefault="0067773D" w:rsidP="007441CD">
            <w:pPr>
              <w:pStyle w:val="Paragrapgh"/>
              <w:numPr>
                <w:ilvl w:val="0"/>
                <w:numId w:val="60"/>
              </w:numPr>
              <w:spacing w:before="0" w:after="0"/>
              <w:ind w:left="794" w:hanging="357"/>
            </w:pPr>
            <w:r w:rsidRPr="00584E1E">
              <w:t xml:space="preserve">Construction only (not yet approved). </w:t>
            </w:r>
            <w:del w:id="1842" w:author="Author">
              <w:r w:rsidRPr="00584E1E" w:rsidDel="00B172BA">
                <w:delText>TO</w:delText>
              </w:r>
            </w:del>
            <w:ins w:id="1843" w:author="Author">
              <w:r w:rsidR="00B172BA" w:rsidRPr="00584E1E">
                <w:t>Licensee</w:t>
              </w:r>
            </w:ins>
            <w:r w:rsidRPr="00584E1E">
              <w:t xml:space="preserve"> data entry begins on column E</w:t>
            </w:r>
            <w:ins w:id="1844" w:author="Author">
              <w:r w:rsidR="00355884" w:rsidRPr="00584E1E">
                <w:t xml:space="preserve"> (cell E43)</w:t>
              </w:r>
            </w:ins>
            <w:r w:rsidRPr="00584E1E">
              <w:t>; remaining data is auto populated from the Load Master Data sheet.</w:t>
            </w:r>
          </w:p>
          <w:p w14:paraId="0C06F032" w14:textId="63F7E39A" w:rsidR="0067773D" w:rsidRPr="00584E1E" w:rsidRDefault="0067773D" w:rsidP="007441CD">
            <w:pPr>
              <w:pStyle w:val="Paragrapgh"/>
              <w:numPr>
                <w:ilvl w:val="0"/>
                <w:numId w:val="60"/>
              </w:numPr>
              <w:spacing w:before="0" w:after="0"/>
            </w:pPr>
            <w:r w:rsidRPr="00584E1E">
              <w:t xml:space="preserve">Pre-construction only (not yet approved). </w:t>
            </w:r>
            <w:del w:id="1845" w:author="Author">
              <w:r w:rsidRPr="00584E1E" w:rsidDel="00B172BA">
                <w:delText>TO</w:delText>
              </w:r>
            </w:del>
            <w:ins w:id="1846" w:author="Author">
              <w:r w:rsidR="00B172BA" w:rsidRPr="00584E1E">
                <w:t>Licensee</w:t>
              </w:r>
            </w:ins>
            <w:r w:rsidRPr="00584E1E">
              <w:t xml:space="preserve"> data entry begins on column A</w:t>
            </w:r>
            <w:ins w:id="1847" w:author="Author">
              <w:r w:rsidR="00355884" w:rsidRPr="00584E1E">
                <w:t xml:space="preserve"> (cell A105)</w:t>
              </w:r>
            </w:ins>
            <w:r w:rsidRPr="00584E1E">
              <w:t>.</w:t>
            </w:r>
          </w:p>
          <w:p w14:paraId="01396923" w14:textId="77777777" w:rsidR="0067773D" w:rsidRPr="003577AE" w:rsidRDefault="0067773D" w:rsidP="00E82F81">
            <w:pPr>
              <w:pStyle w:val="Paragrapgh"/>
              <w:numPr>
                <w:ilvl w:val="0"/>
                <w:numId w:val="0"/>
              </w:numPr>
              <w:spacing w:before="0" w:after="0"/>
              <w:ind w:left="794"/>
            </w:pPr>
          </w:p>
        </w:tc>
      </w:tr>
      <w:tr w:rsidR="0067773D" w:rsidRPr="003577AE" w14:paraId="6B30C2E2" w14:textId="77777777" w:rsidTr="00E82F81">
        <w:tc>
          <w:tcPr>
            <w:tcW w:w="2373" w:type="dxa"/>
            <w:tcBorders>
              <w:bottom w:val="single" w:sz="4" w:space="0" w:color="auto"/>
            </w:tcBorders>
            <w:tcMar>
              <w:top w:w="0" w:type="dxa"/>
              <w:left w:w="108" w:type="dxa"/>
              <w:bottom w:w="0" w:type="dxa"/>
              <w:right w:w="108" w:type="dxa"/>
            </w:tcMar>
          </w:tcPr>
          <w:p w14:paraId="49D5A7B5" w14:textId="77777777" w:rsidR="0067773D" w:rsidRPr="003577AE" w:rsidRDefault="0067773D" w:rsidP="00E82F81">
            <w:pPr>
              <w:rPr>
                <w:szCs w:val="20"/>
              </w:rPr>
            </w:pPr>
            <w:r>
              <w:rPr>
                <w:szCs w:val="20"/>
              </w:rPr>
              <w:t>Guidance on completing this worksheet</w:t>
            </w:r>
          </w:p>
        </w:tc>
        <w:tc>
          <w:tcPr>
            <w:tcW w:w="6524" w:type="dxa"/>
            <w:tcBorders>
              <w:bottom w:val="single" w:sz="4" w:space="0" w:color="auto"/>
            </w:tcBorders>
            <w:tcMar>
              <w:top w:w="0" w:type="dxa"/>
              <w:left w:w="108" w:type="dxa"/>
              <w:bottom w:w="0" w:type="dxa"/>
              <w:right w:w="108" w:type="dxa"/>
            </w:tcMar>
          </w:tcPr>
          <w:p w14:paraId="248FA395" w14:textId="77777777" w:rsidR="0067773D" w:rsidRPr="006237AA" w:rsidRDefault="0067773D" w:rsidP="00E82F81">
            <w:pPr>
              <w:rPr>
                <w:rFonts w:ascii="Calibri" w:hAnsi="Calibri"/>
                <w:iCs/>
                <w:szCs w:val="22"/>
              </w:rPr>
            </w:pPr>
            <w:r w:rsidRPr="006237AA">
              <w:rPr>
                <w:iCs/>
              </w:rPr>
              <w:t xml:space="preserve">This tab </w:t>
            </w:r>
            <w:r>
              <w:rPr>
                <w:iCs/>
              </w:rPr>
              <w:t>requires each licensee to</w:t>
            </w:r>
            <w:r w:rsidRPr="006237AA">
              <w:rPr>
                <w:iCs/>
              </w:rPr>
              <w:t xml:space="preserve"> </w:t>
            </w:r>
            <w:r>
              <w:rPr>
                <w:iCs/>
              </w:rPr>
              <w:t xml:space="preserve">manually </w:t>
            </w:r>
            <w:r w:rsidRPr="006237AA">
              <w:rPr>
                <w:iCs/>
              </w:rPr>
              <w:t xml:space="preserve">insert </w:t>
            </w:r>
            <w:r>
              <w:rPr>
                <w:iCs/>
              </w:rPr>
              <w:t xml:space="preserve">the cost information associated with each scheme reference. </w:t>
            </w:r>
          </w:p>
          <w:p w14:paraId="35835E9A" w14:textId="77777777" w:rsidR="0067773D" w:rsidRPr="006237AA" w:rsidRDefault="0067773D" w:rsidP="00E82F81">
            <w:pPr>
              <w:rPr>
                <w:iCs/>
              </w:rPr>
            </w:pPr>
          </w:p>
          <w:p w14:paraId="0BD0FAC3" w14:textId="77777777" w:rsidR="0067773D" w:rsidRPr="00E50622" w:rsidRDefault="0067773D" w:rsidP="00E82F81">
            <w:pPr>
              <w:rPr>
                <w:iCs/>
              </w:rPr>
            </w:pPr>
            <w:r w:rsidRPr="00584E1E">
              <w:rPr>
                <w:iCs/>
              </w:rPr>
              <w:t>The following details are auto-populated (i) Ofgem Scheme Reference (Column A); (ii) Scheme Name (Column B) &amp; (iii) Project Name (Column C).</w:t>
            </w:r>
            <w:r w:rsidRPr="006237AA">
              <w:rPr>
                <w:iCs/>
              </w:rPr>
              <w:t xml:space="preserve"> </w:t>
            </w:r>
          </w:p>
        </w:tc>
      </w:tr>
    </w:tbl>
    <w:p w14:paraId="48B15335" w14:textId="5BC3659F" w:rsidR="0067773D" w:rsidRPr="00DE1682" w:rsidRDefault="0067773D" w:rsidP="0067773D">
      <w:pPr>
        <w:pStyle w:val="Heading4"/>
        <w:keepNext/>
        <w:keepLines/>
        <w:spacing w:before="240" w:after="240"/>
        <w:rPr>
          <w:rStyle w:val="Text-Bold"/>
          <w:i w:val="0"/>
        </w:rPr>
      </w:pPr>
      <w:r>
        <w:rPr>
          <w:rStyle w:val="Text-Bold"/>
          <w:i w:val="0"/>
        </w:rPr>
        <w:t>B4.10: Planning consent requirements</w:t>
      </w:r>
    </w:p>
    <w:tbl>
      <w:tblPr>
        <w:tblW w:w="88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2373"/>
        <w:gridCol w:w="6524"/>
      </w:tblGrid>
      <w:tr w:rsidR="0067773D" w:rsidRPr="003577AE" w14:paraId="54EE1449" w14:textId="77777777" w:rsidTr="00E82F81">
        <w:tc>
          <w:tcPr>
            <w:tcW w:w="2373" w:type="dxa"/>
            <w:tcMar>
              <w:top w:w="0" w:type="dxa"/>
              <w:left w:w="108" w:type="dxa"/>
              <w:bottom w:w="0" w:type="dxa"/>
              <w:right w:w="108" w:type="dxa"/>
            </w:tcMar>
          </w:tcPr>
          <w:p w14:paraId="55D202E0" w14:textId="77777777" w:rsidR="0067773D" w:rsidRPr="003577AE" w:rsidRDefault="0067773D" w:rsidP="00E82F81">
            <w:pPr>
              <w:rPr>
                <w:szCs w:val="20"/>
              </w:rPr>
            </w:pPr>
            <w:r>
              <w:rPr>
                <w:szCs w:val="20"/>
              </w:rPr>
              <w:t>Purpose and use by Ofgem</w:t>
            </w:r>
          </w:p>
        </w:tc>
        <w:tc>
          <w:tcPr>
            <w:tcW w:w="6524" w:type="dxa"/>
            <w:tcMar>
              <w:top w:w="0" w:type="dxa"/>
              <w:left w:w="108" w:type="dxa"/>
              <w:bottom w:w="0" w:type="dxa"/>
              <w:right w:w="108" w:type="dxa"/>
            </w:tcMar>
          </w:tcPr>
          <w:p w14:paraId="74C5376B" w14:textId="77777777" w:rsidR="0067773D" w:rsidRDefault="0067773D" w:rsidP="00E82F81">
            <w:pPr>
              <w:pStyle w:val="Paragrapgh"/>
              <w:numPr>
                <w:ilvl w:val="0"/>
                <w:numId w:val="0"/>
              </w:numPr>
              <w:tabs>
                <w:tab w:val="num" w:pos="567"/>
              </w:tabs>
              <w:spacing w:before="0"/>
            </w:pPr>
            <w:r w:rsidRPr="00802AE5">
              <w:t>The purpose of this table is</w:t>
            </w:r>
            <w:r>
              <w:t xml:space="preserve"> </w:t>
            </w:r>
            <w:r w:rsidRPr="00802AE5">
              <w:t>to</w:t>
            </w:r>
            <w:r>
              <w:t xml:space="preserve"> provide information on:</w:t>
            </w:r>
          </w:p>
          <w:p w14:paraId="4CEC013A" w14:textId="77777777" w:rsidR="0067773D" w:rsidRDefault="0067773D" w:rsidP="007441CD">
            <w:pPr>
              <w:pStyle w:val="Paragrapgh"/>
              <w:numPr>
                <w:ilvl w:val="0"/>
                <w:numId w:val="62"/>
              </w:numPr>
              <w:tabs>
                <w:tab w:val="num" w:pos="567"/>
              </w:tabs>
              <w:spacing w:before="0"/>
            </w:pPr>
            <w:r>
              <w:t>the actual costs incurred and projected costs to be incurred in relation to the</w:t>
            </w:r>
            <w:r w:rsidRPr="00E50622">
              <w:t xml:space="preserve"> licensee’s </w:t>
            </w:r>
            <w:r>
              <w:t xml:space="preserve">activities </w:t>
            </w:r>
            <w:r w:rsidRPr="0062410D">
              <w:t>required as part of the planning consent process for delivering Wider Works Outputs only.</w:t>
            </w:r>
          </w:p>
          <w:p w14:paraId="14F7E391" w14:textId="77777777" w:rsidR="0067773D" w:rsidRDefault="0067773D" w:rsidP="007441CD">
            <w:pPr>
              <w:pStyle w:val="Paragrapgh"/>
              <w:numPr>
                <w:ilvl w:val="0"/>
                <w:numId w:val="62"/>
              </w:numPr>
              <w:tabs>
                <w:tab w:val="num" w:pos="567"/>
              </w:tabs>
              <w:spacing w:before="0"/>
            </w:pPr>
            <w:r>
              <w:t xml:space="preserve">the physical volumes associated with the licensee’s activity.  </w:t>
            </w:r>
          </w:p>
          <w:p w14:paraId="04E1EED2" w14:textId="77777777" w:rsidR="0067773D" w:rsidRDefault="0067773D" w:rsidP="00E82F81">
            <w:pPr>
              <w:pStyle w:val="Paragrapgh"/>
              <w:numPr>
                <w:ilvl w:val="0"/>
                <w:numId w:val="0"/>
              </w:numPr>
              <w:tabs>
                <w:tab w:val="num" w:pos="567"/>
              </w:tabs>
              <w:spacing w:before="0"/>
            </w:pPr>
            <w:r w:rsidRPr="00E50622">
              <w:t>The information will enable Ofgem to effectively monitor and understand the delivery expectations</w:t>
            </w:r>
            <w:r>
              <w:t xml:space="preserve"> and scale of mitigation activities. </w:t>
            </w:r>
          </w:p>
          <w:p w14:paraId="6A93AA28" w14:textId="3BA265DB" w:rsidR="0067773D" w:rsidRDefault="0067773D" w:rsidP="00E82F81">
            <w:pPr>
              <w:pStyle w:val="Paragrapgh"/>
              <w:numPr>
                <w:ilvl w:val="0"/>
                <w:numId w:val="0"/>
              </w:numPr>
              <w:tabs>
                <w:tab w:val="num" w:pos="567"/>
              </w:tabs>
              <w:spacing w:before="0"/>
            </w:pPr>
            <w:r w:rsidRPr="00E50622">
              <w:t xml:space="preserve">To complete </w:t>
            </w:r>
            <w:r>
              <w:t xml:space="preserve">the worksheet </w:t>
            </w:r>
            <w:r w:rsidRPr="00E50622">
              <w:t xml:space="preserve">each </w:t>
            </w:r>
            <w:del w:id="1848" w:author="Author">
              <w:r w:rsidRPr="00E50622" w:rsidDel="00B172BA">
                <w:delText>TO</w:delText>
              </w:r>
            </w:del>
            <w:ins w:id="1849" w:author="Author">
              <w:r w:rsidR="00B172BA">
                <w:t>Licensee</w:t>
              </w:r>
            </w:ins>
            <w:r w:rsidRPr="00E50622">
              <w:t xml:space="preserve"> is required to input </w:t>
            </w:r>
            <w:r>
              <w:t xml:space="preserve">the </w:t>
            </w:r>
            <w:r w:rsidRPr="00805779">
              <w:t xml:space="preserve">annual profile of expenditure incurred to date and forecast to be incurred </w:t>
            </w:r>
            <w:r>
              <w:t xml:space="preserve">for all applicable DNO mitigation activities (table 1) undergrounding activity (table 2) associated with planning consent requirements. </w:t>
            </w:r>
          </w:p>
          <w:p w14:paraId="3DF39F64" w14:textId="602A4731" w:rsidR="0067773D" w:rsidRDefault="0067773D" w:rsidP="00E82F81">
            <w:pPr>
              <w:pStyle w:val="Paragrapgh"/>
              <w:numPr>
                <w:ilvl w:val="0"/>
                <w:numId w:val="0"/>
              </w:numPr>
              <w:tabs>
                <w:tab w:val="num" w:pos="567"/>
              </w:tabs>
              <w:spacing w:before="0"/>
            </w:pPr>
            <w:r w:rsidRPr="00584E1E">
              <w:t>Table</w:t>
            </w:r>
            <w:del w:id="1850" w:author="Author">
              <w:r w:rsidRPr="00584E1E" w:rsidDel="00B625A4">
                <w:delText>s</w:delText>
              </w:r>
            </w:del>
            <w:r w:rsidRPr="00584E1E">
              <w:t xml:space="preserve"> 3 requires each </w:t>
            </w:r>
            <w:del w:id="1851" w:author="Author">
              <w:r w:rsidRPr="00584E1E" w:rsidDel="00B172BA">
                <w:delText>TO</w:delText>
              </w:r>
            </w:del>
            <w:ins w:id="1852" w:author="Author">
              <w:r w:rsidR="00B172BA" w:rsidRPr="00584E1E">
                <w:t>Licensee</w:t>
              </w:r>
            </w:ins>
            <w:r w:rsidRPr="00584E1E">
              <w:t xml:space="preserve"> to provide a summary of the physical outputs at a scheme level associated with the mitigation activities against the following categories for DNO mitigation</w:t>
            </w:r>
            <w:r>
              <w:t xml:space="preserve"> works:</w:t>
            </w:r>
          </w:p>
          <w:p w14:paraId="46369785" w14:textId="50FA0B53" w:rsidR="0067773D" w:rsidRDefault="0067773D" w:rsidP="007441CD">
            <w:pPr>
              <w:pStyle w:val="Paragrapgh"/>
              <w:numPr>
                <w:ilvl w:val="0"/>
                <w:numId w:val="61"/>
              </w:numPr>
              <w:spacing w:before="0"/>
            </w:pPr>
            <w:r w:rsidRPr="00805779">
              <w:t xml:space="preserve">Undergrounding: </w:t>
            </w:r>
            <w:del w:id="1853" w:author="Author">
              <w:r w:rsidDel="00B172BA">
                <w:delText>TO</w:delText>
              </w:r>
            </w:del>
            <w:ins w:id="1854" w:author="Author">
              <w:r w:rsidR="00B172BA">
                <w:t>Licensee</w:t>
              </w:r>
            </w:ins>
            <w:r>
              <w:t>s will</w:t>
            </w:r>
            <w:r w:rsidRPr="00805779">
              <w:t xml:space="preserve"> input the number of circuit km of overhead lines </w:t>
            </w:r>
            <w:r>
              <w:t xml:space="preserve">(OHL) </w:t>
            </w:r>
            <w:r w:rsidRPr="00805779">
              <w:t>that have been undergrounded for each scheme, to the nearest 0.1 circuit km.</w:t>
            </w:r>
          </w:p>
          <w:p w14:paraId="375F9B24" w14:textId="239157E7" w:rsidR="0067773D" w:rsidRDefault="0067773D" w:rsidP="007441CD">
            <w:pPr>
              <w:pStyle w:val="Paragrapgh"/>
              <w:numPr>
                <w:ilvl w:val="0"/>
                <w:numId w:val="61"/>
              </w:numPr>
              <w:spacing w:before="0"/>
            </w:pPr>
            <w:r w:rsidRPr="00805779">
              <w:t xml:space="preserve">OHL s/c: </w:t>
            </w:r>
            <w:del w:id="1855" w:author="Author">
              <w:r w:rsidDel="00B172BA">
                <w:delText>TO</w:delText>
              </w:r>
            </w:del>
            <w:ins w:id="1856" w:author="Author">
              <w:r w:rsidR="00B172BA">
                <w:t>Licensee</w:t>
              </w:r>
            </w:ins>
            <w:r>
              <w:t>s</w:t>
            </w:r>
            <w:r w:rsidRPr="00805779">
              <w:t xml:space="preserve"> </w:t>
            </w:r>
            <w:r>
              <w:t xml:space="preserve">will </w:t>
            </w:r>
            <w:r w:rsidRPr="00805779">
              <w:t>input the number of new circuit km of single circuit</w:t>
            </w:r>
            <w:r>
              <w:t xml:space="preserve"> (s/c)</w:t>
            </w:r>
            <w:r w:rsidRPr="00805779">
              <w:t xml:space="preserve"> overhead lines constructed for each scheme, to the nearest circuit km.</w:t>
            </w:r>
          </w:p>
          <w:p w14:paraId="69CF750A" w14:textId="19E61036" w:rsidR="0067773D" w:rsidRDefault="0067773D" w:rsidP="007441CD">
            <w:pPr>
              <w:pStyle w:val="Paragrapgh"/>
              <w:numPr>
                <w:ilvl w:val="0"/>
                <w:numId w:val="61"/>
              </w:numPr>
              <w:spacing w:before="0"/>
            </w:pPr>
            <w:r w:rsidRPr="00805779">
              <w:t xml:space="preserve">OHL d/c: </w:t>
            </w:r>
            <w:del w:id="1857" w:author="Author">
              <w:r w:rsidDel="00B172BA">
                <w:delText>TO</w:delText>
              </w:r>
            </w:del>
            <w:ins w:id="1858" w:author="Author">
              <w:r w:rsidR="00B172BA">
                <w:t>Licensee</w:t>
              </w:r>
            </w:ins>
            <w:r>
              <w:t>s will</w:t>
            </w:r>
            <w:r w:rsidRPr="00805779">
              <w:t xml:space="preserve"> input the number of new circuit km of double circuit </w:t>
            </w:r>
            <w:r>
              <w:t xml:space="preserve">(d/c) </w:t>
            </w:r>
            <w:r w:rsidRPr="00805779">
              <w:t xml:space="preserve">overhead lines </w:t>
            </w:r>
            <w:r>
              <w:t>con</w:t>
            </w:r>
            <w:r w:rsidRPr="00805779">
              <w:t>structed for each scheme, to the nearest circuit km.</w:t>
            </w:r>
          </w:p>
          <w:p w14:paraId="56C9ECFA" w14:textId="2A08B28C" w:rsidR="0067773D" w:rsidRDefault="0067773D" w:rsidP="007441CD">
            <w:pPr>
              <w:pStyle w:val="Paragrapgh"/>
              <w:numPr>
                <w:ilvl w:val="0"/>
                <w:numId w:val="61"/>
              </w:numPr>
              <w:spacing w:before="0"/>
            </w:pPr>
            <w:r>
              <w:t xml:space="preserve">Tower dismantling: </w:t>
            </w:r>
            <w:del w:id="1859" w:author="Author">
              <w:r w:rsidDel="00B172BA">
                <w:delText>TO</w:delText>
              </w:r>
            </w:del>
            <w:ins w:id="1860" w:author="Author">
              <w:r w:rsidR="00B172BA">
                <w:t>Licensee</w:t>
              </w:r>
            </w:ins>
            <w:r>
              <w:t>s will</w:t>
            </w:r>
            <w:r w:rsidRPr="00805779">
              <w:t xml:space="preserve"> input the number of Towers dismantled for each scheme.</w:t>
            </w:r>
          </w:p>
          <w:p w14:paraId="1B9525B0" w14:textId="2AB670EA" w:rsidR="0067773D" w:rsidRDefault="0067773D" w:rsidP="007441CD">
            <w:pPr>
              <w:pStyle w:val="Paragrapgh"/>
              <w:numPr>
                <w:ilvl w:val="0"/>
                <w:numId w:val="61"/>
              </w:numPr>
              <w:tabs>
                <w:tab w:val="num" w:pos="567"/>
              </w:tabs>
              <w:spacing w:before="0"/>
            </w:pPr>
            <w:r w:rsidRPr="0062410D">
              <w:t xml:space="preserve">Bays: </w:t>
            </w:r>
            <w:del w:id="1861" w:author="Author">
              <w:r w:rsidDel="00B172BA">
                <w:delText>TO</w:delText>
              </w:r>
            </w:del>
            <w:ins w:id="1862" w:author="Author">
              <w:r w:rsidR="00B172BA">
                <w:t>Licensee</w:t>
              </w:r>
            </w:ins>
            <w:r>
              <w:t xml:space="preserve">s will </w:t>
            </w:r>
            <w:r w:rsidRPr="0062410D">
              <w:t>input the number of new substation bays that formed part of each scheme.</w:t>
            </w:r>
          </w:p>
          <w:p w14:paraId="43D395DF" w14:textId="3416827F" w:rsidR="0067773D" w:rsidRDefault="0067773D" w:rsidP="00E82F81">
            <w:pPr>
              <w:pStyle w:val="Paragrapgh"/>
              <w:numPr>
                <w:ilvl w:val="0"/>
                <w:numId w:val="0"/>
              </w:numPr>
              <w:tabs>
                <w:tab w:val="num" w:pos="567"/>
              </w:tabs>
              <w:spacing w:before="0"/>
            </w:pPr>
            <w:r w:rsidRPr="00584E1E">
              <w:t>Table</w:t>
            </w:r>
            <w:del w:id="1863" w:author="Author">
              <w:r w:rsidRPr="00584E1E" w:rsidDel="00B625A4">
                <w:delText>s</w:delText>
              </w:r>
            </w:del>
            <w:r w:rsidRPr="00584E1E">
              <w:t xml:space="preserve"> 4 requires</w:t>
            </w:r>
            <w:r>
              <w:t xml:space="preserve"> each </w:t>
            </w:r>
            <w:del w:id="1864" w:author="Author">
              <w:r w:rsidDel="00B172BA">
                <w:delText>TO</w:delText>
              </w:r>
            </w:del>
            <w:ins w:id="1865" w:author="Author">
              <w:r w:rsidR="00B172BA">
                <w:t>Licensee</w:t>
              </w:r>
            </w:ins>
            <w:r>
              <w:t xml:space="preserve"> to provide a summary of the cable volumes at a scheme level associated with undergrounding activity that are the result of planning consent requirements.      </w:t>
            </w:r>
          </w:p>
          <w:p w14:paraId="27296A0C" w14:textId="5E991289" w:rsidR="0067773D" w:rsidRDefault="0067773D" w:rsidP="007441CD">
            <w:pPr>
              <w:pStyle w:val="Paragrapgh"/>
              <w:numPr>
                <w:ilvl w:val="0"/>
                <w:numId w:val="63"/>
              </w:numPr>
            </w:pPr>
            <w:r>
              <w:t xml:space="preserve">Cable commission date, Forecast year: This is used to determine the profile of expenditure that a </w:t>
            </w:r>
            <w:del w:id="1866" w:author="Author">
              <w:r w:rsidDel="00B172BA">
                <w:delText>TO</w:delText>
              </w:r>
            </w:del>
            <w:ins w:id="1867" w:author="Author">
              <w:r w:rsidR="00B172BA">
                <w:t>Licensee</w:t>
              </w:r>
            </w:ins>
            <w:r>
              <w:t xml:space="preserve"> will receive before the output is delivered. </w:t>
            </w:r>
          </w:p>
          <w:p w14:paraId="7AD6269F" w14:textId="3168E7CA" w:rsidR="0067773D" w:rsidRDefault="0067773D" w:rsidP="007441CD">
            <w:pPr>
              <w:pStyle w:val="Paragrapgh"/>
              <w:numPr>
                <w:ilvl w:val="0"/>
                <w:numId w:val="63"/>
              </w:numPr>
            </w:pPr>
            <w:r>
              <w:t xml:space="preserve">Cable commission date, Actual year: a </w:t>
            </w:r>
            <w:del w:id="1868" w:author="Author">
              <w:r w:rsidDel="00B172BA">
                <w:delText>TO</w:delText>
              </w:r>
            </w:del>
            <w:ins w:id="1869" w:author="Author">
              <w:r w:rsidR="00B172BA">
                <w:t>Licensee</w:t>
              </w:r>
            </w:ins>
            <w:r>
              <w:t xml:space="preserve"> will only fill this in when the scheme has been completed during the reporting year.  </w:t>
            </w:r>
          </w:p>
          <w:p w14:paraId="0494A0EB" w14:textId="2090F7F1" w:rsidR="0067773D" w:rsidRPr="003577AE" w:rsidRDefault="0067773D" w:rsidP="00E82F81">
            <w:pPr>
              <w:pStyle w:val="Paragrapgh"/>
              <w:numPr>
                <w:ilvl w:val="0"/>
                <w:numId w:val="0"/>
              </w:numPr>
            </w:pPr>
            <w:r>
              <w:t xml:space="preserve">A </w:t>
            </w:r>
            <w:del w:id="1870" w:author="Author">
              <w:r w:rsidDel="00B172BA">
                <w:delText>TO</w:delText>
              </w:r>
            </w:del>
            <w:ins w:id="1871" w:author="Author">
              <w:r w:rsidR="00B172BA">
                <w:t>Licensee</w:t>
              </w:r>
            </w:ins>
            <w:r>
              <w:t xml:space="preserve"> should add an additional line in the table for any scheme which delivers two or more discrete cables that fall under the same category (cell) (e.g. 2 discrete cables under 3km in route length under 1x&lt;2500mm2). The cable volume should be input in circuit km to the nearest 0.1 circuit km. </w:t>
            </w:r>
          </w:p>
        </w:tc>
      </w:tr>
      <w:tr w:rsidR="0067773D" w:rsidRPr="003577AE" w14:paraId="1FD2795B" w14:textId="77777777" w:rsidTr="00E82F81">
        <w:tc>
          <w:tcPr>
            <w:tcW w:w="2373" w:type="dxa"/>
            <w:tcBorders>
              <w:bottom w:val="single" w:sz="4" w:space="0" w:color="auto"/>
            </w:tcBorders>
            <w:tcMar>
              <w:top w:w="0" w:type="dxa"/>
              <w:left w:w="108" w:type="dxa"/>
              <w:bottom w:w="0" w:type="dxa"/>
              <w:right w:w="108" w:type="dxa"/>
            </w:tcMar>
          </w:tcPr>
          <w:p w14:paraId="4C8D2835" w14:textId="77777777" w:rsidR="0067773D" w:rsidRPr="003577AE" w:rsidRDefault="0067773D" w:rsidP="00E82F81">
            <w:pPr>
              <w:rPr>
                <w:szCs w:val="20"/>
              </w:rPr>
            </w:pPr>
            <w:r>
              <w:rPr>
                <w:szCs w:val="20"/>
              </w:rPr>
              <w:t>Guidance on completing this worksheet</w:t>
            </w:r>
          </w:p>
        </w:tc>
        <w:tc>
          <w:tcPr>
            <w:tcW w:w="6524" w:type="dxa"/>
            <w:tcBorders>
              <w:bottom w:val="single" w:sz="4" w:space="0" w:color="auto"/>
            </w:tcBorders>
            <w:tcMar>
              <w:top w:w="0" w:type="dxa"/>
              <w:left w:w="108" w:type="dxa"/>
              <w:bottom w:w="0" w:type="dxa"/>
              <w:right w:w="108" w:type="dxa"/>
            </w:tcMar>
          </w:tcPr>
          <w:p w14:paraId="5E4C647A" w14:textId="77777777" w:rsidR="0067773D" w:rsidRDefault="0067773D" w:rsidP="00E82F81">
            <w:pPr>
              <w:rPr>
                <w:iCs/>
              </w:rPr>
            </w:pPr>
            <w:r w:rsidRPr="006237AA">
              <w:rPr>
                <w:iCs/>
              </w:rPr>
              <w:t xml:space="preserve">This tab </w:t>
            </w:r>
            <w:r>
              <w:rPr>
                <w:iCs/>
              </w:rPr>
              <w:t>requires each licensee to</w:t>
            </w:r>
            <w:r w:rsidRPr="006237AA">
              <w:rPr>
                <w:iCs/>
              </w:rPr>
              <w:t xml:space="preserve"> </w:t>
            </w:r>
            <w:r>
              <w:rPr>
                <w:iCs/>
              </w:rPr>
              <w:t xml:space="preserve">manually </w:t>
            </w:r>
            <w:r w:rsidRPr="006237AA">
              <w:rPr>
                <w:iCs/>
              </w:rPr>
              <w:t xml:space="preserve">insert </w:t>
            </w:r>
            <w:r>
              <w:rPr>
                <w:iCs/>
              </w:rPr>
              <w:t xml:space="preserve">the cost information and volume information associated with each scheme reference. </w:t>
            </w:r>
          </w:p>
          <w:p w14:paraId="33B77363" w14:textId="77777777" w:rsidR="0067773D" w:rsidRPr="00B95DA3" w:rsidRDefault="0067773D" w:rsidP="00E82F81">
            <w:pPr>
              <w:rPr>
                <w:rFonts w:ascii="Calibri" w:hAnsi="Calibri"/>
                <w:iCs/>
                <w:szCs w:val="22"/>
              </w:rPr>
            </w:pPr>
          </w:p>
        </w:tc>
      </w:tr>
    </w:tbl>
    <w:p w14:paraId="0416B22C" w14:textId="7AD01B61" w:rsidR="00DB496D" w:rsidRDefault="00DB496D" w:rsidP="00DB496D">
      <w:pPr>
        <w:pStyle w:val="ChapterHeading"/>
      </w:pPr>
      <w:bookmarkStart w:id="1872" w:name="_Toc419108903"/>
      <w:bookmarkStart w:id="1873" w:name="_Toc16607119"/>
      <w:r>
        <w:t xml:space="preserve">Instructions for completing the </w:t>
      </w:r>
      <w:r w:rsidR="007E28F6">
        <w:t xml:space="preserve">non-load related </w:t>
      </w:r>
      <w:r>
        <w:t>expenditure worksheets</w:t>
      </w:r>
      <w:bookmarkEnd w:id="1872"/>
      <w:bookmarkEnd w:id="1873"/>
    </w:p>
    <w:p w14:paraId="75BDF1EF" w14:textId="77777777" w:rsidR="00DB496D" w:rsidRDefault="00DB496D" w:rsidP="00DB496D">
      <w:pPr>
        <w:tabs>
          <w:tab w:val="left" w:pos="2581"/>
        </w:tabs>
      </w:pPr>
    </w:p>
    <w:p w14:paraId="12F7679F" w14:textId="77777777" w:rsidR="00DB496D" w:rsidRPr="00B0426B" w:rsidRDefault="00DB496D" w:rsidP="00DB496D">
      <w:pPr>
        <w:pStyle w:val="Textbox"/>
        <w:rPr>
          <w:b/>
          <w:bCs/>
        </w:rPr>
      </w:pPr>
      <w:r w:rsidRPr="00B0426B">
        <w:rPr>
          <w:b/>
          <w:bCs/>
        </w:rPr>
        <w:t xml:space="preserve">Chapter Summary </w:t>
      </w:r>
    </w:p>
    <w:p w14:paraId="384EF3BD" w14:textId="77777777" w:rsidR="00DB496D" w:rsidRDefault="00DB496D" w:rsidP="00DB496D">
      <w:pPr>
        <w:pStyle w:val="Textbox"/>
      </w:pPr>
    </w:p>
    <w:p w14:paraId="47E95D3F" w14:textId="74849DEE" w:rsidR="00DB496D" w:rsidRDefault="00DB496D" w:rsidP="00DB496D">
      <w:pPr>
        <w:pStyle w:val="Textbox"/>
        <w:rPr>
          <w:szCs w:val="20"/>
        </w:rPr>
      </w:pPr>
      <w:r w:rsidRPr="000141E0">
        <w:rPr>
          <w:szCs w:val="20"/>
        </w:rPr>
        <w:t xml:space="preserve">The purpose of this chapter is to inform the completion of the </w:t>
      </w:r>
      <w:r w:rsidR="009946BE">
        <w:rPr>
          <w:szCs w:val="20"/>
        </w:rPr>
        <w:t>non-load related</w:t>
      </w:r>
      <w:del w:id="1874" w:author="Author">
        <w:r w:rsidR="009946BE" w:rsidDel="007422F2">
          <w:rPr>
            <w:szCs w:val="20"/>
          </w:rPr>
          <w:delText xml:space="preserve"> </w:delText>
        </w:r>
      </w:del>
      <w:r>
        <w:rPr>
          <w:szCs w:val="20"/>
        </w:rPr>
        <w:t xml:space="preserve"> expenditure </w:t>
      </w:r>
      <w:r w:rsidRPr="000141E0">
        <w:rPr>
          <w:szCs w:val="20"/>
        </w:rPr>
        <w:t>worksheets by each</w:t>
      </w:r>
      <w:r>
        <w:rPr>
          <w:szCs w:val="20"/>
        </w:rPr>
        <w:t xml:space="preserve"> </w:t>
      </w:r>
      <w:del w:id="1875" w:author="Author">
        <w:r w:rsidDel="00B172BA">
          <w:rPr>
            <w:szCs w:val="20"/>
          </w:rPr>
          <w:delText>TO</w:delText>
        </w:r>
      </w:del>
      <w:ins w:id="1876" w:author="Author">
        <w:r w:rsidR="00B172BA">
          <w:rPr>
            <w:szCs w:val="20"/>
          </w:rPr>
          <w:t>Licensee</w:t>
        </w:r>
      </w:ins>
      <w:r>
        <w:rPr>
          <w:szCs w:val="20"/>
        </w:rPr>
        <w:t>. This is</w:t>
      </w:r>
      <w:r w:rsidRPr="000141E0">
        <w:rPr>
          <w:szCs w:val="20"/>
        </w:rPr>
        <w:t xml:space="preserve"> to enable Ofgem to effectively </w:t>
      </w:r>
      <w:r w:rsidR="009946BE">
        <w:rPr>
          <w:szCs w:val="20"/>
        </w:rPr>
        <w:t>review the business plan submission of the companies and inform its recommendations on price control allowances.</w:t>
      </w:r>
    </w:p>
    <w:p w14:paraId="5EAB0D94" w14:textId="77777777" w:rsidR="00DB496D" w:rsidRPr="00147CDC" w:rsidRDefault="00DB496D" w:rsidP="00DB496D">
      <w:pPr>
        <w:pStyle w:val="Textbox"/>
      </w:pPr>
    </w:p>
    <w:p w14:paraId="6334E2D8" w14:textId="77777777" w:rsidR="00DB496D" w:rsidRDefault="00DB496D" w:rsidP="00DB496D">
      <w:pPr>
        <w:pStyle w:val="Heading2"/>
      </w:pPr>
      <w:bookmarkStart w:id="1877" w:name="_Toc419108904"/>
      <w:bookmarkStart w:id="1878" w:name="_Toc16607120"/>
      <w:r>
        <w:t>Introduction</w:t>
      </w:r>
      <w:bookmarkEnd w:id="1877"/>
      <w:bookmarkEnd w:id="1878"/>
    </w:p>
    <w:p w14:paraId="7EEF70E0" w14:textId="77777777" w:rsidR="00DB496D" w:rsidRDefault="00DB496D" w:rsidP="00DB496D">
      <w:pPr>
        <w:pStyle w:val="Paragrapgh"/>
        <w:tabs>
          <w:tab w:val="num" w:pos="567"/>
          <w:tab w:val="num" w:pos="822"/>
        </w:tabs>
        <w:ind w:left="142"/>
      </w:pPr>
      <w:r>
        <w:t xml:space="preserve">The purpose of the worksheets in this area is to report </w:t>
      </w:r>
      <w:r w:rsidR="005A0263">
        <w:t xml:space="preserve">non-load related </w:t>
      </w:r>
      <w:r>
        <w:t>capital expenditure information</w:t>
      </w:r>
      <w:r w:rsidR="0043435D">
        <w:t xml:space="preserve"> </w:t>
      </w:r>
      <w:r w:rsidR="005A0263">
        <w:t xml:space="preserve">at various levels of granularity to enable Ofgem to fully understand the relationships with proposed outputs. </w:t>
      </w:r>
    </w:p>
    <w:p w14:paraId="42CA3D9B" w14:textId="77777777" w:rsidR="00DB496D" w:rsidRDefault="00DB496D" w:rsidP="00DB496D">
      <w:pPr>
        <w:pStyle w:val="Paragrapgh"/>
        <w:tabs>
          <w:tab w:val="num" w:pos="567"/>
          <w:tab w:val="num" w:pos="822"/>
        </w:tabs>
        <w:ind w:left="142"/>
      </w:pPr>
      <w:r>
        <w:t xml:space="preserve">All costs are to be entered on a cash </w:t>
      </w:r>
      <w:r w:rsidR="00C76584">
        <w:t xml:space="preserve">controllable </w:t>
      </w:r>
      <w:r>
        <w:t xml:space="preserve">basis. This means exclusive of all provisions and all accruals and prepayments that are not incurred as part of the ordinary level of business. </w:t>
      </w:r>
    </w:p>
    <w:p w14:paraId="63AA4371" w14:textId="77777777" w:rsidR="00DB496D" w:rsidRDefault="00DB496D" w:rsidP="00DB496D">
      <w:pPr>
        <w:pStyle w:val="Heading2"/>
        <w:tabs>
          <w:tab w:val="num" w:pos="567"/>
        </w:tabs>
      </w:pPr>
      <w:bookmarkStart w:id="1879" w:name="_Toc419108905"/>
      <w:bookmarkStart w:id="1880" w:name="_Toc16607121"/>
      <w:r>
        <w:t>Overview of worksheets</w:t>
      </w:r>
      <w:bookmarkEnd w:id="1879"/>
      <w:bookmarkEnd w:id="1880"/>
    </w:p>
    <w:p w14:paraId="15EA219E" w14:textId="77777777" w:rsidR="00E26999" w:rsidRPr="00B41463" w:rsidRDefault="00DB496D" w:rsidP="00E26999">
      <w:pPr>
        <w:pStyle w:val="Paragrapgh"/>
        <w:tabs>
          <w:tab w:val="num" w:pos="567"/>
          <w:tab w:val="num" w:pos="822"/>
        </w:tabs>
        <w:ind w:left="142"/>
      </w:pPr>
      <w:r w:rsidRPr="00601E31">
        <w:t xml:space="preserve">The worksheets included within this chapter are: </w:t>
      </w:r>
    </w:p>
    <w:p w14:paraId="0DA21281" w14:textId="2610AC83" w:rsidR="00B67722" w:rsidRDefault="00B67722" w:rsidP="007441CD">
      <w:pPr>
        <w:pStyle w:val="Paragrapgh"/>
        <w:numPr>
          <w:ilvl w:val="1"/>
          <w:numId w:val="17"/>
        </w:numPr>
        <w:rPr>
          <w:rStyle w:val="Text-Bold"/>
          <w:b w:val="0"/>
        </w:rPr>
      </w:pPr>
      <w:r>
        <w:rPr>
          <w:rStyle w:val="Text-Bold"/>
          <w:b w:val="0"/>
        </w:rPr>
        <w:t>C.07 Non-Load Master</w:t>
      </w:r>
    </w:p>
    <w:p w14:paraId="21D5D07D" w14:textId="1C79A98E" w:rsidR="00E96C26" w:rsidRDefault="00E96C26" w:rsidP="00E96C26">
      <w:pPr>
        <w:pStyle w:val="Paragrapgh"/>
        <w:numPr>
          <w:ilvl w:val="1"/>
          <w:numId w:val="17"/>
        </w:numPr>
        <w:rPr>
          <w:ins w:id="1881" w:author="Author"/>
          <w:rStyle w:val="Text-Bold"/>
          <w:b w:val="0"/>
        </w:rPr>
      </w:pPr>
      <w:ins w:id="1882" w:author="Author">
        <w:r w:rsidRPr="00E96C26">
          <w:rPr>
            <w:rStyle w:val="Text-Bold"/>
            <w:b w:val="0"/>
          </w:rPr>
          <w:t>C2.2a: Scheme Summary_AP</w:t>
        </w:r>
      </w:ins>
      <w:del w:id="1883" w:author="Author">
        <w:r w:rsidR="00590B9F" w:rsidDel="00E96C26">
          <w:rPr>
            <w:rStyle w:val="Text-Bold"/>
            <w:b w:val="0"/>
          </w:rPr>
          <w:delText xml:space="preserve">C2.2a Scheme Cost </w:delText>
        </w:r>
        <w:r w:rsidR="00902C68" w:rsidRPr="00902C68" w:rsidDel="00E96C26">
          <w:rPr>
            <w:rStyle w:val="Text-Bold"/>
            <w:b w:val="0"/>
          </w:rPr>
          <w:delText>Summary</w:delText>
        </w:r>
      </w:del>
    </w:p>
    <w:p w14:paraId="026A5F17" w14:textId="1C28B40F" w:rsidR="00E96C26" w:rsidRPr="00902C68" w:rsidRDefault="00E96C26" w:rsidP="00E96C26">
      <w:pPr>
        <w:pStyle w:val="Paragrapgh"/>
        <w:numPr>
          <w:ilvl w:val="1"/>
          <w:numId w:val="17"/>
        </w:numPr>
        <w:rPr>
          <w:rStyle w:val="Text-Bold"/>
          <w:b w:val="0"/>
        </w:rPr>
      </w:pPr>
      <w:ins w:id="1884" w:author="Author">
        <w:r w:rsidRPr="00E96C26">
          <w:rPr>
            <w:rStyle w:val="Text-Bold"/>
            <w:b w:val="0"/>
          </w:rPr>
          <w:t>C2.2a: Scheme Summary_</w:t>
        </w:r>
        <w:r>
          <w:rPr>
            <w:rStyle w:val="Text-Bold"/>
            <w:b w:val="0"/>
          </w:rPr>
          <w:t>CI</w:t>
        </w:r>
      </w:ins>
    </w:p>
    <w:p w14:paraId="1E406D54" w14:textId="7F8B051B" w:rsidR="00902C68" w:rsidRPr="00902C68" w:rsidRDefault="00590B9F" w:rsidP="007441CD">
      <w:pPr>
        <w:pStyle w:val="Paragrapgh"/>
        <w:numPr>
          <w:ilvl w:val="1"/>
          <w:numId w:val="17"/>
        </w:numPr>
        <w:rPr>
          <w:rStyle w:val="Text-Bold"/>
          <w:b w:val="0"/>
        </w:rPr>
      </w:pPr>
      <w:r>
        <w:rPr>
          <w:rStyle w:val="Text-Bold"/>
          <w:b w:val="0"/>
        </w:rPr>
        <w:t xml:space="preserve">C2.4b Asset Cost </w:t>
      </w:r>
      <w:r w:rsidR="00902C68" w:rsidRPr="00902C68">
        <w:rPr>
          <w:rStyle w:val="Text-Bold"/>
          <w:b w:val="0"/>
        </w:rPr>
        <w:t>List</w:t>
      </w:r>
    </w:p>
    <w:p w14:paraId="28AEEE15" w14:textId="428F5596" w:rsidR="00902C68" w:rsidRDefault="00590B9F" w:rsidP="007441CD">
      <w:pPr>
        <w:pStyle w:val="Paragrapgh"/>
        <w:numPr>
          <w:ilvl w:val="1"/>
          <w:numId w:val="17"/>
        </w:numPr>
        <w:rPr>
          <w:rStyle w:val="Text-Bold"/>
          <w:b w:val="0"/>
        </w:rPr>
      </w:pPr>
      <w:r>
        <w:rPr>
          <w:rStyle w:val="Text-Bold"/>
          <w:b w:val="0"/>
        </w:rPr>
        <w:t xml:space="preserve">C2.5 Scheme Asset </w:t>
      </w:r>
      <w:r w:rsidR="00902C68" w:rsidRPr="00902C68">
        <w:rPr>
          <w:rStyle w:val="Text-Bold"/>
          <w:b w:val="0"/>
        </w:rPr>
        <w:t>Breakdown</w:t>
      </w:r>
    </w:p>
    <w:p w14:paraId="0A5164EC" w14:textId="08F9F8A7" w:rsidR="00073E5B" w:rsidRPr="00073E5B" w:rsidRDefault="00073E5B" w:rsidP="007441CD">
      <w:pPr>
        <w:pStyle w:val="Paragrapgh"/>
        <w:numPr>
          <w:ilvl w:val="1"/>
          <w:numId w:val="17"/>
        </w:numPr>
        <w:rPr>
          <w:rStyle w:val="Text-Bold"/>
          <w:b w:val="0"/>
        </w:rPr>
      </w:pPr>
      <w:r w:rsidRPr="00902C68">
        <w:rPr>
          <w:rStyle w:val="Text-Bold"/>
          <w:b w:val="0"/>
        </w:rPr>
        <w:t>C2.5</w:t>
      </w:r>
      <w:r>
        <w:rPr>
          <w:rStyle w:val="Text-Bold"/>
          <w:b w:val="0"/>
        </w:rPr>
        <w:t>a</w:t>
      </w:r>
      <w:r w:rsidR="00590B9F">
        <w:rPr>
          <w:rStyle w:val="Text-Bold"/>
          <w:b w:val="0"/>
        </w:rPr>
        <w:t xml:space="preserve"> Scheme Asset </w:t>
      </w:r>
      <w:r w:rsidRPr="00902C68">
        <w:rPr>
          <w:rStyle w:val="Text-Bold"/>
          <w:b w:val="0"/>
        </w:rPr>
        <w:t>Breakdown</w:t>
      </w:r>
    </w:p>
    <w:p w14:paraId="59F068CE" w14:textId="7EFBEE60" w:rsidR="00902C68" w:rsidRPr="00902C68" w:rsidRDefault="00590B9F" w:rsidP="007441CD">
      <w:pPr>
        <w:pStyle w:val="Paragrapgh"/>
        <w:numPr>
          <w:ilvl w:val="1"/>
          <w:numId w:val="17"/>
        </w:numPr>
        <w:rPr>
          <w:rStyle w:val="Text-Bold"/>
          <w:b w:val="0"/>
        </w:rPr>
      </w:pPr>
      <w:r>
        <w:rPr>
          <w:rStyle w:val="Text-Bold"/>
          <w:b w:val="0"/>
        </w:rPr>
        <w:t xml:space="preserve">C2.7 </w:t>
      </w:r>
      <w:r w:rsidR="00902C68" w:rsidRPr="00902C68">
        <w:rPr>
          <w:rStyle w:val="Text-Bold"/>
          <w:b w:val="0"/>
        </w:rPr>
        <w:t>Replacement</w:t>
      </w:r>
    </w:p>
    <w:p w14:paraId="76F1841E" w14:textId="4E2B67BC" w:rsidR="00902C68" w:rsidRPr="00902C68" w:rsidRDefault="00590B9F" w:rsidP="007441CD">
      <w:pPr>
        <w:pStyle w:val="Paragrapgh"/>
        <w:numPr>
          <w:ilvl w:val="1"/>
          <w:numId w:val="17"/>
        </w:numPr>
        <w:rPr>
          <w:rStyle w:val="Text-Bold"/>
          <w:b w:val="0"/>
        </w:rPr>
      </w:pPr>
      <w:r>
        <w:rPr>
          <w:rStyle w:val="Text-Bold"/>
          <w:b w:val="0"/>
        </w:rPr>
        <w:t xml:space="preserve">C2.8 Refurb </w:t>
      </w:r>
      <w:r w:rsidR="00902C68" w:rsidRPr="00902C68">
        <w:rPr>
          <w:rStyle w:val="Text-Bold"/>
          <w:b w:val="0"/>
        </w:rPr>
        <w:t>Major</w:t>
      </w:r>
    </w:p>
    <w:p w14:paraId="2A667892" w14:textId="4D947DC5" w:rsidR="00902C68" w:rsidRPr="00902C68" w:rsidRDefault="00590B9F" w:rsidP="007441CD">
      <w:pPr>
        <w:pStyle w:val="Paragrapgh"/>
        <w:numPr>
          <w:ilvl w:val="1"/>
          <w:numId w:val="17"/>
        </w:numPr>
        <w:rPr>
          <w:rStyle w:val="Text-Bold"/>
          <w:b w:val="0"/>
        </w:rPr>
      </w:pPr>
      <w:r>
        <w:rPr>
          <w:rStyle w:val="Text-Bold"/>
          <w:b w:val="0"/>
        </w:rPr>
        <w:t xml:space="preserve">C2.9 Refurb </w:t>
      </w:r>
      <w:r w:rsidR="00902C68" w:rsidRPr="00902C68">
        <w:rPr>
          <w:rStyle w:val="Text-Bold"/>
          <w:b w:val="0"/>
        </w:rPr>
        <w:t>Minor</w:t>
      </w:r>
    </w:p>
    <w:p w14:paraId="382C54AD" w14:textId="0A48BC49" w:rsidR="00902C68" w:rsidRPr="00902C68" w:rsidRDefault="00590B9F" w:rsidP="007441CD">
      <w:pPr>
        <w:pStyle w:val="Paragrapgh"/>
        <w:numPr>
          <w:ilvl w:val="1"/>
          <w:numId w:val="17"/>
        </w:numPr>
        <w:rPr>
          <w:rStyle w:val="Text-Bold"/>
          <w:b w:val="0"/>
        </w:rPr>
      </w:pPr>
      <w:r>
        <w:rPr>
          <w:rStyle w:val="Text-Bold"/>
          <w:b w:val="0"/>
        </w:rPr>
        <w:t xml:space="preserve">C2.10 </w:t>
      </w:r>
      <w:r w:rsidR="00902C68" w:rsidRPr="00902C68">
        <w:rPr>
          <w:rStyle w:val="Text-Bold"/>
          <w:b w:val="0"/>
        </w:rPr>
        <w:t>Decommissioning</w:t>
      </w:r>
    </w:p>
    <w:p w14:paraId="17B9504F" w14:textId="7AC687CC" w:rsidR="00902C68" w:rsidRPr="00902C68" w:rsidRDefault="00590B9F" w:rsidP="007441CD">
      <w:pPr>
        <w:pStyle w:val="Paragrapgh"/>
        <w:numPr>
          <w:ilvl w:val="1"/>
          <w:numId w:val="17"/>
        </w:numPr>
        <w:rPr>
          <w:rStyle w:val="Text-Bold"/>
          <w:b w:val="0"/>
        </w:rPr>
      </w:pPr>
      <w:r>
        <w:rPr>
          <w:rStyle w:val="Text-Bold"/>
          <w:b w:val="0"/>
        </w:rPr>
        <w:t xml:space="preserve">C2.11 </w:t>
      </w:r>
      <w:r w:rsidR="00902C68" w:rsidRPr="00902C68">
        <w:rPr>
          <w:rStyle w:val="Text-Bold"/>
          <w:b w:val="0"/>
        </w:rPr>
        <w:t>Spares</w:t>
      </w:r>
    </w:p>
    <w:p w14:paraId="3B4AA9E9" w14:textId="2E1531D7" w:rsidR="00902C68" w:rsidRPr="00902C68" w:rsidRDefault="00590B9F" w:rsidP="007441CD">
      <w:pPr>
        <w:pStyle w:val="Paragrapgh"/>
        <w:numPr>
          <w:ilvl w:val="1"/>
          <w:numId w:val="17"/>
        </w:numPr>
        <w:rPr>
          <w:rStyle w:val="Text-Bold"/>
          <w:b w:val="0"/>
        </w:rPr>
      </w:pPr>
      <w:r>
        <w:rPr>
          <w:rStyle w:val="Text-Bold"/>
          <w:b w:val="0"/>
        </w:rPr>
        <w:t xml:space="preserve">C2.12 Black </w:t>
      </w:r>
      <w:r w:rsidR="00902C68" w:rsidRPr="00902C68">
        <w:rPr>
          <w:rStyle w:val="Text-Bold"/>
          <w:b w:val="0"/>
        </w:rPr>
        <w:t>Start</w:t>
      </w:r>
    </w:p>
    <w:p w14:paraId="3A6526DD" w14:textId="24812D8A" w:rsidR="00902C68" w:rsidRPr="00902C68" w:rsidRDefault="00590B9F" w:rsidP="007441CD">
      <w:pPr>
        <w:pStyle w:val="Paragrapgh"/>
        <w:numPr>
          <w:ilvl w:val="1"/>
          <w:numId w:val="17"/>
        </w:numPr>
        <w:rPr>
          <w:rStyle w:val="Text-Bold"/>
          <w:b w:val="0"/>
        </w:rPr>
      </w:pPr>
      <w:r>
        <w:rPr>
          <w:rStyle w:val="Text-Bold"/>
          <w:b w:val="0"/>
        </w:rPr>
        <w:t xml:space="preserve">C2.13 </w:t>
      </w:r>
      <w:r w:rsidR="00902C68" w:rsidRPr="00902C68">
        <w:rPr>
          <w:rStyle w:val="Text-Bold"/>
          <w:b w:val="0"/>
        </w:rPr>
        <w:t>Losses</w:t>
      </w:r>
    </w:p>
    <w:p w14:paraId="5590B03E" w14:textId="4024497B" w:rsidR="00902C68" w:rsidRPr="00902C68" w:rsidRDefault="00590B9F" w:rsidP="007441CD">
      <w:pPr>
        <w:pStyle w:val="Paragrapgh"/>
        <w:numPr>
          <w:ilvl w:val="1"/>
          <w:numId w:val="17"/>
        </w:numPr>
        <w:rPr>
          <w:rStyle w:val="Text-Bold"/>
          <w:b w:val="0"/>
        </w:rPr>
      </w:pPr>
      <w:r>
        <w:rPr>
          <w:rStyle w:val="Text-Bold"/>
          <w:b w:val="0"/>
        </w:rPr>
        <w:t xml:space="preserve">C2.20 </w:t>
      </w:r>
      <w:r w:rsidR="00902C68" w:rsidRPr="00902C68">
        <w:rPr>
          <w:rStyle w:val="Text-Bold"/>
          <w:b w:val="0"/>
        </w:rPr>
        <w:t>Faults</w:t>
      </w:r>
    </w:p>
    <w:p w14:paraId="2AC63110" w14:textId="21AD1E51" w:rsidR="00902C68" w:rsidRPr="00902C68" w:rsidRDefault="00590B9F" w:rsidP="007441CD">
      <w:pPr>
        <w:pStyle w:val="Paragrapgh"/>
        <w:numPr>
          <w:ilvl w:val="1"/>
          <w:numId w:val="17"/>
        </w:numPr>
        <w:rPr>
          <w:rStyle w:val="Text-Bold"/>
          <w:b w:val="0"/>
        </w:rPr>
      </w:pPr>
      <w:r>
        <w:rPr>
          <w:rStyle w:val="Text-Bold"/>
          <w:b w:val="0"/>
        </w:rPr>
        <w:t xml:space="preserve">C2.21 </w:t>
      </w:r>
      <w:r w:rsidR="00902C68" w:rsidRPr="00902C68">
        <w:rPr>
          <w:rStyle w:val="Text-Bold"/>
          <w:b w:val="0"/>
        </w:rPr>
        <w:t>Inspections</w:t>
      </w:r>
    </w:p>
    <w:p w14:paraId="1054F3EE" w14:textId="4A673CE7" w:rsidR="00902C68" w:rsidRPr="00902C68" w:rsidRDefault="00590B9F" w:rsidP="007441CD">
      <w:pPr>
        <w:pStyle w:val="Paragrapgh"/>
        <w:numPr>
          <w:ilvl w:val="1"/>
          <w:numId w:val="17"/>
        </w:numPr>
        <w:rPr>
          <w:rStyle w:val="Text-Bold"/>
          <w:b w:val="0"/>
        </w:rPr>
      </w:pPr>
      <w:r>
        <w:rPr>
          <w:rStyle w:val="Text-Bold"/>
          <w:b w:val="0"/>
        </w:rPr>
        <w:t xml:space="preserve">C2.22 Repairs &amp; </w:t>
      </w:r>
      <w:r w:rsidR="00902C68" w:rsidRPr="00902C68">
        <w:rPr>
          <w:rStyle w:val="Text-Bold"/>
          <w:b w:val="0"/>
        </w:rPr>
        <w:t>Maint</w:t>
      </w:r>
    </w:p>
    <w:p w14:paraId="261E9F05" w14:textId="3D271EF9" w:rsidR="00902C68" w:rsidRPr="00902C68" w:rsidRDefault="00590B9F" w:rsidP="007441CD">
      <w:pPr>
        <w:pStyle w:val="Paragrapgh"/>
        <w:numPr>
          <w:ilvl w:val="1"/>
          <w:numId w:val="17"/>
        </w:numPr>
        <w:rPr>
          <w:rStyle w:val="Text-Bold"/>
          <w:b w:val="0"/>
        </w:rPr>
      </w:pPr>
      <w:r>
        <w:rPr>
          <w:rStyle w:val="Text-Bold"/>
          <w:b w:val="0"/>
        </w:rPr>
        <w:t xml:space="preserve">C2.23 Veg </w:t>
      </w:r>
      <w:r w:rsidR="00902C68" w:rsidRPr="00902C68">
        <w:rPr>
          <w:rStyle w:val="Text-Bold"/>
          <w:b w:val="0"/>
        </w:rPr>
        <w:t>Mgt</w:t>
      </w:r>
    </w:p>
    <w:p w14:paraId="7FC74713" w14:textId="2DEFF83F" w:rsidR="00902C68" w:rsidRPr="00902C68" w:rsidRDefault="00590B9F" w:rsidP="007441CD">
      <w:pPr>
        <w:pStyle w:val="Paragrapgh"/>
        <w:numPr>
          <w:ilvl w:val="1"/>
          <w:numId w:val="17"/>
        </w:numPr>
        <w:rPr>
          <w:rStyle w:val="Text-Bold"/>
          <w:b w:val="0"/>
        </w:rPr>
      </w:pPr>
      <w:r>
        <w:rPr>
          <w:rStyle w:val="Text-Bold"/>
          <w:b w:val="0"/>
        </w:rPr>
        <w:t xml:space="preserve">C2.24 Legal &amp; </w:t>
      </w:r>
      <w:r w:rsidR="00902C68" w:rsidRPr="00902C68">
        <w:rPr>
          <w:rStyle w:val="Text-Bold"/>
          <w:b w:val="0"/>
        </w:rPr>
        <w:t>Safety</w:t>
      </w:r>
    </w:p>
    <w:p w14:paraId="1AFE8FF4" w14:textId="4EA0AFA4" w:rsidR="00902C68" w:rsidRPr="00902C68" w:rsidRDefault="00590B9F" w:rsidP="00F443E8">
      <w:pPr>
        <w:pStyle w:val="Paragrapgh"/>
        <w:numPr>
          <w:ilvl w:val="1"/>
          <w:numId w:val="17"/>
        </w:numPr>
        <w:rPr>
          <w:rStyle w:val="Text-Bold"/>
          <w:b w:val="0"/>
        </w:rPr>
      </w:pPr>
      <w:r>
        <w:rPr>
          <w:rStyle w:val="Text-Bold"/>
          <w:b w:val="0"/>
        </w:rPr>
        <w:t xml:space="preserve">C2.25 </w:t>
      </w:r>
      <w:del w:id="1885" w:author="Author">
        <w:r w:rsidR="00902C68" w:rsidRPr="00902C68" w:rsidDel="00F443E8">
          <w:rPr>
            <w:rStyle w:val="Text-Bold"/>
            <w:b w:val="0"/>
          </w:rPr>
          <w:delText>BT21CN</w:delText>
        </w:r>
      </w:del>
      <w:ins w:id="1886" w:author="Author">
        <w:r w:rsidR="00F443E8" w:rsidRPr="00F443E8">
          <w:rPr>
            <w:rStyle w:val="Text-Bold"/>
            <w:b w:val="0"/>
          </w:rPr>
          <w:t>Operational Protection Measures &amp; Op IT Capex</w:t>
        </w:r>
      </w:ins>
    </w:p>
    <w:p w14:paraId="32E5346C" w14:textId="319F7D80" w:rsidR="00902C68" w:rsidRPr="00902C68" w:rsidRDefault="00590B9F" w:rsidP="007441CD">
      <w:pPr>
        <w:pStyle w:val="Paragrapgh"/>
        <w:numPr>
          <w:ilvl w:val="1"/>
          <w:numId w:val="17"/>
        </w:numPr>
        <w:rPr>
          <w:rStyle w:val="Text-Bold"/>
          <w:b w:val="0"/>
        </w:rPr>
      </w:pPr>
      <w:r>
        <w:rPr>
          <w:rStyle w:val="Text-Bold"/>
          <w:b w:val="0"/>
        </w:rPr>
        <w:t xml:space="preserve">C2.26 Visual </w:t>
      </w:r>
      <w:r w:rsidR="00902C68" w:rsidRPr="00902C68">
        <w:rPr>
          <w:rStyle w:val="Text-Bold"/>
          <w:b w:val="0"/>
        </w:rPr>
        <w:t>Amenity</w:t>
      </w:r>
    </w:p>
    <w:p w14:paraId="7DB194D5" w14:textId="37FE8C62" w:rsidR="00857E9A" w:rsidRDefault="00BA5D49" w:rsidP="00CA62C6">
      <w:pPr>
        <w:pStyle w:val="Heading4"/>
        <w:keepNext/>
        <w:keepLines/>
        <w:spacing w:before="240" w:after="240"/>
        <w:rPr>
          <w:rStyle w:val="Text-Bold"/>
          <w:i w:val="0"/>
        </w:rPr>
      </w:pPr>
      <w:r>
        <w:rPr>
          <w:rStyle w:val="Text-Bold"/>
          <w:i w:val="0"/>
        </w:rPr>
        <w:t>C</w:t>
      </w:r>
      <w:r w:rsidR="00857E9A">
        <w:rPr>
          <w:rStyle w:val="Text-Bold"/>
          <w:i w:val="0"/>
        </w:rPr>
        <w:t>0</w:t>
      </w:r>
      <w:r>
        <w:rPr>
          <w:rStyle w:val="Text-Bold"/>
          <w:i w:val="0"/>
        </w:rPr>
        <w:t>.</w:t>
      </w:r>
      <w:r w:rsidR="00857E9A">
        <w:rPr>
          <w:rStyle w:val="Text-Bold"/>
          <w:i w:val="0"/>
        </w:rPr>
        <w:t>7</w:t>
      </w:r>
      <w:r>
        <w:rPr>
          <w:rStyle w:val="Text-Bold"/>
          <w:i w:val="0"/>
        </w:rPr>
        <w:t>:</w:t>
      </w:r>
      <w:r w:rsidR="00857E9A">
        <w:rPr>
          <w:rStyle w:val="Text-Bold"/>
          <w:i w:val="0"/>
        </w:rPr>
        <w:t xml:space="preserve"> Non Load Master Data Table</w:t>
      </w:r>
    </w:p>
    <w:tbl>
      <w:tblPr>
        <w:tblW w:w="88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2373"/>
        <w:gridCol w:w="6524"/>
      </w:tblGrid>
      <w:tr w:rsidR="00857E9A" w:rsidRPr="006025E7" w14:paraId="20512C21" w14:textId="77777777" w:rsidTr="00970421">
        <w:tc>
          <w:tcPr>
            <w:tcW w:w="2373" w:type="dxa"/>
            <w:tcMar>
              <w:top w:w="0" w:type="dxa"/>
              <w:left w:w="108" w:type="dxa"/>
              <w:bottom w:w="0" w:type="dxa"/>
              <w:right w:w="108" w:type="dxa"/>
            </w:tcMar>
          </w:tcPr>
          <w:p w14:paraId="0051E3A7" w14:textId="77777777" w:rsidR="00857E9A" w:rsidRPr="006025E7" w:rsidRDefault="00857E9A" w:rsidP="00970421">
            <w:pPr>
              <w:rPr>
                <w:szCs w:val="20"/>
              </w:rPr>
            </w:pPr>
            <w:r w:rsidRPr="006025E7">
              <w:rPr>
                <w:szCs w:val="20"/>
              </w:rPr>
              <w:t>Purpose and use by Ofgem</w:t>
            </w:r>
          </w:p>
        </w:tc>
        <w:tc>
          <w:tcPr>
            <w:tcW w:w="6524" w:type="dxa"/>
            <w:tcMar>
              <w:top w:w="0" w:type="dxa"/>
              <w:left w:w="108" w:type="dxa"/>
              <w:bottom w:w="0" w:type="dxa"/>
              <w:right w:w="108" w:type="dxa"/>
            </w:tcMar>
          </w:tcPr>
          <w:p w14:paraId="60971D70" w14:textId="24B0814D" w:rsidR="00857E9A" w:rsidRPr="006025E7" w:rsidRDefault="00857E9A" w:rsidP="00970421">
            <w:pPr>
              <w:tabs>
                <w:tab w:val="num" w:pos="567"/>
              </w:tabs>
              <w:spacing w:after="360"/>
              <w:rPr>
                <w:szCs w:val="20"/>
              </w:rPr>
            </w:pPr>
            <w:r w:rsidRPr="006025E7">
              <w:rPr>
                <w:szCs w:val="20"/>
              </w:rPr>
              <w:t xml:space="preserve">The purpose of this table is to </w:t>
            </w:r>
            <w:r>
              <w:rPr>
                <w:szCs w:val="20"/>
              </w:rPr>
              <w:t>collate all administrative details on non-load related projects being proposed within the business plan. This will act as a link to the detailed outputs, cost and volumes in the supporting sheets and avoid the need for duplicate entry of identifying details.</w:t>
            </w:r>
          </w:p>
        </w:tc>
      </w:tr>
      <w:tr w:rsidR="00857E9A" w:rsidRPr="006025E7" w14:paraId="68E38D63" w14:textId="77777777" w:rsidTr="00970421">
        <w:tc>
          <w:tcPr>
            <w:tcW w:w="2373" w:type="dxa"/>
            <w:tcMar>
              <w:top w:w="0" w:type="dxa"/>
              <w:left w:w="108" w:type="dxa"/>
              <w:bottom w:w="0" w:type="dxa"/>
              <w:right w:w="108" w:type="dxa"/>
            </w:tcMar>
          </w:tcPr>
          <w:p w14:paraId="6516B911" w14:textId="77777777" w:rsidR="00857E9A" w:rsidRPr="006025E7" w:rsidRDefault="00857E9A" w:rsidP="00970421">
            <w:pPr>
              <w:rPr>
                <w:szCs w:val="20"/>
              </w:rPr>
            </w:pPr>
            <w:r w:rsidRPr="006025E7">
              <w:rPr>
                <w:szCs w:val="20"/>
              </w:rPr>
              <w:t>Guidance on completing this worksheet</w:t>
            </w:r>
          </w:p>
        </w:tc>
        <w:tc>
          <w:tcPr>
            <w:tcW w:w="6524" w:type="dxa"/>
            <w:tcMar>
              <w:top w:w="0" w:type="dxa"/>
              <w:left w:w="108" w:type="dxa"/>
              <w:bottom w:w="0" w:type="dxa"/>
              <w:right w:w="108" w:type="dxa"/>
            </w:tcMar>
          </w:tcPr>
          <w:p w14:paraId="6FAA1372" w14:textId="7A1E8902" w:rsidR="00BA5D49" w:rsidRDefault="00BA5D49" w:rsidP="00BA5D49">
            <w:r>
              <w:t xml:space="preserve">Schemes are </w:t>
            </w:r>
            <w:ins w:id="1887" w:author="Author">
              <w:r w:rsidR="00B625A4">
                <w:t xml:space="preserve">deemed to be applicable and </w:t>
              </w:r>
            </w:ins>
            <w:r>
              <w:t xml:space="preserve">to be reported if: </w:t>
            </w:r>
          </w:p>
          <w:p w14:paraId="6AB8F7D2" w14:textId="77777777" w:rsidR="00BA5D49" w:rsidRDefault="00BA5D49" w:rsidP="007441CD">
            <w:pPr>
              <w:pStyle w:val="ListParagraph"/>
              <w:numPr>
                <w:ilvl w:val="0"/>
                <w:numId w:val="51"/>
              </w:numPr>
            </w:pPr>
            <w:r>
              <w:t xml:space="preserve">Scheme has actual or forecast expenditure within RIIO-T2 </w:t>
            </w:r>
          </w:p>
          <w:p w14:paraId="5508136C" w14:textId="77777777" w:rsidR="00BA5D49" w:rsidRDefault="00BA5D49" w:rsidP="00BA5D49">
            <w:pPr>
              <w:pStyle w:val="ListParagraph"/>
            </w:pPr>
            <w:r>
              <w:t>OR</w:t>
            </w:r>
          </w:p>
          <w:p w14:paraId="31DDF1CC" w14:textId="77777777" w:rsidR="00BA5D49" w:rsidRDefault="00BA5D49" w:rsidP="007441CD">
            <w:pPr>
              <w:pStyle w:val="ListParagraph"/>
              <w:numPr>
                <w:ilvl w:val="0"/>
                <w:numId w:val="51"/>
              </w:numPr>
            </w:pPr>
            <w:r>
              <w:t>Scheme has an associated RIIO-T2 Capital Contribution</w:t>
            </w:r>
          </w:p>
          <w:p w14:paraId="2A91F79A" w14:textId="77777777" w:rsidR="00BA5D49" w:rsidRDefault="00BA5D49" w:rsidP="00BA5D49">
            <w:pPr>
              <w:pStyle w:val="ListParagraph"/>
            </w:pPr>
            <w:r>
              <w:t>OR</w:t>
            </w:r>
          </w:p>
          <w:p w14:paraId="3CD49647" w14:textId="77777777" w:rsidR="00BA5D49" w:rsidRDefault="00BA5D49" w:rsidP="007441CD">
            <w:pPr>
              <w:pStyle w:val="ListParagraph"/>
              <w:numPr>
                <w:ilvl w:val="0"/>
                <w:numId w:val="51"/>
              </w:numPr>
            </w:pPr>
            <w:r>
              <w:t xml:space="preserve">Scheme delivers Outputs within RIIO-T2 </w:t>
            </w:r>
          </w:p>
          <w:p w14:paraId="4295F8A3" w14:textId="77777777" w:rsidR="00BA5D49" w:rsidRDefault="00BA5D49" w:rsidP="00BA5D49">
            <w:pPr>
              <w:pStyle w:val="ListParagraph"/>
            </w:pPr>
            <w:r>
              <w:t>OR</w:t>
            </w:r>
          </w:p>
          <w:p w14:paraId="782217AF" w14:textId="02EF214A" w:rsidR="008F7EC1" w:rsidRDefault="00BA5D49" w:rsidP="007441CD">
            <w:pPr>
              <w:pStyle w:val="ListParagraph"/>
              <w:numPr>
                <w:ilvl w:val="0"/>
                <w:numId w:val="51"/>
              </w:numPr>
            </w:pPr>
            <w:r>
              <w:t xml:space="preserve">If any of the above are applicable but deliver outputs in timescales beyond RIIO-T2 </w:t>
            </w:r>
          </w:p>
          <w:p w14:paraId="0232C3AE" w14:textId="34CF0148" w:rsidR="00B625A4" w:rsidRDefault="00B625A4" w:rsidP="00970421">
            <w:pPr>
              <w:spacing w:before="360"/>
              <w:rPr>
                <w:ins w:id="1888" w:author="Author"/>
              </w:rPr>
            </w:pPr>
            <w:ins w:id="1889" w:author="Author">
              <w:r w:rsidRPr="00B625A4">
                <w:t>The purpose of this information is to provide visibility of all schemes that meet the above criterion irrespective of the price control period they are in</w:t>
              </w:r>
              <w:r>
                <w:t>i</w:t>
              </w:r>
              <w:r w:rsidRPr="00B625A4">
                <w:t xml:space="preserve">tiated or completed.   </w:t>
              </w:r>
            </w:ins>
          </w:p>
          <w:p w14:paraId="2527BDBE" w14:textId="5AC63D83" w:rsidR="00857E9A" w:rsidRPr="00AF3EB4" w:rsidRDefault="00857E9A" w:rsidP="00970421">
            <w:pPr>
              <w:spacing w:before="360"/>
            </w:pPr>
            <w:r>
              <w:t>For this worksheet p</w:t>
            </w:r>
            <w:r w:rsidRPr="00AF3EB4">
              <w:t>lease input:</w:t>
            </w:r>
          </w:p>
          <w:p w14:paraId="00A6D5F4" w14:textId="77777777" w:rsidR="00857E9A" w:rsidRPr="00AF3EB4" w:rsidRDefault="00857E9A" w:rsidP="00970421">
            <w:pPr>
              <w:spacing w:before="360"/>
            </w:pPr>
            <w:r w:rsidRPr="00AF3EB4">
              <w:t>1.</w:t>
            </w:r>
            <w:r w:rsidRPr="00AF3EB4">
              <w:tab/>
              <w:t>Scheme name</w:t>
            </w:r>
            <w:r>
              <w:t xml:space="preserve"> </w:t>
            </w:r>
          </w:p>
          <w:p w14:paraId="1B6AA066" w14:textId="77777777" w:rsidR="00857E9A" w:rsidRPr="00AF3EB4" w:rsidRDefault="00857E9A" w:rsidP="00970421">
            <w:pPr>
              <w:spacing w:before="360"/>
            </w:pPr>
            <w:r w:rsidRPr="00AF3EB4">
              <w:t>2.</w:t>
            </w:r>
            <w:r w:rsidRPr="00AF3EB4">
              <w:tab/>
            </w:r>
            <w:r>
              <w:t>Project name</w:t>
            </w:r>
          </w:p>
          <w:p w14:paraId="649829B8" w14:textId="58C54AD5" w:rsidR="00857E9A" w:rsidRPr="00AF3EB4" w:rsidRDefault="00857E9A" w:rsidP="00970421">
            <w:pPr>
              <w:spacing w:before="360"/>
            </w:pPr>
            <w:r w:rsidRPr="00AF3EB4">
              <w:t>3.</w:t>
            </w:r>
            <w:r w:rsidRPr="00AF3EB4">
              <w:tab/>
              <w:t>TO Scheme Reference</w:t>
            </w:r>
          </w:p>
          <w:p w14:paraId="162BE133" w14:textId="77777777" w:rsidR="00BA5D49" w:rsidRDefault="00857E9A" w:rsidP="00BA5D49">
            <w:pPr>
              <w:spacing w:before="360"/>
            </w:pPr>
            <w:r w:rsidRPr="00AF3EB4">
              <w:t>4.</w:t>
            </w:r>
            <w:r w:rsidRPr="00AF3EB4">
              <w:tab/>
            </w:r>
            <w:r>
              <w:t xml:space="preserve">Scheme type.  This is drop-down menu based on the current established categorisation (Replacement, Refurbishment – </w:t>
            </w:r>
            <w:r w:rsidR="00A319A0">
              <w:t>Major</w:t>
            </w:r>
            <w:r w:rsidR="00192120">
              <w:t xml:space="preserve"> </w:t>
            </w:r>
            <w:r w:rsidR="00A319A0">
              <w:t>etc.</w:t>
            </w:r>
            <w:r>
              <w:t xml:space="preserve">).  </w:t>
            </w:r>
          </w:p>
          <w:p w14:paraId="2D5771B4" w14:textId="3A2E1D6E" w:rsidR="00BA5D49" w:rsidRDefault="00BA5D49" w:rsidP="00BA5D49">
            <w:pPr>
              <w:spacing w:before="360"/>
            </w:pPr>
            <w:r>
              <w:t xml:space="preserve">General principle: Scheme Type will be driven by the primary purpose of the scheme and costs subsequently recorded against the primary activity/purpose chosen. </w:t>
            </w:r>
          </w:p>
          <w:p w14:paraId="0EB1E0AF" w14:textId="77777777" w:rsidR="00BA5D49" w:rsidRDefault="00BA5D49" w:rsidP="00BA5D49">
            <w:pPr>
              <w:pStyle w:val="Paragrapgh"/>
              <w:numPr>
                <w:ilvl w:val="0"/>
                <w:numId w:val="0"/>
              </w:numPr>
              <w:spacing w:before="0" w:after="0"/>
            </w:pPr>
          </w:p>
          <w:p w14:paraId="59054854" w14:textId="77777777" w:rsidR="00BA5D49" w:rsidRDefault="00BA5D49" w:rsidP="00BA5D49">
            <w:pPr>
              <w:pStyle w:val="Paragrapgh"/>
              <w:numPr>
                <w:ilvl w:val="0"/>
                <w:numId w:val="0"/>
              </w:numPr>
              <w:spacing w:before="0" w:after="0"/>
            </w:pPr>
            <w:r>
              <w:t xml:space="preserve">When categorising works on a single asset, Scheme Type will follow the greatest level of intervention applied with any other consequential costs also being recorded under this activity. For example, where a ‘major refurbishment’ of a 275kV Transformer (replacing cooling radiators) is accompanied by a ‘minor refurbishment’ (replacing cable box), the costs for all activities would be recorded as a Major Refurbishment and subsequently recorded in C2.8. </w:t>
            </w:r>
          </w:p>
          <w:p w14:paraId="3AB4A58B" w14:textId="77777777" w:rsidR="00BA5D49" w:rsidRDefault="00BA5D49" w:rsidP="00BA5D49">
            <w:pPr>
              <w:pStyle w:val="Paragrapgh"/>
              <w:numPr>
                <w:ilvl w:val="0"/>
                <w:numId w:val="0"/>
              </w:numPr>
              <w:spacing w:before="0" w:after="0"/>
            </w:pPr>
          </w:p>
          <w:p w14:paraId="3F3F95F8" w14:textId="77777777" w:rsidR="00BA5D49" w:rsidRDefault="00BA5D49" w:rsidP="00BA5D49">
            <w:pPr>
              <w:pStyle w:val="Paragrapgh"/>
              <w:numPr>
                <w:ilvl w:val="0"/>
                <w:numId w:val="0"/>
              </w:numPr>
              <w:spacing w:before="0" w:after="0"/>
            </w:pPr>
            <w:r>
              <w:t xml:space="preserve">When working on a range of assets, Scheme Type will follow the most substantive activity that defines the investment category used. For example, if ten towers are the subject of refurbishment activity (nine subject to ‘minor’ activity and one subject to ‘major’ activity) the category will follow “Minor Refurbishment”. </w:t>
            </w:r>
          </w:p>
          <w:p w14:paraId="05692815" w14:textId="77777777" w:rsidR="00BA5D49" w:rsidRDefault="00BA5D49" w:rsidP="00BA5D49">
            <w:pPr>
              <w:pStyle w:val="Paragrapgh"/>
              <w:numPr>
                <w:ilvl w:val="0"/>
                <w:numId w:val="0"/>
              </w:numPr>
              <w:spacing w:before="0" w:after="0"/>
            </w:pPr>
          </w:p>
          <w:p w14:paraId="3E2A46FB" w14:textId="6D07F08D" w:rsidR="00BA5D49" w:rsidRDefault="00BA5D49" w:rsidP="00BA5D49">
            <w:pPr>
              <w:pStyle w:val="Paragrapgh"/>
              <w:numPr>
                <w:ilvl w:val="0"/>
                <w:numId w:val="0"/>
              </w:numPr>
              <w:spacing w:before="0" w:after="0"/>
            </w:pPr>
            <w:r>
              <w:t>We anticipate being able to query the type and extent of the intervention by asset within the “Investment Decision pack” prepared in support of the scheme.</w:t>
            </w:r>
          </w:p>
          <w:p w14:paraId="6DA284D4" w14:textId="2A54F4E4" w:rsidR="00355884" w:rsidRDefault="00B67722" w:rsidP="00970421">
            <w:pPr>
              <w:spacing w:before="360"/>
              <w:rPr>
                <w:ins w:id="1890" w:author="Author"/>
              </w:rPr>
            </w:pPr>
            <w:r>
              <w:t>5</w:t>
            </w:r>
            <w:r w:rsidR="00857E9A">
              <w:t xml:space="preserve">. </w:t>
            </w:r>
            <w:ins w:id="1891" w:author="Author">
              <w:r w:rsidR="00355884">
                <w:t xml:space="preserve">Scheme Category by Asset type.  This is a drop-down menu. </w:t>
              </w:r>
            </w:ins>
          </w:p>
          <w:p w14:paraId="66B3A65C" w14:textId="7FE205B3" w:rsidR="00857E9A" w:rsidRDefault="00355884" w:rsidP="00970421">
            <w:pPr>
              <w:spacing w:before="360"/>
            </w:pPr>
            <w:ins w:id="1892" w:author="Author">
              <w:r>
                <w:t xml:space="preserve">6. </w:t>
              </w:r>
            </w:ins>
            <w:r w:rsidR="00857E9A">
              <w:t xml:space="preserve">Non-Load Output Type: Lead, Non-lead, Mix, Other, Not Applicable. </w:t>
            </w:r>
          </w:p>
          <w:p w14:paraId="7CD6B79C" w14:textId="40B020EB" w:rsidR="00857E9A" w:rsidRDefault="00355884" w:rsidP="00970421">
            <w:pPr>
              <w:spacing w:before="360"/>
            </w:pPr>
            <w:ins w:id="1893" w:author="Author">
              <w:r>
                <w:t>7</w:t>
              </w:r>
            </w:ins>
            <w:del w:id="1894" w:author="Author">
              <w:r w:rsidR="00B67722" w:rsidDel="00355884">
                <w:delText>6</w:delText>
              </w:r>
            </w:del>
            <w:r w:rsidR="00857E9A">
              <w:t>.     Output Delivery Year. T</w:t>
            </w:r>
            <w:r w:rsidR="00857E9A" w:rsidRPr="009B035C">
              <w:t>his will mark the scheme or lead project’s completion or expected final commissioning (when the asset is ready and available for connection).</w:t>
            </w:r>
            <w:ins w:id="1895" w:author="Author">
              <w:r>
                <w:t xml:space="preserve"> This is a drop-down menu.</w:t>
              </w:r>
            </w:ins>
            <w:r w:rsidR="00857E9A">
              <w:t xml:space="preserve"> </w:t>
            </w:r>
          </w:p>
          <w:p w14:paraId="576993C4" w14:textId="53F81708" w:rsidR="00BA5D49" w:rsidRPr="00BA5D49" w:rsidRDefault="00BA5D49" w:rsidP="00970421">
            <w:pPr>
              <w:spacing w:before="360"/>
              <w:rPr>
                <w:b/>
              </w:rPr>
            </w:pPr>
            <w:r w:rsidRPr="003A4383">
              <w:rPr>
                <w:b/>
              </w:rPr>
              <w:t xml:space="preserve">Output referencing </w:t>
            </w:r>
          </w:p>
          <w:p w14:paraId="0D512551" w14:textId="46078D72" w:rsidR="00BA5D49" w:rsidRDefault="00BA5D49" w:rsidP="007441CD">
            <w:pPr>
              <w:pStyle w:val="ListParagraph"/>
              <w:numPr>
                <w:ilvl w:val="0"/>
                <w:numId w:val="29"/>
              </w:numPr>
              <w:spacing w:before="360"/>
              <w:rPr>
                <w:bCs/>
                <w:szCs w:val="20"/>
              </w:rPr>
            </w:pPr>
            <w:r w:rsidRPr="00584E1E">
              <w:rPr>
                <w:bCs/>
                <w:szCs w:val="20"/>
              </w:rPr>
              <w:t xml:space="preserve">Column </w:t>
            </w:r>
            <w:ins w:id="1896" w:author="Author">
              <w:r w:rsidR="00355884" w:rsidRPr="00584E1E">
                <w:rPr>
                  <w:bCs/>
                  <w:szCs w:val="20"/>
                </w:rPr>
                <w:t>H</w:t>
              </w:r>
            </w:ins>
            <w:del w:id="1897" w:author="Author">
              <w:r w:rsidRPr="00584E1E" w:rsidDel="00355884">
                <w:rPr>
                  <w:bCs/>
                  <w:szCs w:val="20"/>
                </w:rPr>
                <w:delText>Q</w:delText>
              </w:r>
            </w:del>
            <w:r>
              <w:rPr>
                <w:bCs/>
                <w:szCs w:val="20"/>
              </w:rPr>
              <w:t xml:space="preserve"> is auto-populated</w:t>
            </w:r>
          </w:p>
          <w:p w14:paraId="7D115BAE" w14:textId="3E3F1D53" w:rsidR="00BA5D49" w:rsidRPr="00870369" w:rsidRDefault="00BA5D49" w:rsidP="00BA5D49">
            <w:pPr>
              <w:spacing w:before="360"/>
              <w:rPr>
                <w:bCs/>
                <w:szCs w:val="20"/>
                <w:u w:val="single"/>
              </w:rPr>
            </w:pPr>
            <w:r w:rsidRPr="00870369">
              <w:rPr>
                <w:bCs/>
                <w:szCs w:val="20"/>
                <w:u w:val="single"/>
              </w:rPr>
              <w:t xml:space="preserve">Column </w:t>
            </w:r>
            <w:ins w:id="1898" w:author="Author">
              <w:r w:rsidR="00355884">
                <w:rPr>
                  <w:bCs/>
                  <w:szCs w:val="20"/>
                  <w:u w:val="single"/>
                </w:rPr>
                <w:t>I</w:t>
              </w:r>
            </w:ins>
            <w:del w:id="1899" w:author="Author">
              <w:r w:rsidRPr="00870369" w:rsidDel="00355884">
                <w:rPr>
                  <w:bCs/>
                  <w:szCs w:val="20"/>
                  <w:u w:val="single"/>
                </w:rPr>
                <w:delText>R</w:delText>
              </w:r>
            </w:del>
          </w:p>
          <w:p w14:paraId="1DF71873" w14:textId="77777777" w:rsidR="00BA5D49" w:rsidRDefault="00BA5D49" w:rsidP="007441CD">
            <w:pPr>
              <w:pStyle w:val="ListParagraph"/>
              <w:numPr>
                <w:ilvl w:val="0"/>
                <w:numId w:val="29"/>
              </w:numPr>
              <w:spacing w:before="360"/>
              <w:rPr>
                <w:bCs/>
                <w:szCs w:val="20"/>
              </w:rPr>
            </w:pPr>
            <w:r w:rsidRPr="006C12E7">
              <w:rPr>
                <w:bCs/>
                <w:szCs w:val="20"/>
              </w:rPr>
              <w:t xml:space="preserve">Any outputs carried over from a licensee’s </w:t>
            </w:r>
            <w:r>
              <w:rPr>
                <w:bCs/>
                <w:szCs w:val="20"/>
              </w:rPr>
              <w:t xml:space="preserve">RIIO-T1 </w:t>
            </w:r>
            <w:r w:rsidRPr="006C12E7">
              <w:rPr>
                <w:bCs/>
                <w:szCs w:val="20"/>
              </w:rPr>
              <w:t>business plan must be assigned the same output reference as assigned to it in the ‘RIIO T1 Scheme-Output Referencing Workbook’</w:t>
            </w:r>
            <w:r>
              <w:rPr>
                <w:bCs/>
                <w:szCs w:val="20"/>
              </w:rPr>
              <w:t xml:space="preserve"> (SORW)</w:t>
            </w:r>
            <w:r w:rsidRPr="006C12E7">
              <w:rPr>
                <w:bCs/>
                <w:szCs w:val="20"/>
              </w:rPr>
              <w:t>.</w:t>
            </w:r>
          </w:p>
          <w:p w14:paraId="2B71BF88" w14:textId="77777777" w:rsidR="00BA5D49" w:rsidRDefault="00BA5D49" w:rsidP="007441CD">
            <w:pPr>
              <w:pStyle w:val="ListParagraph"/>
              <w:numPr>
                <w:ilvl w:val="0"/>
                <w:numId w:val="29"/>
              </w:numPr>
              <w:spacing w:before="360"/>
              <w:rPr>
                <w:bCs/>
                <w:szCs w:val="20"/>
              </w:rPr>
            </w:pPr>
            <w:r w:rsidRPr="003A4383">
              <w:rPr>
                <w:bCs/>
                <w:szCs w:val="20"/>
              </w:rPr>
              <w:t xml:space="preserve">All new outputs will be assigned an output reference and continue the sequence established through the SORW. </w:t>
            </w:r>
          </w:p>
          <w:p w14:paraId="348A56D6" w14:textId="77C57ED9" w:rsidR="00BA5D49" w:rsidRPr="00BA5D49" w:rsidRDefault="00BA5D49" w:rsidP="00970421">
            <w:pPr>
              <w:spacing w:before="360"/>
              <w:rPr>
                <w:bCs/>
                <w:szCs w:val="20"/>
              </w:rPr>
            </w:pPr>
            <w:r>
              <w:t xml:space="preserve">To facilitate the above, a section </w:t>
            </w:r>
            <w:r w:rsidRPr="00584E1E">
              <w:t xml:space="preserve">(Col </w:t>
            </w:r>
            <w:ins w:id="1900" w:author="Author">
              <w:r w:rsidR="00355884" w:rsidRPr="00584E1E">
                <w:t>I</w:t>
              </w:r>
            </w:ins>
            <w:del w:id="1901" w:author="Author">
              <w:r w:rsidRPr="00584E1E" w:rsidDel="00355884">
                <w:delText>R</w:delText>
              </w:r>
            </w:del>
            <w:r w:rsidRPr="00584E1E">
              <w:t>)</w:t>
            </w:r>
            <w:r>
              <w:t xml:space="preserve"> has been included in Table C0.7</w:t>
            </w:r>
            <w:r w:rsidRPr="007B2940">
              <w:rPr>
                <w:bCs/>
                <w:szCs w:val="20"/>
              </w:rPr>
              <w:t xml:space="preserve"> </w:t>
            </w:r>
            <w:r>
              <w:rPr>
                <w:bCs/>
                <w:szCs w:val="20"/>
              </w:rPr>
              <w:t xml:space="preserve">to allow the </w:t>
            </w:r>
            <w:del w:id="1902" w:author="Author">
              <w:r w:rsidDel="00B172BA">
                <w:rPr>
                  <w:bCs/>
                  <w:szCs w:val="20"/>
                </w:rPr>
                <w:delText>TO</w:delText>
              </w:r>
            </w:del>
            <w:ins w:id="1903" w:author="Author">
              <w:r w:rsidR="00B172BA">
                <w:rPr>
                  <w:bCs/>
                  <w:szCs w:val="20"/>
                </w:rPr>
                <w:t>Licensee</w:t>
              </w:r>
            </w:ins>
            <w:r>
              <w:rPr>
                <w:bCs/>
                <w:szCs w:val="20"/>
              </w:rPr>
              <w:t>s to assign the historic SORW Ref to any applicable schemes.</w:t>
            </w:r>
            <w:r w:rsidRPr="007B2940">
              <w:rPr>
                <w:bCs/>
                <w:szCs w:val="20"/>
              </w:rPr>
              <w:t xml:space="preserve"> </w:t>
            </w:r>
          </w:p>
          <w:p w14:paraId="6EF741E6" w14:textId="5EE2DD0F" w:rsidR="00857E9A" w:rsidRDefault="00355884" w:rsidP="00970421">
            <w:pPr>
              <w:spacing w:before="360"/>
            </w:pPr>
            <w:ins w:id="1904" w:author="Author">
              <w:r>
                <w:t>8</w:t>
              </w:r>
            </w:ins>
            <w:del w:id="1905" w:author="Author">
              <w:r w:rsidR="00B67722" w:rsidDel="00355884">
                <w:delText>7</w:delText>
              </w:r>
            </w:del>
            <w:r w:rsidR="00857E9A">
              <w:t xml:space="preserve">.     </w:t>
            </w:r>
            <w:r w:rsidR="00857E9A" w:rsidRPr="0056530A">
              <w:t>Note/Explanation</w:t>
            </w:r>
            <w:r w:rsidR="00857E9A">
              <w:t>.  Additional free form information.</w:t>
            </w:r>
          </w:p>
          <w:p w14:paraId="1EA7F8F6" w14:textId="321E012E" w:rsidR="00857E9A" w:rsidRDefault="00355884" w:rsidP="00970421">
            <w:pPr>
              <w:spacing w:before="360"/>
            </w:pPr>
            <w:ins w:id="1906" w:author="Author">
              <w:r>
                <w:t>9</w:t>
              </w:r>
            </w:ins>
            <w:del w:id="1907" w:author="Author">
              <w:r w:rsidR="00B67722" w:rsidDel="00355884">
                <w:delText>8</w:delText>
              </w:r>
            </w:del>
            <w:r w:rsidR="00857E9A">
              <w:t xml:space="preserve">.      </w:t>
            </w:r>
            <w:r w:rsidR="00857E9A" w:rsidRPr="0056530A">
              <w:t>Scheme Maturity</w:t>
            </w:r>
            <w:r w:rsidR="00857E9A">
              <w:t>.  To align with the established ‘gated’ investment decision process</w:t>
            </w:r>
            <w:ins w:id="1908" w:author="Author">
              <w:r w:rsidR="00584E1E">
                <w:t xml:space="preserve">. </w:t>
              </w:r>
              <w:r w:rsidR="00584E1E" w:rsidRPr="00584E1E">
                <w:t xml:space="preserve">The terminology used when populating this column must align with the established terminology currently used by each licensee. A summary of the investment process and terminology is provided in Appendix 4.  </w:t>
              </w:r>
            </w:ins>
          </w:p>
          <w:p w14:paraId="2D06B821" w14:textId="4B4990B3" w:rsidR="00857E9A" w:rsidRDefault="00355884" w:rsidP="00970421">
            <w:pPr>
              <w:spacing w:before="360"/>
            </w:pPr>
            <w:ins w:id="1909" w:author="Author">
              <w:r>
                <w:t>10</w:t>
              </w:r>
            </w:ins>
            <w:del w:id="1910" w:author="Author">
              <w:r w:rsidR="00B67722" w:rsidDel="00355884">
                <w:delText>9</w:delText>
              </w:r>
            </w:del>
            <w:r w:rsidR="00857E9A">
              <w:t xml:space="preserve">.      </w:t>
            </w:r>
            <w:r w:rsidR="00857E9A" w:rsidRPr="0056530A">
              <w:t>Commentary Reference</w:t>
            </w:r>
            <w:r w:rsidR="00857E9A">
              <w:t>. Source page and paragraph reference within the supporting narrative (where applicable).</w:t>
            </w:r>
          </w:p>
          <w:p w14:paraId="2E50559A" w14:textId="01AFA4A5" w:rsidR="00355884" w:rsidRDefault="00355884" w:rsidP="00355884">
            <w:pPr>
              <w:spacing w:before="360"/>
              <w:rPr>
                <w:ins w:id="1911" w:author="Author"/>
              </w:rPr>
            </w:pPr>
            <w:ins w:id="1912" w:author="Author">
              <w:r>
                <w:t>11.      Baseline/Uncertainty</w:t>
              </w:r>
              <w:r w:rsidRPr="00B625A4">
                <w:t xml:space="preserve">.  This will capture the licensees view on whether the forecast expenditure is to be considered part of the </w:t>
              </w:r>
              <w:r>
                <w:t xml:space="preserve">proposed </w:t>
              </w:r>
              <w:r w:rsidRPr="00B625A4">
                <w:t>baseline or is expecte</w:t>
              </w:r>
              <w:r>
                <w:t>d to be considered as part of a potential</w:t>
              </w:r>
              <w:r w:rsidRPr="00B625A4">
                <w:t xml:space="preserve"> uncertainty me</w:t>
              </w:r>
              <w:r>
                <w:t>chanism</w:t>
              </w:r>
              <w:r w:rsidRPr="00B625A4">
                <w:t xml:space="preserve">.    </w:t>
              </w:r>
            </w:ins>
          </w:p>
          <w:p w14:paraId="75D29DC1" w14:textId="48857F8E" w:rsidR="00857E9A" w:rsidRDefault="00857E9A" w:rsidP="00970421">
            <w:pPr>
              <w:spacing w:before="360"/>
            </w:pPr>
            <w:r>
              <w:t>1</w:t>
            </w:r>
            <w:ins w:id="1913" w:author="Author">
              <w:r w:rsidR="00355884">
                <w:t>2</w:t>
              </w:r>
            </w:ins>
            <w:del w:id="1914" w:author="Author">
              <w:r w:rsidR="00B67722" w:rsidDel="00355884">
                <w:delText>0</w:delText>
              </w:r>
            </w:del>
            <w:r>
              <w:t xml:space="preserve">.      </w:t>
            </w:r>
            <w:r w:rsidRPr="0056530A">
              <w:t>Original Engi</w:t>
            </w:r>
            <w:r>
              <w:t>neering Justification Reference.  Relevant reference number that appears within the engineering justification pack (where applicable).</w:t>
            </w:r>
          </w:p>
          <w:p w14:paraId="079FD91D" w14:textId="5B735B10" w:rsidR="00857E9A" w:rsidRDefault="00857E9A" w:rsidP="001431B4">
            <w:pPr>
              <w:spacing w:before="360"/>
              <w:rPr>
                <w:ins w:id="1915" w:author="Author"/>
              </w:rPr>
            </w:pPr>
            <w:r>
              <w:t>1</w:t>
            </w:r>
            <w:ins w:id="1916" w:author="Author">
              <w:r w:rsidR="00355884">
                <w:t>3</w:t>
              </w:r>
            </w:ins>
            <w:del w:id="1917" w:author="Author">
              <w:r w:rsidR="00B67722" w:rsidDel="00355884">
                <w:delText>1</w:delText>
              </w:r>
            </w:del>
            <w:r>
              <w:t xml:space="preserve">.      </w:t>
            </w:r>
            <w:r w:rsidRPr="0056530A">
              <w:t>Original CBA Justification Reference</w:t>
            </w:r>
            <w:r>
              <w:t>. Relevant reference number that appears within the CBA pack (where applicable).</w:t>
            </w:r>
          </w:p>
          <w:p w14:paraId="08E233A2" w14:textId="5FB04D6B" w:rsidR="00A319A0" w:rsidRPr="009B035C" w:rsidRDefault="00A319A0" w:rsidP="001431B4">
            <w:pPr>
              <w:spacing w:before="360"/>
            </w:pPr>
            <w:r>
              <w:t>These terms are defined in the Transmission Glossary.</w:t>
            </w:r>
          </w:p>
        </w:tc>
      </w:tr>
      <w:tr w:rsidR="008F7EC1" w:rsidRPr="006025E7" w14:paraId="429E833E" w14:textId="77777777" w:rsidTr="00970421">
        <w:tc>
          <w:tcPr>
            <w:tcW w:w="2373" w:type="dxa"/>
            <w:tcMar>
              <w:top w:w="0" w:type="dxa"/>
              <w:left w:w="108" w:type="dxa"/>
              <w:bottom w:w="0" w:type="dxa"/>
              <w:right w:w="108" w:type="dxa"/>
            </w:tcMar>
          </w:tcPr>
          <w:p w14:paraId="6291FFF4" w14:textId="77777777" w:rsidR="008F7EC1" w:rsidRPr="006025E7" w:rsidRDefault="008F7EC1" w:rsidP="00970421">
            <w:pPr>
              <w:rPr>
                <w:szCs w:val="20"/>
              </w:rPr>
            </w:pPr>
          </w:p>
        </w:tc>
        <w:tc>
          <w:tcPr>
            <w:tcW w:w="6524" w:type="dxa"/>
            <w:tcMar>
              <w:top w:w="0" w:type="dxa"/>
              <w:left w:w="108" w:type="dxa"/>
              <w:bottom w:w="0" w:type="dxa"/>
              <w:right w:w="108" w:type="dxa"/>
            </w:tcMar>
          </w:tcPr>
          <w:p w14:paraId="16151A4C" w14:textId="77777777" w:rsidR="008F7EC1" w:rsidRPr="00151F10" w:rsidRDefault="008F7EC1" w:rsidP="00970421">
            <w:pPr>
              <w:rPr>
                <w:b/>
              </w:rPr>
            </w:pPr>
          </w:p>
        </w:tc>
      </w:tr>
    </w:tbl>
    <w:p w14:paraId="0994DA63" w14:textId="6418252D" w:rsidR="00CA62C6" w:rsidRPr="006025E7" w:rsidRDefault="006C1F27" w:rsidP="00CA62C6">
      <w:pPr>
        <w:pStyle w:val="Heading4"/>
        <w:keepNext/>
        <w:keepLines/>
        <w:spacing w:before="240" w:after="240"/>
        <w:rPr>
          <w:b/>
          <w:bCs/>
          <w:i w:val="0"/>
        </w:rPr>
      </w:pPr>
      <w:r>
        <w:rPr>
          <w:rStyle w:val="Text-Bold"/>
          <w:i w:val="0"/>
        </w:rPr>
        <w:t>C</w:t>
      </w:r>
      <w:r w:rsidR="00CA62C6">
        <w:rPr>
          <w:rStyle w:val="Text-Bold"/>
          <w:i w:val="0"/>
        </w:rPr>
        <w:t>2.2a:</w:t>
      </w:r>
      <w:r w:rsidR="00CA62C6" w:rsidRPr="00DE1682">
        <w:rPr>
          <w:rStyle w:val="Text-Bold"/>
          <w:i w:val="0"/>
        </w:rPr>
        <w:t xml:space="preserve"> </w:t>
      </w:r>
      <w:r w:rsidR="00857E9A">
        <w:rPr>
          <w:rStyle w:val="Text-Bold"/>
          <w:i w:val="0"/>
        </w:rPr>
        <w:t>Scheme Summary</w:t>
      </w:r>
      <w:ins w:id="1918" w:author="Author">
        <w:r w:rsidR="00156486">
          <w:rPr>
            <w:rStyle w:val="Text-Bold"/>
            <w:i w:val="0"/>
          </w:rPr>
          <w:t>_AP</w:t>
        </w:r>
      </w:ins>
    </w:p>
    <w:tbl>
      <w:tblPr>
        <w:tblW w:w="88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2373"/>
        <w:gridCol w:w="6524"/>
      </w:tblGrid>
      <w:tr w:rsidR="00CA62C6" w:rsidRPr="006025E7" w14:paraId="16B1EB71" w14:textId="77777777" w:rsidTr="00F119B1">
        <w:tc>
          <w:tcPr>
            <w:tcW w:w="2373" w:type="dxa"/>
            <w:tcMar>
              <w:top w:w="0" w:type="dxa"/>
              <w:left w:w="108" w:type="dxa"/>
              <w:bottom w:w="0" w:type="dxa"/>
              <w:right w:w="108" w:type="dxa"/>
            </w:tcMar>
          </w:tcPr>
          <w:p w14:paraId="2E8AB4B3" w14:textId="77777777" w:rsidR="00CA62C6" w:rsidRPr="006025E7" w:rsidRDefault="00CA62C6" w:rsidP="00F119B1">
            <w:pPr>
              <w:rPr>
                <w:szCs w:val="20"/>
              </w:rPr>
            </w:pPr>
            <w:r w:rsidRPr="006025E7">
              <w:rPr>
                <w:szCs w:val="20"/>
              </w:rPr>
              <w:t>Purpose and use by Ofgem</w:t>
            </w:r>
          </w:p>
        </w:tc>
        <w:tc>
          <w:tcPr>
            <w:tcW w:w="6524" w:type="dxa"/>
            <w:tcMar>
              <w:top w:w="0" w:type="dxa"/>
              <w:left w:w="108" w:type="dxa"/>
              <w:bottom w:w="0" w:type="dxa"/>
              <w:right w:w="108" w:type="dxa"/>
            </w:tcMar>
          </w:tcPr>
          <w:p w14:paraId="1A42FB5D" w14:textId="77777777" w:rsidR="00CA62C6" w:rsidRPr="006025E7" w:rsidRDefault="00CA62C6" w:rsidP="00F119B1">
            <w:pPr>
              <w:tabs>
                <w:tab w:val="num" w:pos="567"/>
              </w:tabs>
              <w:spacing w:after="360"/>
              <w:rPr>
                <w:szCs w:val="20"/>
              </w:rPr>
            </w:pPr>
            <w:r w:rsidRPr="006025E7">
              <w:rPr>
                <w:szCs w:val="20"/>
              </w:rPr>
              <w:t xml:space="preserve">The purpose of this table is to </w:t>
            </w:r>
            <w:r>
              <w:rPr>
                <w:szCs w:val="20"/>
              </w:rPr>
              <w:t>collate all administrative details on non-load related projects being proposed within the business plan. This will act as a link to the detailed outputs, cost and volumes in the supporting sheets and avoid the need for duplicate entry of identifying details.</w:t>
            </w:r>
          </w:p>
        </w:tc>
      </w:tr>
      <w:tr w:rsidR="00726795" w:rsidRPr="006025E7" w14:paraId="794CF309" w14:textId="77777777" w:rsidTr="00726795">
        <w:tc>
          <w:tcPr>
            <w:tcW w:w="2373" w:type="dxa"/>
            <w:tcMar>
              <w:top w:w="0" w:type="dxa"/>
              <w:left w:w="108" w:type="dxa"/>
              <w:bottom w:w="0" w:type="dxa"/>
              <w:right w:w="108" w:type="dxa"/>
            </w:tcMar>
          </w:tcPr>
          <w:p w14:paraId="42A1FA8F" w14:textId="77777777" w:rsidR="00726795" w:rsidRPr="006025E7" w:rsidRDefault="00726795" w:rsidP="00726795">
            <w:pPr>
              <w:rPr>
                <w:szCs w:val="20"/>
              </w:rPr>
            </w:pPr>
            <w:r w:rsidRPr="006025E7">
              <w:rPr>
                <w:szCs w:val="20"/>
              </w:rPr>
              <w:t>Guidance on completing this worksheet</w:t>
            </w:r>
          </w:p>
        </w:tc>
        <w:tc>
          <w:tcPr>
            <w:tcW w:w="652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8E665E7" w14:textId="5E9CC086" w:rsidR="00BA5D49" w:rsidRDefault="00BA5D49" w:rsidP="00BA5D49">
            <w:r>
              <w:t xml:space="preserve">Schemes are </w:t>
            </w:r>
            <w:ins w:id="1919" w:author="Author">
              <w:r w:rsidR="00B625A4">
                <w:t xml:space="preserve">deemed to be applicable and </w:t>
              </w:r>
            </w:ins>
            <w:r>
              <w:t xml:space="preserve">to be reported if: </w:t>
            </w:r>
          </w:p>
          <w:p w14:paraId="19E034C0" w14:textId="77777777" w:rsidR="00BA5D49" w:rsidRDefault="00BA5D49" w:rsidP="007441CD">
            <w:pPr>
              <w:pStyle w:val="ListParagraph"/>
              <w:numPr>
                <w:ilvl w:val="0"/>
                <w:numId w:val="51"/>
              </w:numPr>
            </w:pPr>
            <w:r>
              <w:t xml:space="preserve">Scheme has actual or forecast expenditure within RIIO-T2 </w:t>
            </w:r>
          </w:p>
          <w:p w14:paraId="49545775" w14:textId="77777777" w:rsidR="00BA5D49" w:rsidRDefault="00BA5D49" w:rsidP="00BA5D49">
            <w:pPr>
              <w:pStyle w:val="ListParagraph"/>
            </w:pPr>
            <w:r>
              <w:t>OR</w:t>
            </w:r>
          </w:p>
          <w:p w14:paraId="43ABF5B3" w14:textId="77777777" w:rsidR="00BA5D49" w:rsidRDefault="00BA5D49" w:rsidP="007441CD">
            <w:pPr>
              <w:pStyle w:val="ListParagraph"/>
              <w:numPr>
                <w:ilvl w:val="0"/>
                <w:numId w:val="51"/>
              </w:numPr>
            </w:pPr>
            <w:r>
              <w:t>Scheme has an associated RIIO-T2 Capital Contribution</w:t>
            </w:r>
          </w:p>
          <w:p w14:paraId="36FDB7D5" w14:textId="77777777" w:rsidR="00BA5D49" w:rsidRDefault="00BA5D49" w:rsidP="00BA5D49">
            <w:pPr>
              <w:pStyle w:val="ListParagraph"/>
            </w:pPr>
            <w:r>
              <w:t>OR</w:t>
            </w:r>
          </w:p>
          <w:p w14:paraId="3E823E1F" w14:textId="77777777" w:rsidR="00BA5D49" w:rsidRDefault="00BA5D49" w:rsidP="007441CD">
            <w:pPr>
              <w:pStyle w:val="ListParagraph"/>
              <w:numPr>
                <w:ilvl w:val="0"/>
                <w:numId w:val="51"/>
              </w:numPr>
            </w:pPr>
            <w:r>
              <w:t xml:space="preserve">Scheme delivers Outputs within RIIO-T2 </w:t>
            </w:r>
          </w:p>
          <w:p w14:paraId="2595F9A3" w14:textId="77777777" w:rsidR="00BA5D49" w:rsidRDefault="00BA5D49" w:rsidP="00BA5D49">
            <w:pPr>
              <w:pStyle w:val="ListParagraph"/>
            </w:pPr>
            <w:r>
              <w:t>OR</w:t>
            </w:r>
          </w:p>
          <w:p w14:paraId="0596BBE8" w14:textId="77777777" w:rsidR="00BA5D49" w:rsidRDefault="00BA5D49" w:rsidP="007441CD">
            <w:pPr>
              <w:pStyle w:val="ListParagraph"/>
              <w:numPr>
                <w:ilvl w:val="0"/>
                <w:numId w:val="51"/>
              </w:numPr>
            </w:pPr>
            <w:r>
              <w:t xml:space="preserve">If any of the above are applicable but deliver outputs in timescales beyond RIIO-T2 </w:t>
            </w:r>
          </w:p>
          <w:p w14:paraId="78036819" w14:textId="77777777" w:rsidR="00726795" w:rsidRDefault="00726795" w:rsidP="00726795">
            <w:pPr>
              <w:rPr>
                <w:rFonts w:eastAsia="Calibri" w:cs="Calibri"/>
                <w:szCs w:val="20"/>
                <w:highlight w:val="red"/>
              </w:rPr>
            </w:pPr>
          </w:p>
          <w:p w14:paraId="35BD75D4" w14:textId="7102CA6D" w:rsidR="00726795" w:rsidRDefault="00B625A4" w:rsidP="00726795">
            <w:pPr>
              <w:rPr>
                <w:ins w:id="1920" w:author="Author"/>
                <w:rFonts w:eastAsia="Calibri" w:cs="Calibri"/>
                <w:szCs w:val="20"/>
              </w:rPr>
            </w:pPr>
            <w:ins w:id="1921" w:author="Author">
              <w:r w:rsidRPr="00B625A4">
                <w:rPr>
                  <w:rFonts w:eastAsia="Calibri" w:cs="Calibri"/>
                  <w:szCs w:val="20"/>
                </w:rPr>
                <w:t xml:space="preserve">The purpose of this information is to provide visibility of all schemes that meet the above criterion irrespective of the price control period they are initiated or completed.   </w:t>
              </w:r>
            </w:ins>
          </w:p>
          <w:p w14:paraId="131CAF90" w14:textId="77777777" w:rsidR="00B625A4" w:rsidRDefault="00B625A4" w:rsidP="00726795">
            <w:pPr>
              <w:rPr>
                <w:rFonts w:eastAsia="Calibri" w:cs="Calibri"/>
                <w:szCs w:val="20"/>
                <w:highlight w:val="red"/>
              </w:rPr>
            </w:pPr>
          </w:p>
          <w:p w14:paraId="405E0B79" w14:textId="5E3D4485" w:rsidR="00726795" w:rsidRDefault="00726795" w:rsidP="00726795">
            <w:pPr>
              <w:rPr>
                <w:rFonts w:eastAsia="Calibri" w:cs="Calibri"/>
                <w:szCs w:val="20"/>
              </w:rPr>
            </w:pPr>
            <w:r w:rsidRPr="00F37B70">
              <w:rPr>
                <w:rFonts w:eastAsia="Calibri" w:cs="Calibri"/>
                <w:szCs w:val="20"/>
              </w:rPr>
              <w:t>1.</w:t>
            </w:r>
            <w:r w:rsidR="00BA5D49">
              <w:rPr>
                <w:rFonts w:eastAsia="Calibri" w:cs="Calibri"/>
                <w:szCs w:val="20"/>
              </w:rPr>
              <w:t xml:space="preserve"> </w:t>
            </w:r>
            <w:r w:rsidRPr="00F37B70">
              <w:rPr>
                <w:rFonts w:eastAsia="Calibri" w:cs="Calibri"/>
                <w:szCs w:val="20"/>
              </w:rPr>
              <w:t>Ofgem Scheme name Reference</w:t>
            </w:r>
          </w:p>
          <w:p w14:paraId="72EB0967" w14:textId="77777777" w:rsidR="00726795" w:rsidRDefault="00726795" w:rsidP="00726795">
            <w:pPr>
              <w:rPr>
                <w:rFonts w:eastAsia="Calibri" w:cs="Calibri"/>
                <w:szCs w:val="20"/>
              </w:rPr>
            </w:pPr>
          </w:p>
          <w:p w14:paraId="3DD4BC90" w14:textId="77777777" w:rsidR="00726795" w:rsidRDefault="00726795" w:rsidP="00726795">
            <w:pPr>
              <w:rPr>
                <w:rFonts w:eastAsia="Calibri" w:cs="Calibri"/>
                <w:szCs w:val="20"/>
              </w:rPr>
            </w:pPr>
            <w:r>
              <w:rPr>
                <w:rFonts w:eastAsia="Calibri" w:cs="Calibri"/>
                <w:szCs w:val="20"/>
              </w:rPr>
              <w:t xml:space="preserve">2. Forecast expenditure profile by year. </w:t>
            </w:r>
          </w:p>
          <w:p w14:paraId="2552BBCD" w14:textId="77777777" w:rsidR="00726795" w:rsidRDefault="00726795" w:rsidP="00726795">
            <w:pPr>
              <w:rPr>
                <w:rFonts w:eastAsia="Calibri" w:cs="Calibri"/>
                <w:szCs w:val="20"/>
              </w:rPr>
            </w:pPr>
          </w:p>
          <w:p w14:paraId="71FB78FE" w14:textId="77777777" w:rsidR="00726795" w:rsidRDefault="00726795" w:rsidP="00726795">
            <w:pPr>
              <w:rPr>
                <w:rFonts w:eastAsia="Calibri" w:cs="Calibri"/>
                <w:szCs w:val="20"/>
              </w:rPr>
            </w:pPr>
            <w:r>
              <w:rPr>
                <w:rFonts w:eastAsia="Calibri" w:cs="Calibri"/>
                <w:szCs w:val="20"/>
              </w:rPr>
              <w:t>3.</w:t>
            </w:r>
            <w:r w:rsidRPr="00F37B70">
              <w:rPr>
                <w:rFonts w:eastAsia="Calibri" w:cs="Calibri"/>
                <w:szCs w:val="20"/>
              </w:rPr>
              <w:t xml:space="preserve"> </w:t>
            </w:r>
            <w:r>
              <w:rPr>
                <w:rFonts w:eastAsia="Calibri" w:cs="Calibri"/>
                <w:szCs w:val="20"/>
              </w:rPr>
              <w:t>Capital contribution profile by year (input as negative values)</w:t>
            </w:r>
          </w:p>
          <w:p w14:paraId="575D9A17" w14:textId="77777777" w:rsidR="00726795" w:rsidRDefault="00726795" w:rsidP="00726795">
            <w:pPr>
              <w:rPr>
                <w:rFonts w:eastAsia="Calibri" w:cs="Calibri"/>
                <w:szCs w:val="20"/>
              </w:rPr>
            </w:pPr>
          </w:p>
          <w:p w14:paraId="3CED3AE6" w14:textId="77777777" w:rsidR="00726795" w:rsidRPr="00F37B70" w:rsidRDefault="00726795" w:rsidP="00726795">
            <w:pPr>
              <w:rPr>
                <w:rFonts w:eastAsia="Calibri" w:cs="Calibri"/>
                <w:szCs w:val="20"/>
              </w:rPr>
            </w:pPr>
          </w:p>
          <w:p w14:paraId="73F95B86" w14:textId="355903CF" w:rsidR="00726795" w:rsidDel="00156486" w:rsidRDefault="00726795" w:rsidP="00726795">
            <w:pPr>
              <w:rPr>
                <w:del w:id="1922" w:author="Author"/>
                <w:rFonts w:eastAsia="Calibri" w:cs="Calibri"/>
                <w:b/>
                <w:szCs w:val="20"/>
              </w:rPr>
            </w:pPr>
            <w:del w:id="1923" w:author="Author">
              <w:r w:rsidRPr="00FB2EDD" w:rsidDel="00156486">
                <w:rPr>
                  <w:rFonts w:eastAsia="Calibri" w:cs="Calibri"/>
                  <w:b/>
                  <w:szCs w:val="20"/>
                </w:rPr>
                <w:delText>Costs by nature</w:delText>
              </w:r>
            </w:del>
          </w:p>
          <w:p w14:paraId="403918F1" w14:textId="32F3DD8A" w:rsidR="00726795" w:rsidRPr="00FB2EDD" w:rsidDel="00156486" w:rsidRDefault="00726795" w:rsidP="00726795">
            <w:pPr>
              <w:rPr>
                <w:del w:id="1924" w:author="Author"/>
                <w:rFonts w:eastAsia="Calibri" w:cs="Calibri"/>
                <w:b/>
                <w:szCs w:val="20"/>
              </w:rPr>
            </w:pPr>
          </w:p>
          <w:p w14:paraId="697EB9BA" w14:textId="5B8ADA7A" w:rsidR="00726795" w:rsidRPr="00FB2EDD" w:rsidDel="00156486" w:rsidRDefault="00726795" w:rsidP="007441CD">
            <w:pPr>
              <w:pStyle w:val="ListParagraph"/>
              <w:numPr>
                <w:ilvl w:val="0"/>
                <w:numId w:val="31"/>
              </w:numPr>
              <w:rPr>
                <w:del w:id="1925" w:author="Author"/>
                <w:rFonts w:eastAsia="Calibri" w:cs="Calibri"/>
                <w:szCs w:val="20"/>
              </w:rPr>
            </w:pPr>
            <w:del w:id="1926" w:author="Author">
              <w:r w:rsidRPr="00FB2EDD" w:rsidDel="00156486">
                <w:rPr>
                  <w:rFonts w:eastAsia="Calibri" w:cs="Calibri"/>
                  <w:szCs w:val="20"/>
                </w:rPr>
                <w:delText>Preconstruction (Direct)</w:delText>
              </w:r>
            </w:del>
          </w:p>
          <w:p w14:paraId="3DA80F27" w14:textId="78EC677D" w:rsidR="00726795" w:rsidRPr="00F37B70" w:rsidDel="00156486" w:rsidRDefault="00726795" w:rsidP="00726795">
            <w:pPr>
              <w:rPr>
                <w:del w:id="1927" w:author="Author"/>
                <w:rFonts w:eastAsia="Calibri" w:cs="Calibri"/>
                <w:szCs w:val="20"/>
              </w:rPr>
            </w:pPr>
          </w:p>
          <w:p w14:paraId="735A2B4C" w14:textId="204B1934" w:rsidR="00726795" w:rsidRPr="00FB2EDD" w:rsidDel="00156486" w:rsidRDefault="00726795" w:rsidP="007441CD">
            <w:pPr>
              <w:pStyle w:val="ListParagraph"/>
              <w:numPr>
                <w:ilvl w:val="0"/>
                <w:numId w:val="31"/>
              </w:numPr>
              <w:rPr>
                <w:del w:id="1928" w:author="Author"/>
                <w:rFonts w:eastAsia="Calibri" w:cs="Calibri"/>
                <w:szCs w:val="20"/>
              </w:rPr>
            </w:pPr>
            <w:del w:id="1929" w:author="Author">
              <w:r w:rsidRPr="00FB2EDD" w:rsidDel="00156486">
                <w:rPr>
                  <w:rFonts w:eastAsia="Calibri" w:cs="Calibri"/>
                  <w:szCs w:val="20"/>
                </w:rPr>
                <w:delText xml:space="preserve">Lead Costs (Direct): auto-populated </w:delText>
              </w:r>
            </w:del>
          </w:p>
          <w:p w14:paraId="653C0488" w14:textId="7C129DDA" w:rsidR="00726795" w:rsidRPr="00F37B70" w:rsidDel="00156486" w:rsidRDefault="00726795" w:rsidP="00726795">
            <w:pPr>
              <w:rPr>
                <w:del w:id="1930" w:author="Author"/>
                <w:rFonts w:eastAsia="Calibri" w:cs="Calibri"/>
                <w:szCs w:val="20"/>
              </w:rPr>
            </w:pPr>
          </w:p>
          <w:p w14:paraId="4A86D469" w14:textId="713EBCB6" w:rsidR="00726795" w:rsidRPr="00FB2EDD" w:rsidDel="00156486" w:rsidRDefault="00726795" w:rsidP="007441CD">
            <w:pPr>
              <w:pStyle w:val="ListParagraph"/>
              <w:numPr>
                <w:ilvl w:val="0"/>
                <w:numId w:val="31"/>
              </w:numPr>
              <w:rPr>
                <w:del w:id="1931" w:author="Author"/>
                <w:rFonts w:eastAsia="Calibri" w:cs="Calibri"/>
                <w:szCs w:val="20"/>
              </w:rPr>
            </w:pPr>
            <w:del w:id="1932" w:author="Author">
              <w:r w:rsidRPr="00FB2EDD" w:rsidDel="00156486">
                <w:rPr>
                  <w:rFonts w:eastAsia="Calibri" w:cs="Calibri"/>
                  <w:szCs w:val="20"/>
                </w:rPr>
                <w:delText>Civils (Direct): auto-populated</w:delText>
              </w:r>
            </w:del>
          </w:p>
          <w:p w14:paraId="318F956A" w14:textId="0EDA9086" w:rsidR="00726795" w:rsidRPr="00F37B70" w:rsidDel="00156486" w:rsidRDefault="00726795" w:rsidP="00726795">
            <w:pPr>
              <w:rPr>
                <w:del w:id="1933" w:author="Author"/>
                <w:rFonts w:eastAsia="Calibri" w:cs="Calibri"/>
                <w:szCs w:val="20"/>
              </w:rPr>
            </w:pPr>
          </w:p>
          <w:p w14:paraId="6C63D21B" w14:textId="71E728A3" w:rsidR="00726795" w:rsidRPr="00FB2EDD" w:rsidDel="00156486" w:rsidRDefault="00726795" w:rsidP="007441CD">
            <w:pPr>
              <w:pStyle w:val="ListParagraph"/>
              <w:numPr>
                <w:ilvl w:val="0"/>
                <w:numId w:val="31"/>
              </w:numPr>
              <w:rPr>
                <w:del w:id="1934" w:author="Author"/>
                <w:rFonts w:eastAsia="Calibri" w:cs="Calibri"/>
                <w:szCs w:val="20"/>
              </w:rPr>
            </w:pPr>
            <w:del w:id="1935" w:author="Author">
              <w:r w:rsidRPr="00FB2EDD" w:rsidDel="00156486">
                <w:rPr>
                  <w:rFonts w:eastAsia="Calibri" w:cs="Calibri"/>
                  <w:szCs w:val="20"/>
                </w:rPr>
                <w:delText>Non-Lead (Direct): auto-populated</w:delText>
              </w:r>
            </w:del>
          </w:p>
          <w:p w14:paraId="4C804467" w14:textId="4C0EEBC0" w:rsidR="00726795" w:rsidRPr="00F37B70" w:rsidDel="00156486" w:rsidRDefault="00726795" w:rsidP="00726795">
            <w:pPr>
              <w:rPr>
                <w:del w:id="1936" w:author="Author"/>
                <w:rFonts w:eastAsia="Calibri" w:cs="Calibri"/>
                <w:szCs w:val="20"/>
              </w:rPr>
            </w:pPr>
          </w:p>
          <w:p w14:paraId="6FCD0127" w14:textId="73770C5F" w:rsidR="00726795" w:rsidRPr="00FB2EDD" w:rsidDel="00156486" w:rsidRDefault="00726795" w:rsidP="007441CD">
            <w:pPr>
              <w:pStyle w:val="ListParagraph"/>
              <w:numPr>
                <w:ilvl w:val="0"/>
                <w:numId w:val="31"/>
              </w:numPr>
              <w:rPr>
                <w:del w:id="1937" w:author="Author"/>
                <w:rFonts w:eastAsia="Calibri" w:cs="Calibri"/>
                <w:szCs w:val="20"/>
              </w:rPr>
            </w:pPr>
            <w:del w:id="1938" w:author="Author">
              <w:r w:rsidRPr="00FB2EDD" w:rsidDel="00156486">
                <w:rPr>
                  <w:rFonts w:eastAsia="Calibri" w:cs="Calibri"/>
                  <w:szCs w:val="20"/>
                </w:rPr>
                <w:delText>Other (Direct)</w:delText>
              </w:r>
            </w:del>
          </w:p>
          <w:p w14:paraId="26B217ED" w14:textId="3922A0BB" w:rsidR="00726795" w:rsidRPr="00F37B70" w:rsidDel="00156486" w:rsidRDefault="00726795" w:rsidP="00726795">
            <w:pPr>
              <w:rPr>
                <w:del w:id="1939" w:author="Author"/>
                <w:rFonts w:eastAsia="Calibri" w:cs="Calibri"/>
                <w:szCs w:val="20"/>
              </w:rPr>
            </w:pPr>
          </w:p>
          <w:p w14:paraId="194CA229" w14:textId="007D0878" w:rsidR="00726795" w:rsidRPr="00FB2EDD" w:rsidDel="00156486" w:rsidRDefault="00726795" w:rsidP="007441CD">
            <w:pPr>
              <w:pStyle w:val="ListParagraph"/>
              <w:numPr>
                <w:ilvl w:val="0"/>
                <w:numId w:val="31"/>
              </w:numPr>
              <w:rPr>
                <w:del w:id="1940" w:author="Author"/>
                <w:rFonts w:eastAsia="Calibri" w:cs="Calibri"/>
                <w:szCs w:val="20"/>
              </w:rPr>
            </w:pPr>
            <w:del w:id="1941" w:author="Author">
              <w:r w:rsidRPr="00FB2EDD" w:rsidDel="00156486">
                <w:rPr>
                  <w:rFonts w:eastAsia="Calibri" w:cs="Calibri"/>
                  <w:szCs w:val="20"/>
                </w:rPr>
                <w:delText xml:space="preserve">Indirects </w:delText>
              </w:r>
            </w:del>
          </w:p>
          <w:p w14:paraId="2BF5C82D" w14:textId="57BA9199" w:rsidR="00726795" w:rsidRPr="00F37B70" w:rsidDel="00156486" w:rsidRDefault="00726795" w:rsidP="00726795">
            <w:pPr>
              <w:rPr>
                <w:del w:id="1942" w:author="Author"/>
                <w:rFonts w:eastAsia="Calibri" w:cs="Calibri"/>
                <w:szCs w:val="20"/>
              </w:rPr>
            </w:pPr>
          </w:p>
          <w:p w14:paraId="0F0D328E" w14:textId="2B7088A8" w:rsidR="00726795" w:rsidRPr="00FB2EDD" w:rsidDel="00156486" w:rsidRDefault="00726795" w:rsidP="007441CD">
            <w:pPr>
              <w:pStyle w:val="ListParagraph"/>
              <w:numPr>
                <w:ilvl w:val="0"/>
                <w:numId w:val="31"/>
              </w:numPr>
              <w:rPr>
                <w:del w:id="1943" w:author="Author"/>
                <w:rFonts w:eastAsia="Calibri" w:cs="Calibri"/>
                <w:szCs w:val="20"/>
              </w:rPr>
            </w:pPr>
            <w:del w:id="1944" w:author="Author">
              <w:r w:rsidRPr="00FB2EDD" w:rsidDel="00156486">
                <w:rPr>
                  <w:rFonts w:eastAsia="Calibri" w:cs="Calibri"/>
                  <w:szCs w:val="20"/>
                </w:rPr>
                <w:delText xml:space="preserve">Risk &amp; Contingency </w:delText>
              </w:r>
            </w:del>
          </w:p>
          <w:p w14:paraId="08591AA6" w14:textId="17374D74" w:rsidR="00726795" w:rsidRPr="00F37B70" w:rsidDel="00156486" w:rsidRDefault="00726795" w:rsidP="00726795">
            <w:pPr>
              <w:rPr>
                <w:del w:id="1945" w:author="Author"/>
                <w:rFonts w:eastAsia="Calibri" w:cs="Calibri"/>
                <w:szCs w:val="20"/>
              </w:rPr>
            </w:pPr>
          </w:p>
          <w:p w14:paraId="5D601A76" w14:textId="71E9C1BA" w:rsidR="00726795" w:rsidRPr="00F37B70" w:rsidDel="00156486" w:rsidRDefault="00726795" w:rsidP="00726795">
            <w:pPr>
              <w:rPr>
                <w:del w:id="1946" w:author="Author"/>
                <w:rFonts w:eastAsia="Calibri" w:cs="Calibri"/>
                <w:szCs w:val="20"/>
              </w:rPr>
            </w:pPr>
            <w:del w:id="1947" w:author="Author">
              <w:r w:rsidRPr="00FB2EDD" w:rsidDel="00156486">
                <w:rPr>
                  <w:rFonts w:eastAsia="Calibri" w:cs="Calibri"/>
                  <w:b/>
                  <w:szCs w:val="20"/>
                </w:rPr>
                <w:delText>Cost drivers</w:delText>
              </w:r>
            </w:del>
          </w:p>
          <w:p w14:paraId="4AE3F7A2" w14:textId="2FB9E386" w:rsidR="00726795" w:rsidRPr="00FB2EDD" w:rsidDel="00156486" w:rsidRDefault="00726795" w:rsidP="007441CD">
            <w:pPr>
              <w:pStyle w:val="ListParagraph"/>
              <w:numPr>
                <w:ilvl w:val="0"/>
                <w:numId w:val="32"/>
              </w:numPr>
              <w:rPr>
                <w:del w:id="1948" w:author="Author"/>
                <w:rFonts w:eastAsia="Calibri" w:cs="Calibri"/>
                <w:szCs w:val="20"/>
              </w:rPr>
            </w:pPr>
            <w:del w:id="1949" w:author="Author">
              <w:r w:rsidRPr="00FB2EDD" w:rsidDel="00156486">
                <w:rPr>
                  <w:rFonts w:eastAsia="Calibri" w:cs="Calibri"/>
                  <w:szCs w:val="20"/>
                </w:rPr>
                <w:delText>Geographical location</w:delText>
              </w:r>
              <w:r w:rsidRPr="00FB2EDD" w:rsidDel="00156486">
                <w:rPr>
                  <w:rFonts w:eastAsia="Calibri" w:cs="Calibri"/>
                  <w:szCs w:val="20"/>
                </w:rPr>
                <w:tab/>
              </w:r>
            </w:del>
          </w:p>
          <w:p w14:paraId="269FE8BB" w14:textId="095A5556" w:rsidR="00726795" w:rsidRPr="00FB2EDD" w:rsidDel="00156486" w:rsidRDefault="00726795" w:rsidP="007441CD">
            <w:pPr>
              <w:pStyle w:val="ListParagraph"/>
              <w:numPr>
                <w:ilvl w:val="0"/>
                <w:numId w:val="32"/>
              </w:numPr>
              <w:rPr>
                <w:del w:id="1950" w:author="Author"/>
                <w:rFonts w:eastAsia="Calibri" w:cs="Calibri"/>
                <w:szCs w:val="20"/>
              </w:rPr>
            </w:pPr>
            <w:del w:id="1951" w:author="Author">
              <w:r w:rsidRPr="00FB2EDD" w:rsidDel="00156486">
                <w:rPr>
                  <w:rFonts w:eastAsia="Calibri" w:cs="Calibri"/>
                  <w:szCs w:val="20"/>
                </w:rPr>
                <w:delText xml:space="preserve">Consents &amp; Planning </w:delText>
              </w:r>
              <w:r w:rsidRPr="00FB2EDD" w:rsidDel="00156486">
                <w:rPr>
                  <w:rFonts w:eastAsia="Calibri" w:cs="Calibri"/>
                  <w:szCs w:val="20"/>
                </w:rPr>
                <w:tab/>
                <w:delText>Ground Condition</w:delText>
              </w:r>
              <w:r w:rsidRPr="00FB2EDD" w:rsidDel="00156486">
                <w:rPr>
                  <w:rFonts w:eastAsia="Calibri" w:cs="Calibri"/>
                  <w:szCs w:val="20"/>
                </w:rPr>
                <w:tab/>
              </w:r>
            </w:del>
          </w:p>
          <w:p w14:paraId="5FB01078" w14:textId="36931AEB" w:rsidR="00726795" w:rsidRPr="00FB2EDD" w:rsidDel="00156486" w:rsidRDefault="00726795" w:rsidP="007441CD">
            <w:pPr>
              <w:pStyle w:val="ListParagraph"/>
              <w:numPr>
                <w:ilvl w:val="0"/>
                <w:numId w:val="32"/>
              </w:numPr>
              <w:rPr>
                <w:del w:id="1952" w:author="Author"/>
                <w:rFonts w:eastAsia="Calibri" w:cs="Calibri"/>
                <w:szCs w:val="20"/>
              </w:rPr>
            </w:pPr>
            <w:del w:id="1953" w:author="Author">
              <w:r w:rsidRPr="00FB2EDD" w:rsidDel="00156486">
                <w:rPr>
                  <w:rFonts w:eastAsia="Calibri" w:cs="Calibri"/>
                  <w:szCs w:val="20"/>
                </w:rPr>
                <w:delText>Environmental mitigation</w:delText>
              </w:r>
              <w:r w:rsidRPr="00FB2EDD" w:rsidDel="00156486">
                <w:rPr>
                  <w:rFonts w:eastAsia="Calibri" w:cs="Calibri"/>
                  <w:szCs w:val="20"/>
                </w:rPr>
                <w:tab/>
              </w:r>
            </w:del>
          </w:p>
          <w:p w14:paraId="0074B0D3" w14:textId="17B72958" w:rsidR="00726795" w:rsidRPr="00FB2EDD" w:rsidDel="00156486" w:rsidRDefault="00726795" w:rsidP="007441CD">
            <w:pPr>
              <w:pStyle w:val="ListParagraph"/>
              <w:numPr>
                <w:ilvl w:val="0"/>
                <w:numId w:val="32"/>
              </w:numPr>
              <w:rPr>
                <w:del w:id="1954" w:author="Author"/>
                <w:rFonts w:eastAsia="Calibri" w:cs="Calibri"/>
                <w:szCs w:val="20"/>
              </w:rPr>
            </w:pPr>
            <w:del w:id="1955" w:author="Author">
              <w:r w:rsidRPr="00FB2EDD" w:rsidDel="00156486">
                <w:rPr>
                  <w:rFonts w:eastAsia="Calibri" w:cs="Calibri"/>
                  <w:szCs w:val="20"/>
                </w:rPr>
                <w:delText xml:space="preserve">Proximity to Existing </w:delText>
              </w:r>
              <w:r w:rsidDel="00156486">
                <w:rPr>
                  <w:rFonts w:eastAsia="Calibri" w:cs="Calibri"/>
                  <w:szCs w:val="20"/>
                </w:rPr>
                <w:delText xml:space="preserve">Electrical </w:delText>
              </w:r>
              <w:r w:rsidRPr="00FB2EDD" w:rsidDel="00156486">
                <w:rPr>
                  <w:rFonts w:eastAsia="Calibri" w:cs="Calibri"/>
                  <w:szCs w:val="20"/>
                </w:rPr>
                <w:delText>Infrastructure</w:delText>
              </w:r>
            </w:del>
          </w:p>
          <w:p w14:paraId="17B05157" w14:textId="3DFA64AB" w:rsidR="00726795" w:rsidDel="00156486" w:rsidRDefault="00726795" w:rsidP="007441CD">
            <w:pPr>
              <w:pStyle w:val="ListParagraph"/>
              <w:numPr>
                <w:ilvl w:val="0"/>
                <w:numId w:val="32"/>
              </w:numPr>
              <w:rPr>
                <w:del w:id="1956" w:author="Author"/>
                <w:rFonts w:eastAsia="Calibri" w:cs="Calibri"/>
                <w:szCs w:val="20"/>
              </w:rPr>
            </w:pPr>
            <w:del w:id="1957" w:author="Author">
              <w:r w:rsidRPr="00FB2EDD" w:rsidDel="00156486">
                <w:rPr>
                  <w:rFonts w:eastAsia="Calibri" w:cs="Calibri"/>
                  <w:szCs w:val="20"/>
                </w:rPr>
                <w:delText>Other (to agree with Ofgem)</w:delText>
              </w:r>
            </w:del>
          </w:p>
          <w:p w14:paraId="622D4368" w14:textId="49F4C485" w:rsidR="00726795" w:rsidDel="00156486" w:rsidRDefault="00726795" w:rsidP="00726795">
            <w:pPr>
              <w:rPr>
                <w:del w:id="1958" w:author="Author"/>
                <w:rFonts w:eastAsia="Calibri" w:cs="Calibri"/>
                <w:szCs w:val="20"/>
              </w:rPr>
            </w:pPr>
          </w:p>
          <w:p w14:paraId="7D7FD916" w14:textId="4E23F855" w:rsidR="00726795" w:rsidRPr="003E7C80" w:rsidDel="00156486" w:rsidRDefault="00726795" w:rsidP="00726795">
            <w:pPr>
              <w:rPr>
                <w:del w:id="1959" w:author="Author"/>
                <w:rFonts w:eastAsia="Calibri" w:cs="Calibri"/>
                <w:b/>
                <w:szCs w:val="20"/>
              </w:rPr>
            </w:pPr>
            <w:del w:id="1960" w:author="Author">
              <w:r w:rsidRPr="003E7C80" w:rsidDel="00156486">
                <w:rPr>
                  <w:rFonts w:eastAsia="Calibri" w:cs="Calibri"/>
                  <w:b/>
                  <w:szCs w:val="20"/>
                </w:rPr>
                <w:delText>Costs by nature: further breakdown</w:delText>
              </w:r>
            </w:del>
          </w:p>
          <w:p w14:paraId="2CB82385" w14:textId="54FAC2CC" w:rsidR="00726795" w:rsidRPr="003E7C80" w:rsidDel="00156486" w:rsidRDefault="00726795" w:rsidP="00726795">
            <w:pPr>
              <w:rPr>
                <w:del w:id="1961" w:author="Author"/>
                <w:rFonts w:eastAsia="Calibri" w:cs="Calibri"/>
                <w:szCs w:val="20"/>
              </w:rPr>
            </w:pPr>
          </w:p>
          <w:p w14:paraId="2F3768FA" w14:textId="330FF7DB" w:rsidR="00726795" w:rsidRPr="00726795" w:rsidDel="00156486" w:rsidRDefault="00726795" w:rsidP="007441CD">
            <w:pPr>
              <w:pStyle w:val="ListParagraph"/>
              <w:numPr>
                <w:ilvl w:val="0"/>
                <w:numId w:val="33"/>
              </w:numPr>
              <w:rPr>
                <w:del w:id="1962" w:author="Author"/>
                <w:rFonts w:eastAsia="Calibri" w:cs="Calibri"/>
                <w:szCs w:val="20"/>
              </w:rPr>
            </w:pPr>
            <w:del w:id="1963" w:author="Author">
              <w:r w:rsidRPr="00726795" w:rsidDel="00156486">
                <w:rPr>
                  <w:rFonts w:eastAsia="Calibri" w:cs="Calibri"/>
                  <w:szCs w:val="20"/>
                </w:rPr>
                <w:delText>Direct Lead Asset Spend by Major Asset Category</w:delText>
              </w:r>
            </w:del>
          </w:p>
          <w:p w14:paraId="7BC3197B" w14:textId="06A46E0B" w:rsidR="00726795" w:rsidRPr="00726795" w:rsidDel="00156486" w:rsidRDefault="00726795" w:rsidP="007441CD">
            <w:pPr>
              <w:pStyle w:val="ListParagraph"/>
              <w:numPr>
                <w:ilvl w:val="0"/>
                <w:numId w:val="33"/>
              </w:numPr>
              <w:rPr>
                <w:del w:id="1964" w:author="Author"/>
                <w:rFonts w:eastAsia="Calibri" w:cs="Calibri"/>
                <w:szCs w:val="20"/>
              </w:rPr>
            </w:pPr>
            <w:del w:id="1965" w:author="Author">
              <w:r w:rsidRPr="00726795" w:rsidDel="00156486">
                <w:rPr>
                  <w:rFonts w:eastAsia="Calibri" w:cs="Calibri"/>
                  <w:szCs w:val="20"/>
                </w:rPr>
                <w:delText>Civils Spend by Type</w:delText>
              </w:r>
            </w:del>
          </w:p>
          <w:p w14:paraId="06B57BA6" w14:textId="6D1E5B88" w:rsidR="00726795" w:rsidRPr="00726795" w:rsidDel="00156486" w:rsidRDefault="00726795" w:rsidP="007441CD">
            <w:pPr>
              <w:pStyle w:val="ListParagraph"/>
              <w:numPr>
                <w:ilvl w:val="0"/>
                <w:numId w:val="33"/>
              </w:numPr>
              <w:rPr>
                <w:del w:id="1966" w:author="Author"/>
                <w:rFonts w:eastAsia="Calibri" w:cs="Calibri"/>
                <w:szCs w:val="20"/>
              </w:rPr>
            </w:pPr>
            <w:del w:id="1967" w:author="Author">
              <w:r w:rsidRPr="00726795" w:rsidDel="00156486">
                <w:rPr>
                  <w:rFonts w:eastAsia="Calibri" w:cs="Calibri"/>
                  <w:szCs w:val="20"/>
                </w:rPr>
                <w:delText>Direct Non-Lead Asset Spend by Major Asset Category</w:delText>
              </w:r>
            </w:del>
          </w:p>
          <w:p w14:paraId="7B553B6F" w14:textId="40AA71CF" w:rsidR="00726795" w:rsidRPr="00726795" w:rsidDel="00156486" w:rsidRDefault="00726795" w:rsidP="00726795">
            <w:pPr>
              <w:rPr>
                <w:del w:id="1968" w:author="Author"/>
                <w:rFonts w:eastAsia="Calibri" w:cs="Calibri"/>
                <w:szCs w:val="20"/>
              </w:rPr>
            </w:pPr>
          </w:p>
          <w:p w14:paraId="0FD61101" w14:textId="65DCE059" w:rsidR="00726795" w:rsidRPr="00726795" w:rsidDel="00156486" w:rsidRDefault="00726795" w:rsidP="00726795">
            <w:pPr>
              <w:rPr>
                <w:del w:id="1969" w:author="Author"/>
                <w:rFonts w:eastAsia="Calibri" w:cs="Calibri"/>
                <w:szCs w:val="20"/>
              </w:rPr>
            </w:pPr>
          </w:p>
          <w:p w14:paraId="699F10DF" w14:textId="6DA2C829" w:rsidR="00726795" w:rsidDel="00156486" w:rsidRDefault="00726795" w:rsidP="00726795">
            <w:pPr>
              <w:rPr>
                <w:del w:id="1970" w:author="Author"/>
                <w:rFonts w:eastAsia="Calibri" w:cs="Calibri"/>
                <w:szCs w:val="20"/>
              </w:rPr>
            </w:pPr>
            <w:del w:id="1971" w:author="Author">
              <w:r w:rsidRPr="00726795" w:rsidDel="00156486">
                <w:rPr>
                  <w:rFonts w:eastAsia="Calibri" w:cs="Calibri"/>
                  <w:szCs w:val="20"/>
                </w:rPr>
                <w:delText>These terms are defined in the Transmission Glossary</w:delText>
              </w:r>
              <w:r w:rsidDel="00156486">
                <w:rPr>
                  <w:rFonts w:eastAsia="Calibri" w:cs="Calibri"/>
                  <w:szCs w:val="20"/>
                </w:rPr>
                <w:delText>.</w:delText>
              </w:r>
            </w:del>
          </w:p>
          <w:p w14:paraId="22571A9F" w14:textId="18E5CB4D" w:rsidR="00726795" w:rsidRPr="003E7C80" w:rsidDel="00156486" w:rsidRDefault="00726795" w:rsidP="00726795">
            <w:pPr>
              <w:rPr>
                <w:del w:id="1972" w:author="Author"/>
                <w:rFonts w:eastAsia="Calibri" w:cs="Calibri"/>
                <w:szCs w:val="20"/>
              </w:rPr>
            </w:pPr>
            <w:del w:id="1973" w:author="Author">
              <w:r w:rsidRPr="003E7C80" w:rsidDel="00156486">
                <w:rPr>
                  <w:rFonts w:eastAsia="Calibri" w:cs="Calibri"/>
                  <w:szCs w:val="20"/>
                </w:rPr>
                <w:delText xml:space="preserve"> </w:delText>
              </w:r>
            </w:del>
          </w:p>
          <w:p w14:paraId="02A515A4" w14:textId="29C1C2C4" w:rsidR="00726795" w:rsidRPr="003A4383" w:rsidDel="00156486" w:rsidRDefault="00726795" w:rsidP="00726795">
            <w:pPr>
              <w:rPr>
                <w:del w:id="1974" w:author="Author"/>
                <w:rFonts w:eastAsia="Calibri" w:cs="Calibri"/>
                <w:szCs w:val="20"/>
              </w:rPr>
            </w:pPr>
            <w:del w:id="1975" w:author="Author">
              <w:r w:rsidRPr="003A4383" w:rsidDel="00156486">
                <w:rPr>
                  <w:rFonts w:eastAsia="Calibri" w:cs="Calibri"/>
                  <w:szCs w:val="20"/>
                </w:rPr>
                <w:delText xml:space="preserve">Preconstruction (Direct) – </w:delText>
              </w:r>
              <w:r w:rsidRPr="003A4383" w:rsidDel="00156486">
                <w:rPr>
                  <w:rFonts w:eastAsia="Calibri" w:cs="Calibri"/>
                  <w:iCs/>
                  <w:szCs w:val="20"/>
                </w:rPr>
                <w:delText>means the initial activities undertaken by the licensee to develop the technical design plans and obtain the necessary planning or development consents in preparation for constructing prospective Strategic Wider Works on the National Electricity Transmission System.  This definition excludes any specific activities designated under the Indirects category.</w:delText>
              </w:r>
              <w:r w:rsidRPr="003A4383" w:rsidDel="00156486">
                <w:rPr>
                  <w:rFonts w:eastAsia="Calibri" w:cs="Calibri"/>
                  <w:i/>
                  <w:iCs/>
                  <w:szCs w:val="20"/>
                </w:rPr>
                <w:delText xml:space="preserve"> </w:delText>
              </w:r>
            </w:del>
          </w:p>
          <w:p w14:paraId="123BD9D2" w14:textId="09599EE4" w:rsidR="00726795" w:rsidDel="00156486" w:rsidRDefault="00726795" w:rsidP="00726795">
            <w:pPr>
              <w:rPr>
                <w:del w:id="1976" w:author="Author"/>
                <w:rFonts w:eastAsia="Calibri" w:cs="Calibri"/>
                <w:szCs w:val="20"/>
              </w:rPr>
            </w:pPr>
          </w:p>
          <w:p w14:paraId="1D200B56" w14:textId="403B0EBD" w:rsidR="00726795" w:rsidRPr="0003276D" w:rsidDel="00156486" w:rsidRDefault="00726795" w:rsidP="00726795">
            <w:pPr>
              <w:rPr>
                <w:del w:id="1977" w:author="Author"/>
                <w:rFonts w:eastAsia="Calibri" w:cs="Calibri"/>
                <w:szCs w:val="20"/>
              </w:rPr>
            </w:pPr>
            <w:del w:id="1978" w:author="Author">
              <w:r w:rsidRPr="0003276D" w:rsidDel="00156486">
                <w:rPr>
                  <w:rFonts w:eastAsia="Calibri" w:cs="Calibri"/>
                  <w:szCs w:val="20"/>
                </w:rPr>
                <w:delText>Lead Costs (Direct) -</w:delText>
              </w:r>
              <w:r w:rsidR="00E618F7" w:rsidRPr="0003276D" w:rsidDel="00156486">
                <w:rPr>
                  <w:rFonts w:eastAsia="Calibri" w:cs="Calibri"/>
                  <w:szCs w:val="20"/>
                </w:rPr>
                <w:delText> as</w:delText>
              </w:r>
              <w:r w:rsidRPr="0003276D" w:rsidDel="00156486">
                <w:rPr>
                  <w:rFonts w:eastAsia="Calibri" w:cs="Calibri"/>
                  <w:szCs w:val="20"/>
                </w:rPr>
                <w:delText xml:space="preserve"> per the direct definition </w:delText>
              </w:r>
              <w:r w:rsidDel="00156486">
                <w:rPr>
                  <w:rFonts w:eastAsia="Calibri" w:cs="Calibri"/>
                  <w:szCs w:val="20"/>
                </w:rPr>
                <w:delText>below</w:delText>
              </w:r>
              <w:r w:rsidRPr="0003276D" w:rsidDel="00156486">
                <w:rPr>
                  <w:rFonts w:eastAsia="Calibri" w:cs="Calibri"/>
                  <w:szCs w:val="20"/>
                </w:rPr>
                <w:delText xml:space="preserve"> w</w:delText>
              </w:r>
              <w:r w:rsidDel="00156486">
                <w:rPr>
                  <w:rFonts w:eastAsia="Calibri" w:cs="Calibri"/>
                  <w:szCs w:val="20"/>
                </w:rPr>
                <w:delText>ith</w:delText>
              </w:r>
              <w:r w:rsidRPr="0003276D" w:rsidDel="00156486">
                <w:rPr>
                  <w:rFonts w:eastAsia="Calibri" w:cs="Calibri"/>
                  <w:szCs w:val="20"/>
                </w:rPr>
                <w:delText xml:space="preserve"> specific reference to the individual lead assets listed within the Transmission Glossary and replicated in the Cost &amp; Volumes table</w:delText>
              </w:r>
              <w:r w:rsidDel="00156486">
                <w:rPr>
                  <w:rFonts w:eastAsia="Calibri" w:cs="Calibri"/>
                  <w:szCs w:val="20"/>
                </w:rPr>
                <w:delText xml:space="preserve"> and Scheme Asset Breakdown tables.</w:delText>
              </w:r>
            </w:del>
          </w:p>
          <w:p w14:paraId="715F95A4" w14:textId="34B1328A" w:rsidR="00726795" w:rsidDel="00156486" w:rsidRDefault="00726795" w:rsidP="00726795">
            <w:pPr>
              <w:rPr>
                <w:del w:id="1979" w:author="Author"/>
                <w:rFonts w:eastAsia="Calibri" w:cs="Calibri"/>
                <w:szCs w:val="20"/>
              </w:rPr>
            </w:pPr>
          </w:p>
          <w:p w14:paraId="7AFCA5A4" w14:textId="02F9E7AE" w:rsidR="00726795" w:rsidRPr="0003276D" w:rsidDel="00156486" w:rsidRDefault="00726795" w:rsidP="00726795">
            <w:pPr>
              <w:rPr>
                <w:del w:id="1980" w:author="Author"/>
                <w:rFonts w:eastAsia="Calibri" w:cs="Calibri"/>
                <w:szCs w:val="20"/>
              </w:rPr>
            </w:pPr>
            <w:del w:id="1981" w:author="Author">
              <w:r w:rsidRPr="0003276D" w:rsidDel="00156486">
                <w:rPr>
                  <w:rFonts w:eastAsia="Calibri" w:cs="Calibri"/>
                  <w:szCs w:val="20"/>
                </w:rPr>
                <w:delText xml:space="preserve">Civils (Direct) </w:delText>
              </w:r>
              <w:r w:rsidRPr="0003276D" w:rsidDel="00156486">
                <w:rPr>
                  <w:rFonts w:ascii="Calibri" w:eastAsia="Calibri" w:hAnsi="Calibri" w:cs="Calibri"/>
                  <w:sz w:val="22"/>
                  <w:szCs w:val="22"/>
                </w:rPr>
                <w:delText xml:space="preserve">- </w:delText>
              </w:r>
              <w:r w:rsidRPr="0003276D" w:rsidDel="00156486">
                <w:rPr>
                  <w:rFonts w:eastAsia="Calibri" w:cs="Calibri"/>
                  <w:szCs w:val="20"/>
                </w:rPr>
                <w:delText xml:space="preserve">Civil engineering work associated with Transmission network assets, including buildings and site works at substations. </w:delText>
              </w:r>
            </w:del>
          </w:p>
          <w:p w14:paraId="496B8887" w14:textId="4839BA4E" w:rsidR="00726795" w:rsidDel="00156486" w:rsidRDefault="00726795" w:rsidP="00726795">
            <w:pPr>
              <w:rPr>
                <w:del w:id="1982" w:author="Author"/>
                <w:rFonts w:eastAsia="Calibri" w:cs="Calibri"/>
                <w:szCs w:val="20"/>
              </w:rPr>
            </w:pPr>
          </w:p>
          <w:p w14:paraId="3D6177F0" w14:textId="3F5F12F7" w:rsidR="00726795" w:rsidRPr="0003276D" w:rsidDel="00156486" w:rsidRDefault="00726795" w:rsidP="00726795">
            <w:pPr>
              <w:rPr>
                <w:del w:id="1983" w:author="Author"/>
                <w:rFonts w:eastAsia="Calibri" w:cs="Calibri"/>
                <w:szCs w:val="20"/>
              </w:rPr>
            </w:pPr>
            <w:del w:id="1984" w:author="Author">
              <w:r w:rsidRPr="0003276D" w:rsidDel="00156486">
                <w:rPr>
                  <w:rFonts w:eastAsia="Calibri" w:cs="Calibri"/>
                  <w:szCs w:val="20"/>
                </w:rPr>
                <w:delText xml:space="preserve">Non-Lead (Direct) - as per the direct definition </w:delText>
              </w:r>
              <w:r w:rsidDel="00156486">
                <w:rPr>
                  <w:rFonts w:eastAsia="Calibri" w:cs="Calibri"/>
                  <w:szCs w:val="20"/>
                </w:rPr>
                <w:delText>below</w:delText>
              </w:r>
              <w:r w:rsidRPr="0003276D" w:rsidDel="00156486">
                <w:rPr>
                  <w:rFonts w:eastAsia="Calibri" w:cs="Calibri"/>
                  <w:szCs w:val="20"/>
                </w:rPr>
                <w:delText xml:space="preserve"> w</w:delText>
              </w:r>
              <w:r w:rsidDel="00156486">
                <w:rPr>
                  <w:rFonts w:eastAsia="Calibri" w:cs="Calibri"/>
                  <w:szCs w:val="20"/>
                </w:rPr>
                <w:delText>ith</w:delText>
              </w:r>
              <w:r w:rsidRPr="0003276D" w:rsidDel="00156486">
                <w:rPr>
                  <w:rFonts w:eastAsia="Calibri" w:cs="Calibri"/>
                  <w:szCs w:val="20"/>
                </w:rPr>
                <w:delText xml:space="preserve"> specific reference to the individual </w:delText>
              </w:r>
              <w:r w:rsidR="00ED7F31" w:rsidDel="00156486">
                <w:rPr>
                  <w:rFonts w:eastAsia="Calibri" w:cs="Calibri"/>
                  <w:szCs w:val="20"/>
                </w:rPr>
                <w:delText>non-</w:delText>
              </w:r>
              <w:r w:rsidRPr="0003276D" w:rsidDel="00156486">
                <w:rPr>
                  <w:rFonts w:eastAsia="Calibri" w:cs="Calibri"/>
                  <w:szCs w:val="20"/>
                </w:rPr>
                <w:delText xml:space="preserve">lead assets </w:delText>
              </w:r>
              <w:r w:rsidDel="00156486">
                <w:rPr>
                  <w:rFonts w:eastAsia="Calibri" w:cs="Calibri"/>
                  <w:szCs w:val="20"/>
                </w:rPr>
                <w:delText xml:space="preserve">listed </w:delText>
              </w:r>
              <w:r w:rsidRPr="003E7C80" w:rsidDel="00156486">
                <w:rPr>
                  <w:rFonts w:eastAsia="Calibri" w:cs="Calibri"/>
                  <w:szCs w:val="20"/>
                </w:rPr>
                <w:delText>within the Transmission Glossary and replicated in the Cost &amp; Volumes tables and Scheme Asset Breakdown tables.</w:delText>
              </w:r>
              <w:r w:rsidR="00192120" w:rsidDel="00156486">
                <w:rPr>
                  <w:rFonts w:eastAsia="Calibri" w:cs="Calibri"/>
                  <w:szCs w:val="20"/>
                </w:rPr>
                <w:delText xml:space="preserve"> </w:delText>
              </w:r>
              <w:r w:rsidRPr="0003276D" w:rsidDel="00156486">
                <w:rPr>
                  <w:rFonts w:eastAsia="Calibri" w:cs="Calibri"/>
                  <w:szCs w:val="20"/>
                </w:rPr>
                <w:delText>Specifically Protection assets, sub 132kV assets &amp; Cable Tunnels &amp; Bridges</w:delText>
              </w:r>
              <w:r w:rsidDel="00156486">
                <w:rPr>
                  <w:rFonts w:eastAsia="Calibri" w:cs="Calibri"/>
                  <w:szCs w:val="20"/>
                </w:rPr>
                <w:delText>.</w:delText>
              </w:r>
            </w:del>
          </w:p>
          <w:p w14:paraId="5F43044F" w14:textId="3D676D27" w:rsidR="00726795" w:rsidDel="00156486" w:rsidRDefault="00726795" w:rsidP="00726795">
            <w:pPr>
              <w:rPr>
                <w:del w:id="1985" w:author="Author"/>
                <w:rFonts w:eastAsia="Calibri" w:cs="Calibri"/>
                <w:szCs w:val="20"/>
              </w:rPr>
            </w:pPr>
          </w:p>
          <w:p w14:paraId="29092789" w14:textId="0604739E" w:rsidR="00726795" w:rsidDel="00156486" w:rsidRDefault="00726795" w:rsidP="00726795">
            <w:pPr>
              <w:rPr>
                <w:del w:id="1986" w:author="Author"/>
                <w:rFonts w:eastAsia="Calibri" w:cs="Calibri"/>
                <w:szCs w:val="20"/>
              </w:rPr>
            </w:pPr>
            <w:del w:id="1987" w:author="Author">
              <w:r w:rsidRPr="0003276D" w:rsidDel="00156486">
                <w:rPr>
                  <w:rFonts w:eastAsia="Calibri" w:cs="Calibri"/>
                  <w:szCs w:val="20"/>
                </w:rPr>
                <w:delText>Other (Direct) – This should catch any direct costs which have not been captured under the direct definitions provided for Lead Assets; Non-Lead Assets; Civils &amp; Preconstruction</w:delText>
              </w:r>
            </w:del>
          </w:p>
          <w:p w14:paraId="036EF871" w14:textId="73D41FC7" w:rsidR="00C33CF0" w:rsidDel="00156486" w:rsidRDefault="00C33CF0" w:rsidP="00726795">
            <w:pPr>
              <w:rPr>
                <w:del w:id="1988" w:author="Author"/>
                <w:rFonts w:eastAsia="Calibri" w:cs="Calibri"/>
                <w:szCs w:val="20"/>
              </w:rPr>
            </w:pPr>
          </w:p>
          <w:p w14:paraId="690992F9" w14:textId="2BD41C04" w:rsidR="00C33CF0" w:rsidDel="00156486" w:rsidRDefault="00C33CF0" w:rsidP="00726795">
            <w:pPr>
              <w:rPr>
                <w:del w:id="1989" w:author="Author"/>
                <w:rFonts w:eastAsia="Calibri" w:cs="Calibri"/>
                <w:szCs w:val="20"/>
              </w:rPr>
            </w:pPr>
            <w:del w:id="1990" w:author="Author">
              <w:r w:rsidDel="00156486">
                <w:rPr>
                  <w:rFonts w:eastAsia="Calibri" w:cs="Calibri"/>
                  <w:szCs w:val="20"/>
                </w:rPr>
                <w:delText>Costs are to be reported against each of the Costs by Nature categories where applicable. For the avoidance of doubt, non-lead assets should be distinguishable from lead asset costs and Civils from Asset Installation etc.</w:delText>
              </w:r>
            </w:del>
          </w:p>
          <w:p w14:paraId="5B1615BE" w14:textId="529829D5" w:rsidR="00726795" w:rsidRPr="006025E7" w:rsidRDefault="00726795" w:rsidP="00156486">
            <w:pPr>
              <w:rPr>
                <w:color w:val="FF0000"/>
              </w:rPr>
            </w:pPr>
          </w:p>
        </w:tc>
      </w:tr>
      <w:tr w:rsidR="00F66418" w:rsidRPr="006025E7" w14:paraId="6BA4BB04" w14:textId="77777777" w:rsidTr="00F119B1">
        <w:tc>
          <w:tcPr>
            <w:tcW w:w="2373" w:type="dxa"/>
            <w:tcBorders>
              <w:bottom w:val="single" w:sz="4" w:space="0" w:color="auto"/>
            </w:tcBorders>
            <w:tcMar>
              <w:top w:w="0" w:type="dxa"/>
              <w:left w:w="108" w:type="dxa"/>
              <w:bottom w:w="0" w:type="dxa"/>
              <w:right w:w="108" w:type="dxa"/>
            </w:tcMar>
          </w:tcPr>
          <w:p w14:paraId="783249F9" w14:textId="2F23038A" w:rsidR="00F66418" w:rsidRPr="006025E7" w:rsidRDefault="00F66418" w:rsidP="00F66418">
            <w:pPr>
              <w:rPr>
                <w:szCs w:val="20"/>
              </w:rPr>
            </w:pPr>
            <w:r>
              <w:rPr>
                <w:szCs w:val="20"/>
              </w:rPr>
              <w:t>Guidance on completing this worksheet</w:t>
            </w:r>
          </w:p>
        </w:tc>
        <w:tc>
          <w:tcPr>
            <w:tcW w:w="6524" w:type="dxa"/>
            <w:tcMar>
              <w:top w:w="0" w:type="dxa"/>
              <w:left w:w="108" w:type="dxa"/>
              <w:bottom w:w="0" w:type="dxa"/>
              <w:right w:w="108" w:type="dxa"/>
            </w:tcMar>
          </w:tcPr>
          <w:p w14:paraId="630BFFEF" w14:textId="7C5532E1" w:rsidR="00BA5D49" w:rsidRDefault="00BA5D49" w:rsidP="00BA5D49">
            <w:r w:rsidRPr="00904031">
              <w:rPr>
                <w:szCs w:val="20"/>
              </w:rPr>
              <w:t xml:space="preserve">Note that once the Ofgem scheme reference is inserted in the first column, the remaining reference details </w:t>
            </w:r>
            <w:r>
              <w:rPr>
                <w:szCs w:val="20"/>
              </w:rPr>
              <w:t>are auto populated from the Non-Load</w:t>
            </w:r>
            <w:r w:rsidRPr="00904031">
              <w:rPr>
                <w:szCs w:val="20"/>
              </w:rPr>
              <w:t xml:space="preserve"> Master Data sheet. </w:t>
            </w:r>
            <w:del w:id="1991" w:author="Author">
              <w:r w:rsidRPr="00904031" w:rsidDel="00B172BA">
                <w:rPr>
                  <w:szCs w:val="20"/>
                </w:rPr>
                <w:delText>T</w:delText>
              </w:r>
              <w:r w:rsidDel="00B172BA">
                <w:rPr>
                  <w:szCs w:val="20"/>
                </w:rPr>
                <w:delText>O</w:delText>
              </w:r>
            </w:del>
            <w:ins w:id="1992" w:author="Author">
              <w:r w:rsidR="00B172BA">
                <w:rPr>
                  <w:szCs w:val="20"/>
                </w:rPr>
                <w:t>Licensee</w:t>
              </w:r>
            </w:ins>
            <w:r>
              <w:rPr>
                <w:szCs w:val="20"/>
              </w:rPr>
              <w:t xml:space="preserve"> data entry begins on </w:t>
            </w:r>
            <w:r w:rsidRPr="00584E1E">
              <w:rPr>
                <w:szCs w:val="20"/>
              </w:rPr>
              <w:t xml:space="preserve">column </w:t>
            </w:r>
            <w:ins w:id="1993" w:author="Author">
              <w:r w:rsidR="00156486" w:rsidRPr="00584E1E">
                <w:rPr>
                  <w:szCs w:val="20"/>
                </w:rPr>
                <w:t>AA</w:t>
              </w:r>
            </w:ins>
            <w:del w:id="1994" w:author="Author">
              <w:r w:rsidRPr="00584E1E" w:rsidDel="00156486">
                <w:rPr>
                  <w:szCs w:val="20"/>
                </w:rPr>
                <w:delText>Y</w:delText>
              </w:r>
            </w:del>
            <w:r w:rsidRPr="00584E1E">
              <w:rPr>
                <w:szCs w:val="20"/>
              </w:rPr>
              <w:t>.</w:t>
            </w:r>
          </w:p>
          <w:p w14:paraId="5E66523B" w14:textId="77777777" w:rsidR="00BA5D49" w:rsidRDefault="00BA5D49" w:rsidP="00BA5D49"/>
          <w:p w14:paraId="3C4CDC1B" w14:textId="1966C3C3" w:rsidR="00F66418" w:rsidRPr="00151F10" w:rsidRDefault="00BA5D49" w:rsidP="004041DC">
            <w:pPr>
              <w:keepNext/>
              <w:spacing w:before="120" w:after="360"/>
              <w:outlineLvl w:val="1"/>
              <w:rPr>
                <w:b/>
              </w:rPr>
            </w:pPr>
            <w:bookmarkStart w:id="1995" w:name="_Toc16509643"/>
            <w:bookmarkStart w:id="1996" w:name="_Toc16583222"/>
            <w:bookmarkStart w:id="1997" w:name="_Toc16597839"/>
            <w:bookmarkStart w:id="1998" w:name="_Toc16601288"/>
            <w:bookmarkStart w:id="1999" w:name="_Toc16607122"/>
            <w:r>
              <w:t xml:space="preserve">Note that specific definitions </w:t>
            </w:r>
            <w:r w:rsidR="00840F15">
              <w:t xml:space="preserve">(Direct and Indirect activities, CAI and Business Support activity) </w:t>
            </w:r>
            <w:r>
              <w:t>are contained in B4.2a.</w:t>
            </w:r>
            <w:bookmarkEnd w:id="1995"/>
            <w:bookmarkEnd w:id="1996"/>
            <w:bookmarkEnd w:id="1997"/>
            <w:bookmarkEnd w:id="1998"/>
            <w:bookmarkEnd w:id="1999"/>
          </w:p>
        </w:tc>
      </w:tr>
    </w:tbl>
    <w:p w14:paraId="5960DE2E" w14:textId="4F06117F" w:rsidR="00156486" w:rsidRPr="006025E7" w:rsidRDefault="00156486" w:rsidP="00156486">
      <w:pPr>
        <w:pStyle w:val="Heading4"/>
        <w:keepNext/>
        <w:keepLines/>
        <w:spacing w:before="240" w:after="240"/>
        <w:rPr>
          <w:ins w:id="2000" w:author="Author"/>
          <w:b/>
          <w:bCs/>
          <w:i w:val="0"/>
        </w:rPr>
      </w:pPr>
      <w:ins w:id="2001" w:author="Author">
        <w:r>
          <w:rPr>
            <w:rStyle w:val="Text-Bold"/>
            <w:i w:val="0"/>
          </w:rPr>
          <w:t>C2.2a:</w:t>
        </w:r>
        <w:r w:rsidRPr="00DE1682">
          <w:rPr>
            <w:rStyle w:val="Text-Bold"/>
            <w:i w:val="0"/>
          </w:rPr>
          <w:t xml:space="preserve"> </w:t>
        </w:r>
        <w:r>
          <w:rPr>
            <w:rStyle w:val="Text-Bold"/>
            <w:i w:val="0"/>
          </w:rPr>
          <w:t>Scheme Summary_C</w:t>
        </w:r>
        <w:r w:rsidR="00E96C26">
          <w:rPr>
            <w:rStyle w:val="Text-Bold"/>
            <w:i w:val="0"/>
          </w:rPr>
          <w:t>I</w:t>
        </w:r>
      </w:ins>
    </w:p>
    <w:tbl>
      <w:tblPr>
        <w:tblW w:w="88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2373"/>
        <w:gridCol w:w="6524"/>
      </w:tblGrid>
      <w:tr w:rsidR="00156486" w:rsidRPr="006025E7" w14:paraId="2BDD9084" w14:textId="77777777" w:rsidTr="0012605C">
        <w:trPr>
          <w:ins w:id="2002" w:author="Author"/>
        </w:trPr>
        <w:tc>
          <w:tcPr>
            <w:tcW w:w="2373" w:type="dxa"/>
            <w:tcMar>
              <w:top w:w="0" w:type="dxa"/>
              <w:left w:w="108" w:type="dxa"/>
              <w:bottom w:w="0" w:type="dxa"/>
              <w:right w:w="108" w:type="dxa"/>
            </w:tcMar>
          </w:tcPr>
          <w:p w14:paraId="74386346" w14:textId="77777777" w:rsidR="00156486" w:rsidRPr="006025E7" w:rsidRDefault="00156486" w:rsidP="0012605C">
            <w:pPr>
              <w:rPr>
                <w:ins w:id="2003" w:author="Author"/>
                <w:szCs w:val="20"/>
              </w:rPr>
            </w:pPr>
            <w:ins w:id="2004" w:author="Author">
              <w:r w:rsidRPr="006025E7">
                <w:rPr>
                  <w:szCs w:val="20"/>
                </w:rPr>
                <w:t>Purpose and use by Ofgem</w:t>
              </w:r>
            </w:ins>
          </w:p>
        </w:tc>
        <w:tc>
          <w:tcPr>
            <w:tcW w:w="6524" w:type="dxa"/>
            <w:tcMar>
              <w:top w:w="0" w:type="dxa"/>
              <w:left w:w="108" w:type="dxa"/>
              <w:bottom w:w="0" w:type="dxa"/>
              <w:right w:w="108" w:type="dxa"/>
            </w:tcMar>
          </w:tcPr>
          <w:p w14:paraId="32456918" w14:textId="77777777" w:rsidR="00156486" w:rsidRPr="006025E7" w:rsidRDefault="00156486" w:rsidP="0012605C">
            <w:pPr>
              <w:tabs>
                <w:tab w:val="num" w:pos="567"/>
              </w:tabs>
              <w:spacing w:after="360"/>
              <w:rPr>
                <w:ins w:id="2005" w:author="Author"/>
                <w:szCs w:val="20"/>
              </w:rPr>
            </w:pPr>
            <w:ins w:id="2006" w:author="Author">
              <w:r w:rsidRPr="006025E7">
                <w:rPr>
                  <w:szCs w:val="20"/>
                </w:rPr>
                <w:t xml:space="preserve">The purpose of this table is to </w:t>
              </w:r>
              <w:r>
                <w:rPr>
                  <w:szCs w:val="20"/>
                </w:rPr>
                <w:t>collate all administrative details on non-load related projects being proposed within the business plan. This will act as a link to the detailed outputs, cost and volumes in the supporting sheets and avoid the need for duplicate entry of identifying details.</w:t>
              </w:r>
            </w:ins>
          </w:p>
        </w:tc>
      </w:tr>
      <w:tr w:rsidR="00156486" w:rsidRPr="006025E7" w14:paraId="2C3D4B5C" w14:textId="77777777" w:rsidTr="0012605C">
        <w:trPr>
          <w:ins w:id="2007" w:author="Author"/>
        </w:trPr>
        <w:tc>
          <w:tcPr>
            <w:tcW w:w="2373" w:type="dxa"/>
            <w:tcMar>
              <w:top w:w="0" w:type="dxa"/>
              <w:left w:w="108" w:type="dxa"/>
              <w:bottom w:w="0" w:type="dxa"/>
              <w:right w:w="108" w:type="dxa"/>
            </w:tcMar>
          </w:tcPr>
          <w:p w14:paraId="6DFDE6C6" w14:textId="77777777" w:rsidR="00156486" w:rsidRPr="006025E7" w:rsidRDefault="00156486" w:rsidP="0012605C">
            <w:pPr>
              <w:rPr>
                <w:ins w:id="2008" w:author="Author"/>
                <w:szCs w:val="20"/>
              </w:rPr>
            </w:pPr>
            <w:ins w:id="2009" w:author="Author">
              <w:r w:rsidRPr="006025E7">
                <w:rPr>
                  <w:szCs w:val="20"/>
                </w:rPr>
                <w:t>Guidance on completing this worksheet</w:t>
              </w:r>
            </w:ins>
          </w:p>
        </w:tc>
        <w:tc>
          <w:tcPr>
            <w:tcW w:w="652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08B3D6E" w14:textId="77777777" w:rsidR="00156486" w:rsidRDefault="00156486" w:rsidP="0012605C">
            <w:pPr>
              <w:rPr>
                <w:ins w:id="2010" w:author="Author"/>
              </w:rPr>
            </w:pPr>
            <w:ins w:id="2011" w:author="Author">
              <w:r>
                <w:t xml:space="preserve">Schemes are deemed to be applicable and to be reported if: </w:t>
              </w:r>
            </w:ins>
          </w:p>
          <w:p w14:paraId="38C07669" w14:textId="77777777" w:rsidR="00156486" w:rsidRDefault="00156486" w:rsidP="0012605C">
            <w:pPr>
              <w:pStyle w:val="ListParagraph"/>
              <w:numPr>
                <w:ilvl w:val="0"/>
                <w:numId w:val="51"/>
              </w:numPr>
              <w:rPr>
                <w:ins w:id="2012" w:author="Author"/>
              </w:rPr>
            </w:pPr>
            <w:ins w:id="2013" w:author="Author">
              <w:r>
                <w:t xml:space="preserve">Scheme has actual or forecast expenditure within RIIO-T2 </w:t>
              </w:r>
            </w:ins>
          </w:p>
          <w:p w14:paraId="4A8B5EA1" w14:textId="77777777" w:rsidR="00156486" w:rsidRDefault="00156486" w:rsidP="0012605C">
            <w:pPr>
              <w:pStyle w:val="ListParagraph"/>
              <w:rPr>
                <w:ins w:id="2014" w:author="Author"/>
              </w:rPr>
            </w:pPr>
            <w:ins w:id="2015" w:author="Author">
              <w:r>
                <w:t>OR</w:t>
              </w:r>
            </w:ins>
          </w:p>
          <w:p w14:paraId="5FBA2113" w14:textId="77777777" w:rsidR="00156486" w:rsidRDefault="00156486" w:rsidP="0012605C">
            <w:pPr>
              <w:pStyle w:val="ListParagraph"/>
              <w:numPr>
                <w:ilvl w:val="0"/>
                <w:numId w:val="51"/>
              </w:numPr>
              <w:rPr>
                <w:ins w:id="2016" w:author="Author"/>
              </w:rPr>
            </w:pPr>
            <w:ins w:id="2017" w:author="Author">
              <w:r>
                <w:t>Scheme has an associated RIIO-T2 Capital Contribution</w:t>
              </w:r>
            </w:ins>
          </w:p>
          <w:p w14:paraId="0293C6E6" w14:textId="77777777" w:rsidR="00156486" w:rsidRDefault="00156486" w:rsidP="0012605C">
            <w:pPr>
              <w:pStyle w:val="ListParagraph"/>
              <w:rPr>
                <w:ins w:id="2018" w:author="Author"/>
              </w:rPr>
            </w:pPr>
            <w:ins w:id="2019" w:author="Author">
              <w:r>
                <w:t>OR</w:t>
              </w:r>
            </w:ins>
          </w:p>
          <w:p w14:paraId="7A4215BB" w14:textId="77777777" w:rsidR="00156486" w:rsidRDefault="00156486" w:rsidP="0012605C">
            <w:pPr>
              <w:pStyle w:val="ListParagraph"/>
              <w:numPr>
                <w:ilvl w:val="0"/>
                <w:numId w:val="51"/>
              </w:numPr>
              <w:rPr>
                <w:ins w:id="2020" w:author="Author"/>
              </w:rPr>
            </w:pPr>
            <w:ins w:id="2021" w:author="Author">
              <w:r>
                <w:t xml:space="preserve">Scheme delivers Outputs within RIIO-T2 </w:t>
              </w:r>
            </w:ins>
          </w:p>
          <w:p w14:paraId="54489F45" w14:textId="77777777" w:rsidR="00156486" w:rsidRDefault="00156486" w:rsidP="0012605C">
            <w:pPr>
              <w:pStyle w:val="ListParagraph"/>
              <w:rPr>
                <w:ins w:id="2022" w:author="Author"/>
              </w:rPr>
            </w:pPr>
            <w:ins w:id="2023" w:author="Author">
              <w:r>
                <w:t>OR</w:t>
              </w:r>
            </w:ins>
          </w:p>
          <w:p w14:paraId="0113000C" w14:textId="77777777" w:rsidR="00156486" w:rsidRDefault="00156486" w:rsidP="0012605C">
            <w:pPr>
              <w:pStyle w:val="ListParagraph"/>
              <w:numPr>
                <w:ilvl w:val="0"/>
                <w:numId w:val="51"/>
              </w:numPr>
              <w:rPr>
                <w:ins w:id="2024" w:author="Author"/>
              </w:rPr>
            </w:pPr>
            <w:ins w:id="2025" w:author="Author">
              <w:r>
                <w:t xml:space="preserve">If any of the above are applicable but deliver outputs in timescales beyond RIIO-T2 </w:t>
              </w:r>
            </w:ins>
          </w:p>
          <w:p w14:paraId="50F58800" w14:textId="77777777" w:rsidR="00156486" w:rsidRDefault="00156486" w:rsidP="0012605C">
            <w:pPr>
              <w:rPr>
                <w:ins w:id="2026" w:author="Author"/>
                <w:rFonts w:eastAsia="Calibri" w:cs="Calibri"/>
                <w:szCs w:val="20"/>
                <w:highlight w:val="red"/>
              </w:rPr>
            </w:pPr>
          </w:p>
          <w:p w14:paraId="766F5851" w14:textId="77777777" w:rsidR="00156486" w:rsidRDefault="00156486" w:rsidP="0012605C">
            <w:pPr>
              <w:rPr>
                <w:ins w:id="2027" w:author="Author"/>
                <w:rFonts w:eastAsia="Calibri" w:cs="Calibri"/>
                <w:szCs w:val="20"/>
              </w:rPr>
            </w:pPr>
            <w:ins w:id="2028" w:author="Author">
              <w:r w:rsidRPr="00B625A4">
                <w:rPr>
                  <w:rFonts w:eastAsia="Calibri" w:cs="Calibri"/>
                  <w:szCs w:val="20"/>
                </w:rPr>
                <w:t xml:space="preserve">The purpose of this information is to provide visibility of all schemes that meet the above criterion irrespective of the price control period they are initiated or completed.   </w:t>
              </w:r>
            </w:ins>
          </w:p>
          <w:p w14:paraId="289C0B72" w14:textId="77777777" w:rsidR="00156486" w:rsidRDefault="00156486" w:rsidP="0012605C">
            <w:pPr>
              <w:rPr>
                <w:ins w:id="2029" w:author="Author"/>
                <w:rFonts w:eastAsia="Calibri" w:cs="Calibri"/>
                <w:szCs w:val="20"/>
                <w:highlight w:val="red"/>
              </w:rPr>
            </w:pPr>
          </w:p>
          <w:p w14:paraId="056FDD2C" w14:textId="77777777" w:rsidR="00156486" w:rsidRDefault="00156486" w:rsidP="0012605C">
            <w:pPr>
              <w:rPr>
                <w:ins w:id="2030" w:author="Author"/>
                <w:rFonts w:eastAsia="Calibri" w:cs="Calibri"/>
                <w:szCs w:val="20"/>
              </w:rPr>
            </w:pPr>
            <w:ins w:id="2031" w:author="Author">
              <w:r w:rsidRPr="00F37B70">
                <w:rPr>
                  <w:rFonts w:eastAsia="Calibri" w:cs="Calibri"/>
                  <w:szCs w:val="20"/>
                </w:rPr>
                <w:t>1.</w:t>
              </w:r>
              <w:r>
                <w:rPr>
                  <w:rFonts w:eastAsia="Calibri" w:cs="Calibri"/>
                  <w:szCs w:val="20"/>
                </w:rPr>
                <w:t xml:space="preserve"> </w:t>
              </w:r>
              <w:r w:rsidRPr="00F37B70">
                <w:rPr>
                  <w:rFonts w:eastAsia="Calibri" w:cs="Calibri"/>
                  <w:szCs w:val="20"/>
                </w:rPr>
                <w:t>Ofgem Scheme name Reference</w:t>
              </w:r>
            </w:ins>
          </w:p>
          <w:p w14:paraId="2F84A2C6" w14:textId="77777777" w:rsidR="00156486" w:rsidRDefault="00156486" w:rsidP="0012605C">
            <w:pPr>
              <w:rPr>
                <w:ins w:id="2032" w:author="Author"/>
                <w:rFonts w:eastAsia="Calibri" w:cs="Calibri"/>
                <w:szCs w:val="20"/>
              </w:rPr>
            </w:pPr>
          </w:p>
          <w:p w14:paraId="062EC546" w14:textId="77777777" w:rsidR="00156486" w:rsidRDefault="00156486" w:rsidP="0012605C">
            <w:pPr>
              <w:rPr>
                <w:ins w:id="2033" w:author="Author"/>
                <w:rFonts w:eastAsia="Calibri" w:cs="Calibri"/>
                <w:b/>
                <w:szCs w:val="20"/>
              </w:rPr>
            </w:pPr>
            <w:ins w:id="2034" w:author="Author">
              <w:r w:rsidRPr="00FB2EDD">
                <w:rPr>
                  <w:rFonts w:eastAsia="Calibri" w:cs="Calibri"/>
                  <w:b/>
                  <w:szCs w:val="20"/>
                </w:rPr>
                <w:t>Costs by nature</w:t>
              </w:r>
            </w:ins>
          </w:p>
          <w:p w14:paraId="4B52C966" w14:textId="77777777" w:rsidR="00156486" w:rsidRPr="00FB2EDD" w:rsidRDefault="00156486" w:rsidP="0012605C">
            <w:pPr>
              <w:rPr>
                <w:ins w:id="2035" w:author="Author"/>
                <w:rFonts w:eastAsia="Calibri" w:cs="Calibri"/>
                <w:b/>
                <w:szCs w:val="20"/>
              </w:rPr>
            </w:pPr>
          </w:p>
          <w:p w14:paraId="42052605" w14:textId="77777777" w:rsidR="00156486" w:rsidRPr="00FB2EDD" w:rsidRDefault="00156486" w:rsidP="0012605C">
            <w:pPr>
              <w:pStyle w:val="ListParagraph"/>
              <w:numPr>
                <w:ilvl w:val="0"/>
                <w:numId w:val="31"/>
              </w:numPr>
              <w:rPr>
                <w:ins w:id="2036" w:author="Author"/>
                <w:rFonts w:eastAsia="Calibri" w:cs="Calibri"/>
                <w:szCs w:val="20"/>
              </w:rPr>
            </w:pPr>
            <w:ins w:id="2037" w:author="Author">
              <w:r w:rsidRPr="00FB2EDD">
                <w:rPr>
                  <w:rFonts w:eastAsia="Calibri" w:cs="Calibri"/>
                  <w:szCs w:val="20"/>
                </w:rPr>
                <w:t>Preconstruction (Direct)</w:t>
              </w:r>
            </w:ins>
          </w:p>
          <w:p w14:paraId="5A907118" w14:textId="77777777" w:rsidR="00156486" w:rsidRPr="00F37B70" w:rsidRDefault="00156486" w:rsidP="0012605C">
            <w:pPr>
              <w:rPr>
                <w:ins w:id="2038" w:author="Author"/>
                <w:rFonts w:eastAsia="Calibri" w:cs="Calibri"/>
                <w:szCs w:val="20"/>
              </w:rPr>
            </w:pPr>
          </w:p>
          <w:p w14:paraId="724F9968" w14:textId="77777777" w:rsidR="00156486" w:rsidRPr="00FB2EDD" w:rsidRDefault="00156486" w:rsidP="0012605C">
            <w:pPr>
              <w:pStyle w:val="ListParagraph"/>
              <w:numPr>
                <w:ilvl w:val="0"/>
                <w:numId w:val="31"/>
              </w:numPr>
              <w:rPr>
                <w:ins w:id="2039" w:author="Author"/>
                <w:rFonts w:eastAsia="Calibri" w:cs="Calibri"/>
                <w:szCs w:val="20"/>
              </w:rPr>
            </w:pPr>
            <w:ins w:id="2040" w:author="Author">
              <w:r w:rsidRPr="00FB2EDD">
                <w:rPr>
                  <w:rFonts w:eastAsia="Calibri" w:cs="Calibri"/>
                  <w:szCs w:val="20"/>
                </w:rPr>
                <w:t xml:space="preserve">Lead Costs (Direct): auto-populated </w:t>
              </w:r>
            </w:ins>
          </w:p>
          <w:p w14:paraId="72BD1600" w14:textId="77777777" w:rsidR="00156486" w:rsidRPr="00F37B70" w:rsidRDefault="00156486" w:rsidP="0012605C">
            <w:pPr>
              <w:rPr>
                <w:ins w:id="2041" w:author="Author"/>
                <w:rFonts w:eastAsia="Calibri" w:cs="Calibri"/>
                <w:szCs w:val="20"/>
              </w:rPr>
            </w:pPr>
          </w:p>
          <w:p w14:paraId="5B01FB81" w14:textId="77777777" w:rsidR="00156486" w:rsidRPr="00FB2EDD" w:rsidRDefault="00156486" w:rsidP="0012605C">
            <w:pPr>
              <w:pStyle w:val="ListParagraph"/>
              <w:numPr>
                <w:ilvl w:val="0"/>
                <w:numId w:val="31"/>
              </w:numPr>
              <w:rPr>
                <w:ins w:id="2042" w:author="Author"/>
                <w:rFonts w:eastAsia="Calibri" w:cs="Calibri"/>
                <w:szCs w:val="20"/>
              </w:rPr>
            </w:pPr>
            <w:ins w:id="2043" w:author="Author">
              <w:r w:rsidRPr="00FB2EDD">
                <w:rPr>
                  <w:rFonts w:eastAsia="Calibri" w:cs="Calibri"/>
                  <w:szCs w:val="20"/>
                </w:rPr>
                <w:t>Civils (Direct): auto-populated</w:t>
              </w:r>
            </w:ins>
          </w:p>
          <w:p w14:paraId="761A674A" w14:textId="77777777" w:rsidR="00156486" w:rsidRPr="00F37B70" w:rsidRDefault="00156486" w:rsidP="0012605C">
            <w:pPr>
              <w:rPr>
                <w:ins w:id="2044" w:author="Author"/>
                <w:rFonts w:eastAsia="Calibri" w:cs="Calibri"/>
                <w:szCs w:val="20"/>
              </w:rPr>
            </w:pPr>
          </w:p>
          <w:p w14:paraId="6DF98382" w14:textId="77777777" w:rsidR="00156486" w:rsidRPr="00FB2EDD" w:rsidRDefault="00156486" w:rsidP="0012605C">
            <w:pPr>
              <w:pStyle w:val="ListParagraph"/>
              <w:numPr>
                <w:ilvl w:val="0"/>
                <w:numId w:val="31"/>
              </w:numPr>
              <w:rPr>
                <w:ins w:id="2045" w:author="Author"/>
                <w:rFonts w:eastAsia="Calibri" w:cs="Calibri"/>
                <w:szCs w:val="20"/>
              </w:rPr>
            </w:pPr>
            <w:ins w:id="2046" w:author="Author">
              <w:r w:rsidRPr="00FB2EDD">
                <w:rPr>
                  <w:rFonts w:eastAsia="Calibri" w:cs="Calibri"/>
                  <w:szCs w:val="20"/>
                </w:rPr>
                <w:t>Non-Lead (Direct): auto-populated</w:t>
              </w:r>
            </w:ins>
          </w:p>
          <w:p w14:paraId="1836F55C" w14:textId="77777777" w:rsidR="00156486" w:rsidRPr="00F37B70" w:rsidRDefault="00156486" w:rsidP="0012605C">
            <w:pPr>
              <w:rPr>
                <w:ins w:id="2047" w:author="Author"/>
                <w:rFonts w:eastAsia="Calibri" w:cs="Calibri"/>
                <w:szCs w:val="20"/>
              </w:rPr>
            </w:pPr>
          </w:p>
          <w:p w14:paraId="0F6F89E4" w14:textId="77777777" w:rsidR="00156486" w:rsidRPr="00FB2EDD" w:rsidRDefault="00156486" w:rsidP="0012605C">
            <w:pPr>
              <w:pStyle w:val="ListParagraph"/>
              <w:numPr>
                <w:ilvl w:val="0"/>
                <w:numId w:val="31"/>
              </w:numPr>
              <w:rPr>
                <w:ins w:id="2048" w:author="Author"/>
                <w:rFonts w:eastAsia="Calibri" w:cs="Calibri"/>
                <w:szCs w:val="20"/>
              </w:rPr>
            </w:pPr>
            <w:ins w:id="2049" w:author="Author">
              <w:r w:rsidRPr="00FB2EDD">
                <w:rPr>
                  <w:rFonts w:eastAsia="Calibri" w:cs="Calibri"/>
                  <w:szCs w:val="20"/>
                </w:rPr>
                <w:t>Other (Direct)</w:t>
              </w:r>
            </w:ins>
          </w:p>
          <w:p w14:paraId="45099D89" w14:textId="77777777" w:rsidR="00156486" w:rsidRPr="00F37B70" w:rsidRDefault="00156486" w:rsidP="0012605C">
            <w:pPr>
              <w:rPr>
                <w:ins w:id="2050" w:author="Author"/>
                <w:rFonts w:eastAsia="Calibri" w:cs="Calibri"/>
                <w:szCs w:val="20"/>
              </w:rPr>
            </w:pPr>
          </w:p>
          <w:p w14:paraId="1CED62F8" w14:textId="77777777" w:rsidR="00156486" w:rsidRPr="00FB2EDD" w:rsidRDefault="00156486" w:rsidP="0012605C">
            <w:pPr>
              <w:pStyle w:val="ListParagraph"/>
              <w:numPr>
                <w:ilvl w:val="0"/>
                <w:numId w:val="31"/>
              </w:numPr>
              <w:rPr>
                <w:ins w:id="2051" w:author="Author"/>
                <w:rFonts w:eastAsia="Calibri" w:cs="Calibri"/>
                <w:szCs w:val="20"/>
              </w:rPr>
            </w:pPr>
            <w:ins w:id="2052" w:author="Author">
              <w:r w:rsidRPr="00FB2EDD">
                <w:rPr>
                  <w:rFonts w:eastAsia="Calibri" w:cs="Calibri"/>
                  <w:szCs w:val="20"/>
                </w:rPr>
                <w:t xml:space="preserve">Indirects </w:t>
              </w:r>
            </w:ins>
          </w:p>
          <w:p w14:paraId="59FA8189" w14:textId="77777777" w:rsidR="00156486" w:rsidRPr="00F37B70" w:rsidRDefault="00156486" w:rsidP="0012605C">
            <w:pPr>
              <w:rPr>
                <w:ins w:id="2053" w:author="Author"/>
                <w:rFonts w:eastAsia="Calibri" w:cs="Calibri"/>
                <w:szCs w:val="20"/>
              </w:rPr>
            </w:pPr>
          </w:p>
          <w:p w14:paraId="7A483C82" w14:textId="77777777" w:rsidR="00156486" w:rsidRPr="00FB2EDD" w:rsidRDefault="00156486" w:rsidP="0012605C">
            <w:pPr>
              <w:pStyle w:val="ListParagraph"/>
              <w:numPr>
                <w:ilvl w:val="0"/>
                <w:numId w:val="31"/>
              </w:numPr>
              <w:rPr>
                <w:ins w:id="2054" w:author="Author"/>
                <w:rFonts w:eastAsia="Calibri" w:cs="Calibri"/>
                <w:szCs w:val="20"/>
              </w:rPr>
            </w:pPr>
            <w:ins w:id="2055" w:author="Author">
              <w:r w:rsidRPr="00FB2EDD">
                <w:rPr>
                  <w:rFonts w:eastAsia="Calibri" w:cs="Calibri"/>
                  <w:szCs w:val="20"/>
                </w:rPr>
                <w:t xml:space="preserve">Risk &amp; Contingency </w:t>
              </w:r>
            </w:ins>
          </w:p>
          <w:p w14:paraId="40463BF7" w14:textId="77777777" w:rsidR="00156486" w:rsidRPr="00F37B70" w:rsidRDefault="00156486" w:rsidP="0012605C">
            <w:pPr>
              <w:rPr>
                <w:ins w:id="2056" w:author="Author"/>
                <w:rFonts w:eastAsia="Calibri" w:cs="Calibri"/>
                <w:szCs w:val="20"/>
              </w:rPr>
            </w:pPr>
          </w:p>
          <w:p w14:paraId="61774C91" w14:textId="77777777" w:rsidR="00156486" w:rsidRPr="00F37B70" w:rsidRDefault="00156486" w:rsidP="0012605C">
            <w:pPr>
              <w:rPr>
                <w:ins w:id="2057" w:author="Author"/>
                <w:rFonts w:eastAsia="Calibri" w:cs="Calibri"/>
                <w:szCs w:val="20"/>
              </w:rPr>
            </w:pPr>
            <w:ins w:id="2058" w:author="Author">
              <w:r w:rsidRPr="00FB2EDD">
                <w:rPr>
                  <w:rFonts w:eastAsia="Calibri" w:cs="Calibri"/>
                  <w:b/>
                  <w:szCs w:val="20"/>
                </w:rPr>
                <w:t>Cost drivers</w:t>
              </w:r>
            </w:ins>
          </w:p>
          <w:p w14:paraId="38C14EB6" w14:textId="77777777" w:rsidR="00156486" w:rsidRPr="00FB2EDD" w:rsidRDefault="00156486" w:rsidP="0012605C">
            <w:pPr>
              <w:pStyle w:val="ListParagraph"/>
              <w:numPr>
                <w:ilvl w:val="0"/>
                <w:numId w:val="32"/>
              </w:numPr>
              <w:rPr>
                <w:ins w:id="2059" w:author="Author"/>
                <w:rFonts w:eastAsia="Calibri" w:cs="Calibri"/>
                <w:szCs w:val="20"/>
              </w:rPr>
            </w:pPr>
            <w:ins w:id="2060" w:author="Author">
              <w:r w:rsidRPr="00FB2EDD">
                <w:rPr>
                  <w:rFonts w:eastAsia="Calibri" w:cs="Calibri"/>
                  <w:szCs w:val="20"/>
                </w:rPr>
                <w:t>Geographical location</w:t>
              </w:r>
              <w:r w:rsidRPr="00FB2EDD">
                <w:rPr>
                  <w:rFonts w:eastAsia="Calibri" w:cs="Calibri"/>
                  <w:szCs w:val="20"/>
                </w:rPr>
                <w:tab/>
              </w:r>
            </w:ins>
          </w:p>
          <w:p w14:paraId="6AF57581" w14:textId="77777777" w:rsidR="00156486" w:rsidRPr="00FB2EDD" w:rsidRDefault="00156486" w:rsidP="0012605C">
            <w:pPr>
              <w:pStyle w:val="ListParagraph"/>
              <w:numPr>
                <w:ilvl w:val="0"/>
                <w:numId w:val="32"/>
              </w:numPr>
              <w:rPr>
                <w:ins w:id="2061" w:author="Author"/>
                <w:rFonts w:eastAsia="Calibri" w:cs="Calibri"/>
                <w:szCs w:val="20"/>
              </w:rPr>
            </w:pPr>
            <w:ins w:id="2062" w:author="Author">
              <w:r w:rsidRPr="00FB2EDD">
                <w:rPr>
                  <w:rFonts w:eastAsia="Calibri" w:cs="Calibri"/>
                  <w:szCs w:val="20"/>
                </w:rPr>
                <w:t xml:space="preserve">Consents &amp; Planning </w:t>
              </w:r>
              <w:r w:rsidRPr="00FB2EDD">
                <w:rPr>
                  <w:rFonts w:eastAsia="Calibri" w:cs="Calibri"/>
                  <w:szCs w:val="20"/>
                </w:rPr>
                <w:tab/>
                <w:t>Ground Condition</w:t>
              </w:r>
              <w:r w:rsidRPr="00FB2EDD">
                <w:rPr>
                  <w:rFonts w:eastAsia="Calibri" w:cs="Calibri"/>
                  <w:szCs w:val="20"/>
                </w:rPr>
                <w:tab/>
              </w:r>
            </w:ins>
          </w:p>
          <w:p w14:paraId="65A9CA73" w14:textId="77777777" w:rsidR="00156486" w:rsidRPr="00FB2EDD" w:rsidRDefault="00156486" w:rsidP="0012605C">
            <w:pPr>
              <w:pStyle w:val="ListParagraph"/>
              <w:numPr>
                <w:ilvl w:val="0"/>
                <w:numId w:val="32"/>
              </w:numPr>
              <w:rPr>
                <w:ins w:id="2063" w:author="Author"/>
                <w:rFonts w:eastAsia="Calibri" w:cs="Calibri"/>
                <w:szCs w:val="20"/>
              </w:rPr>
            </w:pPr>
            <w:ins w:id="2064" w:author="Author">
              <w:r w:rsidRPr="00FB2EDD">
                <w:rPr>
                  <w:rFonts w:eastAsia="Calibri" w:cs="Calibri"/>
                  <w:szCs w:val="20"/>
                </w:rPr>
                <w:t>Environmental mitigation</w:t>
              </w:r>
              <w:r w:rsidRPr="00FB2EDD">
                <w:rPr>
                  <w:rFonts w:eastAsia="Calibri" w:cs="Calibri"/>
                  <w:szCs w:val="20"/>
                </w:rPr>
                <w:tab/>
              </w:r>
            </w:ins>
          </w:p>
          <w:p w14:paraId="3DC88FE5" w14:textId="77777777" w:rsidR="00156486" w:rsidRPr="00FB2EDD" w:rsidRDefault="00156486" w:rsidP="0012605C">
            <w:pPr>
              <w:pStyle w:val="ListParagraph"/>
              <w:numPr>
                <w:ilvl w:val="0"/>
                <w:numId w:val="32"/>
              </w:numPr>
              <w:rPr>
                <w:ins w:id="2065" w:author="Author"/>
                <w:rFonts w:eastAsia="Calibri" w:cs="Calibri"/>
                <w:szCs w:val="20"/>
              </w:rPr>
            </w:pPr>
            <w:ins w:id="2066" w:author="Author">
              <w:r w:rsidRPr="00FB2EDD">
                <w:rPr>
                  <w:rFonts w:eastAsia="Calibri" w:cs="Calibri"/>
                  <w:szCs w:val="20"/>
                </w:rPr>
                <w:t xml:space="preserve">Proximity to Existing </w:t>
              </w:r>
              <w:r>
                <w:rPr>
                  <w:rFonts w:eastAsia="Calibri" w:cs="Calibri"/>
                  <w:szCs w:val="20"/>
                </w:rPr>
                <w:t xml:space="preserve">Electrical </w:t>
              </w:r>
              <w:r w:rsidRPr="00FB2EDD">
                <w:rPr>
                  <w:rFonts w:eastAsia="Calibri" w:cs="Calibri"/>
                  <w:szCs w:val="20"/>
                </w:rPr>
                <w:t>Infrastructure</w:t>
              </w:r>
            </w:ins>
          </w:p>
          <w:p w14:paraId="5245102B" w14:textId="77777777" w:rsidR="00156486" w:rsidRDefault="00156486" w:rsidP="0012605C">
            <w:pPr>
              <w:pStyle w:val="ListParagraph"/>
              <w:numPr>
                <w:ilvl w:val="0"/>
                <w:numId w:val="32"/>
              </w:numPr>
              <w:rPr>
                <w:ins w:id="2067" w:author="Author"/>
                <w:rFonts w:eastAsia="Calibri" w:cs="Calibri"/>
                <w:szCs w:val="20"/>
              </w:rPr>
            </w:pPr>
            <w:ins w:id="2068" w:author="Author">
              <w:r w:rsidRPr="00FB2EDD">
                <w:rPr>
                  <w:rFonts w:eastAsia="Calibri" w:cs="Calibri"/>
                  <w:szCs w:val="20"/>
                </w:rPr>
                <w:t>Other (to agree with Ofgem)</w:t>
              </w:r>
            </w:ins>
          </w:p>
          <w:p w14:paraId="3E8A2281" w14:textId="77777777" w:rsidR="00156486" w:rsidRDefault="00156486" w:rsidP="0012605C">
            <w:pPr>
              <w:rPr>
                <w:ins w:id="2069" w:author="Author"/>
                <w:rFonts w:eastAsia="Calibri" w:cs="Calibri"/>
                <w:szCs w:val="20"/>
              </w:rPr>
            </w:pPr>
          </w:p>
          <w:p w14:paraId="545A8362" w14:textId="77777777" w:rsidR="00156486" w:rsidRPr="003E7C80" w:rsidRDefault="00156486" w:rsidP="0012605C">
            <w:pPr>
              <w:rPr>
                <w:ins w:id="2070" w:author="Author"/>
                <w:rFonts w:eastAsia="Calibri" w:cs="Calibri"/>
                <w:b/>
                <w:szCs w:val="20"/>
              </w:rPr>
            </w:pPr>
            <w:ins w:id="2071" w:author="Author">
              <w:r w:rsidRPr="003E7C80">
                <w:rPr>
                  <w:rFonts w:eastAsia="Calibri" w:cs="Calibri"/>
                  <w:b/>
                  <w:szCs w:val="20"/>
                </w:rPr>
                <w:t>Costs by nature: further breakdown</w:t>
              </w:r>
            </w:ins>
          </w:p>
          <w:p w14:paraId="2F6F1C3F" w14:textId="77777777" w:rsidR="00156486" w:rsidRPr="003E7C80" w:rsidRDefault="00156486" w:rsidP="0012605C">
            <w:pPr>
              <w:rPr>
                <w:ins w:id="2072" w:author="Author"/>
                <w:rFonts w:eastAsia="Calibri" w:cs="Calibri"/>
                <w:szCs w:val="20"/>
              </w:rPr>
            </w:pPr>
          </w:p>
          <w:p w14:paraId="549B67F7" w14:textId="77777777" w:rsidR="00156486" w:rsidRPr="00726795" w:rsidRDefault="00156486" w:rsidP="0012605C">
            <w:pPr>
              <w:pStyle w:val="ListParagraph"/>
              <w:numPr>
                <w:ilvl w:val="0"/>
                <w:numId w:val="33"/>
              </w:numPr>
              <w:rPr>
                <w:ins w:id="2073" w:author="Author"/>
                <w:rFonts w:eastAsia="Calibri" w:cs="Calibri"/>
                <w:szCs w:val="20"/>
              </w:rPr>
            </w:pPr>
            <w:ins w:id="2074" w:author="Author">
              <w:r w:rsidRPr="00726795">
                <w:rPr>
                  <w:rFonts w:eastAsia="Calibri" w:cs="Calibri"/>
                  <w:szCs w:val="20"/>
                </w:rPr>
                <w:t>Direct Lead Asset Spend by Major Asset Category</w:t>
              </w:r>
            </w:ins>
          </w:p>
          <w:p w14:paraId="68F048B8" w14:textId="77777777" w:rsidR="00156486" w:rsidRPr="00726795" w:rsidRDefault="00156486" w:rsidP="0012605C">
            <w:pPr>
              <w:pStyle w:val="ListParagraph"/>
              <w:numPr>
                <w:ilvl w:val="0"/>
                <w:numId w:val="33"/>
              </w:numPr>
              <w:rPr>
                <w:ins w:id="2075" w:author="Author"/>
                <w:rFonts w:eastAsia="Calibri" w:cs="Calibri"/>
                <w:szCs w:val="20"/>
              </w:rPr>
            </w:pPr>
            <w:ins w:id="2076" w:author="Author">
              <w:r w:rsidRPr="00726795">
                <w:rPr>
                  <w:rFonts w:eastAsia="Calibri" w:cs="Calibri"/>
                  <w:szCs w:val="20"/>
                </w:rPr>
                <w:t>Civils Spend by Type</w:t>
              </w:r>
            </w:ins>
          </w:p>
          <w:p w14:paraId="65229A73" w14:textId="77777777" w:rsidR="00156486" w:rsidRPr="00726795" w:rsidRDefault="00156486" w:rsidP="0012605C">
            <w:pPr>
              <w:pStyle w:val="ListParagraph"/>
              <w:numPr>
                <w:ilvl w:val="0"/>
                <w:numId w:val="33"/>
              </w:numPr>
              <w:rPr>
                <w:ins w:id="2077" w:author="Author"/>
                <w:rFonts w:eastAsia="Calibri" w:cs="Calibri"/>
                <w:szCs w:val="20"/>
              </w:rPr>
            </w:pPr>
            <w:ins w:id="2078" w:author="Author">
              <w:r w:rsidRPr="00726795">
                <w:rPr>
                  <w:rFonts w:eastAsia="Calibri" w:cs="Calibri"/>
                  <w:szCs w:val="20"/>
                </w:rPr>
                <w:t>Direct Non-Lead Asset Spend by Major Asset Category</w:t>
              </w:r>
            </w:ins>
          </w:p>
          <w:p w14:paraId="7B8C2549" w14:textId="77777777" w:rsidR="00156486" w:rsidRPr="00726795" w:rsidRDefault="00156486" w:rsidP="0012605C">
            <w:pPr>
              <w:rPr>
                <w:ins w:id="2079" w:author="Author"/>
                <w:rFonts w:eastAsia="Calibri" w:cs="Calibri"/>
                <w:szCs w:val="20"/>
              </w:rPr>
            </w:pPr>
          </w:p>
          <w:p w14:paraId="4A7F56DB" w14:textId="77777777" w:rsidR="00156486" w:rsidRPr="00726795" w:rsidRDefault="00156486" w:rsidP="0012605C">
            <w:pPr>
              <w:rPr>
                <w:ins w:id="2080" w:author="Author"/>
                <w:rFonts w:eastAsia="Calibri" w:cs="Calibri"/>
                <w:szCs w:val="20"/>
              </w:rPr>
            </w:pPr>
          </w:p>
          <w:p w14:paraId="1233FAC9" w14:textId="77777777" w:rsidR="00156486" w:rsidRDefault="00156486" w:rsidP="0012605C">
            <w:pPr>
              <w:rPr>
                <w:ins w:id="2081" w:author="Author"/>
                <w:rFonts w:eastAsia="Calibri" w:cs="Calibri"/>
                <w:szCs w:val="20"/>
              </w:rPr>
            </w:pPr>
            <w:ins w:id="2082" w:author="Author">
              <w:r w:rsidRPr="00726795">
                <w:rPr>
                  <w:rFonts w:eastAsia="Calibri" w:cs="Calibri"/>
                  <w:szCs w:val="20"/>
                </w:rPr>
                <w:t>These terms are defined in the Transmission Glossary</w:t>
              </w:r>
              <w:r>
                <w:rPr>
                  <w:rFonts w:eastAsia="Calibri" w:cs="Calibri"/>
                  <w:szCs w:val="20"/>
                </w:rPr>
                <w:t>.</w:t>
              </w:r>
            </w:ins>
          </w:p>
          <w:p w14:paraId="6F28A1B8" w14:textId="77777777" w:rsidR="00156486" w:rsidRPr="003E7C80" w:rsidRDefault="00156486" w:rsidP="0012605C">
            <w:pPr>
              <w:rPr>
                <w:ins w:id="2083" w:author="Author"/>
                <w:rFonts w:eastAsia="Calibri" w:cs="Calibri"/>
                <w:szCs w:val="20"/>
              </w:rPr>
            </w:pPr>
            <w:ins w:id="2084" w:author="Author">
              <w:r w:rsidRPr="003E7C80">
                <w:rPr>
                  <w:rFonts w:eastAsia="Calibri" w:cs="Calibri"/>
                  <w:szCs w:val="20"/>
                </w:rPr>
                <w:t xml:space="preserve"> </w:t>
              </w:r>
            </w:ins>
          </w:p>
          <w:p w14:paraId="04D11299" w14:textId="77777777" w:rsidR="00156486" w:rsidRPr="003A4383" w:rsidRDefault="00156486" w:rsidP="0012605C">
            <w:pPr>
              <w:rPr>
                <w:ins w:id="2085" w:author="Author"/>
                <w:rFonts w:eastAsia="Calibri" w:cs="Calibri"/>
                <w:szCs w:val="20"/>
              </w:rPr>
            </w:pPr>
            <w:ins w:id="2086" w:author="Author">
              <w:r w:rsidRPr="003A4383">
                <w:rPr>
                  <w:rFonts w:eastAsia="Calibri" w:cs="Calibri"/>
                  <w:szCs w:val="20"/>
                </w:rPr>
                <w:t xml:space="preserve">Preconstruction (Direct) – </w:t>
              </w:r>
              <w:r w:rsidRPr="003A4383">
                <w:rPr>
                  <w:rFonts w:eastAsia="Calibri" w:cs="Calibri"/>
                  <w:iCs/>
                  <w:szCs w:val="20"/>
                </w:rPr>
                <w:t>means the initial activities undertaken by the licensee to develop the technical design plans and obtain the necessary planning or development consents in preparation for constructing prospective Strategic Wider Works on the National Electricity Transmission System.  This definition excludes any specific activities designated under the Indirects category.</w:t>
              </w:r>
              <w:r w:rsidRPr="003A4383">
                <w:rPr>
                  <w:rFonts w:eastAsia="Calibri" w:cs="Calibri"/>
                  <w:i/>
                  <w:iCs/>
                  <w:szCs w:val="20"/>
                </w:rPr>
                <w:t xml:space="preserve"> </w:t>
              </w:r>
            </w:ins>
          </w:p>
          <w:p w14:paraId="63C329B5" w14:textId="77777777" w:rsidR="00156486" w:rsidRDefault="00156486" w:rsidP="0012605C">
            <w:pPr>
              <w:rPr>
                <w:ins w:id="2087" w:author="Author"/>
                <w:rFonts w:eastAsia="Calibri" w:cs="Calibri"/>
                <w:szCs w:val="20"/>
              </w:rPr>
            </w:pPr>
          </w:p>
          <w:p w14:paraId="5123F273" w14:textId="77777777" w:rsidR="00156486" w:rsidRPr="0003276D" w:rsidRDefault="00156486" w:rsidP="0012605C">
            <w:pPr>
              <w:rPr>
                <w:ins w:id="2088" w:author="Author"/>
                <w:rFonts w:eastAsia="Calibri" w:cs="Calibri"/>
                <w:szCs w:val="20"/>
              </w:rPr>
            </w:pPr>
            <w:ins w:id="2089" w:author="Author">
              <w:r w:rsidRPr="0003276D">
                <w:rPr>
                  <w:rFonts w:eastAsia="Calibri" w:cs="Calibri"/>
                  <w:szCs w:val="20"/>
                </w:rPr>
                <w:t xml:space="preserve">Lead Costs (Direct) - as per the direct definition </w:t>
              </w:r>
              <w:r>
                <w:rPr>
                  <w:rFonts w:eastAsia="Calibri" w:cs="Calibri"/>
                  <w:szCs w:val="20"/>
                </w:rPr>
                <w:t>below</w:t>
              </w:r>
              <w:r w:rsidRPr="0003276D">
                <w:rPr>
                  <w:rFonts w:eastAsia="Calibri" w:cs="Calibri"/>
                  <w:szCs w:val="20"/>
                </w:rPr>
                <w:t xml:space="preserve"> w</w:t>
              </w:r>
              <w:r>
                <w:rPr>
                  <w:rFonts w:eastAsia="Calibri" w:cs="Calibri"/>
                  <w:szCs w:val="20"/>
                </w:rPr>
                <w:t>ith</w:t>
              </w:r>
              <w:r w:rsidRPr="0003276D">
                <w:rPr>
                  <w:rFonts w:eastAsia="Calibri" w:cs="Calibri"/>
                  <w:szCs w:val="20"/>
                </w:rPr>
                <w:t xml:space="preserve"> specific reference to the individual lead assets listed within the Transmission Glossary and replicated in the Cost &amp; Volumes table</w:t>
              </w:r>
              <w:r>
                <w:rPr>
                  <w:rFonts w:eastAsia="Calibri" w:cs="Calibri"/>
                  <w:szCs w:val="20"/>
                </w:rPr>
                <w:t xml:space="preserve"> and Scheme Asset Breakdown tables.</w:t>
              </w:r>
            </w:ins>
          </w:p>
          <w:p w14:paraId="6B18FC9E" w14:textId="77777777" w:rsidR="00156486" w:rsidRDefault="00156486" w:rsidP="0012605C">
            <w:pPr>
              <w:rPr>
                <w:ins w:id="2090" w:author="Author"/>
                <w:rFonts w:eastAsia="Calibri" w:cs="Calibri"/>
                <w:szCs w:val="20"/>
              </w:rPr>
            </w:pPr>
          </w:p>
          <w:p w14:paraId="38A0273E" w14:textId="77777777" w:rsidR="00156486" w:rsidRPr="0003276D" w:rsidRDefault="00156486" w:rsidP="0012605C">
            <w:pPr>
              <w:rPr>
                <w:ins w:id="2091" w:author="Author"/>
                <w:rFonts w:eastAsia="Calibri" w:cs="Calibri"/>
                <w:szCs w:val="20"/>
              </w:rPr>
            </w:pPr>
            <w:ins w:id="2092" w:author="Author">
              <w:r w:rsidRPr="0003276D">
                <w:rPr>
                  <w:rFonts w:eastAsia="Calibri" w:cs="Calibri"/>
                  <w:szCs w:val="20"/>
                </w:rPr>
                <w:t xml:space="preserve">Civils (Direct) </w:t>
              </w:r>
              <w:r w:rsidRPr="0003276D">
                <w:rPr>
                  <w:rFonts w:ascii="Calibri" w:eastAsia="Calibri" w:hAnsi="Calibri" w:cs="Calibri"/>
                  <w:sz w:val="22"/>
                  <w:szCs w:val="22"/>
                </w:rPr>
                <w:t xml:space="preserve">- </w:t>
              </w:r>
              <w:r w:rsidRPr="0003276D">
                <w:rPr>
                  <w:rFonts w:eastAsia="Calibri" w:cs="Calibri"/>
                  <w:szCs w:val="20"/>
                </w:rPr>
                <w:t xml:space="preserve">Civil engineering work associated with Transmission network assets, including buildings and site works at substations. </w:t>
              </w:r>
            </w:ins>
          </w:p>
          <w:p w14:paraId="730E5A73" w14:textId="77777777" w:rsidR="00156486" w:rsidRDefault="00156486" w:rsidP="0012605C">
            <w:pPr>
              <w:rPr>
                <w:ins w:id="2093" w:author="Author"/>
                <w:rFonts w:eastAsia="Calibri" w:cs="Calibri"/>
                <w:szCs w:val="20"/>
              </w:rPr>
            </w:pPr>
          </w:p>
          <w:p w14:paraId="08B0E152" w14:textId="77777777" w:rsidR="00156486" w:rsidRPr="0003276D" w:rsidRDefault="00156486" w:rsidP="0012605C">
            <w:pPr>
              <w:rPr>
                <w:ins w:id="2094" w:author="Author"/>
                <w:rFonts w:eastAsia="Calibri" w:cs="Calibri"/>
                <w:szCs w:val="20"/>
              </w:rPr>
            </w:pPr>
            <w:ins w:id="2095" w:author="Author">
              <w:r w:rsidRPr="0003276D">
                <w:rPr>
                  <w:rFonts w:eastAsia="Calibri" w:cs="Calibri"/>
                  <w:szCs w:val="20"/>
                </w:rPr>
                <w:t xml:space="preserve">Non-Lead (Direct) - as per the direct definition </w:t>
              </w:r>
              <w:r>
                <w:rPr>
                  <w:rFonts w:eastAsia="Calibri" w:cs="Calibri"/>
                  <w:szCs w:val="20"/>
                </w:rPr>
                <w:t>below</w:t>
              </w:r>
              <w:r w:rsidRPr="0003276D">
                <w:rPr>
                  <w:rFonts w:eastAsia="Calibri" w:cs="Calibri"/>
                  <w:szCs w:val="20"/>
                </w:rPr>
                <w:t xml:space="preserve"> w</w:t>
              </w:r>
              <w:r>
                <w:rPr>
                  <w:rFonts w:eastAsia="Calibri" w:cs="Calibri"/>
                  <w:szCs w:val="20"/>
                </w:rPr>
                <w:t>ith</w:t>
              </w:r>
              <w:r w:rsidRPr="0003276D">
                <w:rPr>
                  <w:rFonts w:eastAsia="Calibri" w:cs="Calibri"/>
                  <w:szCs w:val="20"/>
                </w:rPr>
                <w:t xml:space="preserve"> specific reference to the individual </w:t>
              </w:r>
              <w:r>
                <w:rPr>
                  <w:rFonts w:eastAsia="Calibri" w:cs="Calibri"/>
                  <w:szCs w:val="20"/>
                </w:rPr>
                <w:t>non-</w:t>
              </w:r>
              <w:r w:rsidRPr="0003276D">
                <w:rPr>
                  <w:rFonts w:eastAsia="Calibri" w:cs="Calibri"/>
                  <w:szCs w:val="20"/>
                </w:rPr>
                <w:t xml:space="preserve">lead assets </w:t>
              </w:r>
              <w:r>
                <w:rPr>
                  <w:rFonts w:eastAsia="Calibri" w:cs="Calibri"/>
                  <w:szCs w:val="20"/>
                </w:rPr>
                <w:t xml:space="preserve">listed </w:t>
              </w:r>
              <w:r w:rsidRPr="003E7C80">
                <w:rPr>
                  <w:rFonts w:eastAsia="Calibri" w:cs="Calibri"/>
                  <w:szCs w:val="20"/>
                </w:rPr>
                <w:t>within the Transmission Glossary and replicated in the Cost &amp; Volumes tables and Scheme Asset Breakdown tables.</w:t>
              </w:r>
              <w:r>
                <w:rPr>
                  <w:rFonts w:eastAsia="Calibri" w:cs="Calibri"/>
                  <w:szCs w:val="20"/>
                </w:rPr>
                <w:t xml:space="preserve"> </w:t>
              </w:r>
              <w:r w:rsidRPr="0003276D">
                <w:rPr>
                  <w:rFonts w:eastAsia="Calibri" w:cs="Calibri"/>
                  <w:szCs w:val="20"/>
                </w:rPr>
                <w:t>Specifically Protection assets, sub 132kV assets &amp; Cable Tunnels &amp; Bridges</w:t>
              </w:r>
              <w:r>
                <w:rPr>
                  <w:rFonts w:eastAsia="Calibri" w:cs="Calibri"/>
                  <w:szCs w:val="20"/>
                </w:rPr>
                <w:t>.</w:t>
              </w:r>
            </w:ins>
          </w:p>
          <w:p w14:paraId="04C0BDDE" w14:textId="77777777" w:rsidR="00156486" w:rsidRDefault="00156486" w:rsidP="0012605C">
            <w:pPr>
              <w:rPr>
                <w:ins w:id="2096" w:author="Author"/>
                <w:rFonts w:eastAsia="Calibri" w:cs="Calibri"/>
                <w:szCs w:val="20"/>
              </w:rPr>
            </w:pPr>
          </w:p>
          <w:p w14:paraId="71408E2A" w14:textId="77777777" w:rsidR="00156486" w:rsidRDefault="00156486" w:rsidP="0012605C">
            <w:pPr>
              <w:rPr>
                <w:ins w:id="2097" w:author="Author"/>
                <w:rFonts w:eastAsia="Calibri" w:cs="Calibri"/>
                <w:szCs w:val="20"/>
              </w:rPr>
            </w:pPr>
            <w:ins w:id="2098" w:author="Author">
              <w:r w:rsidRPr="0003276D">
                <w:rPr>
                  <w:rFonts w:eastAsia="Calibri" w:cs="Calibri"/>
                  <w:szCs w:val="20"/>
                </w:rPr>
                <w:t>Other (Direct) – This should catch any direct costs which have not been captured under the direct definitions provided for Lead Assets; Non-Lead Assets; Civils &amp; Preconstruction</w:t>
              </w:r>
            </w:ins>
          </w:p>
          <w:p w14:paraId="549ADB04" w14:textId="77777777" w:rsidR="00156486" w:rsidRDefault="00156486" w:rsidP="0012605C">
            <w:pPr>
              <w:rPr>
                <w:ins w:id="2099" w:author="Author"/>
                <w:rFonts w:eastAsia="Calibri" w:cs="Calibri"/>
                <w:szCs w:val="20"/>
              </w:rPr>
            </w:pPr>
          </w:p>
          <w:p w14:paraId="53D108BC" w14:textId="77777777" w:rsidR="00156486" w:rsidRDefault="00156486" w:rsidP="0012605C">
            <w:pPr>
              <w:rPr>
                <w:ins w:id="2100" w:author="Author"/>
                <w:rFonts w:eastAsia="Calibri" w:cs="Calibri"/>
                <w:szCs w:val="20"/>
              </w:rPr>
            </w:pPr>
            <w:ins w:id="2101" w:author="Author">
              <w:r>
                <w:rPr>
                  <w:rFonts w:eastAsia="Calibri" w:cs="Calibri"/>
                  <w:szCs w:val="20"/>
                </w:rPr>
                <w:t>Costs are to be reported against each of the Costs by Nature categories where applicable. For the avoidance of doubt, non-lead assets should be distinguishable from lead asset costs and Civils from Asset Installation etc.</w:t>
              </w:r>
            </w:ins>
          </w:p>
          <w:p w14:paraId="1548FDCD" w14:textId="77777777" w:rsidR="00156486" w:rsidRPr="006025E7" w:rsidRDefault="00156486" w:rsidP="0012605C">
            <w:pPr>
              <w:rPr>
                <w:ins w:id="2102" w:author="Author"/>
                <w:color w:val="FF0000"/>
              </w:rPr>
            </w:pPr>
          </w:p>
        </w:tc>
      </w:tr>
      <w:tr w:rsidR="00156486" w:rsidRPr="006025E7" w14:paraId="198E99F3" w14:textId="77777777" w:rsidTr="0012605C">
        <w:trPr>
          <w:ins w:id="2103" w:author="Author"/>
        </w:trPr>
        <w:tc>
          <w:tcPr>
            <w:tcW w:w="2373" w:type="dxa"/>
            <w:tcBorders>
              <w:bottom w:val="single" w:sz="4" w:space="0" w:color="auto"/>
            </w:tcBorders>
            <w:tcMar>
              <w:top w:w="0" w:type="dxa"/>
              <w:left w:w="108" w:type="dxa"/>
              <w:bottom w:w="0" w:type="dxa"/>
              <w:right w:w="108" w:type="dxa"/>
            </w:tcMar>
          </w:tcPr>
          <w:p w14:paraId="4680D081" w14:textId="77777777" w:rsidR="00156486" w:rsidRPr="006025E7" w:rsidRDefault="00156486" w:rsidP="0012605C">
            <w:pPr>
              <w:rPr>
                <w:ins w:id="2104" w:author="Author"/>
                <w:szCs w:val="20"/>
              </w:rPr>
            </w:pPr>
            <w:ins w:id="2105" w:author="Author">
              <w:r>
                <w:rPr>
                  <w:szCs w:val="20"/>
                </w:rPr>
                <w:t>Guidance on completing this worksheet</w:t>
              </w:r>
            </w:ins>
          </w:p>
        </w:tc>
        <w:tc>
          <w:tcPr>
            <w:tcW w:w="6524" w:type="dxa"/>
            <w:tcMar>
              <w:top w:w="0" w:type="dxa"/>
              <w:left w:w="108" w:type="dxa"/>
              <w:bottom w:w="0" w:type="dxa"/>
              <w:right w:w="108" w:type="dxa"/>
            </w:tcMar>
          </w:tcPr>
          <w:p w14:paraId="56CBB4A9" w14:textId="153E293D" w:rsidR="00156486" w:rsidRDefault="00156486" w:rsidP="0012605C">
            <w:pPr>
              <w:rPr>
                <w:ins w:id="2106" w:author="Author"/>
              </w:rPr>
            </w:pPr>
            <w:ins w:id="2107" w:author="Author">
              <w:r w:rsidRPr="00904031">
                <w:rPr>
                  <w:szCs w:val="20"/>
                </w:rPr>
                <w:t xml:space="preserve">Note that once the Ofgem scheme reference is inserted in the first column, the remaining reference details </w:t>
              </w:r>
              <w:r>
                <w:rPr>
                  <w:szCs w:val="20"/>
                </w:rPr>
                <w:t>are auto populated from the Non-Load</w:t>
              </w:r>
              <w:r w:rsidRPr="00904031">
                <w:rPr>
                  <w:szCs w:val="20"/>
                </w:rPr>
                <w:t xml:space="preserve"> Master Data sheet. </w:t>
              </w:r>
              <w:r>
                <w:rPr>
                  <w:szCs w:val="20"/>
                </w:rPr>
                <w:t xml:space="preserve">Licensee data entry begins on </w:t>
              </w:r>
              <w:r w:rsidRPr="00584E1E">
                <w:rPr>
                  <w:szCs w:val="20"/>
                </w:rPr>
                <w:t>column L.</w:t>
              </w:r>
            </w:ins>
          </w:p>
          <w:p w14:paraId="5FDEA264" w14:textId="77777777" w:rsidR="00156486" w:rsidRDefault="00156486" w:rsidP="0012605C">
            <w:pPr>
              <w:rPr>
                <w:ins w:id="2108" w:author="Author"/>
              </w:rPr>
            </w:pPr>
          </w:p>
          <w:p w14:paraId="7B08BEDA" w14:textId="77777777" w:rsidR="00156486" w:rsidRPr="00151F10" w:rsidRDefault="00156486" w:rsidP="0012605C">
            <w:pPr>
              <w:keepNext/>
              <w:spacing w:before="120" w:after="360"/>
              <w:outlineLvl w:val="1"/>
              <w:rPr>
                <w:ins w:id="2109" w:author="Author"/>
                <w:b/>
              </w:rPr>
            </w:pPr>
            <w:bookmarkStart w:id="2110" w:name="_Toc16607123"/>
            <w:ins w:id="2111" w:author="Author">
              <w:r>
                <w:t>Note that specific definitions (Direct and Indirect activities, CAI and Business Support activity) are contained in B4.2a.</w:t>
              </w:r>
              <w:bookmarkEnd w:id="2110"/>
            </w:ins>
          </w:p>
        </w:tc>
      </w:tr>
    </w:tbl>
    <w:p w14:paraId="78058B26" w14:textId="758FD266" w:rsidR="00CA62C6" w:rsidRPr="00DE1682" w:rsidRDefault="006C1F27" w:rsidP="00CA62C6">
      <w:pPr>
        <w:pStyle w:val="Heading4"/>
        <w:keepNext/>
        <w:keepLines/>
        <w:spacing w:before="240" w:after="240"/>
        <w:rPr>
          <w:rStyle w:val="Text-Bold"/>
          <w:i w:val="0"/>
        </w:rPr>
      </w:pPr>
      <w:r>
        <w:rPr>
          <w:rStyle w:val="Text-Bold"/>
          <w:i w:val="0"/>
        </w:rPr>
        <w:t>C</w:t>
      </w:r>
      <w:r w:rsidR="00CA62C6">
        <w:rPr>
          <w:rStyle w:val="Text-Bold"/>
          <w:i w:val="0"/>
        </w:rPr>
        <w:t>2.4b</w:t>
      </w:r>
      <w:r w:rsidR="00CA62C6" w:rsidRPr="00DE1682">
        <w:rPr>
          <w:rStyle w:val="Text-Bold"/>
          <w:i w:val="0"/>
        </w:rPr>
        <w:t xml:space="preserve"> </w:t>
      </w:r>
      <w:r w:rsidR="00CA62C6">
        <w:rPr>
          <w:rStyle w:val="Text-Bold"/>
          <w:i w:val="0"/>
        </w:rPr>
        <w:t>Asset cost list</w:t>
      </w:r>
    </w:p>
    <w:tbl>
      <w:tblPr>
        <w:tblW w:w="88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2373"/>
        <w:gridCol w:w="6524"/>
      </w:tblGrid>
      <w:tr w:rsidR="00CA62C6" w:rsidRPr="003577AE" w14:paraId="39A84269" w14:textId="77777777" w:rsidTr="00F119B1">
        <w:tc>
          <w:tcPr>
            <w:tcW w:w="2373" w:type="dxa"/>
            <w:tcMar>
              <w:top w:w="0" w:type="dxa"/>
              <w:left w:w="108" w:type="dxa"/>
              <w:bottom w:w="0" w:type="dxa"/>
              <w:right w:w="108" w:type="dxa"/>
            </w:tcMar>
          </w:tcPr>
          <w:p w14:paraId="07B81E5B" w14:textId="77777777" w:rsidR="00CA62C6" w:rsidRPr="003577AE" w:rsidRDefault="00CA62C6" w:rsidP="00F119B1">
            <w:pPr>
              <w:rPr>
                <w:szCs w:val="20"/>
              </w:rPr>
            </w:pPr>
            <w:r>
              <w:rPr>
                <w:szCs w:val="20"/>
              </w:rPr>
              <w:t>Purpose and use by Ofgem</w:t>
            </w:r>
          </w:p>
        </w:tc>
        <w:tc>
          <w:tcPr>
            <w:tcW w:w="6524" w:type="dxa"/>
            <w:tcMar>
              <w:top w:w="0" w:type="dxa"/>
              <w:left w:w="108" w:type="dxa"/>
              <w:bottom w:w="0" w:type="dxa"/>
              <w:right w:w="108" w:type="dxa"/>
            </w:tcMar>
          </w:tcPr>
          <w:p w14:paraId="5FD49515" w14:textId="5FB0EC7E" w:rsidR="00E37899" w:rsidRDefault="00E37899" w:rsidP="00E37899">
            <w:pPr>
              <w:pStyle w:val="Paragrapgh"/>
              <w:numPr>
                <w:ilvl w:val="0"/>
                <w:numId w:val="0"/>
              </w:numPr>
              <w:tabs>
                <w:tab w:val="num" w:pos="567"/>
              </w:tabs>
              <w:spacing w:before="0"/>
            </w:pPr>
            <w:r>
              <w:t xml:space="preserve">The purpose of this table is to enable each network company to provide a list of the expected minimum and maximum cost of each agreed asset class (by voltage) associated with the non-load related asset replacement activity being undertaken. The information in this worksheet will provide a translation of each </w:t>
            </w:r>
            <w:del w:id="2112" w:author="Author">
              <w:r w:rsidDel="00B172BA">
                <w:delText>TO</w:delText>
              </w:r>
            </w:del>
            <w:ins w:id="2113" w:author="Author">
              <w:r w:rsidR="00B172BA">
                <w:t>Licensee</w:t>
              </w:r>
            </w:ins>
            <w:r>
              <w:t>’s unit cost manual of asset type and any variants within this asset type.</w:t>
            </w:r>
          </w:p>
          <w:p w14:paraId="3D712BC0" w14:textId="79681E84" w:rsidR="00E37899" w:rsidRPr="003577AE" w:rsidRDefault="00E37899" w:rsidP="00E37899">
            <w:pPr>
              <w:pStyle w:val="Paragrapgh"/>
              <w:numPr>
                <w:ilvl w:val="0"/>
                <w:numId w:val="0"/>
              </w:numPr>
              <w:tabs>
                <w:tab w:val="num" w:pos="567"/>
              </w:tabs>
              <w:spacing w:before="0"/>
            </w:pPr>
            <w:r>
              <w:t>The information is required to effectively monitor and understand costs and allocations and to facilitate our cost assessment process. This will allow Ofgem to have a more granular understanding of the proposed costs and the cost drivers of activity.</w:t>
            </w:r>
          </w:p>
        </w:tc>
      </w:tr>
      <w:tr w:rsidR="00CA62C6" w:rsidRPr="003577AE" w14:paraId="3A0566E4" w14:textId="77777777" w:rsidTr="00F119B1">
        <w:tc>
          <w:tcPr>
            <w:tcW w:w="2373" w:type="dxa"/>
            <w:tcBorders>
              <w:bottom w:val="single" w:sz="4" w:space="0" w:color="auto"/>
            </w:tcBorders>
            <w:tcMar>
              <w:top w:w="0" w:type="dxa"/>
              <w:left w:w="108" w:type="dxa"/>
              <w:bottom w:w="0" w:type="dxa"/>
              <w:right w:w="108" w:type="dxa"/>
            </w:tcMar>
          </w:tcPr>
          <w:p w14:paraId="070891EF" w14:textId="77777777" w:rsidR="00CA62C6" w:rsidRPr="003577AE" w:rsidRDefault="00CA62C6" w:rsidP="00F119B1">
            <w:pPr>
              <w:rPr>
                <w:szCs w:val="20"/>
              </w:rPr>
            </w:pPr>
            <w:r>
              <w:rPr>
                <w:szCs w:val="20"/>
              </w:rPr>
              <w:t>Guidance on completing this worksheet</w:t>
            </w:r>
          </w:p>
        </w:tc>
        <w:tc>
          <w:tcPr>
            <w:tcW w:w="6524" w:type="dxa"/>
            <w:tcBorders>
              <w:bottom w:val="single" w:sz="4" w:space="0" w:color="auto"/>
            </w:tcBorders>
            <w:tcMar>
              <w:top w:w="0" w:type="dxa"/>
              <w:left w:w="108" w:type="dxa"/>
              <w:bottom w:w="0" w:type="dxa"/>
              <w:right w:w="108" w:type="dxa"/>
            </w:tcMar>
          </w:tcPr>
          <w:p w14:paraId="6ED344DB" w14:textId="77777777" w:rsidR="00CA62C6" w:rsidRPr="003577AE" w:rsidRDefault="00CA62C6" w:rsidP="00F119B1">
            <w:pPr>
              <w:pStyle w:val="Paragrapgh"/>
              <w:numPr>
                <w:ilvl w:val="0"/>
                <w:numId w:val="0"/>
              </w:numPr>
              <w:tabs>
                <w:tab w:val="num" w:pos="567"/>
              </w:tabs>
              <w:spacing w:before="0"/>
            </w:pPr>
            <w:r>
              <w:t xml:space="preserve"> </w:t>
            </w:r>
          </w:p>
        </w:tc>
      </w:tr>
    </w:tbl>
    <w:p w14:paraId="22A1A6DA" w14:textId="190729D9" w:rsidR="00376264" w:rsidRPr="00DE1682" w:rsidRDefault="006C1F27" w:rsidP="00376264">
      <w:pPr>
        <w:pStyle w:val="Heading4"/>
        <w:keepNext/>
        <w:keepLines/>
        <w:spacing w:before="240" w:after="240"/>
        <w:rPr>
          <w:rStyle w:val="Text-Bold"/>
          <w:i w:val="0"/>
        </w:rPr>
      </w:pPr>
      <w:r>
        <w:rPr>
          <w:rStyle w:val="Text-Bold"/>
          <w:i w:val="0"/>
        </w:rPr>
        <w:t>C</w:t>
      </w:r>
      <w:r w:rsidR="00CA62C6">
        <w:rPr>
          <w:rStyle w:val="Text-Bold"/>
          <w:i w:val="0"/>
        </w:rPr>
        <w:t>2.5</w:t>
      </w:r>
      <w:r w:rsidR="008F1AEF">
        <w:rPr>
          <w:rStyle w:val="Text-Bold"/>
          <w:i w:val="0"/>
        </w:rPr>
        <w:t xml:space="preserve"> / </w:t>
      </w:r>
      <w:r>
        <w:rPr>
          <w:rStyle w:val="Text-Bold"/>
          <w:i w:val="0"/>
        </w:rPr>
        <w:t>C</w:t>
      </w:r>
      <w:r w:rsidR="008F1AEF">
        <w:rPr>
          <w:rStyle w:val="Text-Bold"/>
          <w:i w:val="0"/>
        </w:rPr>
        <w:t>2.5a</w:t>
      </w:r>
      <w:r w:rsidR="00CA62C6">
        <w:rPr>
          <w:rStyle w:val="Text-Bold"/>
          <w:i w:val="0"/>
        </w:rPr>
        <w:t>:</w:t>
      </w:r>
      <w:r w:rsidR="00CA62C6" w:rsidRPr="00DE1682">
        <w:rPr>
          <w:rStyle w:val="Text-Bold"/>
          <w:i w:val="0"/>
        </w:rPr>
        <w:t xml:space="preserve"> </w:t>
      </w:r>
      <w:r w:rsidR="00CA62C6">
        <w:rPr>
          <w:rStyle w:val="Text-Bold"/>
          <w:i w:val="0"/>
        </w:rPr>
        <w:t>Scheme asset breakdown</w:t>
      </w:r>
    </w:p>
    <w:tbl>
      <w:tblPr>
        <w:tblW w:w="88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2373"/>
        <w:gridCol w:w="6524"/>
      </w:tblGrid>
      <w:tr w:rsidR="00376264" w:rsidRPr="003577AE" w14:paraId="7BC95606" w14:textId="77777777" w:rsidTr="005957CD">
        <w:tc>
          <w:tcPr>
            <w:tcW w:w="2373" w:type="dxa"/>
            <w:tcMar>
              <w:top w:w="0" w:type="dxa"/>
              <w:left w:w="108" w:type="dxa"/>
              <w:bottom w:w="0" w:type="dxa"/>
              <w:right w:w="108" w:type="dxa"/>
            </w:tcMar>
          </w:tcPr>
          <w:p w14:paraId="2E8AC3E6" w14:textId="77777777" w:rsidR="00376264" w:rsidRPr="003577AE" w:rsidRDefault="00376264" w:rsidP="005957CD">
            <w:pPr>
              <w:rPr>
                <w:szCs w:val="20"/>
              </w:rPr>
            </w:pPr>
            <w:r>
              <w:rPr>
                <w:szCs w:val="20"/>
              </w:rPr>
              <w:t>Purpose and use by Ofgem</w:t>
            </w:r>
          </w:p>
        </w:tc>
        <w:tc>
          <w:tcPr>
            <w:tcW w:w="6524" w:type="dxa"/>
            <w:tcMar>
              <w:top w:w="0" w:type="dxa"/>
              <w:left w:w="108" w:type="dxa"/>
              <w:bottom w:w="0" w:type="dxa"/>
              <w:right w:w="108" w:type="dxa"/>
            </w:tcMar>
          </w:tcPr>
          <w:p w14:paraId="642A80D4" w14:textId="77777777" w:rsidR="00376264" w:rsidRDefault="00376264" w:rsidP="005957CD">
            <w:pPr>
              <w:pStyle w:val="Paragrapgh"/>
              <w:numPr>
                <w:ilvl w:val="0"/>
                <w:numId w:val="0"/>
              </w:numPr>
              <w:tabs>
                <w:tab w:val="num" w:pos="567"/>
              </w:tabs>
              <w:spacing w:before="0"/>
              <w:rPr>
                <w:ins w:id="2114" w:author="Author"/>
              </w:rPr>
            </w:pPr>
            <w:r w:rsidRPr="00802AE5">
              <w:t>The purpose of th</w:t>
            </w:r>
            <w:r>
              <w:t>ese</w:t>
            </w:r>
            <w:r w:rsidRPr="00802AE5">
              <w:t xml:space="preserve"> table</w:t>
            </w:r>
            <w:r>
              <w:t>s</w:t>
            </w:r>
            <w:r w:rsidRPr="00802AE5">
              <w:t xml:space="preserve"> is </w:t>
            </w:r>
            <w:r w:rsidRPr="00112EE6">
              <w:t xml:space="preserve">to enable each network company to provide a list of the expected </w:t>
            </w:r>
            <w:r>
              <w:t>volumes</w:t>
            </w:r>
            <w:r w:rsidRPr="00112EE6">
              <w:t xml:space="preserve"> </w:t>
            </w:r>
            <w:r w:rsidR="008F1AEF">
              <w:t>(2</w:t>
            </w:r>
            <w:r>
              <w:t xml:space="preserve">.5) and associated </w:t>
            </w:r>
            <w:r w:rsidR="00DA6CFF">
              <w:t xml:space="preserve">direct </w:t>
            </w:r>
            <w:r>
              <w:t>co</w:t>
            </w:r>
            <w:r w:rsidR="008F1AEF">
              <w:t>sts (2</w:t>
            </w:r>
            <w:r>
              <w:t xml:space="preserve">.5a) allocated across the </w:t>
            </w:r>
            <w:r w:rsidRPr="00112EE6">
              <w:t xml:space="preserve">agreed asset class </w:t>
            </w:r>
            <w:r>
              <w:t xml:space="preserve">categories </w:t>
            </w:r>
            <w:r w:rsidRPr="00112EE6">
              <w:t>(by voltage)</w:t>
            </w:r>
            <w:r>
              <w:t>. Data</w:t>
            </w:r>
            <w:r w:rsidRPr="00112EE6">
              <w:t xml:space="preserve"> </w:t>
            </w:r>
            <w:r>
              <w:t xml:space="preserve">input is </w:t>
            </w:r>
            <w:r w:rsidRPr="00112EE6">
              <w:t xml:space="preserve">required </w:t>
            </w:r>
            <w:r>
              <w:t xml:space="preserve">for each scheme.  The information will enable Ofgem to </w:t>
            </w:r>
            <w:r w:rsidRPr="00112EE6">
              <w:t xml:space="preserve">effectively monitor and understand </w:t>
            </w:r>
            <w:r>
              <w:t>volume of activity being undertaken and its allocation across the portfolio of assets types.</w:t>
            </w:r>
            <w:r w:rsidRPr="00112EE6">
              <w:t xml:space="preserve"> </w:t>
            </w:r>
            <w:r w:rsidRPr="00B06A0A">
              <w:t>This is used to validate the scheme details and ensure there are no anomalies in the data set.</w:t>
            </w:r>
          </w:p>
          <w:p w14:paraId="1C8A2C11" w14:textId="1BA35617" w:rsidR="00E96C26" w:rsidRPr="003577AE" w:rsidRDefault="00E96C26" w:rsidP="005957CD">
            <w:pPr>
              <w:pStyle w:val="Paragrapgh"/>
              <w:numPr>
                <w:ilvl w:val="0"/>
                <w:numId w:val="0"/>
              </w:numPr>
              <w:tabs>
                <w:tab w:val="num" w:pos="567"/>
              </w:tabs>
              <w:spacing w:before="0"/>
            </w:pPr>
          </w:p>
        </w:tc>
      </w:tr>
      <w:tr w:rsidR="00376264" w:rsidRPr="003577AE" w14:paraId="7F4EE50C" w14:textId="77777777" w:rsidTr="005957CD">
        <w:tc>
          <w:tcPr>
            <w:tcW w:w="2373" w:type="dxa"/>
            <w:tcBorders>
              <w:bottom w:val="single" w:sz="4" w:space="0" w:color="auto"/>
            </w:tcBorders>
            <w:tcMar>
              <w:top w:w="0" w:type="dxa"/>
              <w:left w:w="108" w:type="dxa"/>
              <w:bottom w:w="0" w:type="dxa"/>
              <w:right w:w="108" w:type="dxa"/>
            </w:tcMar>
          </w:tcPr>
          <w:p w14:paraId="75F619D0" w14:textId="77777777" w:rsidR="00376264" w:rsidRPr="003577AE" w:rsidRDefault="00376264" w:rsidP="005957CD">
            <w:pPr>
              <w:rPr>
                <w:szCs w:val="20"/>
              </w:rPr>
            </w:pPr>
            <w:r>
              <w:rPr>
                <w:szCs w:val="20"/>
              </w:rPr>
              <w:t>Guidance on completing this worksheet</w:t>
            </w:r>
          </w:p>
        </w:tc>
        <w:tc>
          <w:tcPr>
            <w:tcW w:w="6524" w:type="dxa"/>
            <w:tcBorders>
              <w:bottom w:val="single" w:sz="4" w:space="0" w:color="auto"/>
            </w:tcBorders>
            <w:tcMar>
              <w:top w:w="0" w:type="dxa"/>
              <w:left w:w="108" w:type="dxa"/>
              <w:bottom w:w="0" w:type="dxa"/>
              <w:right w:w="108" w:type="dxa"/>
            </w:tcMar>
          </w:tcPr>
          <w:p w14:paraId="7D4947A8" w14:textId="033DF995" w:rsidR="00376264" w:rsidRPr="003577AE" w:rsidRDefault="008F1AEF" w:rsidP="004E3560">
            <w:pPr>
              <w:pStyle w:val="Paragrapgh"/>
              <w:numPr>
                <w:ilvl w:val="0"/>
                <w:numId w:val="0"/>
              </w:numPr>
              <w:tabs>
                <w:tab w:val="num" w:pos="567"/>
              </w:tabs>
              <w:spacing w:before="0"/>
            </w:pPr>
            <w:r w:rsidRPr="008F1AEF">
              <w:t>The licensee is required to input cost and volume data for all lead and non-lead assets attributed against e</w:t>
            </w:r>
            <w:r>
              <w:t>ach scheme listed in worksheet C</w:t>
            </w:r>
            <w:r w:rsidRPr="008F1AEF">
              <w:t xml:space="preserve">.07. Costs recorded against each scheme on this table will reconcile to the </w:t>
            </w:r>
            <w:r w:rsidR="00DA6CFF">
              <w:t xml:space="preserve">applicable subset of </w:t>
            </w:r>
            <w:r>
              <w:t>costs reported in worksheet 2.2</w:t>
            </w:r>
            <w:r w:rsidR="00DA6CFF">
              <w:t>a</w:t>
            </w:r>
            <w:ins w:id="2115" w:author="Author">
              <w:r w:rsidR="00156486">
                <w:t>_CC</w:t>
              </w:r>
            </w:ins>
            <w:r w:rsidRPr="008F1AEF">
              <w:t xml:space="preserve"> (column</w:t>
            </w:r>
            <w:r>
              <w:t xml:space="preserve">s </w:t>
            </w:r>
            <w:ins w:id="2116" w:author="Author">
              <w:r w:rsidR="00156486">
                <w:t>M</w:t>
              </w:r>
            </w:ins>
            <w:del w:id="2117" w:author="Author">
              <w:r w:rsidDel="00156486">
                <w:delText>BS</w:delText>
              </w:r>
            </w:del>
            <w:r>
              <w:t xml:space="preserve"> and </w:t>
            </w:r>
            <w:ins w:id="2118" w:author="Author">
              <w:r w:rsidR="00156486">
                <w:t>O</w:t>
              </w:r>
            </w:ins>
            <w:del w:id="2119" w:author="Author">
              <w:r w:rsidDel="00156486">
                <w:delText>BU</w:delText>
              </w:r>
            </w:del>
            <w:r w:rsidRPr="008F1AEF">
              <w:t xml:space="preserve">). </w:t>
            </w:r>
            <w:r w:rsidR="004E3560">
              <w:t xml:space="preserve">For the avoidance of doubt, cost and volume data should represent the total scheme, </w:t>
            </w:r>
            <w:r w:rsidR="005F3828">
              <w:t>irrespective</w:t>
            </w:r>
            <w:r w:rsidR="004E3560">
              <w:t xml:space="preserve"> of the Price Control boundaries that these arise within</w:t>
            </w:r>
            <w:r w:rsidR="00BA5D49">
              <w:t>.</w:t>
            </w:r>
            <w:r w:rsidR="004E3560">
              <w:t xml:space="preserve">  </w:t>
            </w:r>
            <w:r w:rsidRPr="008F1AEF">
              <w:t xml:space="preserve"> </w:t>
            </w:r>
          </w:p>
        </w:tc>
      </w:tr>
    </w:tbl>
    <w:p w14:paraId="5332BA12" w14:textId="5227A4C8" w:rsidR="00CA62C6" w:rsidRPr="00DE1682" w:rsidRDefault="006C1F27" w:rsidP="00CA62C6">
      <w:pPr>
        <w:pStyle w:val="Heading4"/>
        <w:keepNext/>
        <w:keepLines/>
        <w:spacing w:before="240" w:after="240"/>
        <w:rPr>
          <w:rStyle w:val="Text-Bold"/>
          <w:i w:val="0"/>
        </w:rPr>
      </w:pPr>
      <w:r>
        <w:rPr>
          <w:rStyle w:val="Text-Bold"/>
          <w:i w:val="0"/>
        </w:rPr>
        <w:t>C</w:t>
      </w:r>
      <w:r w:rsidR="00CA62C6">
        <w:rPr>
          <w:rStyle w:val="Text-Bold"/>
          <w:i w:val="0"/>
        </w:rPr>
        <w:t>2.7/8/9:</w:t>
      </w:r>
      <w:r w:rsidR="00CA62C6" w:rsidRPr="00DE1682">
        <w:rPr>
          <w:rStyle w:val="Text-Bold"/>
          <w:i w:val="0"/>
        </w:rPr>
        <w:t xml:space="preserve"> </w:t>
      </w:r>
      <w:r w:rsidR="00CA62C6">
        <w:rPr>
          <w:rStyle w:val="Text-Bold"/>
          <w:i w:val="0"/>
        </w:rPr>
        <w:t>Replacement, Refurb major, Refurb minor</w:t>
      </w:r>
    </w:p>
    <w:tbl>
      <w:tblPr>
        <w:tblW w:w="88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2373"/>
        <w:gridCol w:w="6524"/>
      </w:tblGrid>
      <w:tr w:rsidR="00CA62C6" w:rsidRPr="003577AE" w14:paraId="7F4774E4" w14:textId="77777777" w:rsidTr="00F119B1">
        <w:tc>
          <w:tcPr>
            <w:tcW w:w="2373" w:type="dxa"/>
            <w:tcMar>
              <w:top w:w="0" w:type="dxa"/>
              <w:left w:w="108" w:type="dxa"/>
              <w:bottom w:w="0" w:type="dxa"/>
              <w:right w:w="108" w:type="dxa"/>
            </w:tcMar>
          </w:tcPr>
          <w:p w14:paraId="5C1921E6" w14:textId="77777777" w:rsidR="00CA62C6" w:rsidRPr="003577AE" w:rsidRDefault="00CA62C6" w:rsidP="00F119B1">
            <w:pPr>
              <w:rPr>
                <w:szCs w:val="20"/>
              </w:rPr>
            </w:pPr>
            <w:r>
              <w:rPr>
                <w:szCs w:val="20"/>
              </w:rPr>
              <w:t>Purpose and use by Ofgem</w:t>
            </w:r>
          </w:p>
        </w:tc>
        <w:tc>
          <w:tcPr>
            <w:tcW w:w="6524" w:type="dxa"/>
            <w:tcMar>
              <w:top w:w="0" w:type="dxa"/>
              <w:left w:w="108" w:type="dxa"/>
              <w:bottom w:w="0" w:type="dxa"/>
              <w:right w:w="108" w:type="dxa"/>
            </w:tcMar>
          </w:tcPr>
          <w:p w14:paraId="4B365AD5" w14:textId="52B3EB83" w:rsidR="00CA62C6" w:rsidRPr="003577AE" w:rsidRDefault="00CA62C6" w:rsidP="00F119B1">
            <w:pPr>
              <w:pStyle w:val="Paragrapgh"/>
              <w:numPr>
                <w:ilvl w:val="0"/>
                <w:numId w:val="0"/>
              </w:numPr>
              <w:tabs>
                <w:tab w:val="num" w:pos="567"/>
              </w:tabs>
              <w:spacing w:before="0"/>
            </w:pPr>
            <w:r w:rsidRPr="00802AE5">
              <w:t>The purpose of th</w:t>
            </w:r>
            <w:r>
              <w:t>e</w:t>
            </w:r>
            <w:r w:rsidRPr="00802AE5">
              <w:t>s</w:t>
            </w:r>
            <w:r>
              <w:t>e</w:t>
            </w:r>
            <w:r w:rsidRPr="00802AE5">
              <w:t xml:space="preserve"> table</w:t>
            </w:r>
            <w:r>
              <w:t>s</w:t>
            </w:r>
            <w:r w:rsidRPr="00802AE5">
              <w:t xml:space="preserve"> is </w:t>
            </w:r>
            <w:r>
              <w:t xml:space="preserve">to provide a summary of costs incurred, by asset type, across the RIIO-T1/T2/beyond T2 periods, for each of Asset Replacement, Refurbishment – Major &amp; Refurbishment – Minor. This will allow Ofgem to </w:t>
            </w:r>
            <w:r w:rsidRPr="003400F4">
              <w:t xml:space="preserve">have a more granular understanding of the proposed costs </w:t>
            </w:r>
            <w:r>
              <w:t xml:space="preserve">in each of the aggregated non-load related cost </w:t>
            </w:r>
            <w:r w:rsidR="00F27D80">
              <w:t>activities</w:t>
            </w:r>
            <w:r>
              <w:t xml:space="preserve"> </w:t>
            </w:r>
            <w:r w:rsidRPr="003400F4">
              <w:t>and facilitate its cost assessment process.</w:t>
            </w:r>
          </w:p>
        </w:tc>
      </w:tr>
      <w:tr w:rsidR="00CA62C6" w:rsidRPr="003577AE" w14:paraId="300B636D" w14:textId="77777777" w:rsidTr="00F119B1">
        <w:tc>
          <w:tcPr>
            <w:tcW w:w="2373" w:type="dxa"/>
            <w:tcBorders>
              <w:bottom w:val="single" w:sz="4" w:space="0" w:color="auto"/>
            </w:tcBorders>
            <w:tcMar>
              <w:top w:w="0" w:type="dxa"/>
              <w:left w:w="108" w:type="dxa"/>
              <w:bottom w:w="0" w:type="dxa"/>
              <w:right w:w="108" w:type="dxa"/>
            </w:tcMar>
          </w:tcPr>
          <w:p w14:paraId="735C5506" w14:textId="77777777" w:rsidR="00CA62C6" w:rsidRPr="003577AE" w:rsidRDefault="00CA62C6" w:rsidP="00F119B1">
            <w:pPr>
              <w:rPr>
                <w:szCs w:val="20"/>
              </w:rPr>
            </w:pPr>
            <w:r>
              <w:rPr>
                <w:szCs w:val="20"/>
              </w:rPr>
              <w:t>Guidance on completing this worksheet</w:t>
            </w:r>
          </w:p>
        </w:tc>
        <w:tc>
          <w:tcPr>
            <w:tcW w:w="6524" w:type="dxa"/>
            <w:tcBorders>
              <w:bottom w:val="single" w:sz="4" w:space="0" w:color="auto"/>
            </w:tcBorders>
            <w:tcMar>
              <w:top w:w="0" w:type="dxa"/>
              <w:left w:w="108" w:type="dxa"/>
              <w:bottom w:w="0" w:type="dxa"/>
              <w:right w:w="108" w:type="dxa"/>
            </w:tcMar>
          </w:tcPr>
          <w:p w14:paraId="6852FA0F" w14:textId="76A9E9C1" w:rsidR="00E37899" w:rsidRDefault="00E37899" w:rsidP="00E37899">
            <w:pPr>
              <w:pStyle w:val="Paragrapgh"/>
              <w:numPr>
                <w:ilvl w:val="0"/>
                <w:numId w:val="0"/>
              </w:numPr>
              <w:spacing w:before="0" w:after="0"/>
            </w:pPr>
            <w:r>
              <w:t xml:space="preserve">Annual cost </w:t>
            </w:r>
            <w:r w:rsidR="004E3560">
              <w:t xml:space="preserve">(direct only) </w:t>
            </w:r>
            <w:r>
              <w:t xml:space="preserve">profile information is required for </w:t>
            </w:r>
            <w:del w:id="2120" w:author="Author">
              <w:r w:rsidDel="004041DC">
                <w:delText xml:space="preserve">the </w:delText>
              </w:r>
            </w:del>
            <w:ins w:id="2121" w:author="Author">
              <w:r w:rsidR="004041DC">
                <w:t xml:space="preserve">all </w:t>
              </w:r>
            </w:ins>
            <w:r>
              <w:t>price control period</w:t>
            </w:r>
            <w:ins w:id="2122" w:author="Author">
              <w:r w:rsidR="004041DC">
                <w:t>s</w:t>
              </w:r>
            </w:ins>
            <w:r>
              <w:t xml:space="preserve">. </w:t>
            </w:r>
          </w:p>
          <w:p w14:paraId="6DF8F947" w14:textId="6F06C2C1" w:rsidR="00E37899" w:rsidRDefault="00E37899" w:rsidP="00E37899">
            <w:pPr>
              <w:pStyle w:val="Paragrapgh"/>
              <w:numPr>
                <w:ilvl w:val="0"/>
                <w:numId w:val="0"/>
              </w:numPr>
              <w:spacing w:before="0" w:after="0"/>
            </w:pPr>
          </w:p>
          <w:p w14:paraId="716A5887" w14:textId="63D6D805" w:rsidR="00E37899" w:rsidRDefault="004E3560" w:rsidP="00E37899">
            <w:pPr>
              <w:pStyle w:val="Paragrapgh"/>
              <w:numPr>
                <w:ilvl w:val="0"/>
                <w:numId w:val="0"/>
              </w:numPr>
              <w:spacing w:before="0" w:after="0"/>
            </w:pPr>
            <w:del w:id="2123" w:author="Author">
              <w:r w:rsidDel="004041DC">
                <w:delText>Annual v</w:delText>
              </w:r>
              <w:r w:rsidR="00E37899" w:rsidDel="004041DC">
                <w:delText>olume profile information is required for the price control period.</w:delText>
              </w:r>
            </w:del>
          </w:p>
          <w:p w14:paraId="684B6BE5" w14:textId="77777777" w:rsidR="00E37899" w:rsidRDefault="00E37899" w:rsidP="00E37899">
            <w:pPr>
              <w:pStyle w:val="Paragrapgh"/>
              <w:numPr>
                <w:ilvl w:val="0"/>
                <w:numId w:val="0"/>
              </w:numPr>
              <w:spacing w:before="0" w:after="0"/>
            </w:pPr>
          </w:p>
          <w:p w14:paraId="6BD5780D" w14:textId="569F816D" w:rsidR="00E37899" w:rsidRDefault="004041DC" w:rsidP="00E37899">
            <w:pPr>
              <w:pStyle w:val="Paragrapgh"/>
              <w:numPr>
                <w:ilvl w:val="0"/>
                <w:numId w:val="0"/>
              </w:numPr>
              <w:spacing w:before="0" w:after="0"/>
            </w:pPr>
            <w:ins w:id="2124" w:author="Author">
              <w:r w:rsidRPr="004041DC">
                <w:t xml:space="preserve">For the avoidance of doubt, annual historical data must be fully reconcilable to the latest published Regulatory Reporting Pack.  </w:t>
              </w:r>
            </w:ins>
            <w:del w:id="2125" w:author="Author">
              <w:r w:rsidR="00E37899" w:rsidRPr="00E37899" w:rsidDel="004041DC">
                <w:delText xml:space="preserve">Data entry is optional for the July submission only. </w:delText>
              </w:r>
            </w:del>
          </w:p>
          <w:p w14:paraId="3836AD4F" w14:textId="1C831551" w:rsidR="00CA62C6" w:rsidRDefault="00CA62C6" w:rsidP="00F119B1">
            <w:pPr>
              <w:pStyle w:val="Paragrapgh"/>
              <w:numPr>
                <w:ilvl w:val="0"/>
                <w:numId w:val="0"/>
              </w:numPr>
            </w:pPr>
            <w:r>
              <w:t>Asset Replacement - t</w:t>
            </w:r>
            <w:r w:rsidRPr="00014FC8">
              <w:t>h</w:t>
            </w:r>
            <w:r>
              <w:t>e</w:t>
            </w:r>
            <w:r w:rsidRPr="00014FC8">
              <w:t xml:space="preserve"> worksheet</w:t>
            </w:r>
            <w:r>
              <w:t xml:space="preserve"> is</w:t>
            </w:r>
            <w:r w:rsidRPr="00014FC8">
              <w:t xml:space="preserve"> for the input of cost and volume data for condition based replacement of assets</w:t>
            </w:r>
            <w:r>
              <w:t xml:space="preserve"> (lead &amp; non-lead), </w:t>
            </w:r>
            <w:r w:rsidRPr="00014FC8">
              <w:t>civil works driven by asset replacement</w:t>
            </w:r>
            <w:r>
              <w:t xml:space="preserve"> and Preconstruction costs incurred as part of asset replacement</w:t>
            </w:r>
            <w:r w:rsidRPr="00014FC8">
              <w:t>.</w:t>
            </w:r>
          </w:p>
          <w:p w14:paraId="24A3795B" w14:textId="77777777" w:rsidR="00CA62C6" w:rsidRDefault="00CA62C6" w:rsidP="00F119B1">
            <w:pPr>
              <w:pStyle w:val="Paragrapgh"/>
              <w:numPr>
                <w:ilvl w:val="0"/>
                <w:numId w:val="0"/>
              </w:numPr>
            </w:pPr>
            <w:r>
              <w:t xml:space="preserve">These cost components should align to the costs by nature recorded for asset replacement schemes on the scheme summary tab  </w:t>
            </w:r>
            <w:r w:rsidRPr="00014FC8">
              <w:t xml:space="preserve"> </w:t>
            </w:r>
          </w:p>
          <w:p w14:paraId="1B5313D8" w14:textId="16636B49" w:rsidR="00CA62C6" w:rsidRPr="00014FC8" w:rsidRDefault="00CA62C6" w:rsidP="00F119B1">
            <w:pPr>
              <w:pStyle w:val="Paragrapgh"/>
              <w:numPr>
                <w:ilvl w:val="0"/>
                <w:numId w:val="0"/>
              </w:numPr>
            </w:pPr>
            <w:r w:rsidRPr="00014FC8">
              <w:t>For condition based asset replacement, costs are to be reported by asset type and voltage based upon the asset installed, not the asset replaced.</w:t>
            </w:r>
            <w:r>
              <w:t xml:space="preserve"> </w:t>
            </w:r>
            <w:r w:rsidRPr="00014FC8">
              <w:t xml:space="preserve">The number of assets installed represents reportable volumes for this activity. These are to be reported by the applicable voltage and categorisation listed within the worksheet. </w:t>
            </w:r>
          </w:p>
          <w:p w14:paraId="5D2D0F7F" w14:textId="2A884AA0" w:rsidR="00CA62C6" w:rsidRDefault="00CA62C6" w:rsidP="00F119B1">
            <w:pPr>
              <w:pStyle w:val="Paragrapgh"/>
              <w:numPr>
                <w:ilvl w:val="0"/>
                <w:numId w:val="0"/>
              </w:numPr>
            </w:pPr>
            <w:r w:rsidRPr="00584E1E">
              <w:t xml:space="preserve">For Asset Replacement reporting, </w:t>
            </w:r>
            <w:del w:id="2126" w:author="Author">
              <w:r w:rsidRPr="00584E1E" w:rsidDel="00B172BA">
                <w:delText>TO</w:delText>
              </w:r>
            </w:del>
            <w:ins w:id="2127" w:author="Author">
              <w:r w:rsidR="00B172BA" w:rsidRPr="00584E1E">
                <w:t>Licensee</w:t>
              </w:r>
            </w:ins>
            <w:r w:rsidRPr="00584E1E">
              <w:t>s should report on costs (cells (M26:AE1</w:t>
            </w:r>
            <w:ins w:id="2128" w:author="Author">
              <w:r w:rsidR="00156486" w:rsidRPr="00584E1E">
                <w:t>13</w:t>
              </w:r>
            </w:ins>
            <w:del w:id="2129" w:author="Author">
              <w:r w:rsidRPr="00584E1E" w:rsidDel="00156486">
                <w:delText>88</w:delText>
              </w:r>
            </w:del>
            <w:r w:rsidR="00E618F7" w:rsidRPr="00584E1E">
              <w:t>) on</w:t>
            </w:r>
            <w:r w:rsidRPr="00584E1E">
              <w:t xml:space="preserve"> asset additions (cells AK26:BC1</w:t>
            </w:r>
            <w:ins w:id="2130" w:author="Author">
              <w:r w:rsidR="00156486" w:rsidRPr="00584E1E">
                <w:t>13</w:t>
              </w:r>
            </w:ins>
            <w:del w:id="2131" w:author="Author">
              <w:r w:rsidRPr="00584E1E" w:rsidDel="00156486">
                <w:delText>88</w:delText>
              </w:r>
            </w:del>
            <w:r w:rsidRPr="00584E1E">
              <w:t>) and disposals (cells BI26:CA1</w:t>
            </w:r>
            <w:ins w:id="2132" w:author="Author">
              <w:r w:rsidR="00156486" w:rsidRPr="00584E1E">
                <w:t>13</w:t>
              </w:r>
            </w:ins>
            <w:del w:id="2133" w:author="Author">
              <w:r w:rsidRPr="00584E1E" w:rsidDel="00156486">
                <w:delText>88</w:delText>
              </w:r>
            </w:del>
            <w:r w:rsidRPr="00584E1E">
              <w:t>) as a result of the asset replacement programme.</w:t>
            </w:r>
            <w:r w:rsidRPr="00014FC8">
              <w:t xml:space="preserve"> </w:t>
            </w:r>
          </w:p>
          <w:p w14:paraId="24B866A9" w14:textId="77777777" w:rsidR="00CA62C6" w:rsidRDefault="00CA62C6" w:rsidP="00F119B1">
            <w:pPr>
              <w:pStyle w:val="Paragrapgh"/>
              <w:numPr>
                <w:ilvl w:val="0"/>
                <w:numId w:val="0"/>
              </w:numPr>
            </w:pPr>
            <w:r>
              <w:t xml:space="preserve">Refurbishment (Major &amp; Minor) - </w:t>
            </w:r>
            <w:r w:rsidRPr="00014FC8">
              <w:t xml:space="preserve">These tables are for the input of cost and volume data </w:t>
            </w:r>
            <w:r>
              <w:t xml:space="preserve">related to Refurbishment works), </w:t>
            </w:r>
            <w:r w:rsidRPr="00014FC8">
              <w:t>civil works driven by asset replacement</w:t>
            </w:r>
            <w:r>
              <w:t xml:space="preserve"> and Preconstruction costs incurred as part of asset replacement</w:t>
            </w:r>
            <w:r w:rsidRPr="00014FC8">
              <w:t>.</w:t>
            </w:r>
          </w:p>
          <w:p w14:paraId="51472DF8" w14:textId="77777777" w:rsidR="00CA62C6" w:rsidRPr="00014FC8" w:rsidRDefault="00CA62C6" w:rsidP="00F119B1">
            <w:pPr>
              <w:pStyle w:val="Paragrapgh"/>
              <w:numPr>
                <w:ilvl w:val="0"/>
                <w:numId w:val="0"/>
              </w:numPr>
            </w:pPr>
            <w:r w:rsidRPr="00014FC8">
              <w:t xml:space="preserve">The two separate worksheets enable expenditure for </w:t>
            </w:r>
            <w:r>
              <w:t xml:space="preserve">refurbishment activities </w:t>
            </w:r>
            <w:r w:rsidRPr="00014FC8">
              <w:t xml:space="preserve">to be separately identified </w:t>
            </w:r>
            <w:r>
              <w:t>as Major &amp; Minor as defined in the Transmission Glossary</w:t>
            </w:r>
            <w:r w:rsidRPr="00014FC8">
              <w:t>.</w:t>
            </w:r>
          </w:p>
          <w:p w14:paraId="32BB755C" w14:textId="77777777" w:rsidR="00CA62C6" w:rsidRPr="00014FC8" w:rsidRDefault="00CA62C6" w:rsidP="00F119B1">
            <w:pPr>
              <w:pStyle w:val="Paragrapgh"/>
              <w:numPr>
                <w:ilvl w:val="0"/>
                <w:numId w:val="0"/>
              </w:numPr>
              <w:spacing w:after="120"/>
            </w:pPr>
            <w:r w:rsidRPr="00014FC8">
              <w:t>There are two types of Refurbishment activity:</w:t>
            </w:r>
          </w:p>
          <w:p w14:paraId="5C922456" w14:textId="77D454FD" w:rsidR="00CA62C6" w:rsidRDefault="00CA62C6" w:rsidP="00F119B1">
            <w:pPr>
              <w:pStyle w:val="Text-bulleted"/>
              <w:ind w:left="1040"/>
            </w:pPr>
            <w:r w:rsidRPr="0020512D">
              <w:rPr>
                <w:i/>
              </w:rPr>
              <w:t>Type 1</w:t>
            </w:r>
            <w:r>
              <w:rPr>
                <w:i/>
              </w:rPr>
              <w:t xml:space="preserve"> – Refurbishment Minor</w:t>
            </w:r>
            <w:r w:rsidRPr="00014FC8">
              <w:t xml:space="preserve">: </w:t>
            </w:r>
            <w:r>
              <w:t>Refurbishment activities that result in a minor improvement to the condition of the asset but go beyond standard Repairs &amp; maintenance activities. These types of intervention are detailed for each asset within the Transmission Glossary.</w:t>
            </w:r>
          </w:p>
          <w:p w14:paraId="27CD73CF" w14:textId="77777777" w:rsidR="00E37899" w:rsidRPr="00014FC8" w:rsidRDefault="00E37899" w:rsidP="00E37899">
            <w:pPr>
              <w:pStyle w:val="Text-bulleted"/>
              <w:numPr>
                <w:ilvl w:val="0"/>
                <w:numId w:val="0"/>
              </w:numPr>
              <w:ind w:left="1040"/>
            </w:pPr>
          </w:p>
          <w:p w14:paraId="6D88CFE1" w14:textId="77777777" w:rsidR="00CA62C6" w:rsidRPr="00014FC8" w:rsidRDefault="00CA62C6" w:rsidP="00F119B1">
            <w:pPr>
              <w:pStyle w:val="Text-bulleted"/>
              <w:ind w:left="1040"/>
            </w:pPr>
            <w:r w:rsidRPr="0020512D">
              <w:rPr>
                <w:i/>
              </w:rPr>
              <w:t>Type 2</w:t>
            </w:r>
            <w:r>
              <w:rPr>
                <w:i/>
              </w:rPr>
              <w:t xml:space="preserve"> –Refurbishment Major</w:t>
            </w:r>
            <w:r w:rsidRPr="00014FC8">
              <w:t>:</w:t>
            </w:r>
            <w:r>
              <w:t xml:space="preserve"> Refurbishment activities that result in a significant improvement to the condition and expected life of the asset. These types of intervention are detailed for each asset within the Transmission Glossary</w:t>
            </w:r>
          </w:p>
          <w:p w14:paraId="349BE65F" w14:textId="77777777" w:rsidR="00CA62C6" w:rsidRDefault="00CA62C6" w:rsidP="00F119B1">
            <w:pPr>
              <w:pStyle w:val="Paragrapgh"/>
              <w:numPr>
                <w:ilvl w:val="0"/>
                <w:numId w:val="0"/>
              </w:numPr>
            </w:pPr>
            <w:r>
              <w:t xml:space="preserve">These cost components should align to the costs by nature recorded for Refurbishment schemes on the scheme summary tab  </w:t>
            </w:r>
            <w:r w:rsidRPr="00014FC8">
              <w:t xml:space="preserve"> </w:t>
            </w:r>
          </w:p>
          <w:p w14:paraId="5BE19943" w14:textId="77777777" w:rsidR="00CA62C6" w:rsidRDefault="00CA62C6" w:rsidP="00F119B1">
            <w:pPr>
              <w:pStyle w:val="Paragrapgh"/>
              <w:numPr>
                <w:ilvl w:val="0"/>
                <w:numId w:val="0"/>
              </w:numPr>
            </w:pPr>
            <w:r w:rsidRPr="00014FC8">
              <w:t xml:space="preserve">For </w:t>
            </w:r>
            <w:r>
              <w:t>Refurbishment</w:t>
            </w:r>
            <w:r w:rsidRPr="00014FC8">
              <w:t xml:space="preserve">, costs are to be reported by asset type and voltage based upon the asset </w:t>
            </w:r>
            <w:r>
              <w:t>intervened on</w:t>
            </w:r>
            <w:r w:rsidRPr="00014FC8">
              <w:t>.</w:t>
            </w:r>
            <w:r>
              <w:t xml:space="preserve"> </w:t>
            </w:r>
            <w:r w:rsidRPr="00014FC8">
              <w:t xml:space="preserve">The number of assets </w:t>
            </w:r>
            <w:r>
              <w:t xml:space="preserve">intervened on </w:t>
            </w:r>
            <w:r w:rsidRPr="00014FC8">
              <w:t xml:space="preserve">represents reportable volumes for this activity. These are to be reported by the applicable voltage and categorisation listed within the worksheet. </w:t>
            </w:r>
          </w:p>
          <w:p w14:paraId="78C17581" w14:textId="3551E180" w:rsidR="00CA62C6" w:rsidRDefault="00CA62C6" w:rsidP="00192120">
            <w:pPr>
              <w:pStyle w:val="Text-bulleted"/>
              <w:numPr>
                <w:ilvl w:val="0"/>
                <w:numId w:val="0"/>
              </w:numPr>
            </w:pPr>
            <w:r w:rsidRPr="00584E1E">
              <w:t xml:space="preserve">For Refurbishment reporting, </w:t>
            </w:r>
            <w:del w:id="2134" w:author="Author">
              <w:r w:rsidRPr="00584E1E" w:rsidDel="00B172BA">
                <w:delText>TO</w:delText>
              </w:r>
            </w:del>
            <w:ins w:id="2135" w:author="Author">
              <w:r w:rsidR="00B172BA" w:rsidRPr="00584E1E">
                <w:t>Licensee</w:t>
              </w:r>
            </w:ins>
            <w:r w:rsidRPr="00584E1E">
              <w:t>s should report on costs (cells (M26:AE1</w:t>
            </w:r>
            <w:ins w:id="2136" w:author="Author">
              <w:r w:rsidR="00156486" w:rsidRPr="00584E1E">
                <w:t>13</w:t>
              </w:r>
            </w:ins>
            <w:del w:id="2137" w:author="Author">
              <w:r w:rsidRPr="00584E1E" w:rsidDel="00156486">
                <w:delText>88</w:delText>
              </w:r>
            </w:del>
            <w:r w:rsidR="00E618F7" w:rsidRPr="00584E1E">
              <w:t>) on</w:t>
            </w:r>
            <w:r w:rsidRPr="00584E1E">
              <w:t xml:space="preserve"> activity volumes (cells AK26:BC1</w:t>
            </w:r>
            <w:ins w:id="2138" w:author="Author">
              <w:r w:rsidR="00156486" w:rsidRPr="00584E1E">
                <w:t>13</w:t>
              </w:r>
            </w:ins>
            <w:del w:id="2139" w:author="Author">
              <w:r w:rsidRPr="00584E1E" w:rsidDel="00156486">
                <w:delText>88</w:delText>
              </w:r>
            </w:del>
            <w:r w:rsidRPr="00584E1E">
              <w:t>) as a result of the asset replacement programme.</w:t>
            </w:r>
            <w:r w:rsidRPr="00014FC8">
              <w:t xml:space="preserve"> </w:t>
            </w:r>
          </w:p>
          <w:p w14:paraId="30C5D1B9" w14:textId="77777777" w:rsidR="00CA62C6" w:rsidRPr="003577AE" w:rsidRDefault="00CA62C6" w:rsidP="00F119B1">
            <w:pPr>
              <w:pStyle w:val="Text-bulleted"/>
              <w:numPr>
                <w:ilvl w:val="0"/>
                <w:numId w:val="0"/>
              </w:numPr>
              <w:ind w:left="360" w:hanging="360"/>
            </w:pPr>
          </w:p>
        </w:tc>
      </w:tr>
    </w:tbl>
    <w:p w14:paraId="4446F010" w14:textId="3792E00C" w:rsidR="00CA62C6" w:rsidRPr="00DE1682" w:rsidRDefault="006C1F27" w:rsidP="00CA62C6">
      <w:pPr>
        <w:pStyle w:val="Heading4"/>
        <w:keepNext/>
        <w:keepLines/>
        <w:spacing w:before="240" w:after="240"/>
        <w:rPr>
          <w:rStyle w:val="Text-Bold"/>
          <w:i w:val="0"/>
        </w:rPr>
      </w:pPr>
      <w:r>
        <w:rPr>
          <w:rStyle w:val="Text-Bold"/>
          <w:i w:val="0"/>
        </w:rPr>
        <w:t>C</w:t>
      </w:r>
      <w:r w:rsidR="00CA62C6">
        <w:rPr>
          <w:rStyle w:val="Text-Bold"/>
          <w:i w:val="0"/>
        </w:rPr>
        <w:t>2.10/11/12/13:</w:t>
      </w:r>
      <w:r w:rsidR="00CA62C6" w:rsidRPr="00DE1682">
        <w:rPr>
          <w:rStyle w:val="Text-Bold"/>
          <w:i w:val="0"/>
        </w:rPr>
        <w:t xml:space="preserve"> </w:t>
      </w:r>
      <w:r w:rsidR="00CA62C6">
        <w:rPr>
          <w:rStyle w:val="Text-Bold"/>
          <w:i w:val="0"/>
        </w:rPr>
        <w:t>Decommissioning, Spares, Black start, Losses</w:t>
      </w:r>
    </w:p>
    <w:tbl>
      <w:tblPr>
        <w:tblW w:w="88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2373"/>
        <w:gridCol w:w="6524"/>
      </w:tblGrid>
      <w:tr w:rsidR="00CA62C6" w:rsidRPr="003577AE" w14:paraId="559A79ED" w14:textId="77777777" w:rsidTr="00F119B1">
        <w:tc>
          <w:tcPr>
            <w:tcW w:w="2373" w:type="dxa"/>
            <w:tcMar>
              <w:top w:w="0" w:type="dxa"/>
              <w:left w:w="108" w:type="dxa"/>
              <w:bottom w:w="0" w:type="dxa"/>
              <w:right w:w="108" w:type="dxa"/>
            </w:tcMar>
          </w:tcPr>
          <w:p w14:paraId="70746E60" w14:textId="77777777" w:rsidR="00CA62C6" w:rsidRPr="003577AE" w:rsidRDefault="00CA62C6" w:rsidP="00F119B1">
            <w:pPr>
              <w:rPr>
                <w:szCs w:val="20"/>
              </w:rPr>
            </w:pPr>
            <w:r>
              <w:rPr>
                <w:szCs w:val="20"/>
              </w:rPr>
              <w:t>Purpose and use by Ofgem</w:t>
            </w:r>
          </w:p>
        </w:tc>
        <w:tc>
          <w:tcPr>
            <w:tcW w:w="6524" w:type="dxa"/>
            <w:tcMar>
              <w:top w:w="0" w:type="dxa"/>
              <w:left w:w="108" w:type="dxa"/>
              <w:bottom w:w="0" w:type="dxa"/>
              <w:right w:w="108" w:type="dxa"/>
            </w:tcMar>
          </w:tcPr>
          <w:p w14:paraId="3DBB4D8A" w14:textId="0511C7CF" w:rsidR="00CA62C6" w:rsidRPr="003577AE" w:rsidRDefault="00CA62C6" w:rsidP="00F119B1">
            <w:pPr>
              <w:pStyle w:val="Paragrapgh"/>
              <w:numPr>
                <w:ilvl w:val="0"/>
                <w:numId w:val="0"/>
              </w:numPr>
              <w:tabs>
                <w:tab w:val="num" w:pos="567"/>
              </w:tabs>
              <w:spacing w:before="0"/>
            </w:pPr>
            <w:r w:rsidRPr="00802AE5">
              <w:t>The purpose of th</w:t>
            </w:r>
            <w:r>
              <w:t>e</w:t>
            </w:r>
            <w:r w:rsidRPr="00802AE5">
              <w:t>s</w:t>
            </w:r>
            <w:r>
              <w:t>e</w:t>
            </w:r>
            <w:r w:rsidRPr="00802AE5">
              <w:t xml:space="preserve"> table</w:t>
            </w:r>
            <w:r>
              <w:t>s</w:t>
            </w:r>
            <w:r w:rsidRPr="00802AE5">
              <w:t xml:space="preserve"> is </w:t>
            </w:r>
            <w:r>
              <w:t xml:space="preserve">to provide a summary of costs incurred, by asset type, across the RIIO-T1/T2/beyond T2 periods, for each of Decommissioning, Spares, Black Start &amp; Losses. This will allow Ofgem to </w:t>
            </w:r>
            <w:r w:rsidRPr="003400F4">
              <w:t xml:space="preserve">have a more granular understanding of the proposed costs </w:t>
            </w:r>
            <w:r>
              <w:t xml:space="preserve">in each of the aggregated non-load related cost </w:t>
            </w:r>
            <w:r w:rsidR="00F27D80">
              <w:t>activities</w:t>
            </w:r>
            <w:r>
              <w:t xml:space="preserve"> </w:t>
            </w:r>
            <w:r w:rsidRPr="003400F4">
              <w:t>and facilitate its cost assessment process.</w:t>
            </w:r>
          </w:p>
        </w:tc>
      </w:tr>
      <w:tr w:rsidR="00CA62C6" w:rsidRPr="003577AE" w14:paraId="438AA2E7" w14:textId="77777777" w:rsidTr="00F119B1">
        <w:tc>
          <w:tcPr>
            <w:tcW w:w="2373" w:type="dxa"/>
            <w:tcBorders>
              <w:bottom w:val="single" w:sz="4" w:space="0" w:color="auto"/>
            </w:tcBorders>
            <w:tcMar>
              <w:top w:w="0" w:type="dxa"/>
              <w:left w:w="108" w:type="dxa"/>
              <w:bottom w:w="0" w:type="dxa"/>
              <w:right w:w="108" w:type="dxa"/>
            </w:tcMar>
          </w:tcPr>
          <w:p w14:paraId="22446E4A" w14:textId="77777777" w:rsidR="00CA62C6" w:rsidRPr="003577AE" w:rsidRDefault="00CA62C6" w:rsidP="00F119B1">
            <w:pPr>
              <w:rPr>
                <w:szCs w:val="20"/>
              </w:rPr>
            </w:pPr>
            <w:r>
              <w:rPr>
                <w:szCs w:val="20"/>
              </w:rPr>
              <w:t>Guidance on completing this worksheet</w:t>
            </w:r>
          </w:p>
        </w:tc>
        <w:tc>
          <w:tcPr>
            <w:tcW w:w="6524" w:type="dxa"/>
            <w:tcBorders>
              <w:bottom w:val="single" w:sz="4" w:space="0" w:color="auto"/>
            </w:tcBorders>
            <w:tcMar>
              <w:top w:w="0" w:type="dxa"/>
              <w:left w:w="108" w:type="dxa"/>
              <w:bottom w:w="0" w:type="dxa"/>
              <w:right w:w="108" w:type="dxa"/>
            </w:tcMar>
          </w:tcPr>
          <w:p w14:paraId="4F68B655" w14:textId="77777777" w:rsidR="00E37899" w:rsidRDefault="00E37899" w:rsidP="00E37899">
            <w:pPr>
              <w:pStyle w:val="Paragrapgh"/>
              <w:numPr>
                <w:ilvl w:val="0"/>
                <w:numId w:val="0"/>
              </w:numPr>
            </w:pPr>
            <w:r>
              <w:t xml:space="preserve">Annual cost profile information is required for the price control period. </w:t>
            </w:r>
          </w:p>
          <w:p w14:paraId="3DA7E96B" w14:textId="3884558B" w:rsidR="00E37899" w:rsidRDefault="00E37899" w:rsidP="00E37899">
            <w:pPr>
              <w:pStyle w:val="Paragrapgh"/>
              <w:numPr>
                <w:ilvl w:val="0"/>
                <w:numId w:val="0"/>
              </w:numPr>
            </w:pPr>
            <w:r>
              <w:t>Volume profile information is required for the price control period.</w:t>
            </w:r>
          </w:p>
          <w:p w14:paraId="2E72BA36" w14:textId="3B89C8AC" w:rsidR="00E43F1C" w:rsidRDefault="00E43F1C" w:rsidP="00E43F1C">
            <w:pPr>
              <w:pStyle w:val="Paragrapgh"/>
              <w:numPr>
                <w:ilvl w:val="0"/>
                <w:numId w:val="0"/>
              </w:numPr>
            </w:pPr>
            <w:r>
              <w:t xml:space="preserve">The cost components should align to the costs by nature recorded for these scheme types on the scheme summary tab  </w:t>
            </w:r>
            <w:r w:rsidRPr="00014FC8">
              <w:t xml:space="preserve"> </w:t>
            </w:r>
          </w:p>
          <w:p w14:paraId="79E0DD4D" w14:textId="21C57C4F" w:rsidR="00E37899" w:rsidDel="003F4514" w:rsidRDefault="00E37899" w:rsidP="00E37899">
            <w:pPr>
              <w:pStyle w:val="Paragrapgh"/>
              <w:numPr>
                <w:ilvl w:val="0"/>
                <w:numId w:val="0"/>
              </w:numPr>
              <w:rPr>
                <w:del w:id="2140" w:author="Author"/>
              </w:rPr>
            </w:pPr>
            <w:del w:id="2141" w:author="Author">
              <w:r w:rsidDel="003F4514">
                <w:delText xml:space="preserve">Data entry is optional for the July submission only. </w:delText>
              </w:r>
            </w:del>
          </w:p>
          <w:p w14:paraId="3647C3A8" w14:textId="1401AE27" w:rsidR="00CA62C6" w:rsidRDefault="00CA62C6" w:rsidP="00E37899">
            <w:pPr>
              <w:pStyle w:val="Paragrapgh"/>
              <w:numPr>
                <w:ilvl w:val="0"/>
                <w:numId w:val="0"/>
              </w:numPr>
            </w:pPr>
            <w:r>
              <w:t xml:space="preserve">Decommissioning - </w:t>
            </w:r>
            <w:r w:rsidRPr="00014FC8">
              <w:t>The purpose of this worksheet is to record the costs of D</w:t>
            </w:r>
            <w:r>
              <w:t>ecommissioning</w:t>
            </w:r>
            <w:r w:rsidRPr="00014FC8">
              <w:t xml:space="preserve"> to feed into C</w:t>
            </w:r>
            <w:r w:rsidR="00192120">
              <w:t>ost Matrix</w:t>
            </w:r>
            <w:r w:rsidRPr="00014FC8">
              <w:t xml:space="preserve"> and associated asset additions and disposals to feed into Total Asset Movements. </w:t>
            </w:r>
          </w:p>
          <w:p w14:paraId="31ECB44C" w14:textId="41127D9D" w:rsidR="00CA62C6" w:rsidRDefault="00CA62C6" w:rsidP="004041DC">
            <w:pPr>
              <w:pStyle w:val="Paragrapgh"/>
              <w:numPr>
                <w:ilvl w:val="0"/>
                <w:numId w:val="0"/>
              </w:numPr>
            </w:pPr>
            <w:r>
              <w:t>Spares - t</w:t>
            </w:r>
            <w:r w:rsidRPr="00625203">
              <w:t>he costs of acquiring and</w:t>
            </w:r>
            <w:r>
              <w:t xml:space="preserve"> the credits associated with</w:t>
            </w:r>
            <w:r w:rsidRPr="00625203">
              <w:t xml:space="preserve"> utilising </w:t>
            </w:r>
            <w:r>
              <w:t>S</w:t>
            </w:r>
            <w:r w:rsidRPr="00625203">
              <w:t xml:space="preserve">trategic </w:t>
            </w:r>
            <w:r>
              <w:t>S</w:t>
            </w:r>
            <w:r w:rsidRPr="00625203">
              <w:t xml:space="preserve">pares are to be </w:t>
            </w:r>
            <w:r>
              <w:t>in this worksheet</w:t>
            </w:r>
            <w:r w:rsidRPr="00625203">
              <w:t>. No volumes are reported</w:t>
            </w:r>
            <w:r>
              <w:t xml:space="preserve"> for strategic spares</w:t>
            </w:r>
            <w:r w:rsidRPr="00625203">
              <w:t xml:space="preserve"> in Table C</w:t>
            </w:r>
            <w:r>
              <w:t>2.11</w:t>
            </w:r>
            <w:r w:rsidRPr="00625203">
              <w:t>, but are recorded against the relevant ro</w:t>
            </w:r>
            <w:r>
              <w:t>w of the activity table where the strategic spare</w:t>
            </w:r>
            <w:r w:rsidRPr="00625203">
              <w:t xml:space="preserve"> is subsequently utilised. Instructions on how to record </w:t>
            </w:r>
            <w:r>
              <w:t>S</w:t>
            </w:r>
            <w:r w:rsidRPr="00625203">
              <w:t xml:space="preserve">trategic </w:t>
            </w:r>
            <w:r>
              <w:t>S</w:t>
            </w:r>
            <w:r w:rsidRPr="00625203">
              <w:t>pares co</w:t>
            </w:r>
            <w:r>
              <w:t>sts are included below</w:t>
            </w:r>
            <w:r w:rsidRPr="00625203">
              <w:t>.</w:t>
            </w:r>
          </w:p>
          <w:p w14:paraId="60CDA664" w14:textId="77777777" w:rsidR="00CA62C6" w:rsidRPr="00086E75" w:rsidRDefault="00CA62C6" w:rsidP="00F119B1">
            <w:pPr>
              <w:pStyle w:val="Paragrapgh"/>
              <w:numPr>
                <w:ilvl w:val="0"/>
                <w:numId w:val="0"/>
              </w:numPr>
            </w:pPr>
            <w:r w:rsidRPr="00086E75">
              <w:t xml:space="preserve">There are two </w:t>
            </w:r>
            <w:r>
              <w:t>treatments</w:t>
            </w:r>
            <w:r w:rsidRPr="00086E75">
              <w:t xml:space="preserve"> to be considered when recording the activities relating to Strategic Spares:</w:t>
            </w:r>
          </w:p>
          <w:p w14:paraId="496E83F3" w14:textId="77777777" w:rsidR="00CA62C6" w:rsidRPr="00086E75" w:rsidRDefault="00CA62C6" w:rsidP="004041DC">
            <w:pPr>
              <w:spacing w:before="360" w:after="360"/>
              <w:rPr>
                <w:szCs w:val="20"/>
              </w:rPr>
            </w:pPr>
            <w:r w:rsidRPr="00086E75">
              <w:t>Treatment on the acquisition of Strategic Spares:</w:t>
            </w:r>
          </w:p>
          <w:p w14:paraId="2FC8E83B" w14:textId="77777777" w:rsidR="00CA62C6" w:rsidRPr="00581D92" w:rsidRDefault="00CA62C6" w:rsidP="007441CD">
            <w:pPr>
              <w:pStyle w:val="ListParagraph"/>
              <w:numPr>
                <w:ilvl w:val="0"/>
                <w:numId w:val="22"/>
              </w:numPr>
              <w:spacing w:before="360" w:after="360"/>
              <w:rPr>
                <w:szCs w:val="20"/>
              </w:rPr>
            </w:pPr>
            <w:r w:rsidRPr="00581D92">
              <w:rPr>
                <w:szCs w:val="20"/>
              </w:rPr>
              <w:t>The costs of acquisition should be recorded as a positive value within the year of purchase on Table C</w:t>
            </w:r>
            <w:r>
              <w:rPr>
                <w:szCs w:val="20"/>
              </w:rPr>
              <w:t>2.11.</w:t>
            </w:r>
            <w:r w:rsidRPr="00581D92">
              <w:rPr>
                <w:szCs w:val="20"/>
              </w:rPr>
              <w:t xml:space="preserve"> </w:t>
            </w:r>
          </w:p>
          <w:p w14:paraId="4981E8F0" w14:textId="3CD4F066" w:rsidR="00CA62C6" w:rsidRPr="00581D92" w:rsidRDefault="00CA62C6" w:rsidP="007441CD">
            <w:pPr>
              <w:pStyle w:val="ListParagraph"/>
              <w:numPr>
                <w:ilvl w:val="0"/>
                <w:numId w:val="22"/>
              </w:numPr>
              <w:spacing w:before="360" w:after="360"/>
              <w:rPr>
                <w:szCs w:val="20"/>
              </w:rPr>
            </w:pPr>
            <w:r w:rsidRPr="00581D92">
              <w:rPr>
                <w:szCs w:val="20"/>
              </w:rPr>
              <w:t xml:space="preserve">No volumes to be recorded in the </w:t>
            </w:r>
            <w:r>
              <w:rPr>
                <w:szCs w:val="20"/>
              </w:rPr>
              <w:t>C</w:t>
            </w:r>
            <w:r w:rsidRPr="00581D92">
              <w:rPr>
                <w:szCs w:val="20"/>
              </w:rPr>
              <w:t xml:space="preserve">osts and </w:t>
            </w:r>
            <w:r>
              <w:rPr>
                <w:szCs w:val="20"/>
              </w:rPr>
              <w:t>V</w:t>
            </w:r>
            <w:r w:rsidRPr="00581D92">
              <w:rPr>
                <w:szCs w:val="20"/>
              </w:rPr>
              <w:t xml:space="preserve">olumes </w:t>
            </w:r>
            <w:r>
              <w:rPr>
                <w:szCs w:val="20"/>
              </w:rPr>
              <w:t>Reporting P</w:t>
            </w:r>
            <w:r w:rsidRPr="00581D92">
              <w:rPr>
                <w:szCs w:val="20"/>
              </w:rPr>
              <w:t>ack at the point of acquisition as the</w:t>
            </w:r>
            <w:r>
              <w:rPr>
                <w:szCs w:val="20"/>
              </w:rPr>
              <w:t xml:space="preserve"> strategic</w:t>
            </w:r>
            <w:r w:rsidRPr="00581D92">
              <w:rPr>
                <w:szCs w:val="20"/>
              </w:rPr>
              <w:t xml:space="preserve"> spare has not yet been utilised on the network (</w:t>
            </w:r>
            <w:del w:id="2142" w:author="Author">
              <w:r w:rsidDel="00B172BA">
                <w:rPr>
                  <w:szCs w:val="20"/>
                </w:rPr>
                <w:delText>T</w:delText>
              </w:r>
              <w:r w:rsidRPr="00581D92" w:rsidDel="00B172BA">
                <w:rPr>
                  <w:szCs w:val="20"/>
                </w:rPr>
                <w:delText>O</w:delText>
              </w:r>
            </w:del>
            <w:ins w:id="2143" w:author="Author">
              <w:r w:rsidR="00B172BA">
                <w:rPr>
                  <w:szCs w:val="20"/>
                </w:rPr>
                <w:t>Licensee</w:t>
              </w:r>
            </w:ins>
            <w:r w:rsidRPr="00581D92">
              <w:rPr>
                <w:szCs w:val="20"/>
              </w:rPr>
              <w:t>s should maintain their own record of volumes, as they would for stock items)</w:t>
            </w:r>
            <w:r>
              <w:rPr>
                <w:szCs w:val="20"/>
              </w:rPr>
              <w:t>.</w:t>
            </w:r>
          </w:p>
          <w:p w14:paraId="17D2204C" w14:textId="77777777" w:rsidR="00CA62C6" w:rsidRPr="00581D92" w:rsidRDefault="00CA62C6" w:rsidP="007441CD">
            <w:pPr>
              <w:pStyle w:val="ListParagraph"/>
              <w:numPr>
                <w:ilvl w:val="0"/>
                <w:numId w:val="22"/>
              </w:numPr>
              <w:spacing w:before="360" w:after="360"/>
              <w:rPr>
                <w:szCs w:val="20"/>
              </w:rPr>
            </w:pPr>
            <w:r w:rsidRPr="00581D92">
              <w:rPr>
                <w:szCs w:val="20"/>
              </w:rPr>
              <w:t xml:space="preserve">The purchase of </w:t>
            </w:r>
            <w:r>
              <w:rPr>
                <w:szCs w:val="20"/>
              </w:rPr>
              <w:t>S</w:t>
            </w:r>
            <w:r w:rsidRPr="00581D92">
              <w:rPr>
                <w:szCs w:val="20"/>
              </w:rPr>
              <w:t>t</w:t>
            </w:r>
            <w:r>
              <w:rPr>
                <w:szCs w:val="20"/>
              </w:rPr>
              <w:t>rategic S</w:t>
            </w:r>
            <w:r w:rsidRPr="00581D92">
              <w:rPr>
                <w:szCs w:val="20"/>
              </w:rPr>
              <w:t>pares is treated as a Totex cost, which is different to the treatment of normal stock items</w:t>
            </w:r>
            <w:r>
              <w:rPr>
                <w:szCs w:val="20"/>
              </w:rPr>
              <w:t>.</w:t>
            </w:r>
          </w:p>
          <w:p w14:paraId="732DC6AB" w14:textId="77777777" w:rsidR="00CA62C6" w:rsidRPr="00086E75" w:rsidRDefault="00CA62C6" w:rsidP="004041DC">
            <w:pPr>
              <w:spacing w:before="360" w:after="360"/>
            </w:pPr>
            <w:r w:rsidRPr="00086E75">
              <w:t>Treatment on the utilisation of Strategic Spares:</w:t>
            </w:r>
          </w:p>
          <w:p w14:paraId="3E2B7DC4" w14:textId="77777777" w:rsidR="00CA62C6" w:rsidRPr="00677714" w:rsidRDefault="00CA62C6" w:rsidP="007441CD">
            <w:pPr>
              <w:pStyle w:val="ListParagraph"/>
              <w:numPr>
                <w:ilvl w:val="0"/>
                <w:numId w:val="23"/>
              </w:numPr>
              <w:spacing w:before="360" w:after="360"/>
              <w:rPr>
                <w:szCs w:val="20"/>
              </w:rPr>
            </w:pPr>
            <w:r w:rsidRPr="00677714">
              <w:rPr>
                <w:szCs w:val="20"/>
              </w:rPr>
              <w:t>Once utilised on the network the original cost of the spare should be recorded as a negative value within the year of utilisation.</w:t>
            </w:r>
          </w:p>
          <w:p w14:paraId="2584948F" w14:textId="77777777" w:rsidR="00CA62C6" w:rsidRPr="00677714" w:rsidRDefault="00CA62C6" w:rsidP="007441CD">
            <w:pPr>
              <w:pStyle w:val="ListParagraph"/>
              <w:numPr>
                <w:ilvl w:val="0"/>
                <w:numId w:val="23"/>
              </w:numPr>
              <w:spacing w:before="360" w:after="360"/>
              <w:rPr>
                <w:szCs w:val="20"/>
              </w:rPr>
            </w:pPr>
            <w:r w:rsidRPr="00677714">
              <w:rPr>
                <w:szCs w:val="20"/>
              </w:rPr>
              <w:t>There will be an equal and opposite positive cost entry recorded on the relevant row of the activity table for which the utilisation relates. (ie if Strategic Spares were required to rectify a fault, these costs are to be recorded on relevant row on Table ‘C2.20 – Faults’)</w:t>
            </w:r>
          </w:p>
          <w:p w14:paraId="6A43E8F2" w14:textId="77777777" w:rsidR="00CA62C6" w:rsidRPr="00677714" w:rsidRDefault="00CA62C6" w:rsidP="007441CD">
            <w:pPr>
              <w:pStyle w:val="ListParagraph"/>
              <w:numPr>
                <w:ilvl w:val="0"/>
                <w:numId w:val="23"/>
              </w:numPr>
              <w:spacing w:before="360" w:after="360"/>
              <w:rPr>
                <w:szCs w:val="20"/>
              </w:rPr>
            </w:pPr>
            <w:r w:rsidRPr="00677714">
              <w:rPr>
                <w:szCs w:val="20"/>
              </w:rPr>
              <w:t>The associated asset volume should be recorded at this point on Asset Register class row of the CV table relating to the cost (in the above example - faults).</w:t>
            </w:r>
          </w:p>
          <w:p w14:paraId="4A4C7231" w14:textId="77777777" w:rsidR="00CA62C6" w:rsidRPr="00677714" w:rsidRDefault="00CA62C6" w:rsidP="007441CD">
            <w:pPr>
              <w:pStyle w:val="ListParagraph"/>
              <w:numPr>
                <w:ilvl w:val="0"/>
                <w:numId w:val="23"/>
              </w:numPr>
              <w:spacing w:before="360" w:after="360"/>
              <w:rPr>
                <w:szCs w:val="20"/>
              </w:rPr>
            </w:pPr>
            <w:r w:rsidRPr="00677714">
              <w:rPr>
                <w:szCs w:val="20"/>
              </w:rPr>
              <w:t>The utilisation of Strategic Spares has no net impact on Totex as the cost transactions recorded at this point are equal and opposite (other than in the unlikely event that the utilisation relates to an activity outside of the price control).</w:t>
            </w:r>
          </w:p>
          <w:p w14:paraId="71C59950" w14:textId="501756DE" w:rsidR="00CA62C6" w:rsidRPr="00014FC8" w:rsidRDefault="00CA62C6" w:rsidP="004041DC">
            <w:pPr>
              <w:pStyle w:val="Paragrapgh"/>
              <w:numPr>
                <w:ilvl w:val="0"/>
                <w:numId w:val="0"/>
              </w:numPr>
            </w:pPr>
            <w:r>
              <w:t xml:space="preserve">Black Start - </w:t>
            </w:r>
            <w:r w:rsidRPr="00014FC8">
              <w:t xml:space="preserve">This table provides expenditure and activity on Black Start resilience enhancement for electrical </w:t>
            </w:r>
            <w:r w:rsidR="00192120">
              <w:t xml:space="preserve">transmission </w:t>
            </w:r>
            <w:r w:rsidR="00192120" w:rsidRPr="00014FC8">
              <w:t>systems</w:t>
            </w:r>
            <w:r w:rsidRPr="00014FC8">
              <w:t xml:space="preserve"> and associated telecoms assets at </w:t>
            </w:r>
            <w:del w:id="2144" w:author="Author">
              <w:r w:rsidDel="00B172BA">
                <w:delText>T</w:delText>
              </w:r>
              <w:r w:rsidRPr="00014FC8" w:rsidDel="00B172BA">
                <w:delText>O</w:delText>
              </w:r>
            </w:del>
            <w:ins w:id="2145" w:author="Author">
              <w:r w:rsidR="00B172BA">
                <w:t>Licensee</w:t>
              </w:r>
            </w:ins>
            <w:r w:rsidRPr="00014FC8">
              <w:t xml:space="preserve"> substations. </w:t>
            </w:r>
          </w:p>
          <w:p w14:paraId="44979842" w14:textId="2A6C517A" w:rsidR="00CA62C6" w:rsidRDefault="00CA62C6" w:rsidP="004041DC">
            <w:pPr>
              <w:pStyle w:val="Paragrapgh"/>
              <w:numPr>
                <w:ilvl w:val="0"/>
                <w:numId w:val="0"/>
              </w:numPr>
            </w:pPr>
            <w:r>
              <w:t xml:space="preserve">In the first table ‘Sites resolved’ </w:t>
            </w:r>
            <w:del w:id="2146" w:author="Author">
              <w:r w:rsidDel="00B172BA">
                <w:delText>TO</w:delText>
              </w:r>
            </w:del>
            <w:ins w:id="2147" w:author="Author">
              <w:r w:rsidR="00B172BA">
                <w:t>Licensee</w:t>
              </w:r>
            </w:ins>
            <w:r>
              <w:t xml:space="preserve">s should report the volumes of sites where Black Start resilience has been achieved and the costs of achieving this. The costs and volumes of </w:t>
            </w:r>
            <w:r w:rsidRPr="00282091">
              <w:t>Securing of Existing Telecommunications Infrastructure</w:t>
            </w:r>
            <w:r>
              <w:t xml:space="preserve"> by site should also be recorded.</w:t>
            </w:r>
          </w:p>
          <w:p w14:paraId="06B9021C" w14:textId="187E6C18" w:rsidR="00CA62C6" w:rsidRPr="00014FC8" w:rsidRDefault="00CA62C6" w:rsidP="004041DC">
            <w:pPr>
              <w:pStyle w:val="Paragrapgh"/>
              <w:numPr>
                <w:ilvl w:val="0"/>
                <w:numId w:val="0"/>
              </w:numPr>
            </w:pPr>
            <w:r>
              <w:t xml:space="preserve">In the second table ‘Sites to be resolved’ </w:t>
            </w:r>
            <w:del w:id="2148" w:author="Author">
              <w:r w:rsidR="00D066A8" w:rsidDel="00B172BA">
                <w:delText>T</w:delText>
              </w:r>
              <w:r w:rsidRPr="00014FC8" w:rsidDel="00B172BA">
                <w:delText>O</w:delText>
              </w:r>
            </w:del>
            <w:ins w:id="2149" w:author="Author">
              <w:r w:rsidR="00B172BA">
                <w:t>Licensee</w:t>
              </w:r>
            </w:ins>
            <w:r w:rsidRPr="00014FC8">
              <w:t>s are required to provide</w:t>
            </w:r>
            <w:r>
              <w:t xml:space="preserve"> </w:t>
            </w:r>
            <w:r w:rsidRPr="00014FC8">
              <w:t xml:space="preserve">the number of outstanding sites to be resolved </w:t>
            </w:r>
          </w:p>
          <w:p w14:paraId="02928F64" w14:textId="77777777" w:rsidR="00CA62C6" w:rsidRDefault="00CA62C6" w:rsidP="004041DC">
            <w:pPr>
              <w:pStyle w:val="Paragrapgh"/>
              <w:numPr>
                <w:ilvl w:val="0"/>
                <w:numId w:val="0"/>
              </w:numPr>
            </w:pPr>
            <w:r>
              <w:t xml:space="preserve">The volumes of sites requiring the </w:t>
            </w:r>
            <w:r w:rsidRPr="00282091">
              <w:t>Securing of Existing Telecommunications Infrastructure</w:t>
            </w:r>
            <w:r>
              <w:t xml:space="preserve"> should also be recorded.</w:t>
            </w:r>
          </w:p>
          <w:p w14:paraId="7BFBB1EF" w14:textId="4505A617" w:rsidR="00CA62C6" w:rsidRPr="00014FC8" w:rsidRDefault="00CA62C6" w:rsidP="004041DC">
            <w:pPr>
              <w:pStyle w:val="Paragrapgh"/>
              <w:numPr>
                <w:ilvl w:val="0"/>
                <w:numId w:val="0"/>
              </w:numPr>
            </w:pPr>
            <w:r>
              <w:t>Losses - t</w:t>
            </w:r>
            <w:r w:rsidRPr="00014FC8">
              <w:t xml:space="preserve">he purpose of this worksheet is to report volumes and costs related to </w:t>
            </w:r>
            <w:r>
              <w:t>transmission</w:t>
            </w:r>
            <w:r w:rsidRPr="00014FC8">
              <w:t xml:space="preserve"> losses. </w:t>
            </w:r>
            <w:del w:id="2150" w:author="Author">
              <w:r w:rsidDel="00B172BA">
                <w:delText>T</w:delText>
              </w:r>
              <w:r w:rsidRPr="00014FC8" w:rsidDel="00B172BA">
                <w:delText>O</w:delText>
              </w:r>
            </w:del>
            <w:ins w:id="2151" w:author="Author">
              <w:r w:rsidR="00B172BA">
                <w:t>Licensee</w:t>
              </w:r>
            </w:ins>
            <w:r w:rsidRPr="00014FC8">
              <w:t>s should only complete this worksheet where losses management is the primary driver of the investment or action. This is to avoid double counting of volumes and costs reported in other worksheets.</w:t>
            </w:r>
          </w:p>
          <w:p w14:paraId="01E624D9" w14:textId="77777777" w:rsidR="00CA62C6" w:rsidRDefault="00CA62C6" w:rsidP="00F119B1">
            <w:pPr>
              <w:pStyle w:val="Paragrapgh"/>
              <w:numPr>
                <w:ilvl w:val="0"/>
                <w:numId w:val="0"/>
              </w:numPr>
              <w:spacing w:after="120"/>
            </w:pPr>
            <w:r w:rsidRPr="00014FC8">
              <w:t xml:space="preserve">Volumes and costs should be reported against the appropriate asset classes listed in this worksheet. We would expect the costs reported for Equipment to Manage Losses to be associated with the asset class list reported in this worksheet. </w:t>
            </w:r>
          </w:p>
          <w:p w14:paraId="14E22AA4" w14:textId="3E800BD2" w:rsidR="00CA62C6" w:rsidRPr="003577AE" w:rsidRDefault="00CA62C6" w:rsidP="00156486">
            <w:pPr>
              <w:pStyle w:val="Text-bulleted"/>
              <w:numPr>
                <w:ilvl w:val="0"/>
                <w:numId w:val="0"/>
              </w:numPr>
            </w:pPr>
            <w:r w:rsidRPr="00014FC8">
              <w:t xml:space="preserve">For </w:t>
            </w:r>
            <w:r w:rsidRPr="00584E1E">
              <w:t xml:space="preserve">Losses reporting, </w:t>
            </w:r>
            <w:del w:id="2152" w:author="Author">
              <w:r w:rsidRPr="00584E1E" w:rsidDel="00B172BA">
                <w:delText>TO</w:delText>
              </w:r>
            </w:del>
            <w:ins w:id="2153" w:author="Author">
              <w:r w:rsidR="00B172BA" w:rsidRPr="00584E1E">
                <w:t>Licensee</w:t>
              </w:r>
            </w:ins>
            <w:r w:rsidRPr="00584E1E">
              <w:t>s should report on costs (cells (M26:AE1</w:t>
            </w:r>
            <w:ins w:id="2154" w:author="Author">
              <w:r w:rsidR="00156486" w:rsidRPr="00584E1E">
                <w:t>13</w:t>
              </w:r>
            </w:ins>
            <w:del w:id="2155" w:author="Author">
              <w:r w:rsidRPr="00584E1E" w:rsidDel="00156486">
                <w:delText>88</w:delText>
              </w:r>
            </w:del>
            <w:r w:rsidR="00E618F7" w:rsidRPr="00584E1E">
              <w:t>) on</w:t>
            </w:r>
            <w:r w:rsidRPr="00584E1E">
              <w:t xml:space="preserve"> asset additions (cells AK26:BC1</w:t>
            </w:r>
            <w:ins w:id="2156" w:author="Author">
              <w:r w:rsidR="00156486" w:rsidRPr="00584E1E">
                <w:t>13</w:t>
              </w:r>
            </w:ins>
            <w:del w:id="2157" w:author="Author">
              <w:r w:rsidRPr="00584E1E" w:rsidDel="00156486">
                <w:delText>88</w:delText>
              </w:r>
            </w:del>
            <w:r w:rsidRPr="00584E1E">
              <w:t>) and disposals (cells BI26:CA1</w:t>
            </w:r>
            <w:ins w:id="2158" w:author="Author">
              <w:r w:rsidR="00156486" w:rsidRPr="00584E1E">
                <w:t>13</w:t>
              </w:r>
            </w:ins>
            <w:del w:id="2159" w:author="Author">
              <w:r w:rsidRPr="00584E1E" w:rsidDel="00156486">
                <w:delText xml:space="preserve">88) </w:delText>
              </w:r>
            </w:del>
            <w:r w:rsidRPr="00584E1E">
              <w:t>as a result of the asset replacement programme.</w:t>
            </w:r>
            <w:r w:rsidRPr="00014FC8">
              <w:t xml:space="preserve"> </w:t>
            </w:r>
          </w:p>
        </w:tc>
      </w:tr>
    </w:tbl>
    <w:p w14:paraId="49203325" w14:textId="3147914C" w:rsidR="00CA62C6" w:rsidRPr="00DE1682" w:rsidRDefault="006C1F27" w:rsidP="00CA62C6">
      <w:pPr>
        <w:pStyle w:val="Heading4"/>
        <w:keepNext/>
        <w:keepLines/>
        <w:spacing w:before="240" w:after="240"/>
        <w:rPr>
          <w:rStyle w:val="Text-Bold"/>
          <w:i w:val="0"/>
        </w:rPr>
      </w:pPr>
      <w:r>
        <w:rPr>
          <w:rStyle w:val="Text-Bold"/>
          <w:i w:val="0"/>
        </w:rPr>
        <w:t>C</w:t>
      </w:r>
      <w:r w:rsidR="00CA62C6">
        <w:rPr>
          <w:rStyle w:val="Text-Bold"/>
          <w:i w:val="0"/>
        </w:rPr>
        <w:t>2.20:</w:t>
      </w:r>
      <w:r w:rsidR="00CA62C6" w:rsidRPr="00DE1682">
        <w:rPr>
          <w:rStyle w:val="Text-Bold"/>
          <w:i w:val="0"/>
        </w:rPr>
        <w:t xml:space="preserve"> </w:t>
      </w:r>
      <w:r w:rsidR="00CA62C6">
        <w:rPr>
          <w:rStyle w:val="Text-Bold"/>
          <w:i w:val="0"/>
        </w:rPr>
        <w:t xml:space="preserve">Faults </w:t>
      </w:r>
    </w:p>
    <w:tbl>
      <w:tblPr>
        <w:tblW w:w="88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2373"/>
        <w:gridCol w:w="6524"/>
      </w:tblGrid>
      <w:tr w:rsidR="00CA62C6" w:rsidRPr="003577AE" w14:paraId="689749AF" w14:textId="77777777" w:rsidTr="00F119B1">
        <w:tc>
          <w:tcPr>
            <w:tcW w:w="2373" w:type="dxa"/>
            <w:tcMar>
              <w:top w:w="0" w:type="dxa"/>
              <w:left w:w="108" w:type="dxa"/>
              <w:bottom w:w="0" w:type="dxa"/>
              <w:right w:w="108" w:type="dxa"/>
            </w:tcMar>
          </w:tcPr>
          <w:p w14:paraId="7356EED3" w14:textId="77777777" w:rsidR="00CA62C6" w:rsidRPr="003577AE" w:rsidRDefault="00CA62C6" w:rsidP="00F119B1">
            <w:pPr>
              <w:rPr>
                <w:szCs w:val="20"/>
              </w:rPr>
            </w:pPr>
            <w:r>
              <w:rPr>
                <w:szCs w:val="20"/>
              </w:rPr>
              <w:t>Purpose and use by Ofgem</w:t>
            </w:r>
          </w:p>
        </w:tc>
        <w:tc>
          <w:tcPr>
            <w:tcW w:w="6524" w:type="dxa"/>
            <w:tcMar>
              <w:top w:w="0" w:type="dxa"/>
              <w:left w:w="108" w:type="dxa"/>
              <w:bottom w:w="0" w:type="dxa"/>
              <w:right w:w="108" w:type="dxa"/>
            </w:tcMar>
          </w:tcPr>
          <w:p w14:paraId="6915136E" w14:textId="27E6BE13" w:rsidR="00CA62C6" w:rsidRPr="003577AE" w:rsidRDefault="00CA62C6" w:rsidP="00F119B1">
            <w:pPr>
              <w:pStyle w:val="Paragrapgh"/>
              <w:numPr>
                <w:ilvl w:val="0"/>
                <w:numId w:val="0"/>
              </w:numPr>
              <w:tabs>
                <w:tab w:val="num" w:pos="567"/>
              </w:tabs>
              <w:spacing w:before="0"/>
            </w:pPr>
            <w:r w:rsidRPr="00802AE5">
              <w:t xml:space="preserve">The purpose of this table is </w:t>
            </w:r>
            <w:r>
              <w:t>to provide historical and forecast data on the number of faults &amp; failures by asset category as well as the associated totex cost of fault &amp; failure repair/recovery. Ofgem will use this data to inform its proposed RIIO2 allowances in this area.</w:t>
            </w:r>
          </w:p>
        </w:tc>
      </w:tr>
      <w:tr w:rsidR="00CA62C6" w:rsidRPr="003577AE" w14:paraId="78DE767A" w14:textId="77777777" w:rsidTr="00F119B1">
        <w:tc>
          <w:tcPr>
            <w:tcW w:w="2373" w:type="dxa"/>
            <w:tcBorders>
              <w:bottom w:val="single" w:sz="4" w:space="0" w:color="auto"/>
            </w:tcBorders>
            <w:tcMar>
              <w:top w:w="0" w:type="dxa"/>
              <w:left w:w="108" w:type="dxa"/>
              <w:bottom w:w="0" w:type="dxa"/>
              <w:right w:w="108" w:type="dxa"/>
            </w:tcMar>
          </w:tcPr>
          <w:p w14:paraId="0EF2BFE7" w14:textId="77777777" w:rsidR="00CA62C6" w:rsidRPr="003577AE" w:rsidRDefault="00CA62C6" w:rsidP="00F119B1">
            <w:pPr>
              <w:rPr>
                <w:szCs w:val="20"/>
              </w:rPr>
            </w:pPr>
            <w:r>
              <w:rPr>
                <w:szCs w:val="20"/>
              </w:rPr>
              <w:t>Guidance on completing this worksheet</w:t>
            </w:r>
          </w:p>
        </w:tc>
        <w:tc>
          <w:tcPr>
            <w:tcW w:w="6524" w:type="dxa"/>
            <w:tcBorders>
              <w:bottom w:val="single" w:sz="4" w:space="0" w:color="auto"/>
            </w:tcBorders>
            <w:tcMar>
              <w:top w:w="0" w:type="dxa"/>
              <w:left w:w="108" w:type="dxa"/>
              <w:bottom w:w="0" w:type="dxa"/>
              <w:right w:w="108" w:type="dxa"/>
            </w:tcMar>
          </w:tcPr>
          <w:p w14:paraId="5E74C98F" w14:textId="13C67082" w:rsidR="00545464" w:rsidRDefault="00CA62C6" w:rsidP="00F119B1">
            <w:pPr>
              <w:pStyle w:val="Paragrapgh"/>
              <w:numPr>
                <w:ilvl w:val="0"/>
                <w:numId w:val="0"/>
              </w:numPr>
            </w:pPr>
            <w:r w:rsidRPr="00584E1E">
              <w:t xml:space="preserve">For fault reporting, </w:t>
            </w:r>
            <w:del w:id="2160" w:author="Author">
              <w:r w:rsidRPr="00584E1E" w:rsidDel="00B172BA">
                <w:delText>TO</w:delText>
              </w:r>
            </w:del>
            <w:ins w:id="2161" w:author="Author">
              <w:r w:rsidR="00B172BA" w:rsidRPr="00584E1E">
                <w:t>Licensee</w:t>
              </w:r>
            </w:ins>
            <w:r w:rsidRPr="00584E1E">
              <w:t xml:space="preserve">s should report </w:t>
            </w:r>
            <w:r w:rsidR="00545464" w:rsidRPr="00584E1E">
              <w:t>on costs (cells (M163:AE226</w:t>
            </w:r>
            <w:r w:rsidR="00E618F7" w:rsidRPr="00584E1E">
              <w:t>) on</w:t>
            </w:r>
            <w:r w:rsidRPr="00584E1E">
              <w:t xml:space="preserve"> activity volumes (cells </w:t>
            </w:r>
            <w:r w:rsidR="00545464" w:rsidRPr="00584E1E">
              <w:t>AK163</w:t>
            </w:r>
            <w:r w:rsidRPr="00584E1E">
              <w:t>:</w:t>
            </w:r>
            <w:r w:rsidR="00545464" w:rsidRPr="00584E1E">
              <w:t>BC226</w:t>
            </w:r>
            <w:r w:rsidRPr="00584E1E">
              <w:t>) as a result of the fault.</w:t>
            </w:r>
            <w:r w:rsidRPr="00014FC8">
              <w:t xml:space="preserve"> </w:t>
            </w:r>
          </w:p>
          <w:p w14:paraId="11B8C807" w14:textId="197E4488" w:rsidR="00545464" w:rsidRPr="003577AE" w:rsidRDefault="00545464" w:rsidP="00F119B1">
            <w:pPr>
              <w:pStyle w:val="Paragrapgh"/>
              <w:numPr>
                <w:ilvl w:val="0"/>
                <w:numId w:val="0"/>
              </w:numPr>
            </w:pPr>
            <w:r>
              <w:t xml:space="preserve">Faults definition is available in the Transmission Glossary. </w:t>
            </w:r>
          </w:p>
        </w:tc>
      </w:tr>
    </w:tbl>
    <w:p w14:paraId="4710BEC6" w14:textId="53AD16F8" w:rsidR="00CA62C6" w:rsidRPr="00DE1682" w:rsidRDefault="006C1F27" w:rsidP="00CA62C6">
      <w:pPr>
        <w:pStyle w:val="Heading4"/>
        <w:keepNext/>
        <w:keepLines/>
        <w:spacing w:before="240" w:after="240"/>
        <w:rPr>
          <w:rStyle w:val="Text-Bold"/>
          <w:i w:val="0"/>
        </w:rPr>
      </w:pPr>
      <w:r>
        <w:rPr>
          <w:rStyle w:val="Text-Bold"/>
          <w:i w:val="0"/>
        </w:rPr>
        <w:t>C</w:t>
      </w:r>
      <w:r w:rsidR="00CA62C6">
        <w:rPr>
          <w:rStyle w:val="Text-Bold"/>
          <w:i w:val="0"/>
        </w:rPr>
        <w:t>2.21:</w:t>
      </w:r>
      <w:r w:rsidR="00CA62C6" w:rsidRPr="00DE1682">
        <w:rPr>
          <w:rStyle w:val="Text-Bold"/>
          <w:i w:val="0"/>
        </w:rPr>
        <w:t xml:space="preserve"> </w:t>
      </w:r>
      <w:r w:rsidR="00CA62C6">
        <w:rPr>
          <w:rStyle w:val="Text-Bold"/>
          <w:i w:val="0"/>
        </w:rPr>
        <w:t xml:space="preserve">Inspections </w:t>
      </w:r>
    </w:p>
    <w:tbl>
      <w:tblPr>
        <w:tblW w:w="88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2373"/>
        <w:gridCol w:w="6524"/>
      </w:tblGrid>
      <w:tr w:rsidR="00CA62C6" w:rsidRPr="003577AE" w14:paraId="2870AEC8" w14:textId="77777777" w:rsidTr="00F119B1">
        <w:tc>
          <w:tcPr>
            <w:tcW w:w="2373" w:type="dxa"/>
            <w:tcMar>
              <w:top w:w="0" w:type="dxa"/>
              <w:left w:w="108" w:type="dxa"/>
              <w:bottom w:w="0" w:type="dxa"/>
              <w:right w:w="108" w:type="dxa"/>
            </w:tcMar>
          </w:tcPr>
          <w:p w14:paraId="687382B3" w14:textId="77777777" w:rsidR="00CA62C6" w:rsidRPr="003577AE" w:rsidRDefault="00CA62C6" w:rsidP="00F119B1">
            <w:pPr>
              <w:rPr>
                <w:szCs w:val="20"/>
              </w:rPr>
            </w:pPr>
            <w:r>
              <w:rPr>
                <w:szCs w:val="20"/>
              </w:rPr>
              <w:t>Purpose and use by Ofgem</w:t>
            </w:r>
          </w:p>
        </w:tc>
        <w:tc>
          <w:tcPr>
            <w:tcW w:w="6524" w:type="dxa"/>
            <w:tcMar>
              <w:top w:w="0" w:type="dxa"/>
              <w:left w:w="108" w:type="dxa"/>
              <w:bottom w:w="0" w:type="dxa"/>
              <w:right w:w="108" w:type="dxa"/>
            </w:tcMar>
          </w:tcPr>
          <w:p w14:paraId="326A05E3" w14:textId="03F86434" w:rsidR="00CA62C6" w:rsidRPr="003577AE" w:rsidRDefault="00CA62C6" w:rsidP="00F119B1">
            <w:pPr>
              <w:pStyle w:val="Paragrapgh"/>
              <w:numPr>
                <w:ilvl w:val="0"/>
                <w:numId w:val="0"/>
              </w:numPr>
              <w:tabs>
                <w:tab w:val="num" w:pos="567"/>
              </w:tabs>
              <w:spacing w:before="0"/>
            </w:pPr>
            <w:r w:rsidRPr="00802AE5">
              <w:t xml:space="preserve">The purpose of this table is </w:t>
            </w:r>
            <w:r>
              <w:t>to provide historical and forecast data on number of inspections carried out and associated costs by asset category. Ofgem will use this data to inform its proposed RIIO</w:t>
            </w:r>
            <w:r w:rsidR="006C1F27">
              <w:t>-T</w:t>
            </w:r>
            <w:r>
              <w:t xml:space="preserve">2 allowances in this area. </w:t>
            </w:r>
          </w:p>
        </w:tc>
      </w:tr>
      <w:tr w:rsidR="00CA62C6" w:rsidRPr="003577AE" w14:paraId="0B3845C9" w14:textId="77777777" w:rsidTr="00F119B1">
        <w:tc>
          <w:tcPr>
            <w:tcW w:w="2373" w:type="dxa"/>
            <w:tcBorders>
              <w:bottom w:val="single" w:sz="4" w:space="0" w:color="auto"/>
            </w:tcBorders>
            <w:tcMar>
              <w:top w:w="0" w:type="dxa"/>
              <w:left w:w="108" w:type="dxa"/>
              <w:bottom w:w="0" w:type="dxa"/>
              <w:right w:w="108" w:type="dxa"/>
            </w:tcMar>
          </w:tcPr>
          <w:p w14:paraId="05EDF5EB" w14:textId="77777777" w:rsidR="00CA62C6" w:rsidRPr="003577AE" w:rsidRDefault="00CA62C6" w:rsidP="00F119B1">
            <w:pPr>
              <w:rPr>
                <w:szCs w:val="20"/>
              </w:rPr>
            </w:pPr>
            <w:r>
              <w:rPr>
                <w:szCs w:val="20"/>
              </w:rPr>
              <w:t>Guidance on completing this worksheet</w:t>
            </w:r>
          </w:p>
        </w:tc>
        <w:tc>
          <w:tcPr>
            <w:tcW w:w="6524" w:type="dxa"/>
            <w:tcBorders>
              <w:bottom w:val="single" w:sz="4" w:space="0" w:color="auto"/>
            </w:tcBorders>
            <w:tcMar>
              <w:top w:w="0" w:type="dxa"/>
              <w:left w:w="108" w:type="dxa"/>
              <w:bottom w:w="0" w:type="dxa"/>
              <w:right w:w="108" w:type="dxa"/>
            </w:tcMar>
          </w:tcPr>
          <w:p w14:paraId="14FFE1E2" w14:textId="77777777" w:rsidR="00CA62C6" w:rsidRDefault="00CA62C6" w:rsidP="00F119B1">
            <w:pPr>
              <w:pStyle w:val="Paragrapgh"/>
              <w:numPr>
                <w:ilvl w:val="0"/>
                <w:numId w:val="0"/>
              </w:numPr>
              <w:tabs>
                <w:tab w:val="num" w:pos="567"/>
              </w:tabs>
              <w:spacing w:before="0"/>
            </w:pPr>
            <w:r>
              <w:t xml:space="preserve">Inspection costs exclude the cost of any asset interventions carried out in response to the inspection results.   </w:t>
            </w:r>
          </w:p>
          <w:p w14:paraId="378966B4" w14:textId="3ED6F57B" w:rsidR="00CA62C6" w:rsidRDefault="00CA62C6" w:rsidP="00F119B1">
            <w:pPr>
              <w:pStyle w:val="Paragrapgh"/>
              <w:numPr>
                <w:ilvl w:val="0"/>
                <w:numId w:val="0"/>
              </w:numPr>
              <w:tabs>
                <w:tab w:val="num" w:pos="567"/>
              </w:tabs>
              <w:spacing w:before="0"/>
            </w:pPr>
            <w:r>
              <w:t>The volume</w:t>
            </w:r>
            <w:r w:rsidRPr="00014FC8">
              <w:t xml:space="preserve"> inspected is for </w:t>
            </w:r>
            <w:del w:id="2162" w:author="Author">
              <w:r w:rsidDel="00B172BA">
                <w:delText>T</w:delText>
              </w:r>
              <w:r w:rsidRPr="00014FC8" w:rsidDel="00B172BA">
                <w:delText>O</w:delText>
              </w:r>
            </w:del>
            <w:ins w:id="2163" w:author="Author">
              <w:r w:rsidR="00B172BA">
                <w:t>Licensee</w:t>
              </w:r>
            </w:ins>
            <w:r w:rsidRPr="00014FC8">
              <w:t>s to report the quantity of individual assets or sites that have been inspected, irrespective of the number of times that the same asset has been inspected. For example if an asset has been inspected four times during the reporting year, a count of one inspection would be recorded</w:t>
            </w:r>
          </w:p>
          <w:p w14:paraId="2D35EBCC" w14:textId="29EF206B" w:rsidR="00CA62C6" w:rsidRDefault="00CA62C6" w:rsidP="00F119B1">
            <w:pPr>
              <w:pStyle w:val="Paragrapgh"/>
              <w:numPr>
                <w:ilvl w:val="0"/>
                <w:numId w:val="0"/>
              </w:numPr>
            </w:pPr>
            <w:r w:rsidRPr="00584E1E">
              <w:t xml:space="preserve">For Inspections reporting, </w:t>
            </w:r>
            <w:del w:id="2164" w:author="Author">
              <w:r w:rsidRPr="00584E1E" w:rsidDel="00B172BA">
                <w:delText>TO</w:delText>
              </w:r>
            </w:del>
            <w:ins w:id="2165" w:author="Author">
              <w:r w:rsidR="00B172BA" w:rsidRPr="00584E1E">
                <w:t>Licensee</w:t>
              </w:r>
            </w:ins>
            <w:r w:rsidRPr="00584E1E">
              <w:t>s should report on costs (cells (M26:AE1</w:t>
            </w:r>
            <w:ins w:id="2166" w:author="Author">
              <w:r w:rsidR="00156486" w:rsidRPr="00584E1E">
                <w:t>19</w:t>
              </w:r>
            </w:ins>
            <w:del w:id="2167" w:author="Author">
              <w:r w:rsidRPr="00584E1E" w:rsidDel="00156486">
                <w:delText>88</w:delText>
              </w:r>
            </w:del>
            <w:r w:rsidR="00E618F7" w:rsidRPr="00584E1E">
              <w:t>) on</w:t>
            </w:r>
            <w:r w:rsidRPr="00584E1E">
              <w:t xml:space="preserve"> activity volumes (cells AK26:BC1</w:t>
            </w:r>
            <w:ins w:id="2168" w:author="Author">
              <w:r w:rsidR="00156486" w:rsidRPr="00584E1E">
                <w:t>19</w:t>
              </w:r>
            </w:ins>
            <w:del w:id="2169" w:author="Author">
              <w:r w:rsidRPr="00584E1E" w:rsidDel="00156486">
                <w:delText>88</w:delText>
              </w:r>
            </w:del>
            <w:r w:rsidRPr="00584E1E">
              <w:t>) as a result of the asset replacement programme.</w:t>
            </w:r>
            <w:r w:rsidRPr="00014FC8">
              <w:t xml:space="preserve"> </w:t>
            </w:r>
          </w:p>
          <w:p w14:paraId="08A3B3E0" w14:textId="77777777" w:rsidR="00CA62C6" w:rsidRPr="003577AE" w:rsidRDefault="00CA62C6" w:rsidP="00F119B1">
            <w:pPr>
              <w:pStyle w:val="Paragrapgh"/>
              <w:numPr>
                <w:ilvl w:val="0"/>
                <w:numId w:val="0"/>
              </w:numPr>
              <w:tabs>
                <w:tab w:val="num" w:pos="567"/>
              </w:tabs>
              <w:spacing w:before="0"/>
            </w:pPr>
          </w:p>
        </w:tc>
      </w:tr>
    </w:tbl>
    <w:p w14:paraId="08D9E659" w14:textId="78BD740A" w:rsidR="00CA62C6" w:rsidRPr="00DE1682" w:rsidRDefault="006C1F27" w:rsidP="00CA62C6">
      <w:pPr>
        <w:pStyle w:val="Heading4"/>
        <w:keepNext/>
        <w:keepLines/>
        <w:spacing w:before="240" w:after="240"/>
        <w:rPr>
          <w:rStyle w:val="Text-Bold"/>
          <w:i w:val="0"/>
        </w:rPr>
      </w:pPr>
      <w:r>
        <w:rPr>
          <w:rStyle w:val="Text-Bold"/>
          <w:i w:val="0"/>
        </w:rPr>
        <w:t>C</w:t>
      </w:r>
      <w:r w:rsidR="00CA62C6">
        <w:rPr>
          <w:rStyle w:val="Text-Bold"/>
          <w:i w:val="0"/>
        </w:rPr>
        <w:t>2.22:</w:t>
      </w:r>
      <w:r w:rsidR="00CA62C6" w:rsidRPr="00DE1682">
        <w:rPr>
          <w:rStyle w:val="Text-Bold"/>
          <w:i w:val="0"/>
        </w:rPr>
        <w:t xml:space="preserve"> </w:t>
      </w:r>
      <w:r w:rsidR="00CA62C6">
        <w:rPr>
          <w:rStyle w:val="Text-Bold"/>
          <w:i w:val="0"/>
        </w:rPr>
        <w:t>Repairs and maintenance</w:t>
      </w:r>
    </w:p>
    <w:tbl>
      <w:tblPr>
        <w:tblW w:w="88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2373"/>
        <w:gridCol w:w="6524"/>
      </w:tblGrid>
      <w:tr w:rsidR="00CA62C6" w:rsidRPr="003577AE" w14:paraId="2F2ACCC9" w14:textId="77777777" w:rsidTr="00F119B1">
        <w:tc>
          <w:tcPr>
            <w:tcW w:w="2373" w:type="dxa"/>
            <w:tcMar>
              <w:top w:w="0" w:type="dxa"/>
              <w:left w:w="108" w:type="dxa"/>
              <w:bottom w:w="0" w:type="dxa"/>
              <w:right w:w="108" w:type="dxa"/>
            </w:tcMar>
          </w:tcPr>
          <w:p w14:paraId="2A668BE5" w14:textId="77777777" w:rsidR="00CA62C6" w:rsidRPr="003577AE" w:rsidRDefault="00CA62C6" w:rsidP="00F119B1">
            <w:pPr>
              <w:rPr>
                <w:szCs w:val="20"/>
              </w:rPr>
            </w:pPr>
            <w:r>
              <w:rPr>
                <w:szCs w:val="20"/>
              </w:rPr>
              <w:t>Purpose and use by Ofgem</w:t>
            </w:r>
          </w:p>
        </w:tc>
        <w:tc>
          <w:tcPr>
            <w:tcW w:w="6524" w:type="dxa"/>
            <w:tcMar>
              <w:top w:w="0" w:type="dxa"/>
              <w:left w:w="108" w:type="dxa"/>
              <w:bottom w:w="0" w:type="dxa"/>
              <w:right w:w="108" w:type="dxa"/>
            </w:tcMar>
          </w:tcPr>
          <w:p w14:paraId="3B11A66F" w14:textId="77777777" w:rsidR="00CA62C6" w:rsidRPr="003577AE" w:rsidRDefault="00CA62C6" w:rsidP="00F119B1">
            <w:pPr>
              <w:pStyle w:val="Paragrapgh"/>
              <w:numPr>
                <w:ilvl w:val="0"/>
                <w:numId w:val="0"/>
              </w:numPr>
              <w:tabs>
                <w:tab w:val="num" w:pos="567"/>
              </w:tabs>
              <w:spacing w:before="0"/>
            </w:pPr>
            <w:r w:rsidRPr="00802AE5">
              <w:t xml:space="preserve">The purpose of this table is </w:t>
            </w:r>
            <w:r>
              <w:t xml:space="preserve">to provide historical and forecast data on number (routine and non-routine) maintenance and repair interventions and associated costs by asset category.  </w:t>
            </w:r>
          </w:p>
        </w:tc>
      </w:tr>
      <w:tr w:rsidR="00CA62C6" w:rsidRPr="003577AE" w14:paraId="65D4C3C3" w14:textId="77777777" w:rsidTr="00F119B1">
        <w:tc>
          <w:tcPr>
            <w:tcW w:w="2373" w:type="dxa"/>
            <w:tcBorders>
              <w:bottom w:val="single" w:sz="4" w:space="0" w:color="auto"/>
            </w:tcBorders>
            <w:tcMar>
              <w:top w:w="0" w:type="dxa"/>
              <w:left w:w="108" w:type="dxa"/>
              <w:bottom w:w="0" w:type="dxa"/>
              <w:right w:w="108" w:type="dxa"/>
            </w:tcMar>
          </w:tcPr>
          <w:p w14:paraId="17FF1A68" w14:textId="77777777" w:rsidR="00CA62C6" w:rsidRPr="003577AE" w:rsidRDefault="00CA62C6" w:rsidP="00F119B1">
            <w:pPr>
              <w:rPr>
                <w:szCs w:val="20"/>
              </w:rPr>
            </w:pPr>
            <w:r>
              <w:rPr>
                <w:szCs w:val="20"/>
              </w:rPr>
              <w:t>Guidance on completing this worksheet</w:t>
            </w:r>
          </w:p>
        </w:tc>
        <w:tc>
          <w:tcPr>
            <w:tcW w:w="6524" w:type="dxa"/>
            <w:tcBorders>
              <w:bottom w:val="single" w:sz="4" w:space="0" w:color="auto"/>
            </w:tcBorders>
            <w:tcMar>
              <w:top w:w="0" w:type="dxa"/>
              <w:left w:w="108" w:type="dxa"/>
              <w:bottom w:w="0" w:type="dxa"/>
              <w:right w:w="108" w:type="dxa"/>
            </w:tcMar>
          </w:tcPr>
          <w:p w14:paraId="30A4C406" w14:textId="77777777" w:rsidR="00CA62C6" w:rsidRDefault="00CA62C6" w:rsidP="00F119B1">
            <w:pPr>
              <w:pStyle w:val="Paragrapgh"/>
              <w:numPr>
                <w:ilvl w:val="0"/>
                <w:numId w:val="0"/>
              </w:numPr>
              <w:tabs>
                <w:tab w:val="num" w:pos="567"/>
              </w:tabs>
              <w:spacing w:before="0"/>
            </w:pPr>
            <w:r w:rsidRPr="009A0D8A">
              <w:t>Maintenance and Repair</w:t>
            </w:r>
            <w:r w:rsidRPr="00243EF7">
              <w:t>:</w:t>
            </w:r>
            <w:r>
              <w:t xml:space="preserve"> </w:t>
            </w:r>
            <w:r w:rsidRPr="00243EF7">
              <w:t>Activities to achieve expected asset life and ensure asset performance. Maintenance would not be expected to extend asset life</w:t>
            </w:r>
            <w:r>
              <w:t>.  M</w:t>
            </w:r>
            <w:r w:rsidRPr="00243EF7">
              <w:t>aintenance that delivers asset life extension should be classed as refurbishment</w:t>
            </w:r>
            <w:r>
              <w:t xml:space="preserve"> in line with the guidance provided in the Transmission Glossary.</w:t>
            </w:r>
          </w:p>
          <w:p w14:paraId="3C00F585" w14:textId="77777777" w:rsidR="00CA62C6" w:rsidRDefault="00CA62C6" w:rsidP="00F119B1">
            <w:pPr>
              <w:pStyle w:val="Paragrapgh"/>
              <w:numPr>
                <w:ilvl w:val="0"/>
                <w:numId w:val="0"/>
              </w:numPr>
            </w:pPr>
            <w:r w:rsidRPr="00014FC8">
              <w:t xml:space="preserve">The volume data to be reported shall represent the number of assets where Repair &amp; Maintenance activities have been undertaken, irrespective of whether multiple Repair &amp; Maintenance activities have been undertaken on the same asset (eg if two Repair &amp; Maintenance visits have been undertaken, in the same reporting year on the same asset, then a volume of one should be recorded). </w:t>
            </w:r>
          </w:p>
          <w:p w14:paraId="0BD7B2E8" w14:textId="77777777" w:rsidR="00CA62C6" w:rsidRPr="00014FC8" w:rsidRDefault="00CA62C6" w:rsidP="00F119B1">
            <w:pPr>
              <w:pStyle w:val="Paragrapgh"/>
              <w:numPr>
                <w:ilvl w:val="0"/>
                <w:numId w:val="0"/>
              </w:numPr>
            </w:pPr>
            <w:r w:rsidRPr="00014FC8">
              <w:t xml:space="preserve">Repair &amp; Maintenance includes the invasive examination of system assets. Other activities considered as Repair &amp; Maintenance are further identified in the </w:t>
            </w:r>
            <w:r>
              <w:t>Transmission Glossary</w:t>
            </w:r>
            <w:r w:rsidRPr="00014FC8">
              <w:t xml:space="preserve">. </w:t>
            </w:r>
          </w:p>
          <w:p w14:paraId="6CF71B9C" w14:textId="77777777" w:rsidR="00CA62C6" w:rsidRDefault="00CA62C6" w:rsidP="00F119B1">
            <w:pPr>
              <w:pStyle w:val="Paragrapgh"/>
              <w:numPr>
                <w:ilvl w:val="0"/>
                <w:numId w:val="0"/>
              </w:numPr>
              <w:tabs>
                <w:tab w:val="num" w:pos="567"/>
              </w:tabs>
              <w:spacing w:before="0"/>
            </w:pPr>
            <w:r w:rsidRPr="00014FC8">
              <w:t>Where Repair &amp; Maintenance activities are undertaken as part of other works that are classified as Refurbishm</w:t>
            </w:r>
            <w:r>
              <w:t xml:space="preserve">ent, then the associated costs </w:t>
            </w:r>
            <w:r w:rsidRPr="00014FC8">
              <w:t>shall be recorded on the appropriate Refurbishment worksheet</w:t>
            </w:r>
          </w:p>
          <w:p w14:paraId="5EEB2BC0" w14:textId="76221605" w:rsidR="00CA62C6" w:rsidRDefault="00CA62C6" w:rsidP="00F119B1">
            <w:pPr>
              <w:pStyle w:val="Paragrapgh"/>
              <w:numPr>
                <w:ilvl w:val="0"/>
                <w:numId w:val="0"/>
              </w:numPr>
              <w:tabs>
                <w:tab w:val="num" w:pos="567"/>
              </w:tabs>
              <w:spacing w:before="0"/>
            </w:pPr>
            <w:r w:rsidRPr="00584E1E">
              <w:t xml:space="preserve">For Repairs &amp; Maintenance reporting, </w:t>
            </w:r>
            <w:del w:id="2170" w:author="Author">
              <w:r w:rsidRPr="00584E1E" w:rsidDel="00B172BA">
                <w:delText>TO</w:delText>
              </w:r>
            </w:del>
            <w:ins w:id="2171" w:author="Author">
              <w:r w:rsidR="00B172BA" w:rsidRPr="00584E1E">
                <w:t>Licensee</w:t>
              </w:r>
            </w:ins>
            <w:r w:rsidRPr="00584E1E">
              <w:t xml:space="preserve">s should report </w:t>
            </w:r>
            <w:r w:rsidR="00545464" w:rsidRPr="00584E1E">
              <w:t>on costs (cells (M26:AE1</w:t>
            </w:r>
            <w:ins w:id="2172" w:author="Author">
              <w:r w:rsidR="00156486" w:rsidRPr="00584E1E">
                <w:t>13</w:t>
              </w:r>
            </w:ins>
            <w:del w:id="2173" w:author="Author">
              <w:r w:rsidR="00545464" w:rsidRPr="00584E1E" w:rsidDel="00156486">
                <w:delText>46</w:delText>
              </w:r>
            </w:del>
            <w:r w:rsidRPr="00584E1E">
              <w:t>)  on activity volumes (cells AK26:</w:t>
            </w:r>
            <w:r w:rsidR="00545464" w:rsidRPr="00584E1E">
              <w:t>BC1</w:t>
            </w:r>
            <w:ins w:id="2174" w:author="Author">
              <w:r w:rsidR="00156486" w:rsidRPr="00584E1E">
                <w:t>13</w:t>
              </w:r>
            </w:ins>
            <w:del w:id="2175" w:author="Author">
              <w:r w:rsidR="00545464" w:rsidRPr="00584E1E" w:rsidDel="00156486">
                <w:delText>46</w:delText>
              </w:r>
            </w:del>
            <w:r w:rsidRPr="00584E1E">
              <w:t>) as a result of the asset replacement programme</w:t>
            </w:r>
            <w:ins w:id="2176" w:author="Author">
              <w:r w:rsidR="00584E1E" w:rsidRPr="00584E1E">
                <w:t>.</w:t>
              </w:r>
            </w:ins>
          </w:p>
          <w:p w14:paraId="7EFA5D28" w14:textId="77777777" w:rsidR="00CA62C6" w:rsidRPr="003577AE" w:rsidRDefault="00CA62C6" w:rsidP="00F119B1">
            <w:pPr>
              <w:pStyle w:val="Paragrapgh"/>
              <w:numPr>
                <w:ilvl w:val="0"/>
                <w:numId w:val="0"/>
              </w:numPr>
              <w:tabs>
                <w:tab w:val="num" w:pos="567"/>
              </w:tabs>
              <w:spacing w:before="0"/>
            </w:pPr>
          </w:p>
        </w:tc>
      </w:tr>
    </w:tbl>
    <w:p w14:paraId="3E10FF05" w14:textId="74D953B5" w:rsidR="00CA62C6" w:rsidRPr="00DE1682" w:rsidRDefault="006C1F27" w:rsidP="00CA62C6">
      <w:pPr>
        <w:pStyle w:val="Heading4"/>
        <w:keepNext/>
        <w:keepLines/>
        <w:spacing w:before="240" w:after="240"/>
        <w:rPr>
          <w:rStyle w:val="Text-Bold"/>
          <w:i w:val="0"/>
        </w:rPr>
      </w:pPr>
      <w:r>
        <w:rPr>
          <w:rStyle w:val="Text-Bold"/>
          <w:i w:val="0"/>
        </w:rPr>
        <w:t>C</w:t>
      </w:r>
      <w:r w:rsidR="00CA62C6">
        <w:rPr>
          <w:rStyle w:val="Text-Bold"/>
          <w:i w:val="0"/>
        </w:rPr>
        <w:t>2.23:</w:t>
      </w:r>
      <w:r w:rsidR="00CA62C6" w:rsidRPr="00DE1682">
        <w:rPr>
          <w:rStyle w:val="Text-Bold"/>
          <w:i w:val="0"/>
        </w:rPr>
        <w:t xml:space="preserve"> </w:t>
      </w:r>
      <w:r w:rsidR="00CA62C6">
        <w:rPr>
          <w:rStyle w:val="Text-Bold"/>
          <w:i w:val="0"/>
        </w:rPr>
        <w:t>Vegetation management</w:t>
      </w:r>
    </w:p>
    <w:tbl>
      <w:tblPr>
        <w:tblW w:w="88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2373"/>
        <w:gridCol w:w="6524"/>
      </w:tblGrid>
      <w:tr w:rsidR="00CA62C6" w:rsidRPr="003577AE" w14:paraId="73E4C2BF" w14:textId="77777777" w:rsidTr="00F119B1">
        <w:tc>
          <w:tcPr>
            <w:tcW w:w="2373" w:type="dxa"/>
            <w:tcMar>
              <w:top w:w="0" w:type="dxa"/>
              <w:left w:w="108" w:type="dxa"/>
              <w:bottom w:w="0" w:type="dxa"/>
              <w:right w:w="108" w:type="dxa"/>
            </w:tcMar>
          </w:tcPr>
          <w:p w14:paraId="2D143B4F" w14:textId="77777777" w:rsidR="00CA62C6" w:rsidRPr="003577AE" w:rsidRDefault="00CA62C6" w:rsidP="00F119B1">
            <w:pPr>
              <w:rPr>
                <w:szCs w:val="20"/>
              </w:rPr>
            </w:pPr>
            <w:r>
              <w:rPr>
                <w:szCs w:val="20"/>
              </w:rPr>
              <w:t>Purpose and use by Ofgem</w:t>
            </w:r>
          </w:p>
        </w:tc>
        <w:tc>
          <w:tcPr>
            <w:tcW w:w="6524" w:type="dxa"/>
            <w:tcMar>
              <w:top w:w="0" w:type="dxa"/>
              <w:left w:w="108" w:type="dxa"/>
              <w:bottom w:w="0" w:type="dxa"/>
              <w:right w:w="108" w:type="dxa"/>
            </w:tcMar>
          </w:tcPr>
          <w:p w14:paraId="7C340D07" w14:textId="77777777" w:rsidR="00CA62C6" w:rsidRPr="003577AE" w:rsidRDefault="00CA62C6" w:rsidP="00F119B1">
            <w:pPr>
              <w:pStyle w:val="Paragrapgh"/>
              <w:numPr>
                <w:ilvl w:val="0"/>
                <w:numId w:val="0"/>
              </w:numPr>
              <w:tabs>
                <w:tab w:val="num" w:pos="567"/>
              </w:tabs>
              <w:spacing w:before="0"/>
            </w:pPr>
            <w:r w:rsidRPr="00802AE5">
              <w:t xml:space="preserve">The purpose of this table is </w:t>
            </w:r>
            <w:r>
              <w:t xml:space="preserve">to provide historical and forecast data on the volume of vegetation management activities by type of activity and associated cost of those activities.  </w:t>
            </w:r>
          </w:p>
        </w:tc>
      </w:tr>
      <w:tr w:rsidR="00CA62C6" w:rsidRPr="003577AE" w14:paraId="61D99BFE" w14:textId="77777777" w:rsidTr="00F119B1">
        <w:tc>
          <w:tcPr>
            <w:tcW w:w="2373" w:type="dxa"/>
            <w:tcBorders>
              <w:bottom w:val="single" w:sz="4" w:space="0" w:color="auto"/>
            </w:tcBorders>
            <w:tcMar>
              <w:top w:w="0" w:type="dxa"/>
              <w:left w:w="108" w:type="dxa"/>
              <w:bottom w:w="0" w:type="dxa"/>
              <w:right w:w="108" w:type="dxa"/>
            </w:tcMar>
          </w:tcPr>
          <w:p w14:paraId="2A10074F" w14:textId="77777777" w:rsidR="00CA62C6" w:rsidRPr="003577AE" w:rsidRDefault="00CA62C6" w:rsidP="00F119B1">
            <w:pPr>
              <w:rPr>
                <w:szCs w:val="20"/>
              </w:rPr>
            </w:pPr>
            <w:r>
              <w:rPr>
                <w:szCs w:val="20"/>
              </w:rPr>
              <w:t>Guidance on completing this worksheet</w:t>
            </w:r>
          </w:p>
        </w:tc>
        <w:tc>
          <w:tcPr>
            <w:tcW w:w="6524" w:type="dxa"/>
            <w:tcBorders>
              <w:bottom w:val="single" w:sz="4" w:space="0" w:color="auto"/>
            </w:tcBorders>
            <w:tcMar>
              <w:top w:w="0" w:type="dxa"/>
              <w:left w:w="108" w:type="dxa"/>
              <w:bottom w:w="0" w:type="dxa"/>
              <w:right w:w="108" w:type="dxa"/>
            </w:tcMar>
          </w:tcPr>
          <w:p w14:paraId="43F52728" w14:textId="77777777" w:rsidR="00CA62C6" w:rsidRDefault="00CA62C6" w:rsidP="00F119B1">
            <w:pPr>
              <w:pStyle w:val="Paragrapgh"/>
              <w:numPr>
                <w:ilvl w:val="0"/>
                <w:numId w:val="0"/>
              </w:numPr>
              <w:tabs>
                <w:tab w:val="num" w:pos="567"/>
              </w:tabs>
              <w:spacing w:before="0"/>
            </w:pPr>
            <w:r>
              <w:t xml:space="preserve">Vegetation management: </w:t>
            </w:r>
            <w:r w:rsidRPr="00031393">
              <w:t>The activity of physically felling or trimming vegetation</w:t>
            </w:r>
            <w:r>
              <w:t xml:space="preserve">. </w:t>
            </w:r>
            <w:r w:rsidRPr="00014FC8">
              <w:t>These are the costs and volumes directly related to tree cutting and costs associated with the facilitation of tree cutting activities. This includes the workload involved with the physical felling or trimming of vegetation away from network assets and also associated costs for activities such as outages, traffic management, obtaining consents and network rail costs, compliance with the requirements of ENATS 43-8 (horizontal and vertical clearances) and ETR 132 (network resilience) of the ESQCR 2006</w:t>
            </w:r>
            <w:r>
              <w:t>.</w:t>
            </w:r>
          </w:p>
          <w:p w14:paraId="2EEC11FC" w14:textId="575772C1" w:rsidR="00CA62C6" w:rsidRDefault="00CA62C6" w:rsidP="00F119B1">
            <w:pPr>
              <w:pStyle w:val="Paragrapgh"/>
              <w:numPr>
                <w:ilvl w:val="0"/>
                <w:numId w:val="0"/>
              </w:numPr>
            </w:pPr>
            <w:r w:rsidRPr="00014FC8">
              <w:t xml:space="preserve">For </w:t>
            </w:r>
            <w:r>
              <w:t xml:space="preserve">Veg Mgt </w:t>
            </w:r>
            <w:r w:rsidRPr="00014FC8">
              <w:t xml:space="preserve">reporting, </w:t>
            </w:r>
            <w:del w:id="2177" w:author="Author">
              <w:r w:rsidDel="00B172BA">
                <w:delText>T</w:delText>
              </w:r>
              <w:r w:rsidRPr="00014FC8" w:rsidDel="00B172BA">
                <w:delText>O</w:delText>
              </w:r>
            </w:del>
            <w:ins w:id="2178" w:author="Author">
              <w:r w:rsidR="00B172BA">
                <w:t>Licensee</w:t>
              </w:r>
            </w:ins>
            <w:r w:rsidRPr="00014FC8">
              <w:t xml:space="preserve">s should report </w:t>
            </w:r>
            <w:r>
              <w:t>on costs (</w:t>
            </w:r>
            <w:r w:rsidRPr="00584E1E">
              <w:t>cells (M27:AE34</w:t>
            </w:r>
            <w:r w:rsidR="00E618F7" w:rsidRPr="00584E1E">
              <w:t>) on</w:t>
            </w:r>
            <w:r w:rsidRPr="00584E1E">
              <w:t xml:space="preserve"> activity volumes (cells AK27:BC34).</w:t>
            </w:r>
            <w:r w:rsidRPr="00014FC8">
              <w:t xml:space="preserve"> </w:t>
            </w:r>
          </w:p>
          <w:p w14:paraId="317AABF7" w14:textId="0B02A0BB" w:rsidR="00CA62C6" w:rsidRDefault="00CA62C6" w:rsidP="00F119B1">
            <w:pPr>
              <w:pStyle w:val="Paragrapgh"/>
              <w:numPr>
                <w:ilvl w:val="0"/>
                <w:numId w:val="0"/>
              </w:numPr>
            </w:pPr>
            <w:r w:rsidRPr="00014FC8">
              <w:t>The ‘Network Parameters and Tree Cutting Policy’ table collects volume data. The total volumes data should be reported by the applicable voltage category and categorisation listed within the table</w:t>
            </w:r>
            <w:r w:rsidR="006C1F27">
              <w:t xml:space="preserve">. </w:t>
            </w:r>
            <w:del w:id="2179" w:author="Author">
              <w:r w:rsidR="006C1F27" w:rsidDel="004041DC">
                <w:delText xml:space="preserve">Note: these </w:delText>
              </w:r>
              <w:r w:rsidR="006C1F27" w:rsidRPr="000B2066" w:rsidDel="004041DC">
                <w:delText xml:space="preserve">fields </w:delText>
              </w:r>
              <w:r w:rsidR="006C1F27" w:rsidDel="004041DC">
                <w:delText>are not required for the July submission and have been shaded out.</w:delText>
              </w:r>
            </w:del>
          </w:p>
          <w:p w14:paraId="4A23FE25" w14:textId="77777777" w:rsidR="00CA62C6" w:rsidRPr="003577AE" w:rsidRDefault="00CA62C6" w:rsidP="00F119B1">
            <w:pPr>
              <w:pStyle w:val="Paragrapgh"/>
              <w:numPr>
                <w:ilvl w:val="0"/>
                <w:numId w:val="0"/>
              </w:numPr>
              <w:tabs>
                <w:tab w:val="num" w:pos="567"/>
              </w:tabs>
              <w:spacing w:before="0"/>
            </w:pPr>
          </w:p>
        </w:tc>
      </w:tr>
    </w:tbl>
    <w:p w14:paraId="2FCBCEB6" w14:textId="793C7502" w:rsidR="00CA62C6" w:rsidRPr="00DE1682" w:rsidRDefault="006C1F27" w:rsidP="00CA62C6">
      <w:pPr>
        <w:pStyle w:val="Heading4"/>
        <w:keepNext/>
        <w:keepLines/>
        <w:spacing w:before="240" w:after="240"/>
        <w:rPr>
          <w:rStyle w:val="Text-Bold"/>
          <w:i w:val="0"/>
        </w:rPr>
      </w:pPr>
      <w:r>
        <w:rPr>
          <w:rStyle w:val="Text-Bold"/>
          <w:i w:val="0"/>
        </w:rPr>
        <w:t>C</w:t>
      </w:r>
      <w:r w:rsidR="00CA62C6">
        <w:rPr>
          <w:rStyle w:val="Text-Bold"/>
          <w:i w:val="0"/>
        </w:rPr>
        <w:t>2.24:</w:t>
      </w:r>
      <w:r w:rsidR="00CA62C6" w:rsidRPr="00DE1682">
        <w:rPr>
          <w:rStyle w:val="Text-Bold"/>
          <w:i w:val="0"/>
        </w:rPr>
        <w:t xml:space="preserve"> </w:t>
      </w:r>
      <w:r w:rsidR="00CA62C6">
        <w:rPr>
          <w:rStyle w:val="Text-Bold"/>
          <w:i w:val="0"/>
        </w:rPr>
        <w:t>Legal &amp; safety</w:t>
      </w:r>
    </w:p>
    <w:tbl>
      <w:tblPr>
        <w:tblW w:w="88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2373"/>
        <w:gridCol w:w="6524"/>
      </w:tblGrid>
      <w:tr w:rsidR="00CA62C6" w:rsidRPr="003577AE" w14:paraId="3D617FA3" w14:textId="77777777" w:rsidTr="009D215F">
        <w:tc>
          <w:tcPr>
            <w:tcW w:w="2373" w:type="dxa"/>
            <w:tcBorders>
              <w:bottom w:val="single" w:sz="4" w:space="0" w:color="auto"/>
            </w:tcBorders>
            <w:tcMar>
              <w:top w:w="0" w:type="dxa"/>
              <w:left w:w="108" w:type="dxa"/>
              <w:bottom w:w="0" w:type="dxa"/>
              <w:right w:w="108" w:type="dxa"/>
            </w:tcMar>
          </w:tcPr>
          <w:p w14:paraId="38C5EAB8" w14:textId="77777777" w:rsidR="00CA62C6" w:rsidRPr="003577AE" w:rsidRDefault="00CA62C6" w:rsidP="00F119B1">
            <w:pPr>
              <w:rPr>
                <w:szCs w:val="20"/>
              </w:rPr>
            </w:pPr>
            <w:r>
              <w:rPr>
                <w:szCs w:val="20"/>
              </w:rPr>
              <w:t>Purpose and use by Ofgem</w:t>
            </w:r>
          </w:p>
        </w:tc>
        <w:tc>
          <w:tcPr>
            <w:tcW w:w="6524" w:type="dxa"/>
            <w:tcBorders>
              <w:bottom w:val="single" w:sz="4" w:space="0" w:color="auto"/>
            </w:tcBorders>
            <w:tcMar>
              <w:top w:w="0" w:type="dxa"/>
              <w:left w:w="108" w:type="dxa"/>
              <w:bottom w:w="0" w:type="dxa"/>
              <w:right w:w="108" w:type="dxa"/>
            </w:tcMar>
          </w:tcPr>
          <w:p w14:paraId="1BCA5D14" w14:textId="40D1023E" w:rsidR="00CA62C6" w:rsidRPr="003577AE" w:rsidRDefault="00CA62C6" w:rsidP="009D215F">
            <w:pPr>
              <w:pStyle w:val="Paragrapgh"/>
              <w:numPr>
                <w:ilvl w:val="0"/>
                <w:numId w:val="0"/>
              </w:numPr>
              <w:tabs>
                <w:tab w:val="num" w:pos="567"/>
              </w:tabs>
              <w:spacing w:before="0"/>
            </w:pPr>
            <w:r w:rsidRPr="00802AE5">
              <w:t xml:space="preserve">The purpose of this table is </w:t>
            </w:r>
            <w:r>
              <w:t xml:space="preserve">to provide historical and forecast data on the </w:t>
            </w:r>
            <w:r w:rsidR="009D215F">
              <w:t>Legal and Safety activities</w:t>
            </w:r>
            <w:r>
              <w:t xml:space="preserve">.  </w:t>
            </w:r>
          </w:p>
        </w:tc>
      </w:tr>
      <w:tr w:rsidR="00E37899" w:rsidRPr="003577AE" w14:paraId="5979CD19" w14:textId="77777777" w:rsidTr="009D215F">
        <w:tc>
          <w:tcPr>
            <w:tcW w:w="2373" w:type="dxa"/>
            <w:tcBorders>
              <w:top w:val="single" w:sz="4" w:space="0" w:color="auto"/>
              <w:bottom w:val="single" w:sz="4" w:space="0" w:color="auto"/>
            </w:tcBorders>
            <w:tcMar>
              <w:top w:w="0" w:type="dxa"/>
              <w:left w:w="108" w:type="dxa"/>
              <w:bottom w:w="0" w:type="dxa"/>
              <w:right w:w="108" w:type="dxa"/>
            </w:tcMar>
          </w:tcPr>
          <w:p w14:paraId="606A72F8" w14:textId="77777777" w:rsidR="00E37899" w:rsidRPr="003577AE" w:rsidRDefault="00E37899" w:rsidP="00E37899">
            <w:pPr>
              <w:rPr>
                <w:szCs w:val="20"/>
              </w:rPr>
            </w:pPr>
            <w:r>
              <w:rPr>
                <w:szCs w:val="20"/>
              </w:rPr>
              <w:t>Guidance on completing this worksheet</w:t>
            </w:r>
          </w:p>
        </w:tc>
        <w:tc>
          <w:tcPr>
            <w:tcW w:w="6524" w:type="dxa"/>
            <w:tcBorders>
              <w:top w:val="single" w:sz="4" w:space="0" w:color="auto"/>
              <w:left w:val="nil"/>
              <w:bottom w:val="single" w:sz="4" w:space="0" w:color="auto"/>
              <w:right w:val="single" w:sz="4" w:space="0" w:color="auto"/>
            </w:tcBorders>
            <w:shd w:val="clear" w:color="auto" w:fill="auto"/>
            <w:tcMar>
              <w:top w:w="0" w:type="dxa"/>
              <w:left w:w="108" w:type="dxa"/>
              <w:bottom w:w="0" w:type="dxa"/>
              <w:right w:w="108" w:type="dxa"/>
            </w:tcMar>
            <w:vAlign w:val="bottom"/>
          </w:tcPr>
          <w:p w14:paraId="6EC97D5E" w14:textId="3A3106C2" w:rsidR="00E37899" w:rsidRPr="00014FC8" w:rsidRDefault="00E37899" w:rsidP="00E37899">
            <w:pPr>
              <w:pStyle w:val="Paragrapgh"/>
              <w:numPr>
                <w:ilvl w:val="0"/>
                <w:numId w:val="0"/>
              </w:numPr>
            </w:pPr>
            <w:r w:rsidRPr="00014FC8">
              <w:t>This worksheet is for the input of cost and volume data for Legal and Safety</w:t>
            </w:r>
            <w:r>
              <w:t xml:space="preserve"> activities</w:t>
            </w:r>
            <w:r w:rsidRPr="00014FC8">
              <w:t>.</w:t>
            </w:r>
          </w:p>
          <w:p w14:paraId="42DB60DB" w14:textId="1A9B040A" w:rsidR="00E37899" w:rsidRPr="00014FC8" w:rsidRDefault="00E37899" w:rsidP="00E37899">
            <w:pPr>
              <w:pStyle w:val="Paragrapgh"/>
              <w:numPr>
                <w:ilvl w:val="0"/>
                <w:numId w:val="0"/>
              </w:numPr>
              <w:spacing w:after="120"/>
            </w:pPr>
            <w:r w:rsidRPr="00014FC8">
              <w:t>The categories for which gross costs and volumes are to be reported in this this worksheet</w:t>
            </w:r>
            <w:r>
              <w:t>, are</w:t>
            </w:r>
            <w:r w:rsidRPr="00014FC8">
              <w:t>:</w:t>
            </w:r>
          </w:p>
          <w:p w14:paraId="751F8600" w14:textId="47F6A96E" w:rsidR="00E37899" w:rsidRPr="00014FC8" w:rsidRDefault="00E37899" w:rsidP="007441CD">
            <w:pPr>
              <w:pStyle w:val="Text-bulleted"/>
              <w:numPr>
                <w:ilvl w:val="0"/>
                <w:numId w:val="36"/>
              </w:numPr>
            </w:pPr>
            <w:r w:rsidRPr="00014FC8">
              <w:t>Site security by number of substations (split by voltage)</w:t>
            </w:r>
          </w:p>
          <w:p w14:paraId="5564A309" w14:textId="5CCECAD5" w:rsidR="00E37899" w:rsidRPr="00014FC8" w:rsidRDefault="00E37899" w:rsidP="007441CD">
            <w:pPr>
              <w:pStyle w:val="Text-bulleted"/>
              <w:numPr>
                <w:ilvl w:val="0"/>
                <w:numId w:val="36"/>
              </w:numPr>
            </w:pPr>
            <w:r w:rsidRPr="00014FC8">
              <w:t>Asbestos management – surveys &amp; signage by number of sites</w:t>
            </w:r>
          </w:p>
          <w:p w14:paraId="10CF85FC" w14:textId="14D75407" w:rsidR="00E37899" w:rsidRPr="00014FC8" w:rsidRDefault="00E37899" w:rsidP="007441CD">
            <w:pPr>
              <w:pStyle w:val="Text-bulleted"/>
              <w:numPr>
                <w:ilvl w:val="0"/>
                <w:numId w:val="36"/>
              </w:numPr>
            </w:pPr>
            <w:r w:rsidRPr="00014FC8">
              <w:t xml:space="preserve">Asbestos management – </w:t>
            </w:r>
            <w:r>
              <w:t xml:space="preserve">containment or </w:t>
            </w:r>
            <w:r w:rsidRPr="00014FC8">
              <w:t>removal by number of sites</w:t>
            </w:r>
          </w:p>
          <w:p w14:paraId="0453D5BD" w14:textId="23BF5ED8" w:rsidR="00E37899" w:rsidRPr="00014FC8" w:rsidRDefault="00E37899" w:rsidP="007441CD">
            <w:pPr>
              <w:pStyle w:val="Text-bulleted"/>
              <w:numPr>
                <w:ilvl w:val="0"/>
                <w:numId w:val="36"/>
              </w:numPr>
            </w:pPr>
            <w:r w:rsidRPr="00014FC8">
              <w:t>Safety climbing fixtures - for supports or plant items</w:t>
            </w:r>
          </w:p>
          <w:p w14:paraId="1F3B6830" w14:textId="7FA65730" w:rsidR="00E37899" w:rsidRPr="00014FC8" w:rsidRDefault="00E37899" w:rsidP="007441CD">
            <w:pPr>
              <w:pStyle w:val="Text-bulleted"/>
              <w:numPr>
                <w:ilvl w:val="0"/>
                <w:numId w:val="36"/>
              </w:numPr>
            </w:pPr>
            <w:r w:rsidRPr="00014FC8">
              <w:t>Fire protection by number of substations</w:t>
            </w:r>
          </w:p>
          <w:p w14:paraId="4518B993" w14:textId="2B6BBAA9" w:rsidR="00E37899" w:rsidRPr="00014FC8" w:rsidRDefault="00E37899" w:rsidP="007441CD">
            <w:pPr>
              <w:pStyle w:val="Text-bulleted"/>
              <w:numPr>
                <w:ilvl w:val="0"/>
                <w:numId w:val="36"/>
              </w:numPr>
            </w:pPr>
            <w:r w:rsidRPr="00014FC8">
              <w:t>Earthing upgrade by number of locations</w:t>
            </w:r>
          </w:p>
          <w:p w14:paraId="609428D2" w14:textId="190F9408" w:rsidR="00E37899" w:rsidRPr="00014FC8" w:rsidRDefault="00E37899" w:rsidP="007441CD">
            <w:pPr>
              <w:pStyle w:val="Text-bulleted"/>
              <w:numPr>
                <w:ilvl w:val="0"/>
                <w:numId w:val="36"/>
              </w:numPr>
            </w:pPr>
            <w:r w:rsidRPr="00014FC8">
              <w:t xml:space="preserve">Cable </w:t>
            </w:r>
            <w:r>
              <w:t>P</w:t>
            </w:r>
            <w:r w:rsidRPr="00014FC8">
              <w:t>its by number of sites</w:t>
            </w:r>
          </w:p>
          <w:p w14:paraId="2EEEFA20" w14:textId="1CAAF6A9" w:rsidR="00E37899" w:rsidRPr="00014FC8" w:rsidRDefault="00E37899" w:rsidP="007441CD">
            <w:pPr>
              <w:pStyle w:val="Text-bulleted"/>
              <w:numPr>
                <w:ilvl w:val="0"/>
                <w:numId w:val="36"/>
              </w:numPr>
            </w:pPr>
            <w:r>
              <w:t>Shallow Cables</w:t>
            </w:r>
            <w:r w:rsidRPr="00014FC8">
              <w:t>.</w:t>
            </w:r>
          </w:p>
          <w:p w14:paraId="20FE5E71" w14:textId="77777777" w:rsidR="00E37899" w:rsidRPr="003577AE" w:rsidRDefault="00E37899" w:rsidP="00E37899">
            <w:pPr>
              <w:pStyle w:val="Paragrapgh"/>
              <w:numPr>
                <w:ilvl w:val="0"/>
                <w:numId w:val="0"/>
              </w:numPr>
              <w:tabs>
                <w:tab w:val="num" w:pos="567"/>
              </w:tabs>
              <w:spacing w:before="0"/>
            </w:pPr>
          </w:p>
        </w:tc>
      </w:tr>
    </w:tbl>
    <w:p w14:paraId="30BE0CD4" w14:textId="77777777" w:rsidR="00CA62C6" w:rsidRDefault="00CA62C6" w:rsidP="00CA62C6">
      <w:pPr>
        <w:pStyle w:val="Heading4"/>
        <w:keepNext/>
        <w:keepLines/>
        <w:spacing w:before="240" w:after="240"/>
        <w:rPr>
          <w:rStyle w:val="Text-Bold"/>
          <w:i w:val="0"/>
        </w:rPr>
      </w:pPr>
    </w:p>
    <w:p w14:paraId="05FEE534" w14:textId="3553B60F" w:rsidR="00CA62C6" w:rsidRPr="00DE1682" w:rsidRDefault="006C1F27" w:rsidP="00CA62C6">
      <w:pPr>
        <w:pStyle w:val="Heading4"/>
        <w:keepNext/>
        <w:keepLines/>
        <w:spacing w:before="240" w:after="240"/>
        <w:rPr>
          <w:rStyle w:val="Text-Bold"/>
          <w:i w:val="0"/>
        </w:rPr>
      </w:pPr>
      <w:r>
        <w:rPr>
          <w:rStyle w:val="Text-Bold"/>
          <w:i w:val="0"/>
        </w:rPr>
        <w:t>C</w:t>
      </w:r>
      <w:r w:rsidR="00CA62C6">
        <w:rPr>
          <w:rStyle w:val="Text-Bold"/>
          <w:i w:val="0"/>
        </w:rPr>
        <w:t>2.25:</w:t>
      </w:r>
      <w:r w:rsidR="00CA62C6" w:rsidRPr="00DE1682">
        <w:rPr>
          <w:rStyle w:val="Text-Bold"/>
          <w:i w:val="0"/>
        </w:rPr>
        <w:t xml:space="preserve"> </w:t>
      </w:r>
      <w:del w:id="2180" w:author="Author">
        <w:r w:rsidR="00CA62C6" w:rsidRPr="001F1AD0" w:rsidDel="004041DC">
          <w:rPr>
            <w:rStyle w:val="Text-Bold"/>
            <w:i w:val="0"/>
          </w:rPr>
          <w:delText>BT 21st century network</w:delText>
        </w:r>
      </w:del>
      <w:ins w:id="2181" w:author="Author">
        <w:r w:rsidR="001F1AD0" w:rsidRPr="001F1AD0">
          <w:t xml:space="preserve"> </w:t>
        </w:r>
        <w:r w:rsidR="001F1AD0" w:rsidRPr="001F1AD0">
          <w:rPr>
            <w:rStyle w:val="Text-Bold"/>
            <w:i w:val="0"/>
          </w:rPr>
          <w:t>Operational Protection Measures &amp; Op IT Capex</w:t>
        </w:r>
      </w:ins>
    </w:p>
    <w:tbl>
      <w:tblPr>
        <w:tblW w:w="88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2373"/>
        <w:gridCol w:w="6524"/>
      </w:tblGrid>
      <w:tr w:rsidR="00CA62C6" w:rsidRPr="003577AE" w14:paraId="757DAF46" w14:textId="77777777" w:rsidTr="00F119B1">
        <w:tc>
          <w:tcPr>
            <w:tcW w:w="2373" w:type="dxa"/>
            <w:tcMar>
              <w:top w:w="0" w:type="dxa"/>
              <w:left w:w="108" w:type="dxa"/>
              <w:bottom w:w="0" w:type="dxa"/>
              <w:right w:w="108" w:type="dxa"/>
            </w:tcMar>
          </w:tcPr>
          <w:p w14:paraId="1EABBA9C" w14:textId="77777777" w:rsidR="00CA62C6" w:rsidRPr="003577AE" w:rsidRDefault="00CA62C6" w:rsidP="00F119B1">
            <w:pPr>
              <w:rPr>
                <w:szCs w:val="20"/>
              </w:rPr>
            </w:pPr>
            <w:r>
              <w:rPr>
                <w:szCs w:val="20"/>
              </w:rPr>
              <w:t>Purpose and use by Ofgem</w:t>
            </w:r>
          </w:p>
        </w:tc>
        <w:tc>
          <w:tcPr>
            <w:tcW w:w="6524" w:type="dxa"/>
            <w:tcMar>
              <w:top w:w="0" w:type="dxa"/>
              <w:left w:w="108" w:type="dxa"/>
              <w:bottom w:w="0" w:type="dxa"/>
              <w:right w:w="108" w:type="dxa"/>
            </w:tcMar>
          </w:tcPr>
          <w:p w14:paraId="3D22A76C" w14:textId="427FF9F3" w:rsidR="00CA62C6" w:rsidRPr="003577AE" w:rsidRDefault="00CA62C6" w:rsidP="001F1AD0">
            <w:pPr>
              <w:pStyle w:val="Paragrapgh"/>
              <w:numPr>
                <w:ilvl w:val="0"/>
                <w:numId w:val="0"/>
              </w:numPr>
              <w:tabs>
                <w:tab w:val="num" w:pos="567"/>
              </w:tabs>
              <w:spacing w:before="0"/>
            </w:pPr>
            <w:r w:rsidRPr="00802AE5">
              <w:t xml:space="preserve">The purpose of this table is </w:t>
            </w:r>
            <w:r>
              <w:t xml:space="preserve">to provide historical and forecast costs and volumes associated with </w:t>
            </w:r>
            <w:ins w:id="2182" w:author="Author">
              <w:r w:rsidR="001F1AD0" w:rsidRPr="001F1AD0">
                <w:t>Operational Protection Measures</w:t>
              </w:r>
              <w:r w:rsidR="001F1AD0" w:rsidRPr="001F1AD0" w:rsidDel="001F1AD0">
                <w:t xml:space="preserve"> </w:t>
              </w:r>
              <w:r w:rsidR="001F1AD0">
                <w:t xml:space="preserve">and operational IT capex </w:t>
              </w:r>
            </w:ins>
            <w:del w:id="2183" w:author="Author">
              <w:r w:rsidDel="001F1AD0">
                <w:delText>BT 21</w:delText>
              </w:r>
              <w:r w:rsidRPr="00B8430D" w:rsidDel="001F1AD0">
                <w:rPr>
                  <w:vertAlign w:val="superscript"/>
                </w:rPr>
                <w:delText>st</w:delText>
              </w:r>
              <w:r w:rsidDel="001F1AD0">
                <w:delText xml:space="preserve"> Century upgrade </w:delText>
              </w:r>
            </w:del>
            <w:r>
              <w:t>by type of work carried out.</w:t>
            </w:r>
          </w:p>
        </w:tc>
      </w:tr>
      <w:tr w:rsidR="00CA62C6" w:rsidRPr="003577AE" w14:paraId="63AB1D69" w14:textId="77777777" w:rsidTr="00F119B1">
        <w:tc>
          <w:tcPr>
            <w:tcW w:w="2373" w:type="dxa"/>
            <w:tcBorders>
              <w:bottom w:val="single" w:sz="4" w:space="0" w:color="auto"/>
            </w:tcBorders>
            <w:tcMar>
              <w:top w:w="0" w:type="dxa"/>
              <w:left w:w="108" w:type="dxa"/>
              <w:bottom w:w="0" w:type="dxa"/>
              <w:right w:w="108" w:type="dxa"/>
            </w:tcMar>
          </w:tcPr>
          <w:p w14:paraId="71BA16D9" w14:textId="77777777" w:rsidR="00CA62C6" w:rsidRPr="003577AE" w:rsidRDefault="00CA62C6" w:rsidP="00F119B1">
            <w:pPr>
              <w:rPr>
                <w:szCs w:val="20"/>
              </w:rPr>
            </w:pPr>
            <w:r>
              <w:rPr>
                <w:szCs w:val="20"/>
              </w:rPr>
              <w:t>Guidance on completing this worksheet</w:t>
            </w:r>
          </w:p>
        </w:tc>
        <w:tc>
          <w:tcPr>
            <w:tcW w:w="6524" w:type="dxa"/>
            <w:tcBorders>
              <w:bottom w:val="single" w:sz="4" w:space="0" w:color="auto"/>
            </w:tcBorders>
            <w:tcMar>
              <w:top w:w="0" w:type="dxa"/>
              <w:left w:w="108" w:type="dxa"/>
              <w:bottom w:w="0" w:type="dxa"/>
              <w:right w:w="108" w:type="dxa"/>
            </w:tcMar>
          </w:tcPr>
          <w:p w14:paraId="0B0B7DF1" w14:textId="3424072F" w:rsidR="00CA62C6" w:rsidRPr="00014FC8" w:rsidDel="001F1AD0" w:rsidRDefault="00CA62C6" w:rsidP="00F119B1">
            <w:pPr>
              <w:pStyle w:val="Paragrapgh"/>
              <w:numPr>
                <w:ilvl w:val="0"/>
                <w:numId w:val="0"/>
              </w:numPr>
              <w:rPr>
                <w:del w:id="2184" w:author="Author"/>
              </w:rPr>
            </w:pPr>
            <w:del w:id="2185" w:author="Author">
              <w:r w:rsidRPr="00014FC8" w:rsidDel="001F1AD0">
                <w:delText xml:space="preserve">This worksheet is for the input of volume and cost data for work carried out relating to BT's 21st century project. </w:delText>
              </w:r>
            </w:del>
          </w:p>
          <w:p w14:paraId="52EB4ACF" w14:textId="04EFF78D" w:rsidR="00CA62C6" w:rsidRPr="00014FC8" w:rsidRDefault="00CA62C6" w:rsidP="00F119B1">
            <w:pPr>
              <w:pStyle w:val="Paragrapgh"/>
              <w:numPr>
                <w:ilvl w:val="0"/>
                <w:numId w:val="0"/>
              </w:numPr>
            </w:pPr>
            <w:r w:rsidRPr="00014FC8">
              <w:t>The tables in this worksheet report the volumes and costs of providing replacement protection communication circuits and the costs of operational measures</w:t>
            </w:r>
            <w:del w:id="2186" w:author="Author">
              <w:r w:rsidRPr="00014FC8" w:rsidDel="001F1AD0">
                <w:delText xml:space="preserve"> associated with BT21C</w:delText>
              </w:r>
              <w:r w:rsidDel="001F1AD0">
                <w:delText>N</w:delText>
              </w:r>
            </w:del>
            <w:r w:rsidRPr="00014FC8">
              <w:t xml:space="preserve">. </w:t>
            </w:r>
          </w:p>
          <w:p w14:paraId="27A1D33F" w14:textId="77777777" w:rsidR="00CA62C6" w:rsidRPr="00014FC8" w:rsidRDefault="00CA62C6" w:rsidP="00F119B1">
            <w:pPr>
              <w:pStyle w:val="Paragrapgh"/>
              <w:numPr>
                <w:ilvl w:val="0"/>
                <w:numId w:val="0"/>
              </w:numPr>
              <w:spacing w:after="120"/>
            </w:pPr>
            <w:r w:rsidRPr="00014FC8">
              <w:t>Th</w:t>
            </w:r>
            <w:r>
              <w:t>e categories for this worksheet, are</w:t>
            </w:r>
            <w:r w:rsidRPr="00014FC8">
              <w:t>:</w:t>
            </w:r>
          </w:p>
          <w:p w14:paraId="0631EEE2" w14:textId="77777777" w:rsidR="00CA62C6" w:rsidRPr="0020512D" w:rsidRDefault="00CA62C6" w:rsidP="00F119B1">
            <w:pPr>
              <w:pStyle w:val="Text-bulleted"/>
              <w:ind w:left="1040"/>
            </w:pPr>
            <w:r w:rsidRPr="0020512D">
              <w:t>Protection Communication Circuits – Replacement</w:t>
            </w:r>
          </w:p>
          <w:p w14:paraId="44A60328" w14:textId="77777777" w:rsidR="00CA62C6" w:rsidRPr="0020512D" w:rsidRDefault="00CA62C6" w:rsidP="00F119B1">
            <w:pPr>
              <w:pStyle w:val="Text-bulleted"/>
              <w:ind w:left="1040"/>
            </w:pPr>
            <w:r w:rsidRPr="0020512D">
              <w:t>Protection Operational Measures</w:t>
            </w:r>
          </w:p>
          <w:p w14:paraId="2FD3F212" w14:textId="77777777" w:rsidR="00CA62C6" w:rsidRPr="0020512D" w:rsidRDefault="00CA62C6" w:rsidP="00F119B1">
            <w:pPr>
              <w:pStyle w:val="Text-bulleted"/>
              <w:ind w:left="1040"/>
            </w:pPr>
            <w:r w:rsidRPr="0020512D">
              <w:t>Infrastructure Enabling.</w:t>
            </w:r>
          </w:p>
          <w:p w14:paraId="70FA5C86" w14:textId="77777777" w:rsidR="00CA62C6" w:rsidRPr="00014FC8" w:rsidRDefault="00CA62C6" w:rsidP="00F119B1">
            <w:pPr>
              <w:pStyle w:val="Paragrapgh"/>
              <w:numPr>
                <w:ilvl w:val="0"/>
                <w:numId w:val="0"/>
              </w:numPr>
            </w:pPr>
            <w:r w:rsidRPr="00014FC8">
              <w:t>The total direct costs are to be reported by the applicable categorisation listed within the worksheet. For the first two categories, the volumes correspond to the numbe</w:t>
            </w:r>
            <w:r>
              <w:t xml:space="preserve">r of BT communication circuits </w:t>
            </w:r>
            <w:r w:rsidRPr="00014FC8">
              <w:t xml:space="preserve">from which reliance has been removed. No volumes are required to be reported for Infrastructure Enabling. </w:t>
            </w:r>
          </w:p>
          <w:p w14:paraId="4FBC8587" w14:textId="77777777" w:rsidR="00CA62C6" w:rsidRPr="00014FC8" w:rsidRDefault="00CA62C6" w:rsidP="00F119B1">
            <w:pPr>
              <w:pStyle w:val="Paragrapgh"/>
              <w:numPr>
                <w:ilvl w:val="0"/>
                <w:numId w:val="0"/>
              </w:numPr>
            </w:pPr>
            <w:r w:rsidRPr="00014FC8">
              <w:t xml:space="preserve">The costs associated with these works must be entered into the respective total direct costs cells. </w:t>
            </w:r>
          </w:p>
          <w:p w14:paraId="0E5B67D5" w14:textId="77777777" w:rsidR="00CA62C6" w:rsidRPr="003577AE" w:rsidRDefault="00CA62C6" w:rsidP="00F119B1">
            <w:pPr>
              <w:pStyle w:val="Paragrapgh"/>
              <w:numPr>
                <w:ilvl w:val="0"/>
                <w:numId w:val="0"/>
              </w:numPr>
              <w:tabs>
                <w:tab w:val="num" w:pos="567"/>
              </w:tabs>
              <w:spacing w:before="0"/>
            </w:pPr>
            <w:r>
              <w:t xml:space="preserve"> </w:t>
            </w:r>
          </w:p>
        </w:tc>
      </w:tr>
    </w:tbl>
    <w:p w14:paraId="6C94EE49" w14:textId="5A8F1F94" w:rsidR="00CA62C6" w:rsidRPr="00DE1682" w:rsidRDefault="006C1F27" w:rsidP="00CA62C6">
      <w:pPr>
        <w:pStyle w:val="Heading4"/>
        <w:keepNext/>
        <w:keepLines/>
        <w:spacing w:before="240" w:after="240"/>
        <w:rPr>
          <w:rStyle w:val="Text-Bold"/>
          <w:i w:val="0"/>
        </w:rPr>
      </w:pPr>
      <w:r>
        <w:rPr>
          <w:rStyle w:val="Text-Bold"/>
          <w:i w:val="0"/>
        </w:rPr>
        <w:t>C</w:t>
      </w:r>
      <w:r w:rsidR="00CA62C6">
        <w:rPr>
          <w:rStyle w:val="Text-Bold"/>
          <w:i w:val="0"/>
        </w:rPr>
        <w:t>2.26:</w:t>
      </w:r>
      <w:r w:rsidR="00CA62C6" w:rsidRPr="00DE1682">
        <w:rPr>
          <w:rStyle w:val="Text-Bold"/>
          <w:i w:val="0"/>
        </w:rPr>
        <w:t xml:space="preserve"> </w:t>
      </w:r>
      <w:r w:rsidR="00CA62C6">
        <w:rPr>
          <w:rStyle w:val="Text-Bold"/>
          <w:i w:val="0"/>
        </w:rPr>
        <w:t>Visual amenity</w:t>
      </w:r>
    </w:p>
    <w:tbl>
      <w:tblPr>
        <w:tblW w:w="88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2373"/>
        <w:gridCol w:w="6524"/>
      </w:tblGrid>
      <w:tr w:rsidR="00CA62C6" w:rsidRPr="003577AE" w14:paraId="5C0FFF33" w14:textId="77777777" w:rsidTr="00F119B1">
        <w:tc>
          <w:tcPr>
            <w:tcW w:w="2373" w:type="dxa"/>
            <w:tcMar>
              <w:top w:w="0" w:type="dxa"/>
              <w:left w:w="108" w:type="dxa"/>
              <w:bottom w:w="0" w:type="dxa"/>
              <w:right w:w="108" w:type="dxa"/>
            </w:tcMar>
          </w:tcPr>
          <w:p w14:paraId="288649CD" w14:textId="77777777" w:rsidR="00CA62C6" w:rsidRPr="003577AE" w:rsidRDefault="00CA62C6" w:rsidP="00F119B1">
            <w:pPr>
              <w:rPr>
                <w:szCs w:val="20"/>
              </w:rPr>
            </w:pPr>
            <w:r>
              <w:rPr>
                <w:szCs w:val="20"/>
              </w:rPr>
              <w:t>Purpose and use by Ofgem</w:t>
            </w:r>
          </w:p>
        </w:tc>
        <w:tc>
          <w:tcPr>
            <w:tcW w:w="6524" w:type="dxa"/>
            <w:tcMar>
              <w:top w:w="0" w:type="dxa"/>
              <w:left w:w="108" w:type="dxa"/>
              <w:bottom w:w="0" w:type="dxa"/>
              <w:right w:w="108" w:type="dxa"/>
            </w:tcMar>
          </w:tcPr>
          <w:p w14:paraId="42CA0AE0" w14:textId="12B61B81" w:rsidR="00CA62C6" w:rsidRPr="003577AE" w:rsidRDefault="00CA62C6" w:rsidP="00F119B1">
            <w:pPr>
              <w:pStyle w:val="Paragrapgh"/>
              <w:numPr>
                <w:ilvl w:val="0"/>
                <w:numId w:val="0"/>
              </w:numPr>
              <w:tabs>
                <w:tab w:val="num" w:pos="567"/>
              </w:tabs>
              <w:spacing w:before="0"/>
            </w:pPr>
            <w:r w:rsidRPr="00802AE5">
              <w:t xml:space="preserve">The purpose of this table is </w:t>
            </w:r>
            <w:r>
              <w:t xml:space="preserve">to provide historical and forecast costs on the volume and associated cost of work to mitigate the visual impact of pre-existing infrastructure.  </w:t>
            </w:r>
          </w:p>
        </w:tc>
      </w:tr>
      <w:tr w:rsidR="00CA62C6" w:rsidRPr="003577AE" w14:paraId="04244625" w14:textId="77777777" w:rsidTr="00F119B1">
        <w:tc>
          <w:tcPr>
            <w:tcW w:w="2373" w:type="dxa"/>
            <w:tcBorders>
              <w:bottom w:val="single" w:sz="4" w:space="0" w:color="auto"/>
            </w:tcBorders>
            <w:tcMar>
              <w:top w:w="0" w:type="dxa"/>
              <w:left w:w="108" w:type="dxa"/>
              <w:bottom w:w="0" w:type="dxa"/>
              <w:right w:w="108" w:type="dxa"/>
            </w:tcMar>
          </w:tcPr>
          <w:p w14:paraId="6CBE40D5" w14:textId="77777777" w:rsidR="00CA62C6" w:rsidRPr="003577AE" w:rsidRDefault="00CA62C6" w:rsidP="00F119B1">
            <w:pPr>
              <w:rPr>
                <w:szCs w:val="20"/>
              </w:rPr>
            </w:pPr>
            <w:r>
              <w:rPr>
                <w:szCs w:val="20"/>
              </w:rPr>
              <w:t>Guidance on completing this worksheet</w:t>
            </w:r>
          </w:p>
        </w:tc>
        <w:tc>
          <w:tcPr>
            <w:tcW w:w="6524" w:type="dxa"/>
            <w:tcBorders>
              <w:bottom w:val="single" w:sz="4" w:space="0" w:color="auto"/>
            </w:tcBorders>
            <w:tcMar>
              <w:top w:w="0" w:type="dxa"/>
              <w:left w:w="108" w:type="dxa"/>
              <w:bottom w:w="0" w:type="dxa"/>
              <w:right w:w="108" w:type="dxa"/>
            </w:tcMar>
          </w:tcPr>
          <w:p w14:paraId="59CA2E81" w14:textId="50DA4BD3" w:rsidR="00CA62C6" w:rsidRDefault="00CA62C6" w:rsidP="00F119B1">
            <w:pPr>
              <w:pStyle w:val="Paragrapgh"/>
              <w:numPr>
                <w:ilvl w:val="0"/>
                <w:numId w:val="0"/>
              </w:numPr>
              <w:tabs>
                <w:tab w:val="num" w:pos="567"/>
              </w:tabs>
              <w:spacing w:before="0"/>
            </w:pPr>
            <w:r>
              <w:t xml:space="preserve"> </w:t>
            </w:r>
            <w:del w:id="2187" w:author="Author">
              <w:r w:rsidDel="00B172BA">
                <w:delText>TO</w:delText>
              </w:r>
            </w:del>
            <w:ins w:id="2188" w:author="Author">
              <w:r w:rsidR="00B172BA">
                <w:t>Licensee</w:t>
              </w:r>
            </w:ins>
            <w:r>
              <w:t xml:space="preserve">s are required to report project data on: </w:t>
            </w:r>
          </w:p>
          <w:p w14:paraId="3C66DFE8" w14:textId="619BC534" w:rsidR="00CA62C6" w:rsidRDefault="00CA62C6" w:rsidP="007441CD">
            <w:pPr>
              <w:pStyle w:val="Paragrapgh"/>
              <w:numPr>
                <w:ilvl w:val="0"/>
                <w:numId w:val="21"/>
              </w:numPr>
              <w:spacing w:before="0"/>
            </w:pPr>
            <w:r>
              <w:t xml:space="preserve">Projects approved in RIIO-T1 </w:t>
            </w:r>
            <w:r w:rsidRPr="00B8430D">
              <w:t xml:space="preserve">under the </w:t>
            </w:r>
            <w:r>
              <w:t xml:space="preserve">historic </w:t>
            </w:r>
            <w:r w:rsidRPr="00B8430D">
              <w:t xml:space="preserve">licence conditions ‘Uncertain costs’ (Special Condition 6H) and ‘Mitigating the impact of Pre-existing Transmission Infrastructure on the visual amenity of Designated Areas’ (Special Condition 6G), which are detailed in each of the </w:t>
            </w:r>
            <w:del w:id="2189" w:author="Author">
              <w:r w:rsidRPr="00B8430D" w:rsidDel="00B172BA">
                <w:delText>TO</w:delText>
              </w:r>
            </w:del>
            <w:ins w:id="2190" w:author="Author">
              <w:r w:rsidR="00B172BA">
                <w:t>Licensee</w:t>
              </w:r>
            </w:ins>
            <w:r w:rsidRPr="00B8430D">
              <w:t>’s special licence conditions..</w:t>
            </w:r>
          </w:p>
          <w:p w14:paraId="51A8A757" w14:textId="39F5CE3B" w:rsidR="00CA62C6" w:rsidRDefault="00CA62C6" w:rsidP="007441CD">
            <w:pPr>
              <w:pStyle w:val="Paragrapgh"/>
              <w:numPr>
                <w:ilvl w:val="0"/>
                <w:numId w:val="21"/>
              </w:numPr>
              <w:spacing w:before="0"/>
            </w:pPr>
            <w:r>
              <w:t>Proposed projects under SpC 6G or similar proposed RIIO-T2 mechanism</w:t>
            </w:r>
            <w:r w:rsidR="006C1F27">
              <w:t>.</w:t>
            </w:r>
            <w:r>
              <w:t xml:space="preserve"> </w:t>
            </w:r>
          </w:p>
          <w:p w14:paraId="4E288933" w14:textId="77777777" w:rsidR="00CA62C6" w:rsidRPr="003577AE" w:rsidRDefault="00CA62C6" w:rsidP="00F119B1">
            <w:pPr>
              <w:pStyle w:val="Paragrapgh"/>
              <w:numPr>
                <w:ilvl w:val="0"/>
                <w:numId w:val="0"/>
              </w:numPr>
              <w:tabs>
                <w:tab w:val="num" w:pos="567"/>
              </w:tabs>
              <w:spacing w:before="0"/>
            </w:pPr>
            <w:r>
              <w:t xml:space="preserve">Both opex and capex work and projects should be included on this table.  </w:t>
            </w:r>
          </w:p>
        </w:tc>
      </w:tr>
    </w:tbl>
    <w:p w14:paraId="6E4C9C5F" w14:textId="022C1D8D" w:rsidR="00790C76" w:rsidRPr="00DE1682" w:rsidRDefault="00790C76" w:rsidP="00790C76">
      <w:pPr>
        <w:pStyle w:val="Heading4"/>
        <w:keepNext/>
        <w:keepLines/>
        <w:spacing w:before="240" w:after="240"/>
        <w:rPr>
          <w:rStyle w:val="Text-Bold"/>
          <w:i w:val="0"/>
        </w:rPr>
      </w:pPr>
      <w:r>
        <w:rPr>
          <w:rStyle w:val="Text-Bold"/>
          <w:i w:val="0"/>
        </w:rPr>
        <w:t>C5:</w:t>
      </w:r>
      <w:r w:rsidRPr="00DE1682">
        <w:rPr>
          <w:rStyle w:val="Text-Bold"/>
          <w:i w:val="0"/>
        </w:rPr>
        <w:t xml:space="preserve"> </w:t>
      </w:r>
      <w:r>
        <w:rPr>
          <w:rStyle w:val="Text-Bold"/>
          <w:i w:val="0"/>
        </w:rPr>
        <w:t>Faults &amp; Failures</w:t>
      </w:r>
    </w:p>
    <w:tbl>
      <w:tblPr>
        <w:tblW w:w="88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2373"/>
        <w:gridCol w:w="6524"/>
      </w:tblGrid>
      <w:tr w:rsidR="00790C76" w:rsidRPr="003577AE" w14:paraId="12136B06" w14:textId="77777777" w:rsidTr="00E618F7">
        <w:tc>
          <w:tcPr>
            <w:tcW w:w="2373" w:type="dxa"/>
            <w:tcMar>
              <w:top w:w="0" w:type="dxa"/>
              <w:left w:w="108" w:type="dxa"/>
              <w:bottom w:w="0" w:type="dxa"/>
              <w:right w:w="108" w:type="dxa"/>
            </w:tcMar>
          </w:tcPr>
          <w:p w14:paraId="0C17CEDE" w14:textId="77777777" w:rsidR="00790C76" w:rsidRPr="003577AE" w:rsidRDefault="00790C76" w:rsidP="00E618F7">
            <w:pPr>
              <w:rPr>
                <w:szCs w:val="20"/>
              </w:rPr>
            </w:pPr>
            <w:r>
              <w:rPr>
                <w:szCs w:val="20"/>
              </w:rPr>
              <w:t>Purpose and use by Ofgem</w:t>
            </w:r>
          </w:p>
        </w:tc>
        <w:tc>
          <w:tcPr>
            <w:tcW w:w="6524" w:type="dxa"/>
            <w:tcMar>
              <w:top w:w="0" w:type="dxa"/>
              <w:left w:w="108" w:type="dxa"/>
              <w:bottom w:w="0" w:type="dxa"/>
              <w:right w:w="108" w:type="dxa"/>
            </w:tcMar>
          </w:tcPr>
          <w:p w14:paraId="3ED6C1E0" w14:textId="1A2F66B3" w:rsidR="00790C76" w:rsidRDefault="00790C76" w:rsidP="00790C76">
            <w:pPr>
              <w:pStyle w:val="Paragrapgh"/>
              <w:numPr>
                <w:ilvl w:val="0"/>
                <w:numId w:val="0"/>
              </w:numPr>
              <w:tabs>
                <w:tab w:val="num" w:pos="567"/>
              </w:tabs>
            </w:pPr>
            <w:r w:rsidRPr="00802AE5">
              <w:t xml:space="preserve">The purpose of this table is </w:t>
            </w:r>
            <w:r>
              <w:t>to provide historical and forecast data on the volume of faults &amp; failures by type</w:t>
            </w:r>
            <w:r w:rsidR="00545464">
              <w:t xml:space="preserve"> and</w:t>
            </w:r>
            <w:r w:rsidRPr="00790C76">
              <w:t xml:space="preserve"> to collect information relating to the quality of transmission service delivered.</w:t>
            </w:r>
          </w:p>
          <w:p w14:paraId="1F1457D9" w14:textId="64FCAA2C" w:rsidR="001A78DE" w:rsidRDefault="00790C76" w:rsidP="00790C76">
            <w:pPr>
              <w:pStyle w:val="Paragrapgh"/>
              <w:numPr>
                <w:ilvl w:val="0"/>
                <w:numId w:val="0"/>
              </w:numPr>
              <w:tabs>
                <w:tab w:val="num" w:pos="567"/>
              </w:tabs>
              <w:rPr>
                <w:ins w:id="2191" w:author="Author"/>
              </w:rPr>
            </w:pPr>
            <w:r>
              <w:t>Ofgem will use this data to inform its proposed RIIO</w:t>
            </w:r>
            <w:r w:rsidR="006C1F27">
              <w:t>-T</w:t>
            </w:r>
            <w:r>
              <w:t>2 allowances in this area.</w:t>
            </w:r>
            <w:ins w:id="2192" w:author="Author">
              <w:r w:rsidR="001A78DE" w:rsidRPr="001A78DE">
                <w:t xml:space="preserve">  </w:t>
              </w:r>
            </w:ins>
          </w:p>
          <w:p w14:paraId="0867D2EC" w14:textId="110E1914" w:rsidR="00790C76" w:rsidRPr="003577AE" w:rsidRDefault="001A78DE" w:rsidP="001A78DE">
            <w:pPr>
              <w:pStyle w:val="Paragrapgh"/>
              <w:numPr>
                <w:ilvl w:val="0"/>
                <w:numId w:val="0"/>
              </w:numPr>
              <w:tabs>
                <w:tab w:val="num" w:pos="567"/>
              </w:tabs>
            </w:pPr>
            <w:ins w:id="2193" w:author="Author">
              <w:r>
                <w:t xml:space="preserve">For the avoidance of doubt, this differs from information collected in table </w:t>
              </w:r>
              <w:r w:rsidRPr="001A78DE">
                <w:t>C2.20</w:t>
              </w:r>
              <w:r>
                <w:t>, which captures</w:t>
              </w:r>
              <w:r w:rsidRPr="001A78DE">
                <w:t xml:space="preserve"> historical and forecast data on the</w:t>
              </w:r>
              <w:r>
                <w:t xml:space="preserve"> volume of faults &amp; failures at a granular </w:t>
              </w:r>
              <w:r w:rsidRPr="001A78DE">
                <w:t>asset category</w:t>
              </w:r>
              <w:r>
                <w:t xml:space="preserve"> level as well as the associated</w:t>
              </w:r>
              <w:r w:rsidRPr="001A78DE">
                <w:t xml:space="preserve"> cost of faul</w:t>
              </w:r>
              <w:r>
                <w:t>t &amp; failure repair/recovery.</w:t>
              </w:r>
            </w:ins>
          </w:p>
        </w:tc>
      </w:tr>
      <w:tr w:rsidR="00545464" w:rsidRPr="003577AE" w14:paraId="06245C21" w14:textId="77777777" w:rsidTr="00E618F7">
        <w:tc>
          <w:tcPr>
            <w:tcW w:w="2373" w:type="dxa"/>
            <w:tcMar>
              <w:top w:w="0" w:type="dxa"/>
              <w:left w:w="108" w:type="dxa"/>
              <w:bottom w:w="0" w:type="dxa"/>
              <w:right w:w="108" w:type="dxa"/>
            </w:tcMar>
          </w:tcPr>
          <w:p w14:paraId="052B4520" w14:textId="77777777" w:rsidR="00545464" w:rsidRDefault="00545464" w:rsidP="00E618F7">
            <w:pPr>
              <w:rPr>
                <w:szCs w:val="20"/>
              </w:rPr>
            </w:pPr>
          </w:p>
        </w:tc>
        <w:tc>
          <w:tcPr>
            <w:tcW w:w="6524" w:type="dxa"/>
            <w:tcMar>
              <w:top w:w="0" w:type="dxa"/>
              <w:left w:w="108" w:type="dxa"/>
              <w:bottom w:w="0" w:type="dxa"/>
              <w:right w:w="108" w:type="dxa"/>
            </w:tcMar>
          </w:tcPr>
          <w:p w14:paraId="10F500DA" w14:textId="77777777" w:rsidR="00535122" w:rsidRDefault="00545464" w:rsidP="00545464">
            <w:pPr>
              <w:tabs>
                <w:tab w:val="num" w:pos="567"/>
              </w:tabs>
              <w:spacing w:after="360"/>
              <w:rPr>
                <w:ins w:id="2194" w:author="Author"/>
                <w:szCs w:val="20"/>
              </w:rPr>
            </w:pPr>
            <w:r w:rsidRPr="00545464">
              <w:rPr>
                <w:szCs w:val="20"/>
              </w:rPr>
              <w:t xml:space="preserve">The interpretation of faults and failures should be consistent with the specific definitions below. The causes of failures and faults should be consistent with codes from the National Faults and Interruption Reporting Scheme (NaFIRS). </w:t>
            </w:r>
          </w:p>
          <w:p w14:paraId="254E63E3" w14:textId="2C8B9AC5" w:rsidR="00545464" w:rsidRPr="00545464" w:rsidRDefault="00535122" w:rsidP="00545464">
            <w:pPr>
              <w:tabs>
                <w:tab w:val="num" w:pos="567"/>
              </w:tabs>
              <w:spacing w:after="360"/>
              <w:rPr>
                <w:szCs w:val="20"/>
              </w:rPr>
            </w:pPr>
            <w:ins w:id="2195" w:author="Author">
              <w:r w:rsidRPr="00584E1E">
                <w:rPr>
                  <w:szCs w:val="20"/>
                </w:rPr>
                <w:t xml:space="preserve">Please note that the provision of NaFIRS </w:t>
              </w:r>
              <w:r w:rsidR="007422F2" w:rsidRPr="00584E1E">
                <w:rPr>
                  <w:szCs w:val="20"/>
                </w:rPr>
                <w:t>cause</w:t>
              </w:r>
              <w:r w:rsidRPr="00584E1E">
                <w:rPr>
                  <w:szCs w:val="20"/>
                </w:rPr>
                <w:t xml:space="preserve"> code data (rows </w:t>
              </w:r>
              <w:r w:rsidR="00E96C26" w:rsidRPr="00584E1E">
                <w:rPr>
                  <w:szCs w:val="20"/>
                </w:rPr>
                <w:t>80 to 148 and rows 156 to 224</w:t>
              </w:r>
              <w:del w:id="2196" w:author="Author">
                <w:r w:rsidRPr="00584E1E" w:rsidDel="00E96C26">
                  <w:rPr>
                    <w:szCs w:val="20"/>
                  </w:rPr>
                  <w:delText>X to Y</w:delText>
                </w:r>
              </w:del>
              <w:r w:rsidRPr="00584E1E">
                <w:rPr>
                  <w:szCs w:val="20"/>
                </w:rPr>
                <w:t>) is not mandatory for the October 2019 submission.</w:t>
              </w:r>
              <w:r>
                <w:rPr>
                  <w:szCs w:val="20"/>
                </w:rPr>
                <w:t xml:space="preserve"> </w:t>
              </w:r>
            </w:ins>
          </w:p>
          <w:p w14:paraId="4B5AC3D8" w14:textId="20E756CC" w:rsidR="00545464" w:rsidRPr="00545464" w:rsidRDefault="00545464" w:rsidP="00545464">
            <w:pPr>
              <w:tabs>
                <w:tab w:val="num" w:pos="567"/>
              </w:tabs>
              <w:spacing w:after="360"/>
              <w:rPr>
                <w:szCs w:val="20"/>
              </w:rPr>
            </w:pPr>
            <w:r w:rsidRPr="00545464">
              <w:rPr>
                <w:szCs w:val="20"/>
              </w:rPr>
              <w:t xml:space="preserve">The </w:t>
            </w:r>
            <w:del w:id="2197" w:author="Author">
              <w:r w:rsidRPr="00545464" w:rsidDel="00B172BA">
                <w:rPr>
                  <w:szCs w:val="20"/>
                </w:rPr>
                <w:delText>TO</w:delText>
              </w:r>
            </w:del>
            <w:ins w:id="2198" w:author="Author">
              <w:r w:rsidR="00B172BA">
                <w:rPr>
                  <w:szCs w:val="20"/>
                </w:rPr>
                <w:t>Licensee</w:t>
              </w:r>
            </w:ins>
            <w:r w:rsidRPr="00545464">
              <w:rPr>
                <w:szCs w:val="20"/>
              </w:rPr>
              <w:t xml:space="preserve"> should report any faults or failures that are currently under investigation or the cause is unknown, in the ‘Unknown’ category.  Within the commentary the </w:t>
            </w:r>
            <w:del w:id="2199" w:author="Author">
              <w:r w:rsidRPr="00545464" w:rsidDel="00B172BA">
                <w:rPr>
                  <w:szCs w:val="20"/>
                </w:rPr>
                <w:delText>TO</w:delText>
              </w:r>
            </w:del>
            <w:ins w:id="2200" w:author="Author">
              <w:r w:rsidR="00B172BA">
                <w:rPr>
                  <w:szCs w:val="20"/>
                </w:rPr>
                <w:t>Licensee</w:t>
              </w:r>
            </w:ins>
            <w:r w:rsidRPr="00545464">
              <w:rPr>
                <w:szCs w:val="20"/>
              </w:rPr>
              <w:t xml:space="preserve"> should state how many of these are currently under investigation and when it expects the investigation to be complete. </w:t>
            </w:r>
          </w:p>
          <w:p w14:paraId="74182123" w14:textId="77777777" w:rsidR="00545464" w:rsidRPr="00545464" w:rsidRDefault="00545464" w:rsidP="00545464">
            <w:pPr>
              <w:tabs>
                <w:tab w:val="num" w:pos="567"/>
              </w:tabs>
              <w:spacing w:after="360"/>
              <w:rPr>
                <w:szCs w:val="20"/>
              </w:rPr>
            </w:pPr>
            <w:r w:rsidRPr="00545464">
              <w:rPr>
                <w:szCs w:val="20"/>
              </w:rPr>
              <w:t xml:space="preserve">Any faults or failures that the cause is known but is not on the list provided must be explained in the commentary.  </w:t>
            </w:r>
          </w:p>
          <w:p w14:paraId="5CBC3C97" w14:textId="77777777" w:rsidR="00545464" w:rsidRPr="00545464" w:rsidRDefault="00545464" w:rsidP="00545464">
            <w:pPr>
              <w:tabs>
                <w:tab w:val="num" w:pos="567"/>
              </w:tabs>
              <w:spacing w:after="360"/>
              <w:rPr>
                <w:szCs w:val="20"/>
              </w:rPr>
            </w:pPr>
            <w:r w:rsidRPr="00545464">
              <w:rPr>
                <w:szCs w:val="20"/>
              </w:rPr>
              <w:t xml:space="preserve">When reporting fault and failures caused by </w:t>
            </w:r>
            <w:r w:rsidRPr="00545464">
              <w:rPr>
                <w:b/>
                <w:szCs w:val="20"/>
              </w:rPr>
              <w:t>airborne deposits</w:t>
            </w:r>
            <w:r w:rsidRPr="00545464">
              <w:rPr>
                <w:szCs w:val="20"/>
              </w:rPr>
              <w:t xml:space="preserve"> licensees should focus on the specific cause of the fault or failure – did the industrial pollution lead to corrosion of conductors which subsequently failed (in which case use code 15) or did the depositing of material on the conductors lead to arcing or similar (in which case use code 10) or was it the moisture content of the industrial pollution (code 14).</w:t>
            </w:r>
          </w:p>
          <w:p w14:paraId="6753A20F" w14:textId="58C92879" w:rsidR="00545464" w:rsidRPr="00545464" w:rsidRDefault="00545464" w:rsidP="00545464">
            <w:pPr>
              <w:pStyle w:val="Paragrapgh"/>
              <w:numPr>
                <w:ilvl w:val="0"/>
                <w:numId w:val="0"/>
              </w:numPr>
              <w:tabs>
                <w:tab w:val="num" w:pos="567"/>
              </w:tabs>
              <w:rPr>
                <w:szCs w:val="24"/>
              </w:rPr>
            </w:pPr>
            <w:r w:rsidRPr="00545464">
              <w:rPr>
                <w:szCs w:val="24"/>
              </w:rPr>
              <w:t>Only faults and failures of cardinal assets are required to be broken down by asset type and cause. For sub-cardinal assets</w:t>
            </w:r>
            <w:r>
              <w:rPr>
                <w:szCs w:val="24"/>
              </w:rPr>
              <w:t xml:space="preserve"> </w:t>
            </w:r>
            <w:r w:rsidRPr="00545464">
              <w:t xml:space="preserve">licensees are required to report only the total numbers of faults and failures for ‘measurement transformers’ and for ‘other sub-cardinal assets’.   </w:t>
            </w:r>
          </w:p>
          <w:p w14:paraId="0E7CF70A" w14:textId="74BCFD84" w:rsidR="00545464" w:rsidRPr="00545464" w:rsidRDefault="00545464" w:rsidP="00545464">
            <w:pPr>
              <w:tabs>
                <w:tab w:val="num" w:pos="567"/>
              </w:tabs>
              <w:spacing w:after="360"/>
              <w:rPr>
                <w:szCs w:val="20"/>
              </w:rPr>
            </w:pPr>
            <w:r w:rsidRPr="00545464">
              <w:rPr>
                <w:szCs w:val="20"/>
              </w:rPr>
              <w:t xml:space="preserve">Faults and failures are expected to be reported on a financial year basis. Summary information on any events associated with significant disruption, loss of supply or customer disconnection greater than 3 minutes (‘Category a’) must provide detail on the duration of the event and magnitude of the </w:t>
            </w:r>
            <w:r w:rsidR="00E618F7" w:rsidRPr="00545464">
              <w:rPr>
                <w:szCs w:val="20"/>
              </w:rPr>
              <w:t>associated loss</w:t>
            </w:r>
            <w:r w:rsidRPr="00545464">
              <w:rPr>
                <w:szCs w:val="20"/>
              </w:rPr>
              <w:t>.</w:t>
            </w:r>
          </w:p>
          <w:p w14:paraId="68079678" w14:textId="4C1ABFD8" w:rsidR="00545464" w:rsidRPr="00802AE5" w:rsidRDefault="00545464" w:rsidP="00545464">
            <w:pPr>
              <w:pStyle w:val="Paragrapgh"/>
              <w:numPr>
                <w:ilvl w:val="0"/>
                <w:numId w:val="0"/>
              </w:numPr>
              <w:tabs>
                <w:tab w:val="num" w:pos="567"/>
              </w:tabs>
            </w:pPr>
            <w:r w:rsidRPr="00545464">
              <w:rPr>
                <w:szCs w:val="24"/>
              </w:rPr>
              <w:t xml:space="preserve">Summary information on significant condition related faults affecting a family or a number of lead or non-lead asset category that have occurred (‘Category b’) must provide a description of the fault, its cause, the actions that will be taken e.g. maintenance, replacement etc. and detail on the duration of the event and magnitude of the </w:t>
            </w:r>
            <w:r w:rsidR="00E618F7" w:rsidRPr="00545464">
              <w:rPr>
                <w:szCs w:val="24"/>
              </w:rPr>
              <w:t>associated loss</w:t>
            </w:r>
            <w:r w:rsidRPr="00545464">
              <w:rPr>
                <w:szCs w:val="24"/>
              </w:rPr>
              <w:t xml:space="preserve"> (where applicable).</w:t>
            </w:r>
          </w:p>
        </w:tc>
      </w:tr>
      <w:tr w:rsidR="00790C76" w:rsidRPr="003577AE" w14:paraId="3D384E70" w14:textId="77777777" w:rsidTr="00E618F7">
        <w:tc>
          <w:tcPr>
            <w:tcW w:w="2373" w:type="dxa"/>
            <w:tcBorders>
              <w:bottom w:val="single" w:sz="4" w:space="0" w:color="auto"/>
            </w:tcBorders>
            <w:tcMar>
              <w:top w:w="0" w:type="dxa"/>
              <w:left w:w="108" w:type="dxa"/>
              <w:bottom w:w="0" w:type="dxa"/>
              <w:right w:w="108" w:type="dxa"/>
            </w:tcMar>
          </w:tcPr>
          <w:p w14:paraId="0DFD7D01" w14:textId="77777777" w:rsidR="00790C76" w:rsidRPr="003577AE" w:rsidRDefault="00790C76" w:rsidP="00E618F7">
            <w:pPr>
              <w:rPr>
                <w:szCs w:val="20"/>
              </w:rPr>
            </w:pPr>
            <w:r>
              <w:rPr>
                <w:szCs w:val="20"/>
              </w:rPr>
              <w:t>Guidance on completing this worksheet</w:t>
            </w:r>
          </w:p>
        </w:tc>
        <w:tc>
          <w:tcPr>
            <w:tcW w:w="6524" w:type="dxa"/>
            <w:tcBorders>
              <w:bottom w:val="single" w:sz="4" w:space="0" w:color="auto"/>
            </w:tcBorders>
            <w:tcMar>
              <w:top w:w="0" w:type="dxa"/>
              <w:left w:w="108" w:type="dxa"/>
              <w:bottom w:w="0" w:type="dxa"/>
              <w:right w:w="108" w:type="dxa"/>
            </w:tcMar>
          </w:tcPr>
          <w:p w14:paraId="583F928B" w14:textId="77777777" w:rsidR="00790C76" w:rsidRPr="00790C76" w:rsidRDefault="00790C76" w:rsidP="00790C76">
            <w:pPr>
              <w:rPr>
                <w:b/>
                <w:szCs w:val="20"/>
              </w:rPr>
            </w:pPr>
            <w:r w:rsidRPr="00790C76">
              <w:rPr>
                <w:b/>
                <w:szCs w:val="20"/>
              </w:rPr>
              <w:t>Faults</w:t>
            </w:r>
          </w:p>
          <w:p w14:paraId="19E5B63D" w14:textId="77777777" w:rsidR="00790C76" w:rsidRPr="00790C76" w:rsidRDefault="00790C76" w:rsidP="00790C76">
            <w:pPr>
              <w:rPr>
                <w:szCs w:val="20"/>
              </w:rPr>
            </w:pPr>
            <w:r w:rsidRPr="00790C76">
              <w:rPr>
                <w:szCs w:val="20"/>
              </w:rPr>
              <w:t>A fault is an event which causes plant to be automatically disconnected from the transmission system for investigation and further action if required.</w:t>
            </w:r>
          </w:p>
          <w:p w14:paraId="1C8D108A" w14:textId="77777777" w:rsidR="00790C76" w:rsidRPr="00790C76" w:rsidRDefault="00790C76" w:rsidP="00790C76">
            <w:pPr>
              <w:rPr>
                <w:szCs w:val="20"/>
              </w:rPr>
            </w:pPr>
          </w:p>
          <w:p w14:paraId="6AC03175" w14:textId="77777777" w:rsidR="00790C76" w:rsidRPr="00790C76" w:rsidRDefault="00790C76" w:rsidP="00790C76">
            <w:pPr>
              <w:rPr>
                <w:b/>
                <w:szCs w:val="20"/>
              </w:rPr>
            </w:pPr>
            <w:r w:rsidRPr="00790C76">
              <w:rPr>
                <w:b/>
                <w:szCs w:val="20"/>
              </w:rPr>
              <w:t>Failures</w:t>
            </w:r>
          </w:p>
          <w:p w14:paraId="6A363F9A" w14:textId="77777777" w:rsidR="00790C76" w:rsidRPr="00790C76" w:rsidRDefault="00790C76" w:rsidP="00790C76">
            <w:pPr>
              <w:rPr>
                <w:szCs w:val="20"/>
              </w:rPr>
            </w:pPr>
            <w:r w:rsidRPr="00790C76">
              <w:rPr>
                <w:szCs w:val="20"/>
              </w:rPr>
              <w:t xml:space="preserve">A power transformer failure is defined as an event that requires the unit to be taken off the plinth either for replacement or factory repair. </w:t>
            </w:r>
          </w:p>
          <w:p w14:paraId="164E7DE6" w14:textId="77777777" w:rsidR="00790C76" w:rsidRDefault="00790C76" w:rsidP="00790C76">
            <w:pPr>
              <w:rPr>
                <w:szCs w:val="20"/>
              </w:rPr>
            </w:pPr>
          </w:p>
          <w:p w14:paraId="3E32D894" w14:textId="2ABFACA2" w:rsidR="00790C76" w:rsidRDefault="00790C76" w:rsidP="00790C76">
            <w:pPr>
              <w:rPr>
                <w:szCs w:val="20"/>
              </w:rPr>
            </w:pPr>
            <w:r w:rsidRPr="00790C76">
              <w:rPr>
                <w:szCs w:val="20"/>
              </w:rPr>
              <w:t xml:space="preserve">A reactor failure is defined as an event that requires the unit to be taken off the plinth either for replacement or factory repair. </w:t>
            </w:r>
          </w:p>
          <w:p w14:paraId="6FFF9B03" w14:textId="77777777" w:rsidR="00790C76" w:rsidRPr="00790C76" w:rsidRDefault="00790C76" w:rsidP="00790C76">
            <w:pPr>
              <w:rPr>
                <w:szCs w:val="20"/>
              </w:rPr>
            </w:pPr>
          </w:p>
          <w:p w14:paraId="3FAB733E" w14:textId="77777777" w:rsidR="00790C76" w:rsidRPr="00790C76" w:rsidRDefault="00790C76" w:rsidP="00790C76">
            <w:pPr>
              <w:rPr>
                <w:szCs w:val="20"/>
              </w:rPr>
            </w:pPr>
            <w:r w:rsidRPr="00790C76">
              <w:rPr>
                <w:szCs w:val="20"/>
              </w:rPr>
              <w:t xml:space="preserve">Failure of circuit breakers is defined as an event that requires the replacement of the breaker, or repair equivalent to the replacement of at least one head. </w:t>
            </w:r>
          </w:p>
          <w:p w14:paraId="4D8B6084" w14:textId="77777777" w:rsidR="00790C76" w:rsidRDefault="00790C76" w:rsidP="00790C76">
            <w:pPr>
              <w:rPr>
                <w:szCs w:val="20"/>
              </w:rPr>
            </w:pPr>
          </w:p>
          <w:p w14:paraId="2F70E452" w14:textId="7731D37D" w:rsidR="00790C76" w:rsidRPr="00790C76" w:rsidRDefault="00790C76" w:rsidP="00790C76">
            <w:pPr>
              <w:rPr>
                <w:szCs w:val="20"/>
              </w:rPr>
            </w:pPr>
            <w:r w:rsidRPr="00790C76">
              <w:rPr>
                <w:szCs w:val="20"/>
              </w:rPr>
              <w:t>An overhead line is considered to have failed if a conductor drops.</w:t>
            </w:r>
          </w:p>
          <w:p w14:paraId="3814530B" w14:textId="77777777" w:rsidR="00790C76" w:rsidRDefault="00790C76" w:rsidP="00790C76">
            <w:pPr>
              <w:rPr>
                <w:szCs w:val="20"/>
              </w:rPr>
            </w:pPr>
          </w:p>
          <w:p w14:paraId="50D8BBDB" w14:textId="77777777" w:rsidR="00790C76" w:rsidRDefault="00790C76" w:rsidP="00790C76">
            <w:pPr>
              <w:rPr>
                <w:szCs w:val="20"/>
              </w:rPr>
            </w:pPr>
            <w:r w:rsidRPr="00790C76">
              <w:rPr>
                <w:szCs w:val="20"/>
              </w:rPr>
              <w:t xml:space="preserve">Cable failures are events where a cable section, joint or sealing end has failed in service requiring its replacement. </w:t>
            </w:r>
          </w:p>
          <w:p w14:paraId="0516F052" w14:textId="77777777" w:rsidR="00790C76" w:rsidRDefault="00790C76" w:rsidP="00790C76">
            <w:pPr>
              <w:rPr>
                <w:szCs w:val="20"/>
              </w:rPr>
            </w:pPr>
          </w:p>
          <w:p w14:paraId="18F3EC9E" w14:textId="4753B1A5" w:rsidR="00790C76" w:rsidRPr="00790C76" w:rsidRDefault="00790C76" w:rsidP="00790C76">
            <w:pPr>
              <w:rPr>
                <w:szCs w:val="20"/>
              </w:rPr>
            </w:pPr>
            <w:r w:rsidRPr="00790C76">
              <w:rPr>
                <w:szCs w:val="20"/>
              </w:rPr>
              <w:t>Third party causes are not counted.</w:t>
            </w:r>
          </w:p>
          <w:p w14:paraId="70D2E845" w14:textId="77777777" w:rsidR="00790C76" w:rsidRPr="00790C76" w:rsidRDefault="00790C76" w:rsidP="00790C76">
            <w:pPr>
              <w:rPr>
                <w:b/>
                <w:szCs w:val="20"/>
              </w:rPr>
            </w:pPr>
          </w:p>
          <w:p w14:paraId="60C9202B" w14:textId="77777777" w:rsidR="00790C76" w:rsidRPr="00790C76" w:rsidRDefault="00790C76" w:rsidP="00790C76">
            <w:pPr>
              <w:rPr>
                <w:szCs w:val="20"/>
              </w:rPr>
            </w:pPr>
            <w:r w:rsidRPr="00790C76">
              <w:rPr>
                <w:szCs w:val="20"/>
              </w:rPr>
              <w:t>A protection or control failure is defined as an event that requires the bay (and associated primary equipment) to be removed from service to undertake repair which entails the replacement of a complete device (containing a protection or control function) without which the bay could not remain service on a continuous basis.</w:t>
            </w:r>
          </w:p>
          <w:p w14:paraId="277EA707" w14:textId="77777777" w:rsidR="00790C76" w:rsidRDefault="00790C76" w:rsidP="00790C76">
            <w:pPr>
              <w:rPr>
                <w:szCs w:val="20"/>
              </w:rPr>
            </w:pPr>
          </w:p>
          <w:p w14:paraId="1EE4095C" w14:textId="50960D07" w:rsidR="00790C76" w:rsidRPr="00790C76" w:rsidRDefault="00790C76" w:rsidP="00790C76">
            <w:pPr>
              <w:rPr>
                <w:szCs w:val="20"/>
              </w:rPr>
            </w:pPr>
            <w:r w:rsidRPr="00790C76">
              <w:rPr>
                <w:szCs w:val="20"/>
              </w:rPr>
              <w:t xml:space="preserve">Compensation failure is defined as an event that requires replacement of fault-damaged components other than those normally replaced under routine maintenance. </w:t>
            </w:r>
          </w:p>
          <w:p w14:paraId="2833E580" w14:textId="77777777" w:rsidR="00790C76" w:rsidRDefault="00790C76" w:rsidP="00790C76">
            <w:pPr>
              <w:pStyle w:val="Paragrapgh"/>
              <w:numPr>
                <w:ilvl w:val="0"/>
                <w:numId w:val="0"/>
              </w:numPr>
            </w:pPr>
            <w:r w:rsidRPr="00790C76">
              <w:t>A substation auxiliaries failure is defined as an event that requires the replacement of the entire unit.</w:t>
            </w:r>
          </w:p>
          <w:p w14:paraId="2CA779B3" w14:textId="77777777" w:rsidR="00545464" w:rsidRPr="00545464" w:rsidRDefault="00545464" w:rsidP="00545464">
            <w:pPr>
              <w:pStyle w:val="Paragrapgh"/>
              <w:numPr>
                <w:ilvl w:val="0"/>
                <w:numId w:val="0"/>
              </w:numPr>
              <w:rPr>
                <w:b/>
              </w:rPr>
            </w:pPr>
            <w:r w:rsidRPr="00545464">
              <w:rPr>
                <w:b/>
              </w:rPr>
              <w:t>Cardinal assets</w:t>
            </w:r>
          </w:p>
          <w:p w14:paraId="11529D73" w14:textId="1C2223B5" w:rsidR="00545464" w:rsidRDefault="00545464" w:rsidP="00545464">
            <w:pPr>
              <w:pStyle w:val="Paragrapgh"/>
              <w:numPr>
                <w:ilvl w:val="0"/>
                <w:numId w:val="0"/>
              </w:numPr>
            </w:pPr>
            <w:r>
              <w:t xml:space="preserve">Transformers, reactors, circuit breakers, overhead lines, underground cables, protection &amp; control equipment, compensation (static VAR compensators &amp; mechanically switched capacitors), and substation auxiliaries.  </w:t>
            </w:r>
          </w:p>
          <w:p w14:paraId="5F76B969" w14:textId="77777777" w:rsidR="00545464" w:rsidRPr="00545464" w:rsidRDefault="00545464" w:rsidP="00545464">
            <w:pPr>
              <w:pStyle w:val="Paragrapgh"/>
              <w:numPr>
                <w:ilvl w:val="0"/>
                <w:numId w:val="0"/>
              </w:numPr>
              <w:rPr>
                <w:b/>
              </w:rPr>
            </w:pPr>
            <w:r w:rsidRPr="00545464">
              <w:rPr>
                <w:b/>
              </w:rPr>
              <w:t xml:space="preserve">Sub-cardinal assets </w:t>
            </w:r>
          </w:p>
          <w:p w14:paraId="50B14F34" w14:textId="3264804E" w:rsidR="00545464" w:rsidRPr="003577AE" w:rsidRDefault="00545464" w:rsidP="00545464">
            <w:pPr>
              <w:pStyle w:val="Paragrapgh"/>
              <w:numPr>
                <w:ilvl w:val="0"/>
                <w:numId w:val="0"/>
              </w:numPr>
            </w:pPr>
            <w:r>
              <w:t xml:space="preserve">Any network assets other than cardinal assets.  </w:t>
            </w:r>
          </w:p>
        </w:tc>
      </w:tr>
    </w:tbl>
    <w:p w14:paraId="6B2743B4" w14:textId="77777777" w:rsidR="00DB496D" w:rsidRPr="00BC46D4" w:rsidRDefault="00DB496D" w:rsidP="00DB496D">
      <w:pPr>
        <w:pStyle w:val="Paragrapgh"/>
        <w:numPr>
          <w:ilvl w:val="0"/>
          <w:numId w:val="0"/>
        </w:numPr>
        <w:ind w:left="142"/>
        <w:rPr>
          <w:rFonts w:cs="Arial"/>
          <w:bCs/>
        </w:rPr>
      </w:pPr>
    </w:p>
    <w:p w14:paraId="5C5D3B3D" w14:textId="77777777" w:rsidR="00DB496D" w:rsidRDefault="00DB496D" w:rsidP="00DB496D">
      <w:pPr>
        <w:pStyle w:val="ChapterHeading"/>
      </w:pPr>
      <w:bookmarkStart w:id="2201" w:name="_Toc419108906"/>
      <w:bookmarkStart w:id="2202" w:name="_Toc16607124"/>
      <w:r>
        <w:t xml:space="preserve">Instructions for </w:t>
      </w:r>
      <w:r w:rsidR="0043435D">
        <w:t>indirect and operational expenditure</w:t>
      </w:r>
      <w:r>
        <w:t xml:space="preserve"> worksheets</w:t>
      </w:r>
      <w:bookmarkEnd w:id="2201"/>
      <w:bookmarkEnd w:id="2202"/>
    </w:p>
    <w:p w14:paraId="7FB66DE5" w14:textId="77777777" w:rsidR="00DB496D" w:rsidRDefault="00DB496D" w:rsidP="00DB496D">
      <w:pPr>
        <w:tabs>
          <w:tab w:val="left" w:pos="2581"/>
        </w:tabs>
      </w:pPr>
    </w:p>
    <w:p w14:paraId="14A2E91F" w14:textId="77777777" w:rsidR="00DB496D" w:rsidRPr="00B0426B" w:rsidRDefault="00DB496D" w:rsidP="00DB496D">
      <w:pPr>
        <w:pStyle w:val="Textbox"/>
        <w:rPr>
          <w:b/>
          <w:bCs/>
        </w:rPr>
      </w:pPr>
      <w:r w:rsidRPr="00B0426B">
        <w:rPr>
          <w:b/>
          <w:bCs/>
        </w:rPr>
        <w:t xml:space="preserve">Chapter Summary </w:t>
      </w:r>
    </w:p>
    <w:p w14:paraId="48D618B6" w14:textId="77777777" w:rsidR="00DB496D" w:rsidRDefault="00DB496D" w:rsidP="00DB496D">
      <w:pPr>
        <w:pStyle w:val="Textbox"/>
      </w:pPr>
    </w:p>
    <w:p w14:paraId="587EDEC6" w14:textId="65F9962A" w:rsidR="0043435D" w:rsidRDefault="0043435D" w:rsidP="0043435D">
      <w:pPr>
        <w:pStyle w:val="Textbox"/>
        <w:rPr>
          <w:szCs w:val="20"/>
        </w:rPr>
      </w:pPr>
      <w:r w:rsidRPr="000141E0">
        <w:rPr>
          <w:szCs w:val="20"/>
        </w:rPr>
        <w:t xml:space="preserve">The purpose of this chapter is to inform the completion of the </w:t>
      </w:r>
      <w:r>
        <w:rPr>
          <w:szCs w:val="20"/>
        </w:rPr>
        <w:t xml:space="preserve">indirect and operational expenditure </w:t>
      </w:r>
      <w:r w:rsidRPr="000141E0">
        <w:rPr>
          <w:szCs w:val="20"/>
        </w:rPr>
        <w:t>worksheets by each</w:t>
      </w:r>
      <w:r>
        <w:rPr>
          <w:szCs w:val="20"/>
        </w:rPr>
        <w:t xml:space="preserve"> </w:t>
      </w:r>
      <w:del w:id="2203" w:author="Author">
        <w:r w:rsidDel="00B172BA">
          <w:rPr>
            <w:szCs w:val="20"/>
          </w:rPr>
          <w:delText>TO</w:delText>
        </w:r>
      </w:del>
      <w:ins w:id="2204" w:author="Author">
        <w:r w:rsidR="00B172BA">
          <w:rPr>
            <w:szCs w:val="20"/>
          </w:rPr>
          <w:t>Licensee</w:t>
        </w:r>
      </w:ins>
      <w:r>
        <w:rPr>
          <w:szCs w:val="20"/>
        </w:rPr>
        <w:t>. This is</w:t>
      </w:r>
      <w:r w:rsidRPr="000141E0">
        <w:rPr>
          <w:szCs w:val="20"/>
        </w:rPr>
        <w:t xml:space="preserve"> to enable Ofgem to effectively </w:t>
      </w:r>
      <w:r>
        <w:rPr>
          <w:szCs w:val="20"/>
        </w:rPr>
        <w:t>review the business plan submission of the companies and inform its recommendations on price control allowances.</w:t>
      </w:r>
    </w:p>
    <w:p w14:paraId="163537E9" w14:textId="77777777" w:rsidR="00DB496D" w:rsidRPr="00147CDC" w:rsidRDefault="00DB496D" w:rsidP="00DB496D">
      <w:pPr>
        <w:pStyle w:val="Textbox"/>
      </w:pPr>
    </w:p>
    <w:p w14:paraId="12AEA14A" w14:textId="77777777" w:rsidR="00DB496D" w:rsidRDefault="00DB496D" w:rsidP="00DB496D">
      <w:pPr>
        <w:pStyle w:val="Heading2"/>
      </w:pPr>
      <w:bookmarkStart w:id="2205" w:name="_Toc419108907"/>
      <w:bookmarkStart w:id="2206" w:name="_Toc16607125"/>
      <w:r>
        <w:t>Introduction</w:t>
      </w:r>
      <w:bookmarkEnd w:id="2205"/>
      <w:bookmarkEnd w:id="2206"/>
    </w:p>
    <w:p w14:paraId="506E5DD6" w14:textId="77777777" w:rsidR="00DB496D" w:rsidRDefault="0043435D" w:rsidP="00DB496D">
      <w:pPr>
        <w:pStyle w:val="Paragrapgh"/>
        <w:tabs>
          <w:tab w:val="num" w:pos="567"/>
          <w:tab w:val="num" w:pos="822"/>
        </w:tabs>
        <w:ind w:left="142"/>
      </w:pPr>
      <w:r>
        <w:t xml:space="preserve">The purpose of the worksheets in this area is to report indirect and operational expenditure information at various levels of granularity to enable Ofgem to fully understand the relationships with proposed outputs. </w:t>
      </w:r>
    </w:p>
    <w:p w14:paraId="3512BF4C" w14:textId="77777777" w:rsidR="00DB496D" w:rsidRDefault="00DB496D" w:rsidP="00DB496D">
      <w:pPr>
        <w:pStyle w:val="Paragrapgh"/>
        <w:tabs>
          <w:tab w:val="num" w:pos="567"/>
          <w:tab w:val="num" w:pos="822"/>
        </w:tabs>
        <w:ind w:left="142"/>
      </w:pPr>
      <w:r>
        <w:t xml:space="preserve">Licensees should submit accurate and (where instructed) audited figures of their data for the relevant period. Further guidance is provided below. </w:t>
      </w:r>
    </w:p>
    <w:p w14:paraId="2B41974F" w14:textId="77777777" w:rsidR="00DB496D" w:rsidRDefault="00DB496D" w:rsidP="00DB496D">
      <w:pPr>
        <w:pStyle w:val="Heading2"/>
        <w:tabs>
          <w:tab w:val="num" w:pos="567"/>
        </w:tabs>
      </w:pPr>
      <w:bookmarkStart w:id="2207" w:name="_Toc419108908"/>
      <w:bookmarkStart w:id="2208" w:name="_Toc16607126"/>
      <w:r>
        <w:t>Overview of worksheets</w:t>
      </w:r>
      <w:bookmarkEnd w:id="2207"/>
      <w:bookmarkEnd w:id="2208"/>
    </w:p>
    <w:p w14:paraId="112C3767" w14:textId="7FFE93C6" w:rsidR="00B67722" w:rsidRPr="00B67722" w:rsidRDefault="00F119B1" w:rsidP="00B67722">
      <w:pPr>
        <w:spacing w:before="360" w:after="360"/>
        <w:rPr>
          <w:szCs w:val="20"/>
        </w:rPr>
      </w:pPr>
      <w:r w:rsidRPr="00F119B1">
        <w:rPr>
          <w:szCs w:val="20"/>
        </w:rPr>
        <w:t xml:space="preserve">The worksheets included within this chapter are: </w:t>
      </w:r>
      <w:bookmarkStart w:id="2209" w:name="_Ref353466153"/>
      <w:r w:rsidR="00B67722">
        <w:rPr>
          <w:bCs/>
          <w:szCs w:val="20"/>
        </w:rPr>
        <w:t xml:space="preserve"> </w:t>
      </w:r>
    </w:p>
    <w:p w14:paraId="17DF009B" w14:textId="5F1D4111" w:rsidR="00F119B1" w:rsidRPr="00F119B1" w:rsidRDefault="00B67722" w:rsidP="007441CD">
      <w:pPr>
        <w:numPr>
          <w:ilvl w:val="1"/>
          <w:numId w:val="18"/>
        </w:numPr>
        <w:spacing w:before="360" w:after="360"/>
        <w:rPr>
          <w:bCs/>
          <w:szCs w:val="20"/>
        </w:rPr>
      </w:pPr>
      <w:r>
        <w:rPr>
          <w:bCs/>
          <w:szCs w:val="20"/>
        </w:rPr>
        <w:t xml:space="preserve">D4.3a Non-Op </w:t>
      </w:r>
      <w:r w:rsidR="00F119B1" w:rsidRPr="00F119B1">
        <w:rPr>
          <w:bCs/>
          <w:szCs w:val="20"/>
        </w:rPr>
        <w:t>Capex</w:t>
      </w:r>
    </w:p>
    <w:p w14:paraId="612705D6" w14:textId="3B09A65E" w:rsidR="00F119B1" w:rsidRPr="00F119B1" w:rsidRDefault="00B67722" w:rsidP="007441CD">
      <w:pPr>
        <w:numPr>
          <w:ilvl w:val="1"/>
          <w:numId w:val="18"/>
        </w:numPr>
        <w:spacing w:before="360" w:after="360"/>
        <w:rPr>
          <w:bCs/>
          <w:szCs w:val="20"/>
        </w:rPr>
      </w:pPr>
      <w:r>
        <w:rPr>
          <w:bCs/>
          <w:szCs w:val="20"/>
        </w:rPr>
        <w:t xml:space="preserve">D4.3b Uncertain </w:t>
      </w:r>
      <w:r w:rsidR="00F119B1" w:rsidRPr="00F119B1">
        <w:rPr>
          <w:bCs/>
          <w:szCs w:val="20"/>
        </w:rPr>
        <w:t>Costs</w:t>
      </w:r>
    </w:p>
    <w:p w14:paraId="3117C02E" w14:textId="173F44E7" w:rsidR="00F119B1" w:rsidRPr="00F119B1" w:rsidRDefault="00B67722" w:rsidP="007441CD">
      <w:pPr>
        <w:numPr>
          <w:ilvl w:val="1"/>
          <w:numId w:val="18"/>
        </w:numPr>
        <w:spacing w:before="360" w:after="360"/>
        <w:rPr>
          <w:bCs/>
          <w:szCs w:val="20"/>
        </w:rPr>
      </w:pPr>
      <w:r>
        <w:rPr>
          <w:bCs/>
          <w:szCs w:val="20"/>
        </w:rPr>
        <w:t xml:space="preserve">D4.4a Physical Security </w:t>
      </w:r>
      <w:r w:rsidR="00F119B1" w:rsidRPr="00F119B1">
        <w:rPr>
          <w:bCs/>
          <w:szCs w:val="20"/>
        </w:rPr>
        <w:t>Capex</w:t>
      </w:r>
    </w:p>
    <w:p w14:paraId="77346B97" w14:textId="3D38AC54" w:rsidR="00F119B1" w:rsidRPr="00F119B1" w:rsidRDefault="00F119B1" w:rsidP="007441CD">
      <w:pPr>
        <w:numPr>
          <w:ilvl w:val="0"/>
          <w:numId w:val="19"/>
        </w:numPr>
        <w:spacing w:before="360" w:after="360"/>
        <w:rPr>
          <w:bCs/>
          <w:szCs w:val="20"/>
        </w:rPr>
      </w:pPr>
      <w:r w:rsidRPr="00F119B1">
        <w:rPr>
          <w:bCs/>
          <w:szCs w:val="20"/>
        </w:rPr>
        <w:t xml:space="preserve">    D</w:t>
      </w:r>
      <w:r w:rsidR="00B67722">
        <w:rPr>
          <w:bCs/>
          <w:szCs w:val="20"/>
        </w:rPr>
        <w:t xml:space="preserve">4.4b Physical Security </w:t>
      </w:r>
      <w:r w:rsidRPr="00F119B1">
        <w:rPr>
          <w:bCs/>
          <w:szCs w:val="20"/>
        </w:rPr>
        <w:t>Opex</w:t>
      </w:r>
    </w:p>
    <w:p w14:paraId="3110799D" w14:textId="383C2891" w:rsidR="00F119B1" w:rsidRPr="00F119B1" w:rsidRDefault="00B67722" w:rsidP="007441CD">
      <w:pPr>
        <w:numPr>
          <w:ilvl w:val="1"/>
          <w:numId w:val="19"/>
        </w:numPr>
        <w:spacing w:before="360" w:after="360"/>
        <w:rPr>
          <w:bCs/>
          <w:szCs w:val="20"/>
        </w:rPr>
      </w:pPr>
      <w:r>
        <w:rPr>
          <w:bCs/>
          <w:szCs w:val="20"/>
        </w:rPr>
        <w:t xml:space="preserve">D4.5 Closely Associated </w:t>
      </w:r>
      <w:r w:rsidR="00F119B1" w:rsidRPr="00F119B1">
        <w:rPr>
          <w:bCs/>
          <w:szCs w:val="20"/>
        </w:rPr>
        <w:t>Indirects</w:t>
      </w:r>
    </w:p>
    <w:p w14:paraId="60165C51" w14:textId="30F10E86" w:rsidR="00F119B1" w:rsidRPr="00F119B1" w:rsidRDefault="00B67722" w:rsidP="007441CD">
      <w:pPr>
        <w:numPr>
          <w:ilvl w:val="1"/>
          <w:numId w:val="19"/>
        </w:numPr>
        <w:spacing w:before="360" w:after="360"/>
        <w:rPr>
          <w:bCs/>
          <w:szCs w:val="20"/>
        </w:rPr>
      </w:pPr>
      <w:r>
        <w:rPr>
          <w:bCs/>
          <w:szCs w:val="20"/>
        </w:rPr>
        <w:t xml:space="preserve">D4.6 Business </w:t>
      </w:r>
      <w:r w:rsidR="00F119B1" w:rsidRPr="00F119B1">
        <w:rPr>
          <w:bCs/>
          <w:szCs w:val="20"/>
        </w:rPr>
        <w:t>Support</w:t>
      </w:r>
    </w:p>
    <w:p w14:paraId="54E078ED" w14:textId="640D48F4" w:rsidR="00F119B1" w:rsidRPr="00F119B1" w:rsidRDefault="00B67722" w:rsidP="007441CD">
      <w:pPr>
        <w:numPr>
          <w:ilvl w:val="1"/>
          <w:numId w:val="19"/>
        </w:numPr>
        <w:spacing w:before="360" w:after="360"/>
        <w:rPr>
          <w:bCs/>
          <w:szCs w:val="20"/>
        </w:rPr>
      </w:pPr>
      <w:r>
        <w:rPr>
          <w:bCs/>
          <w:szCs w:val="20"/>
        </w:rPr>
        <w:t xml:space="preserve">D4.6b BS </w:t>
      </w:r>
      <w:r w:rsidR="00F119B1" w:rsidRPr="00F119B1">
        <w:rPr>
          <w:bCs/>
          <w:szCs w:val="20"/>
        </w:rPr>
        <w:t>Allocation</w:t>
      </w:r>
    </w:p>
    <w:p w14:paraId="428BEC59" w14:textId="4A8C963D" w:rsidR="00F119B1" w:rsidRPr="00F119B1" w:rsidRDefault="00B67722" w:rsidP="007441CD">
      <w:pPr>
        <w:numPr>
          <w:ilvl w:val="1"/>
          <w:numId w:val="19"/>
        </w:numPr>
        <w:spacing w:before="360" w:after="360"/>
        <w:rPr>
          <w:bCs/>
          <w:szCs w:val="20"/>
        </w:rPr>
      </w:pPr>
      <w:r>
        <w:rPr>
          <w:bCs/>
          <w:szCs w:val="20"/>
        </w:rPr>
        <w:t xml:space="preserve">D4.7 Op Training </w:t>
      </w:r>
      <w:r w:rsidR="00F119B1" w:rsidRPr="00F119B1">
        <w:rPr>
          <w:bCs/>
          <w:szCs w:val="20"/>
        </w:rPr>
        <w:t>(CAI)</w:t>
      </w:r>
    </w:p>
    <w:bookmarkEnd w:id="2209"/>
    <w:p w14:paraId="15ACEE31" w14:textId="77777777" w:rsidR="00B67722" w:rsidRDefault="00B67722" w:rsidP="00F119B1">
      <w:pPr>
        <w:keepNext/>
        <w:keepLines/>
        <w:tabs>
          <w:tab w:val="left" w:pos="2581"/>
        </w:tabs>
        <w:spacing w:before="240" w:after="240"/>
        <w:outlineLvl w:val="3"/>
        <w:rPr>
          <w:b/>
          <w:bCs/>
        </w:rPr>
      </w:pPr>
    </w:p>
    <w:p w14:paraId="7525E44E" w14:textId="4C39C051" w:rsidR="00F119B1" w:rsidRPr="00F119B1" w:rsidRDefault="006C1F27" w:rsidP="00F119B1">
      <w:pPr>
        <w:keepNext/>
        <w:keepLines/>
        <w:tabs>
          <w:tab w:val="left" w:pos="2581"/>
        </w:tabs>
        <w:spacing w:before="240" w:after="240"/>
        <w:outlineLvl w:val="3"/>
        <w:rPr>
          <w:b/>
          <w:bCs/>
        </w:rPr>
      </w:pPr>
      <w:r>
        <w:rPr>
          <w:b/>
          <w:bCs/>
        </w:rPr>
        <w:t>D</w:t>
      </w:r>
      <w:r w:rsidR="00F119B1" w:rsidRPr="00F119B1">
        <w:rPr>
          <w:b/>
          <w:bCs/>
        </w:rPr>
        <w:t xml:space="preserve">4.3a: </w:t>
      </w:r>
      <w:r w:rsidR="00F27D80" w:rsidRPr="00F119B1">
        <w:rPr>
          <w:b/>
          <w:bCs/>
        </w:rPr>
        <w:t>Non-operational</w:t>
      </w:r>
      <w:r w:rsidR="00F119B1" w:rsidRPr="00F119B1">
        <w:rPr>
          <w:b/>
          <w:bCs/>
        </w:rPr>
        <w:t xml:space="preserve"> capital expenditure</w:t>
      </w:r>
    </w:p>
    <w:tbl>
      <w:tblPr>
        <w:tblW w:w="88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2373"/>
        <w:gridCol w:w="6524"/>
      </w:tblGrid>
      <w:tr w:rsidR="00F119B1" w:rsidRPr="00F119B1" w14:paraId="2789702B" w14:textId="77777777" w:rsidTr="00F119B1">
        <w:tc>
          <w:tcPr>
            <w:tcW w:w="2373" w:type="dxa"/>
            <w:tcMar>
              <w:top w:w="0" w:type="dxa"/>
              <w:left w:w="108" w:type="dxa"/>
              <w:bottom w:w="0" w:type="dxa"/>
              <w:right w:w="108" w:type="dxa"/>
            </w:tcMar>
          </w:tcPr>
          <w:p w14:paraId="49B46F55" w14:textId="77777777" w:rsidR="00F119B1" w:rsidRPr="00F119B1" w:rsidRDefault="00F119B1" w:rsidP="00F119B1">
            <w:pPr>
              <w:rPr>
                <w:szCs w:val="20"/>
              </w:rPr>
            </w:pPr>
            <w:r w:rsidRPr="00F119B1">
              <w:rPr>
                <w:szCs w:val="20"/>
              </w:rPr>
              <w:t>Purpose and use by Ofgem</w:t>
            </w:r>
          </w:p>
        </w:tc>
        <w:tc>
          <w:tcPr>
            <w:tcW w:w="6524" w:type="dxa"/>
            <w:tcMar>
              <w:top w:w="0" w:type="dxa"/>
              <w:left w:w="108" w:type="dxa"/>
              <w:bottom w:w="0" w:type="dxa"/>
              <w:right w:w="108" w:type="dxa"/>
            </w:tcMar>
          </w:tcPr>
          <w:p w14:paraId="2A1FF868" w14:textId="78F837F2" w:rsidR="00F119B1" w:rsidRPr="00F119B1" w:rsidRDefault="00F119B1" w:rsidP="00F119B1">
            <w:pPr>
              <w:tabs>
                <w:tab w:val="num" w:pos="567"/>
              </w:tabs>
              <w:spacing w:after="360"/>
              <w:rPr>
                <w:szCs w:val="20"/>
              </w:rPr>
            </w:pPr>
            <w:r w:rsidRPr="00F119B1">
              <w:rPr>
                <w:szCs w:val="20"/>
              </w:rPr>
              <w:t xml:space="preserve">The purpose of this table is </w:t>
            </w:r>
            <w:r w:rsidR="00F27D80" w:rsidRPr="00F119B1">
              <w:rPr>
                <w:szCs w:val="20"/>
              </w:rPr>
              <w:t>to report</w:t>
            </w:r>
            <w:r w:rsidRPr="00F119B1">
              <w:rPr>
                <w:szCs w:val="20"/>
              </w:rPr>
              <w:t xml:space="preserve"> expenditure on </w:t>
            </w:r>
            <w:r w:rsidR="00F27D80" w:rsidRPr="00F119B1">
              <w:rPr>
                <w:szCs w:val="20"/>
              </w:rPr>
              <w:t>non-operational</w:t>
            </w:r>
            <w:r w:rsidRPr="00F119B1">
              <w:rPr>
                <w:szCs w:val="20"/>
              </w:rPr>
              <w:t xml:space="preserve"> capex. We will use this information to assess the economic efficiency and appropriateness of any </w:t>
            </w:r>
            <w:r w:rsidR="00F27D80" w:rsidRPr="00F119B1">
              <w:rPr>
                <w:szCs w:val="20"/>
              </w:rPr>
              <w:t>non-operational</w:t>
            </w:r>
            <w:r w:rsidRPr="00F119B1">
              <w:rPr>
                <w:szCs w:val="20"/>
              </w:rPr>
              <w:t xml:space="preserve"> capital expenditure. </w:t>
            </w:r>
          </w:p>
        </w:tc>
      </w:tr>
      <w:tr w:rsidR="00F119B1" w:rsidRPr="00F119B1" w14:paraId="4DE5AE03" w14:textId="77777777" w:rsidTr="00F119B1">
        <w:tc>
          <w:tcPr>
            <w:tcW w:w="2373" w:type="dxa"/>
            <w:tcBorders>
              <w:bottom w:val="single" w:sz="4" w:space="0" w:color="auto"/>
            </w:tcBorders>
            <w:tcMar>
              <w:top w:w="0" w:type="dxa"/>
              <w:left w:w="108" w:type="dxa"/>
              <w:bottom w:w="0" w:type="dxa"/>
              <w:right w:w="108" w:type="dxa"/>
            </w:tcMar>
          </w:tcPr>
          <w:p w14:paraId="5EA0F8E9" w14:textId="77777777" w:rsidR="00F119B1" w:rsidRPr="00F119B1" w:rsidRDefault="00F119B1" w:rsidP="00F119B1">
            <w:pPr>
              <w:rPr>
                <w:szCs w:val="20"/>
              </w:rPr>
            </w:pPr>
            <w:r w:rsidRPr="00F119B1">
              <w:rPr>
                <w:szCs w:val="20"/>
              </w:rPr>
              <w:t>Guidance on completing this worksheet</w:t>
            </w:r>
          </w:p>
        </w:tc>
        <w:tc>
          <w:tcPr>
            <w:tcW w:w="6524" w:type="dxa"/>
            <w:tcBorders>
              <w:bottom w:val="single" w:sz="4" w:space="0" w:color="auto"/>
            </w:tcBorders>
            <w:tcMar>
              <w:top w:w="0" w:type="dxa"/>
              <w:left w:w="108" w:type="dxa"/>
              <w:bottom w:w="0" w:type="dxa"/>
              <w:right w:w="108" w:type="dxa"/>
            </w:tcMar>
          </w:tcPr>
          <w:p w14:paraId="6079F3EF" w14:textId="5FF88E9D" w:rsidR="00F119B1" w:rsidRPr="00F119B1" w:rsidRDefault="00F119B1" w:rsidP="00F119B1">
            <w:pPr>
              <w:tabs>
                <w:tab w:val="num" w:pos="567"/>
              </w:tabs>
              <w:spacing w:after="360"/>
              <w:rPr>
                <w:szCs w:val="20"/>
              </w:rPr>
            </w:pPr>
            <w:r w:rsidRPr="00F119B1">
              <w:rPr>
                <w:szCs w:val="20"/>
              </w:rPr>
              <w:t xml:space="preserve">Non Op Capex has been categorised into the following expenditure types: IT &amp; Telecoms (Non-Op); Vehicles; Non-Op Property </w:t>
            </w:r>
            <w:r w:rsidR="00F27D80" w:rsidRPr="00F119B1">
              <w:rPr>
                <w:szCs w:val="20"/>
              </w:rPr>
              <w:t>and Small</w:t>
            </w:r>
            <w:r w:rsidRPr="00F119B1">
              <w:rPr>
                <w:szCs w:val="20"/>
              </w:rPr>
              <w:t xml:space="preserve"> Tools, Equipment, Plant &amp; Machinery. Definitions for each of these can be found in the Glossary.</w:t>
            </w:r>
          </w:p>
          <w:p w14:paraId="41900A3D" w14:textId="77777777" w:rsidR="00F119B1" w:rsidRPr="00F119B1" w:rsidRDefault="00F119B1" w:rsidP="00F119B1">
            <w:pPr>
              <w:tabs>
                <w:tab w:val="num" w:pos="567"/>
              </w:tabs>
              <w:spacing w:after="360"/>
              <w:rPr>
                <w:szCs w:val="20"/>
              </w:rPr>
            </w:pPr>
            <w:r w:rsidRPr="00F119B1">
              <w:rPr>
                <w:szCs w:val="20"/>
              </w:rPr>
              <w:t xml:space="preserve">For IT &amp; Telecoms, the table requires the licensee to insert the name of specific IT systems / projects where the total expenditure is £1m or more. Full project details, not just expenditure in the year, should be entered as indicated by the column headings. Expenditure on all other IT assets less than £1m should be entered in total. Where the total spent on a project is more than £1m but the expenditure within a particular year is less than £1m, this should be shown as an individual project and not included in the IT expenditure &lt;£1m category. </w:t>
            </w:r>
          </w:p>
        </w:tc>
      </w:tr>
    </w:tbl>
    <w:p w14:paraId="73AE866D" w14:textId="32A2912B" w:rsidR="00F119B1" w:rsidRPr="00F119B1" w:rsidRDefault="006C1F27" w:rsidP="00F119B1">
      <w:pPr>
        <w:keepNext/>
        <w:keepLines/>
        <w:tabs>
          <w:tab w:val="left" w:pos="2581"/>
        </w:tabs>
        <w:spacing w:before="240" w:after="240"/>
        <w:outlineLvl w:val="3"/>
        <w:rPr>
          <w:b/>
          <w:bCs/>
        </w:rPr>
      </w:pPr>
      <w:r>
        <w:rPr>
          <w:b/>
          <w:bCs/>
        </w:rPr>
        <w:t>D</w:t>
      </w:r>
      <w:r w:rsidR="00F119B1" w:rsidRPr="00F119B1">
        <w:rPr>
          <w:b/>
          <w:bCs/>
        </w:rPr>
        <w:t>4.3b: Uncertain costs</w:t>
      </w:r>
    </w:p>
    <w:tbl>
      <w:tblPr>
        <w:tblW w:w="88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2373"/>
        <w:gridCol w:w="6524"/>
      </w:tblGrid>
      <w:tr w:rsidR="00F119B1" w:rsidRPr="00F119B1" w14:paraId="3F26D461" w14:textId="77777777" w:rsidTr="00F119B1">
        <w:tc>
          <w:tcPr>
            <w:tcW w:w="2373" w:type="dxa"/>
            <w:tcMar>
              <w:top w:w="0" w:type="dxa"/>
              <w:left w:w="108" w:type="dxa"/>
              <w:bottom w:w="0" w:type="dxa"/>
              <w:right w:w="108" w:type="dxa"/>
            </w:tcMar>
          </w:tcPr>
          <w:p w14:paraId="0967F185" w14:textId="77777777" w:rsidR="00F119B1" w:rsidRPr="00F119B1" w:rsidRDefault="00F119B1" w:rsidP="00F119B1">
            <w:pPr>
              <w:rPr>
                <w:szCs w:val="20"/>
              </w:rPr>
            </w:pPr>
            <w:r w:rsidRPr="00F119B1">
              <w:rPr>
                <w:szCs w:val="20"/>
              </w:rPr>
              <w:t>Purpose and use by Ofgem</w:t>
            </w:r>
          </w:p>
        </w:tc>
        <w:tc>
          <w:tcPr>
            <w:tcW w:w="6524" w:type="dxa"/>
            <w:tcMar>
              <w:top w:w="0" w:type="dxa"/>
              <w:left w:w="108" w:type="dxa"/>
              <w:bottom w:w="0" w:type="dxa"/>
              <w:right w:w="108" w:type="dxa"/>
            </w:tcMar>
          </w:tcPr>
          <w:p w14:paraId="73A940C6" w14:textId="0C033089" w:rsidR="00F119B1" w:rsidRPr="00F119B1" w:rsidRDefault="00F119B1" w:rsidP="00F119B1">
            <w:pPr>
              <w:tabs>
                <w:tab w:val="num" w:pos="567"/>
              </w:tabs>
              <w:spacing w:after="360"/>
              <w:rPr>
                <w:szCs w:val="20"/>
              </w:rPr>
            </w:pPr>
            <w:r w:rsidRPr="00F119B1">
              <w:rPr>
                <w:szCs w:val="20"/>
              </w:rPr>
              <w:t xml:space="preserve">The purpose of this table is to collect information on </w:t>
            </w:r>
            <w:del w:id="2210" w:author="Author">
              <w:r w:rsidRPr="00F119B1" w:rsidDel="00B172BA">
                <w:rPr>
                  <w:szCs w:val="20"/>
                </w:rPr>
                <w:delText>TO</w:delText>
              </w:r>
            </w:del>
            <w:ins w:id="2211" w:author="Author">
              <w:r w:rsidR="00B172BA">
                <w:rPr>
                  <w:szCs w:val="20"/>
                </w:rPr>
                <w:t>Licensee</w:t>
              </w:r>
            </w:ins>
            <w:r w:rsidRPr="00F119B1">
              <w:rPr>
                <w:szCs w:val="20"/>
              </w:rPr>
              <w:t xml:space="preserve"> capex schemes that fall under the historic licence conditions 6G ‘uncertain costs’ and 6H ‘Mitigating the impact of Pre-existing Transmission Infrastructure on the visual amenity of Designated Areas’ detailed in each </w:t>
            </w:r>
            <w:del w:id="2212" w:author="Author">
              <w:r w:rsidRPr="00F119B1" w:rsidDel="00B172BA">
                <w:rPr>
                  <w:szCs w:val="20"/>
                </w:rPr>
                <w:delText>TO</w:delText>
              </w:r>
            </w:del>
            <w:ins w:id="2213" w:author="Author">
              <w:r w:rsidR="00B172BA">
                <w:rPr>
                  <w:szCs w:val="20"/>
                </w:rPr>
                <w:t>Licensee</w:t>
              </w:r>
            </w:ins>
            <w:r w:rsidRPr="00F119B1">
              <w:rPr>
                <w:szCs w:val="20"/>
              </w:rPr>
              <w:t>’s historic special licence conditions. Licence conditions will be updated and amended accordingly to reflect the needs and requirements for each licensee under RIIO</w:t>
            </w:r>
            <w:r w:rsidR="00902F9F">
              <w:rPr>
                <w:szCs w:val="20"/>
              </w:rPr>
              <w:t>-T</w:t>
            </w:r>
            <w:r w:rsidRPr="00F119B1">
              <w:rPr>
                <w:szCs w:val="20"/>
              </w:rPr>
              <w:t>2.</w:t>
            </w:r>
          </w:p>
        </w:tc>
      </w:tr>
      <w:tr w:rsidR="00F119B1" w:rsidRPr="00F119B1" w14:paraId="6ECAB4F6" w14:textId="77777777" w:rsidTr="00F119B1">
        <w:tc>
          <w:tcPr>
            <w:tcW w:w="2373" w:type="dxa"/>
            <w:tcBorders>
              <w:bottom w:val="single" w:sz="4" w:space="0" w:color="auto"/>
            </w:tcBorders>
            <w:tcMar>
              <w:top w:w="0" w:type="dxa"/>
              <w:left w:w="108" w:type="dxa"/>
              <w:bottom w:w="0" w:type="dxa"/>
              <w:right w:w="108" w:type="dxa"/>
            </w:tcMar>
          </w:tcPr>
          <w:p w14:paraId="4FAE6F2B" w14:textId="77777777" w:rsidR="00F119B1" w:rsidRPr="00F119B1" w:rsidRDefault="00F119B1" w:rsidP="00F119B1">
            <w:pPr>
              <w:rPr>
                <w:szCs w:val="20"/>
              </w:rPr>
            </w:pPr>
            <w:r w:rsidRPr="00F119B1">
              <w:rPr>
                <w:szCs w:val="20"/>
              </w:rPr>
              <w:t>Guidance on completing this worksheet</w:t>
            </w:r>
          </w:p>
        </w:tc>
        <w:tc>
          <w:tcPr>
            <w:tcW w:w="6524" w:type="dxa"/>
            <w:tcBorders>
              <w:bottom w:val="single" w:sz="4" w:space="0" w:color="auto"/>
            </w:tcBorders>
            <w:tcMar>
              <w:top w:w="0" w:type="dxa"/>
              <w:left w:w="108" w:type="dxa"/>
              <w:bottom w:w="0" w:type="dxa"/>
              <w:right w:w="108" w:type="dxa"/>
            </w:tcMar>
          </w:tcPr>
          <w:p w14:paraId="71EBADF8" w14:textId="7169AFD0" w:rsidR="00F119B1" w:rsidRPr="00F119B1" w:rsidRDefault="00F119B1" w:rsidP="00F119B1">
            <w:pPr>
              <w:tabs>
                <w:tab w:val="num" w:pos="567"/>
              </w:tabs>
              <w:spacing w:after="360"/>
              <w:rPr>
                <w:szCs w:val="20"/>
              </w:rPr>
            </w:pPr>
            <w:r w:rsidRPr="00F119B1">
              <w:rPr>
                <w:szCs w:val="20"/>
              </w:rPr>
              <w:t xml:space="preserve"> In the table we have identified those categories that are specific to an individual </w:t>
            </w:r>
            <w:del w:id="2214" w:author="Author">
              <w:r w:rsidRPr="00F119B1" w:rsidDel="00B172BA">
                <w:rPr>
                  <w:szCs w:val="20"/>
                </w:rPr>
                <w:delText>TO</w:delText>
              </w:r>
            </w:del>
            <w:ins w:id="2215" w:author="Author">
              <w:r w:rsidR="00B172BA">
                <w:rPr>
                  <w:szCs w:val="20"/>
                </w:rPr>
                <w:t>Licensee</w:t>
              </w:r>
            </w:ins>
            <w:r w:rsidRPr="00F119B1">
              <w:rPr>
                <w:szCs w:val="20"/>
              </w:rPr>
              <w:t xml:space="preserve">, in line with the historic special licence conditions for ‘uncertain costs’ and ‘Mitigating the impact of Pre-existing Transmission Infrastructure on the visual amenity of Designated Areas’.  </w:t>
            </w:r>
          </w:p>
          <w:p w14:paraId="797DEBC4" w14:textId="77777777" w:rsidR="00F119B1" w:rsidRPr="00F119B1" w:rsidRDefault="00F119B1" w:rsidP="00F119B1">
            <w:pPr>
              <w:tabs>
                <w:tab w:val="num" w:pos="567"/>
              </w:tabs>
              <w:spacing w:after="360"/>
              <w:rPr>
                <w:szCs w:val="20"/>
              </w:rPr>
            </w:pPr>
            <w:r w:rsidRPr="00F119B1">
              <w:rPr>
                <w:szCs w:val="20"/>
              </w:rPr>
              <w:t>Both the preliminary work costs and delivery of EPI output cost associated with the mitigation of visual impact of pre-existing infrastructure should be reported.  Preliminary work costs are project specific costs and may include such items as project specific consultations.</w:t>
            </w:r>
          </w:p>
        </w:tc>
      </w:tr>
    </w:tbl>
    <w:p w14:paraId="718D3DD2" w14:textId="77777777" w:rsidR="00F119B1" w:rsidRPr="00F119B1" w:rsidRDefault="00F119B1" w:rsidP="00F119B1">
      <w:pPr>
        <w:keepNext/>
        <w:keepLines/>
        <w:tabs>
          <w:tab w:val="left" w:pos="2581"/>
        </w:tabs>
        <w:spacing w:before="240" w:after="240"/>
        <w:outlineLvl w:val="3"/>
        <w:rPr>
          <w:b/>
          <w:bCs/>
        </w:rPr>
      </w:pPr>
    </w:p>
    <w:p w14:paraId="52899640" w14:textId="57E3597A" w:rsidR="00F119B1" w:rsidRPr="00F119B1" w:rsidRDefault="006C1F27" w:rsidP="00F119B1">
      <w:pPr>
        <w:keepNext/>
        <w:keepLines/>
        <w:tabs>
          <w:tab w:val="left" w:pos="2581"/>
        </w:tabs>
        <w:spacing w:before="240" w:after="240"/>
        <w:outlineLvl w:val="3"/>
        <w:rPr>
          <w:b/>
          <w:bCs/>
        </w:rPr>
      </w:pPr>
      <w:r>
        <w:rPr>
          <w:b/>
          <w:bCs/>
        </w:rPr>
        <w:t>D</w:t>
      </w:r>
      <w:r w:rsidR="00F119B1" w:rsidRPr="00F119B1">
        <w:rPr>
          <w:b/>
          <w:bCs/>
        </w:rPr>
        <w:t>4.4a: Physical security capital expenditure</w:t>
      </w:r>
    </w:p>
    <w:tbl>
      <w:tblPr>
        <w:tblW w:w="88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2373"/>
        <w:gridCol w:w="6524"/>
      </w:tblGrid>
      <w:tr w:rsidR="00F119B1" w:rsidRPr="00F119B1" w14:paraId="7B713E89" w14:textId="77777777" w:rsidTr="00F119B1">
        <w:tc>
          <w:tcPr>
            <w:tcW w:w="2373" w:type="dxa"/>
            <w:tcMar>
              <w:top w:w="0" w:type="dxa"/>
              <w:left w:w="108" w:type="dxa"/>
              <w:bottom w:w="0" w:type="dxa"/>
              <w:right w:w="108" w:type="dxa"/>
            </w:tcMar>
          </w:tcPr>
          <w:p w14:paraId="035603EC" w14:textId="77777777" w:rsidR="00F119B1" w:rsidRPr="00F119B1" w:rsidRDefault="00F119B1" w:rsidP="00F119B1">
            <w:pPr>
              <w:rPr>
                <w:szCs w:val="20"/>
              </w:rPr>
            </w:pPr>
            <w:r w:rsidRPr="00F119B1">
              <w:rPr>
                <w:szCs w:val="20"/>
              </w:rPr>
              <w:t>Purpose and use by Ofgem</w:t>
            </w:r>
          </w:p>
        </w:tc>
        <w:tc>
          <w:tcPr>
            <w:tcW w:w="6524" w:type="dxa"/>
            <w:tcMar>
              <w:top w:w="0" w:type="dxa"/>
              <w:left w:w="108" w:type="dxa"/>
              <w:bottom w:w="0" w:type="dxa"/>
              <w:right w:w="108" w:type="dxa"/>
            </w:tcMar>
          </w:tcPr>
          <w:p w14:paraId="15E13314" w14:textId="5896582A" w:rsidR="00F119B1" w:rsidRPr="00F119B1" w:rsidRDefault="00F119B1" w:rsidP="00B52E7D">
            <w:pPr>
              <w:tabs>
                <w:tab w:val="num" w:pos="567"/>
              </w:tabs>
              <w:spacing w:after="360"/>
              <w:rPr>
                <w:szCs w:val="20"/>
              </w:rPr>
            </w:pPr>
            <w:r w:rsidRPr="00F119B1">
              <w:rPr>
                <w:szCs w:val="20"/>
              </w:rPr>
              <w:t xml:space="preserve">The purpose of this table is to inform Ofgem of the capex spent on physical security in relation to </w:t>
            </w:r>
            <w:r w:rsidR="00B52E7D">
              <w:rPr>
                <w:szCs w:val="20"/>
              </w:rPr>
              <w:t>BEIS’</w:t>
            </w:r>
            <w:r w:rsidRPr="00F119B1">
              <w:rPr>
                <w:szCs w:val="20"/>
              </w:rPr>
              <w:t xml:space="preserve"> enhanced physical security upgrade programme (PSUP). We will use this information to assess the economic efficiency and appropriateness of any physical security capital expenditure.</w:t>
            </w:r>
            <w:r w:rsidRPr="00F119B1" w:rsidDel="00941EAD">
              <w:rPr>
                <w:szCs w:val="20"/>
              </w:rPr>
              <w:t xml:space="preserve"> </w:t>
            </w:r>
          </w:p>
        </w:tc>
      </w:tr>
      <w:tr w:rsidR="00F119B1" w:rsidRPr="00F119B1" w14:paraId="3DADA2BB" w14:textId="77777777" w:rsidTr="00F119B1">
        <w:tc>
          <w:tcPr>
            <w:tcW w:w="2373" w:type="dxa"/>
            <w:tcBorders>
              <w:bottom w:val="single" w:sz="4" w:space="0" w:color="auto"/>
            </w:tcBorders>
            <w:tcMar>
              <w:top w:w="0" w:type="dxa"/>
              <w:left w:w="108" w:type="dxa"/>
              <w:bottom w:w="0" w:type="dxa"/>
              <w:right w:w="108" w:type="dxa"/>
            </w:tcMar>
          </w:tcPr>
          <w:p w14:paraId="4278F76B" w14:textId="77777777" w:rsidR="00F119B1" w:rsidRPr="00F119B1" w:rsidRDefault="00F119B1" w:rsidP="00F119B1">
            <w:pPr>
              <w:rPr>
                <w:szCs w:val="20"/>
              </w:rPr>
            </w:pPr>
            <w:r w:rsidRPr="00F119B1">
              <w:rPr>
                <w:szCs w:val="20"/>
              </w:rPr>
              <w:t>Guidance on completing this worksheet</w:t>
            </w:r>
          </w:p>
        </w:tc>
        <w:tc>
          <w:tcPr>
            <w:tcW w:w="6524" w:type="dxa"/>
            <w:tcBorders>
              <w:bottom w:val="single" w:sz="4" w:space="0" w:color="auto"/>
            </w:tcBorders>
            <w:tcMar>
              <w:top w:w="0" w:type="dxa"/>
              <w:left w:w="108" w:type="dxa"/>
              <w:bottom w:w="0" w:type="dxa"/>
              <w:right w:w="108" w:type="dxa"/>
            </w:tcMar>
          </w:tcPr>
          <w:p w14:paraId="35B8A235" w14:textId="77777777" w:rsidR="00F119B1" w:rsidRPr="00F119B1" w:rsidRDefault="00F119B1" w:rsidP="00F119B1">
            <w:pPr>
              <w:tabs>
                <w:tab w:val="num" w:pos="567"/>
              </w:tabs>
              <w:spacing w:after="360"/>
              <w:rPr>
                <w:szCs w:val="20"/>
              </w:rPr>
            </w:pPr>
            <w:r w:rsidRPr="00F119B1">
              <w:rPr>
                <w:szCs w:val="20"/>
              </w:rPr>
              <w:t xml:space="preserve">Licensees must provide information for </w:t>
            </w:r>
            <w:r w:rsidRPr="00F119B1">
              <w:rPr>
                <w:b/>
                <w:szCs w:val="20"/>
              </w:rPr>
              <w:t>all</w:t>
            </w:r>
            <w:r w:rsidRPr="00F119B1">
              <w:rPr>
                <w:szCs w:val="20"/>
              </w:rPr>
              <w:t xml:space="preserve"> sites where physical security has been upgraded, or where work is currently being (or planned to be) carried out, in relation to the PSUP. This does not include sites where general security resilience is being upgraded under the category ‘security resilience (excluding BT21C)’.</w:t>
            </w:r>
          </w:p>
          <w:p w14:paraId="07339909" w14:textId="77777777" w:rsidR="00F119B1" w:rsidRPr="00F119B1" w:rsidRDefault="00F119B1" w:rsidP="00F119B1">
            <w:pPr>
              <w:spacing w:after="360"/>
              <w:rPr>
                <w:szCs w:val="20"/>
              </w:rPr>
            </w:pPr>
            <w:r w:rsidRPr="00F119B1">
              <w:rPr>
                <w:szCs w:val="20"/>
              </w:rPr>
              <w:t>Input the actual start and end dates for projects. The start date must be when the licensee begins designing the site specific operational requirement (SSOR) solution. The end date must be when the completed works are signed off (by CAST) as meeting the SSOR. Where dates are not known, the planned start/end dates must be populated.</w:t>
            </w:r>
          </w:p>
          <w:p w14:paraId="61829036" w14:textId="77777777" w:rsidR="00F119B1" w:rsidRPr="00F119B1" w:rsidRDefault="00F119B1" w:rsidP="00F119B1">
            <w:pPr>
              <w:tabs>
                <w:tab w:val="num" w:pos="567"/>
              </w:tabs>
              <w:spacing w:after="360"/>
              <w:rPr>
                <w:szCs w:val="20"/>
              </w:rPr>
            </w:pPr>
            <w:r w:rsidRPr="00F119B1">
              <w:rPr>
                <w:szCs w:val="20"/>
              </w:rPr>
              <w:t>Licensees must input costs which have been incurred and the total planned costs (VFM1) and, where applicable, total outturn costs (VFM2).</w:t>
            </w:r>
          </w:p>
          <w:p w14:paraId="68E34C52" w14:textId="77777777" w:rsidR="00F119B1" w:rsidRPr="00F119B1" w:rsidRDefault="00F119B1" w:rsidP="00F119B1">
            <w:pPr>
              <w:tabs>
                <w:tab w:val="num" w:pos="567"/>
              </w:tabs>
              <w:spacing w:after="360"/>
              <w:rPr>
                <w:szCs w:val="20"/>
              </w:rPr>
            </w:pPr>
            <w:r w:rsidRPr="00F119B1">
              <w:rPr>
                <w:szCs w:val="20"/>
              </w:rPr>
              <w:t xml:space="preserve">An agreed referencing system for schemes has been established that suitably anonymises the data submission and removes the need for the data to be separately submitted.  </w:t>
            </w:r>
          </w:p>
          <w:p w14:paraId="72F3C46C" w14:textId="2B01BFBF" w:rsidR="00F119B1" w:rsidRPr="00F119B1" w:rsidRDefault="00F119B1" w:rsidP="00F119B1">
            <w:pPr>
              <w:tabs>
                <w:tab w:val="num" w:pos="567"/>
              </w:tabs>
              <w:spacing w:after="360"/>
              <w:rPr>
                <w:szCs w:val="20"/>
              </w:rPr>
            </w:pPr>
            <w:r w:rsidRPr="00F119B1">
              <w:rPr>
                <w:szCs w:val="20"/>
              </w:rPr>
              <w:t xml:space="preserve">The table will be populated for all 5 years of the RIIO2 price control. The </w:t>
            </w:r>
            <w:del w:id="2216" w:author="Author">
              <w:r w:rsidRPr="00F119B1" w:rsidDel="00B172BA">
                <w:rPr>
                  <w:szCs w:val="20"/>
                </w:rPr>
                <w:delText>TO</w:delText>
              </w:r>
            </w:del>
            <w:ins w:id="2217" w:author="Author">
              <w:r w:rsidR="00B172BA">
                <w:rPr>
                  <w:szCs w:val="20"/>
                </w:rPr>
                <w:t>Licensee</w:t>
              </w:r>
            </w:ins>
            <w:r w:rsidRPr="00F119B1">
              <w:rPr>
                <w:szCs w:val="20"/>
              </w:rPr>
              <w:t xml:space="preserve">’s will also populate historic actual data covering from 1 April 2014 up to and including the current reporting year and forecast data for the remaining RIIO-T1 period, i.e. all eight years of RIIO-T1. </w:t>
            </w:r>
            <w:del w:id="2218" w:author="Author">
              <w:r w:rsidRPr="00F119B1" w:rsidDel="00B172BA">
                <w:rPr>
                  <w:szCs w:val="20"/>
                </w:rPr>
                <w:delText>TO</w:delText>
              </w:r>
            </w:del>
            <w:ins w:id="2219" w:author="Author">
              <w:r w:rsidR="00B172BA">
                <w:rPr>
                  <w:szCs w:val="20"/>
                </w:rPr>
                <w:t>Licensee</w:t>
              </w:r>
            </w:ins>
            <w:r w:rsidRPr="00F119B1">
              <w:rPr>
                <w:szCs w:val="20"/>
              </w:rPr>
              <w:t xml:space="preserve">’s should also populate, where available, any projected expenditure beyond RIIO2 for each of the categories listed </w:t>
            </w:r>
            <w:r w:rsidR="00F27D80" w:rsidRPr="00F119B1">
              <w:rPr>
                <w:szCs w:val="20"/>
              </w:rPr>
              <w:t>above. Specific</w:t>
            </w:r>
            <w:r w:rsidRPr="00F119B1">
              <w:rPr>
                <w:szCs w:val="20"/>
              </w:rPr>
              <w:t xml:space="preserve"> definitions for this worksheet</w:t>
            </w:r>
          </w:p>
          <w:p w14:paraId="0CC34CE3" w14:textId="77777777" w:rsidR="00F119B1" w:rsidRPr="00F119B1" w:rsidRDefault="00F119B1" w:rsidP="00F119B1">
            <w:pPr>
              <w:spacing w:before="360" w:after="360"/>
              <w:rPr>
                <w:szCs w:val="20"/>
              </w:rPr>
            </w:pPr>
            <w:r w:rsidRPr="00F119B1">
              <w:rPr>
                <w:szCs w:val="20"/>
              </w:rPr>
              <w:t>CAST</w:t>
            </w:r>
            <w:r w:rsidRPr="00F119B1">
              <w:rPr>
                <w:szCs w:val="20"/>
              </w:rPr>
              <w:tab/>
              <w:t>Centre for Applied Science and Technology</w:t>
            </w:r>
          </w:p>
          <w:p w14:paraId="3B695870" w14:textId="77777777" w:rsidR="00F119B1" w:rsidRPr="00F119B1" w:rsidRDefault="00F119B1" w:rsidP="00F119B1">
            <w:pPr>
              <w:spacing w:before="360" w:after="360"/>
              <w:rPr>
                <w:szCs w:val="20"/>
              </w:rPr>
            </w:pPr>
            <w:r w:rsidRPr="00F119B1">
              <w:rPr>
                <w:szCs w:val="20"/>
              </w:rPr>
              <w:t>VFM1</w:t>
            </w:r>
            <w:r w:rsidRPr="00F119B1">
              <w:rPr>
                <w:szCs w:val="20"/>
              </w:rPr>
              <w:tab/>
              <w:t>Audit carried out by consultants who provide a view as to whether quotations provided by contractors are efficient (value for money).</w:t>
            </w:r>
          </w:p>
          <w:p w14:paraId="53728E76" w14:textId="77777777" w:rsidR="00F119B1" w:rsidRPr="00F119B1" w:rsidRDefault="00F119B1" w:rsidP="00F119B1">
            <w:pPr>
              <w:spacing w:before="360" w:after="360"/>
              <w:rPr>
                <w:szCs w:val="20"/>
              </w:rPr>
            </w:pPr>
            <w:r w:rsidRPr="00F119B1">
              <w:rPr>
                <w:szCs w:val="20"/>
              </w:rPr>
              <w:t>VFM2</w:t>
            </w:r>
            <w:r w:rsidRPr="00F119B1">
              <w:rPr>
                <w:szCs w:val="20"/>
              </w:rPr>
              <w:tab/>
              <w:t>Audit carried out by consultants who provide a view as to whether the final costs for the completed works are efficient (value for money).</w:t>
            </w:r>
          </w:p>
          <w:p w14:paraId="6CD03389" w14:textId="77777777" w:rsidR="00F119B1" w:rsidRPr="00F119B1" w:rsidRDefault="00F119B1" w:rsidP="00F119B1">
            <w:pPr>
              <w:spacing w:before="360" w:after="360"/>
              <w:rPr>
                <w:szCs w:val="20"/>
              </w:rPr>
            </w:pPr>
            <w:r w:rsidRPr="00F119B1">
              <w:rPr>
                <w:szCs w:val="20"/>
              </w:rPr>
              <w:t>To be Constructed</w:t>
            </w:r>
            <w:r w:rsidRPr="00F119B1">
              <w:rPr>
                <w:szCs w:val="20"/>
              </w:rPr>
              <w:tab/>
              <w:t>PSUP site identified, works awaiting sanction and/or award prior to commencement of Design, construction or works of any form.</w:t>
            </w:r>
          </w:p>
          <w:p w14:paraId="0A55F37A" w14:textId="77777777" w:rsidR="00F119B1" w:rsidRPr="00F119B1" w:rsidRDefault="00F119B1" w:rsidP="00F119B1">
            <w:pPr>
              <w:spacing w:before="360" w:after="360"/>
              <w:rPr>
                <w:szCs w:val="20"/>
              </w:rPr>
            </w:pPr>
            <w:r w:rsidRPr="00F119B1">
              <w:rPr>
                <w:szCs w:val="20"/>
              </w:rPr>
              <w:t>Under Construction</w:t>
            </w:r>
            <w:r w:rsidRPr="00F119B1">
              <w:rPr>
                <w:szCs w:val="20"/>
              </w:rPr>
              <w:tab/>
              <w:t>PSUP site sanctioned and/or awarded.  Works associated with delivery have now commenced.</w:t>
            </w:r>
          </w:p>
          <w:p w14:paraId="1E6A4798" w14:textId="77777777" w:rsidR="00F119B1" w:rsidRPr="00F119B1" w:rsidRDefault="00F119B1" w:rsidP="00F119B1">
            <w:pPr>
              <w:spacing w:before="360" w:after="360"/>
              <w:rPr>
                <w:szCs w:val="20"/>
              </w:rPr>
            </w:pPr>
            <w:r w:rsidRPr="00F119B1">
              <w:rPr>
                <w:szCs w:val="20"/>
              </w:rPr>
              <w:t>Under Review</w:t>
            </w:r>
            <w:r w:rsidRPr="00F119B1">
              <w:rPr>
                <w:szCs w:val="20"/>
              </w:rPr>
              <w:tab/>
              <w:t>PSUP works have been identified, requirement is to be or is currently being reviewed by BEIS / CPNI</w:t>
            </w:r>
          </w:p>
          <w:p w14:paraId="6E495580" w14:textId="77777777" w:rsidR="00F119B1" w:rsidRPr="00F119B1" w:rsidRDefault="00F119B1" w:rsidP="00F119B1">
            <w:pPr>
              <w:spacing w:before="360" w:after="360"/>
              <w:rPr>
                <w:szCs w:val="20"/>
              </w:rPr>
            </w:pPr>
            <w:r w:rsidRPr="00F119B1">
              <w:rPr>
                <w:szCs w:val="20"/>
              </w:rPr>
              <w:t>Complete</w:t>
            </w:r>
            <w:r w:rsidRPr="00F119B1">
              <w:rPr>
                <w:szCs w:val="20"/>
              </w:rPr>
              <w:tab/>
              <w:t>The works are complete when they receive Technical 2 sign off as meeting the SSOR (specific site operational requirement) and are operationally accepted by the ARC. The output is met at this point however spend may continue until project closure</w:t>
            </w:r>
          </w:p>
          <w:p w14:paraId="0E62140D" w14:textId="77777777" w:rsidR="00F119B1" w:rsidRPr="00F119B1" w:rsidRDefault="00F119B1" w:rsidP="00F119B1">
            <w:pPr>
              <w:spacing w:before="360" w:after="360"/>
              <w:rPr>
                <w:szCs w:val="20"/>
              </w:rPr>
            </w:pPr>
            <w:r w:rsidRPr="00F119B1">
              <w:rPr>
                <w:szCs w:val="20"/>
              </w:rPr>
              <w:t>Closed</w:t>
            </w:r>
            <w:r w:rsidRPr="00F119B1">
              <w:rPr>
                <w:szCs w:val="20"/>
              </w:rPr>
              <w:tab/>
              <w:t>The project will be closed after all snagging issues have been resolved on site and final costs determined  (in line with the contractual warranty period)</w:t>
            </w:r>
          </w:p>
          <w:p w14:paraId="63A7F6A2" w14:textId="77777777" w:rsidR="00F119B1" w:rsidRPr="00F119B1" w:rsidRDefault="00F119B1" w:rsidP="00F119B1">
            <w:pPr>
              <w:tabs>
                <w:tab w:val="num" w:pos="567"/>
              </w:tabs>
              <w:spacing w:after="360"/>
              <w:rPr>
                <w:szCs w:val="20"/>
              </w:rPr>
            </w:pPr>
            <w:r w:rsidRPr="00F119B1">
              <w:rPr>
                <w:szCs w:val="20"/>
              </w:rPr>
              <w:t>Stopped / Terminated</w:t>
            </w:r>
            <w:r w:rsidRPr="00F119B1">
              <w:rPr>
                <w:szCs w:val="20"/>
              </w:rPr>
              <w:tab/>
              <w:t>Project was stopped or terminated either prior to works commencement or during works due to reclassification or other reason</w:t>
            </w:r>
          </w:p>
        </w:tc>
      </w:tr>
    </w:tbl>
    <w:p w14:paraId="06F1A842" w14:textId="27237316" w:rsidR="00F119B1" w:rsidRPr="00F119B1" w:rsidRDefault="006C1F27" w:rsidP="00F119B1">
      <w:pPr>
        <w:keepNext/>
        <w:keepLines/>
        <w:tabs>
          <w:tab w:val="left" w:pos="2581"/>
        </w:tabs>
        <w:spacing w:before="240" w:after="240"/>
        <w:outlineLvl w:val="3"/>
        <w:rPr>
          <w:b/>
          <w:bCs/>
        </w:rPr>
      </w:pPr>
      <w:r>
        <w:rPr>
          <w:b/>
          <w:bCs/>
        </w:rPr>
        <w:t>D</w:t>
      </w:r>
      <w:r w:rsidR="00F119B1" w:rsidRPr="00F119B1">
        <w:rPr>
          <w:b/>
          <w:bCs/>
        </w:rPr>
        <w:t>4.4b: Physical security operational expenditure</w:t>
      </w:r>
    </w:p>
    <w:tbl>
      <w:tblPr>
        <w:tblW w:w="88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2373"/>
        <w:gridCol w:w="6524"/>
      </w:tblGrid>
      <w:tr w:rsidR="00F119B1" w:rsidRPr="00F119B1" w14:paraId="7575F0DD" w14:textId="77777777" w:rsidTr="00F119B1">
        <w:tc>
          <w:tcPr>
            <w:tcW w:w="2373" w:type="dxa"/>
            <w:tcMar>
              <w:top w:w="0" w:type="dxa"/>
              <w:left w:w="108" w:type="dxa"/>
              <w:bottom w:w="0" w:type="dxa"/>
              <w:right w:w="108" w:type="dxa"/>
            </w:tcMar>
          </w:tcPr>
          <w:p w14:paraId="7FD0AE96" w14:textId="77777777" w:rsidR="00F119B1" w:rsidRPr="00F119B1" w:rsidRDefault="00F119B1" w:rsidP="00F119B1">
            <w:pPr>
              <w:rPr>
                <w:szCs w:val="20"/>
              </w:rPr>
            </w:pPr>
            <w:r w:rsidRPr="00F119B1">
              <w:rPr>
                <w:szCs w:val="20"/>
              </w:rPr>
              <w:t>Purpose and use by Ofgem</w:t>
            </w:r>
          </w:p>
        </w:tc>
        <w:tc>
          <w:tcPr>
            <w:tcW w:w="6524" w:type="dxa"/>
            <w:tcMar>
              <w:top w:w="0" w:type="dxa"/>
              <w:left w:w="108" w:type="dxa"/>
              <w:bottom w:w="0" w:type="dxa"/>
              <w:right w:w="108" w:type="dxa"/>
            </w:tcMar>
          </w:tcPr>
          <w:p w14:paraId="03C69CB1" w14:textId="77777777" w:rsidR="00F119B1" w:rsidRPr="00F119B1" w:rsidRDefault="00F119B1" w:rsidP="00F119B1">
            <w:pPr>
              <w:tabs>
                <w:tab w:val="num" w:pos="567"/>
              </w:tabs>
              <w:spacing w:after="360"/>
              <w:rPr>
                <w:szCs w:val="20"/>
              </w:rPr>
            </w:pPr>
            <w:r w:rsidRPr="00F119B1">
              <w:rPr>
                <w:szCs w:val="20"/>
              </w:rPr>
              <w:t>The purpose of this table is to provide information on operating expenditure and activity on physical security directly related to DECC’s enhanced physical security upgrade programme (PSUP), at sites classified as Critical National Infrastructure (CNI) by DECC. Operating expenditure should be reported for costs which are necessarily undertaken to meet requirements of the Secretary of State to enhance the physical security of licensee’s transmission system, including the provision of necessary communication sites and associated infrastructure</w:t>
            </w:r>
          </w:p>
        </w:tc>
      </w:tr>
      <w:tr w:rsidR="00F119B1" w:rsidRPr="00F119B1" w14:paraId="7368318E" w14:textId="77777777" w:rsidTr="00F119B1">
        <w:tc>
          <w:tcPr>
            <w:tcW w:w="2373" w:type="dxa"/>
            <w:tcBorders>
              <w:bottom w:val="single" w:sz="4" w:space="0" w:color="auto"/>
            </w:tcBorders>
            <w:tcMar>
              <w:top w:w="0" w:type="dxa"/>
              <w:left w:w="108" w:type="dxa"/>
              <w:bottom w:w="0" w:type="dxa"/>
              <w:right w:w="108" w:type="dxa"/>
            </w:tcMar>
          </w:tcPr>
          <w:p w14:paraId="48A641D3" w14:textId="77777777" w:rsidR="00F119B1" w:rsidRPr="00F119B1" w:rsidRDefault="00F119B1" w:rsidP="00F119B1">
            <w:pPr>
              <w:rPr>
                <w:szCs w:val="20"/>
              </w:rPr>
            </w:pPr>
            <w:r w:rsidRPr="00F119B1">
              <w:rPr>
                <w:szCs w:val="20"/>
              </w:rPr>
              <w:t>Guidance on completing this worksheet</w:t>
            </w:r>
          </w:p>
        </w:tc>
        <w:tc>
          <w:tcPr>
            <w:tcW w:w="6524" w:type="dxa"/>
            <w:tcBorders>
              <w:bottom w:val="single" w:sz="4" w:space="0" w:color="auto"/>
            </w:tcBorders>
            <w:tcMar>
              <w:top w:w="0" w:type="dxa"/>
              <w:left w:w="108" w:type="dxa"/>
              <w:bottom w:w="0" w:type="dxa"/>
              <w:right w:w="108" w:type="dxa"/>
            </w:tcMar>
          </w:tcPr>
          <w:p w14:paraId="2D381917" w14:textId="77777777" w:rsidR="00F119B1" w:rsidRPr="00F119B1" w:rsidRDefault="00F119B1" w:rsidP="00F119B1">
            <w:pPr>
              <w:tabs>
                <w:tab w:val="num" w:pos="567"/>
              </w:tabs>
              <w:rPr>
                <w:b/>
                <w:szCs w:val="20"/>
              </w:rPr>
            </w:pPr>
            <w:r w:rsidRPr="00F119B1">
              <w:rPr>
                <w:b/>
                <w:szCs w:val="20"/>
              </w:rPr>
              <w:t>For security reasons companies should provide site codes in this table rather than the site name.</w:t>
            </w:r>
          </w:p>
          <w:p w14:paraId="5C274E3C" w14:textId="77777777" w:rsidR="00F119B1" w:rsidRPr="00F119B1" w:rsidRDefault="00F119B1" w:rsidP="00F119B1">
            <w:pPr>
              <w:tabs>
                <w:tab w:val="num" w:pos="567"/>
              </w:tabs>
              <w:rPr>
                <w:b/>
                <w:szCs w:val="20"/>
              </w:rPr>
            </w:pPr>
          </w:p>
          <w:p w14:paraId="6AF14D8E" w14:textId="77777777" w:rsidR="00F119B1" w:rsidRPr="00F119B1" w:rsidRDefault="00F119B1" w:rsidP="00F119B1">
            <w:pPr>
              <w:tabs>
                <w:tab w:val="num" w:pos="567"/>
              </w:tabs>
              <w:rPr>
                <w:szCs w:val="20"/>
              </w:rPr>
            </w:pPr>
            <w:r w:rsidRPr="00F119B1">
              <w:rPr>
                <w:szCs w:val="20"/>
              </w:rPr>
              <w:t xml:space="preserve">Expenditure recorded in this worksheet includes Physical Security Operating Expenditure only (Table D4.4a records Physical Security Capital Expenditure). </w:t>
            </w:r>
          </w:p>
          <w:p w14:paraId="463920CB" w14:textId="77777777" w:rsidR="00F119B1" w:rsidRPr="00F119B1" w:rsidRDefault="00F119B1" w:rsidP="00F119B1">
            <w:pPr>
              <w:spacing w:before="360" w:after="360"/>
              <w:rPr>
                <w:szCs w:val="20"/>
              </w:rPr>
            </w:pPr>
            <w:r w:rsidRPr="00F119B1">
              <w:rPr>
                <w:szCs w:val="20"/>
              </w:rPr>
              <w:t xml:space="preserve">Operating expenditure associated with upgrading physical security assets undertaken as part of the PSUP, or works which may have a consequential impact on the wider resilience of CNI sites, for example interconnection of networks, but which is not directly driven by the PSUP should not be reported in this worksheet. </w:t>
            </w:r>
          </w:p>
          <w:p w14:paraId="18ABEE48" w14:textId="77777777" w:rsidR="00F119B1" w:rsidRPr="00F119B1" w:rsidRDefault="00F119B1" w:rsidP="00F119B1">
            <w:pPr>
              <w:spacing w:before="360" w:after="360"/>
              <w:rPr>
                <w:szCs w:val="20"/>
              </w:rPr>
            </w:pPr>
            <w:r w:rsidRPr="00F119B1">
              <w:rPr>
                <w:szCs w:val="20"/>
              </w:rPr>
              <w:t>The worksheet contains a table where operating expenditure should be reported by activity level split and allocated to a specific site where possible. Where costs cannot be allocated to a specific site, they must be reported as Centralised Costs. Expenditure includes costs relating to PSUP spares and escrow.</w:t>
            </w:r>
          </w:p>
          <w:p w14:paraId="16E0EE2A" w14:textId="77777777" w:rsidR="00F119B1" w:rsidRPr="00F119B1" w:rsidRDefault="00F119B1" w:rsidP="00F119B1">
            <w:pPr>
              <w:tabs>
                <w:tab w:val="num" w:pos="567"/>
              </w:tabs>
              <w:rPr>
                <w:b/>
                <w:szCs w:val="20"/>
              </w:rPr>
            </w:pPr>
          </w:p>
          <w:p w14:paraId="4E1D88F7" w14:textId="77777777" w:rsidR="00F119B1" w:rsidRPr="00F119B1" w:rsidRDefault="00F119B1" w:rsidP="00F119B1">
            <w:pPr>
              <w:tabs>
                <w:tab w:val="num" w:pos="567"/>
              </w:tabs>
              <w:rPr>
                <w:b/>
                <w:szCs w:val="20"/>
              </w:rPr>
            </w:pPr>
            <w:r w:rsidRPr="00F119B1">
              <w:rPr>
                <w:szCs w:val="20"/>
              </w:rPr>
              <w:t>The activities for which operating expenditure should be reported comprise the following;</w:t>
            </w:r>
          </w:p>
          <w:p w14:paraId="5E1C3F0D" w14:textId="77777777" w:rsidR="00F119B1" w:rsidRPr="00F119B1" w:rsidRDefault="00F119B1" w:rsidP="00F119B1">
            <w:pPr>
              <w:tabs>
                <w:tab w:val="num" w:pos="567"/>
              </w:tabs>
              <w:rPr>
                <w:b/>
                <w:szCs w:val="20"/>
              </w:rPr>
            </w:pPr>
          </w:p>
          <w:p w14:paraId="7CABAEF5" w14:textId="77777777" w:rsidR="00F119B1" w:rsidRPr="00F119B1" w:rsidRDefault="00F119B1" w:rsidP="007441CD">
            <w:pPr>
              <w:numPr>
                <w:ilvl w:val="0"/>
                <w:numId w:val="12"/>
              </w:numPr>
              <w:rPr>
                <w:szCs w:val="20"/>
              </w:rPr>
            </w:pPr>
            <w:r w:rsidRPr="00F119B1">
              <w:rPr>
                <w:b/>
                <w:szCs w:val="20"/>
              </w:rPr>
              <w:t xml:space="preserve">PDSA - </w:t>
            </w:r>
            <w:r w:rsidRPr="00F119B1">
              <w:rPr>
                <w:szCs w:val="20"/>
              </w:rPr>
              <w:t>any post-delivery support agreements (PDSA) relating to PSUP assets.</w:t>
            </w:r>
          </w:p>
          <w:p w14:paraId="6163FA04" w14:textId="77777777" w:rsidR="00F119B1" w:rsidRPr="00F119B1" w:rsidRDefault="00F119B1" w:rsidP="00F119B1">
            <w:pPr>
              <w:tabs>
                <w:tab w:val="num" w:pos="567"/>
              </w:tabs>
              <w:rPr>
                <w:szCs w:val="20"/>
              </w:rPr>
            </w:pPr>
          </w:p>
          <w:p w14:paraId="537B65F6" w14:textId="77777777" w:rsidR="00F119B1" w:rsidRPr="00F119B1" w:rsidRDefault="00F119B1" w:rsidP="007441CD">
            <w:pPr>
              <w:numPr>
                <w:ilvl w:val="0"/>
                <w:numId w:val="12"/>
              </w:numPr>
              <w:rPr>
                <w:szCs w:val="20"/>
              </w:rPr>
            </w:pPr>
            <w:r w:rsidRPr="00F119B1">
              <w:rPr>
                <w:b/>
                <w:szCs w:val="20"/>
              </w:rPr>
              <w:t xml:space="preserve">PSUP Direct labour – costs associated with </w:t>
            </w:r>
            <w:r w:rsidRPr="00F119B1">
              <w:rPr>
                <w:rFonts w:cs="Arial"/>
                <w:szCs w:val="20"/>
              </w:rPr>
              <w:t>personnel working directly on operational activities for the PSUP, for example maintenance activities or site specific audits.</w:t>
            </w:r>
          </w:p>
          <w:p w14:paraId="40036788" w14:textId="77777777" w:rsidR="00F119B1" w:rsidRPr="00F119B1" w:rsidRDefault="00F119B1" w:rsidP="00F119B1">
            <w:pPr>
              <w:tabs>
                <w:tab w:val="num" w:pos="567"/>
              </w:tabs>
              <w:rPr>
                <w:szCs w:val="20"/>
              </w:rPr>
            </w:pPr>
          </w:p>
          <w:p w14:paraId="5DA7AC17" w14:textId="77777777" w:rsidR="00F119B1" w:rsidRPr="00F119B1" w:rsidRDefault="00F119B1" w:rsidP="007441CD">
            <w:pPr>
              <w:numPr>
                <w:ilvl w:val="0"/>
                <w:numId w:val="12"/>
              </w:numPr>
              <w:rPr>
                <w:szCs w:val="20"/>
              </w:rPr>
            </w:pPr>
            <w:r w:rsidRPr="00F119B1">
              <w:rPr>
                <w:b/>
                <w:szCs w:val="20"/>
              </w:rPr>
              <w:t xml:space="preserve">Data communications – any costs of transferring </w:t>
            </w:r>
            <w:r w:rsidRPr="00F119B1">
              <w:rPr>
                <w:rFonts w:cs="Arial"/>
                <w:szCs w:val="20"/>
              </w:rPr>
              <w:t>video and other data between sites and the Alarm Receiving Centre.</w:t>
            </w:r>
          </w:p>
          <w:p w14:paraId="0481C67A" w14:textId="77777777" w:rsidR="00F119B1" w:rsidRPr="00F119B1" w:rsidRDefault="00F119B1" w:rsidP="00F119B1">
            <w:pPr>
              <w:tabs>
                <w:tab w:val="num" w:pos="567"/>
              </w:tabs>
              <w:rPr>
                <w:szCs w:val="20"/>
              </w:rPr>
            </w:pPr>
          </w:p>
          <w:p w14:paraId="01A7DAD1" w14:textId="285FA45E" w:rsidR="00F119B1" w:rsidRPr="00F119B1" w:rsidRDefault="00F119B1" w:rsidP="007441CD">
            <w:pPr>
              <w:numPr>
                <w:ilvl w:val="0"/>
                <w:numId w:val="12"/>
              </w:numPr>
              <w:rPr>
                <w:b/>
                <w:szCs w:val="20"/>
              </w:rPr>
            </w:pPr>
            <w:r w:rsidRPr="00F119B1">
              <w:rPr>
                <w:b/>
                <w:szCs w:val="20"/>
              </w:rPr>
              <w:t xml:space="preserve">Other Operating Costs - </w:t>
            </w:r>
            <w:r w:rsidRPr="00F119B1">
              <w:rPr>
                <w:szCs w:val="20"/>
              </w:rPr>
              <w:t xml:space="preserve">any other operating costs which are associated with the </w:t>
            </w:r>
            <w:r w:rsidR="00F27D80" w:rsidRPr="00F119B1">
              <w:rPr>
                <w:szCs w:val="20"/>
              </w:rPr>
              <w:t>PSUP.</w:t>
            </w:r>
            <w:r w:rsidRPr="00F119B1">
              <w:rPr>
                <w:szCs w:val="20"/>
              </w:rPr>
              <w:t xml:space="preserve">  Detail must be provided within the supporting commentary.</w:t>
            </w:r>
          </w:p>
          <w:p w14:paraId="1F8222A6" w14:textId="77777777" w:rsidR="00F119B1" w:rsidRPr="00F119B1" w:rsidRDefault="00F119B1" w:rsidP="00F119B1">
            <w:pPr>
              <w:tabs>
                <w:tab w:val="num" w:pos="567"/>
              </w:tabs>
              <w:rPr>
                <w:szCs w:val="20"/>
              </w:rPr>
            </w:pPr>
          </w:p>
          <w:p w14:paraId="5E77FFEA" w14:textId="77777777" w:rsidR="00F119B1" w:rsidRPr="00F119B1" w:rsidRDefault="00F119B1" w:rsidP="00F119B1">
            <w:pPr>
              <w:tabs>
                <w:tab w:val="num" w:pos="567"/>
              </w:tabs>
              <w:rPr>
                <w:szCs w:val="20"/>
              </w:rPr>
            </w:pPr>
            <w:r w:rsidRPr="00F119B1">
              <w:rPr>
                <w:szCs w:val="20"/>
              </w:rPr>
              <w:t>Where costs cannot be allocated to a specific site, they must be included under Centralised costs. This includes costs relating to PSUP spares and escrow.</w:t>
            </w:r>
          </w:p>
          <w:p w14:paraId="3CA18F89" w14:textId="77777777" w:rsidR="00F119B1" w:rsidRPr="00F119B1" w:rsidRDefault="00F119B1" w:rsidP="00F119B1">
            <w:pPr>
              <w:tabs>
                <w:tab w:val="num" w:pos="567"/>
              </w:tabs>
              <w:rPr>
                <w:szCs w:val="20"/>
              </w:rPr>
            </w:pPr>
          </w:p>
          <w:p w14:paraId="1D0C3C8F" w14:textId="77777777" w:rsidR="00F119B1" w:rsidRPr="00F119B1" w:rsidRDefault="00F119B1" w:rsidP="00F119B1">
            <w:pPr>
              <w:tabs>
                <w:tab w:val="num" w:pos="567"/>
              </w:tabs>
              <w:spacing w:after="360"/>
              <w:rPr>
                <w:szCs w:val="20"/>
              </w:rPr>
            </w:pPr>
            <w:r w:rsidRPr="00F119B1">
              <w:rPr>
                <w:szCs w:val="20"/>
              </w:rPr>
              <w:t xml:space="preserve">This table specifically </w:t>
            </w:r>
            <w:r w:rsidRPr="00F119B1">
              <w:rPr>
                <w:szCs w:val="20"/>
                <w:u w:val="single"/>
              </w:rPr>
              <w:t>excludes</w:t>
            </w:r>
            <w:r w:rsidRPr="00F119B1">
              <w:rPr>
                <w:szCs w:val="20"/>
              </w:rPr>
              <w:t xml:space="preserve"> funding associated with the provision of Ministry of Defence Armed Guards. See definition for ‘security (armed guards)’.</w:t>
            </w:r>
          </w:p>
          <w:p w14:paraId="797BFFDB" w14:textId="2D7C1167" w:rsidR="00F119B1" w:rsidRPr="00F119B1" w:rsidRDefault="00F119B1" w:rsidP="00F119B1">
            <w:pPr>
              <w:tabs>
                <w:tab w:val="num" w:pos="567"/>
              </w:tabs>
              <w:spacing w:after="360"/>
              <w:rPr>
                <w:szCs w:val="20"/>
              </w:rPr>
            </w:pPr>
            <w:r w:rsidRPr="00F119B1">
              <w:rPr>
                <w:szCs w:val="20"/>
              </w:rPr>
              <w:t xml:space="preserve">The table will be populated for all 5 years of the RIIO2 price control. The </w:t>
            </w:r>
            <w:del w:id="2220" w:author="Author">
              <w:r w:rsidRPr="00F119B1" w:rsidDel="00B172BA">
                <w:rPr>
                  <w:szCs w:val="20"/>
                </w:rPr>
                <w:delText>TO</w:delText>
              </w:r>
            </w:del>
            <w:ins w:id="2221" w:author="Author">
              <w:r w:rsidR="00B172BA">
                <w:rPr>
                  <w:szCs w:val="20"/>
                </w:rPr>
                <w:t>Licensee</w:t>
              </w:r>
            </w:ins>
            <w:r w:rsidRPr="00F119B1">
              <w:rPr>
                <w:szCs w:val="20"/>
              </w:rPr>
              <w:t xml:space="preserve">’s will also populate historic actual data covering from 1 April 2014 up to and including the current reporting year and forecast data for the remaining RIIO-T1 period, i.e. all eight years of RIIO-T1. </w:t>
            </w:r>
            <w:del w:id="2222" w:author="Author">
              <w:r w:rsidRPr="00F119B1" w:rsidDel="00B172BA">
                <w:rPr>
                  <w:szCs w:val="20"/>
                </w:rPr>
                <w:delText>TO</w:delText>
              </w:r>
            </w:del>
            <w:ins w:id="2223" w:author="Author">
              <w:r w:rsidR="00B172BA">
                <w:rPr>
                  <w:szCs w:val="20"/>
                </w:rPr>
                <w:t>Licensee</w:t>
              </w:r>
            </w:ins>
            <w:r w:rsidRPr="00F119B1">
              <w:rPr>
                <w:szCs w:val="20"/>
              </w:rPr>
              <w:t>’s should also populate, where available, any projected expenditure beyond RIIO2 for each of the categories listed above.</w:t>
            </w:r>
          </w:p>
          <w:p w14:paraId="25136075" w14:textId="77777777" w:rsidR="00F119B1" w:rsidRPr="00F119B1" w:rsidRDefault="00F119B1" w:rsidP="00F119B1">
            <w:pPr>
              <w:tabs>
                <w:tab w:val="num" w:pos="567"/>
              </w:tabs>
              <w:spacing w:after="360"/>
              <w:rPr>
                <w:szCs w:val="20"/>
              </w:rPr>
            </w:pPr>
          </w:p>
        </w:tc>
      </w:tr>
    </w:tbl>
    <w:p w14:paraId="7F42189B" w14:textId="09A46C1F" w:rsidR="00F119B1" w:rsidRPr="00F119B1" w:rsidRDefault="006C1F27" w:rsidP="00F119B1">
      <w:pPr>
        <w:keepNext/>
        <w:keepLines/>
        <w:tabs>
          <w:tab w:val="left" w:pos="2581"/>
        </w:tabs>
        <w:spacing w:before="240" w:after="240"/>
        <w:outlineLvl w:val="3"/>
        <w:rPr>
          <w:b/>
          <w:bCs/>
        </w:rPr>
      </w:pPr>
      <w:bookmarkStart w:id="2224" w:name="_Toc3443585"/>
      <w:r>
        <w:rPr>
          <w:b/>
          <w:bCs/>
        </w:rPr>
        <w:t>D</w:t>
      </w:r>
      <w:r w:rsidR="00F119B1" w:rsidRPr="00F119B1">
        <w:rPr>
          <w:b/>
          <w:bCs/>
        </w:rPr>
        <w:t>4.5: Closely Associated Indirects (CAI)</w:t>
      </w:r>
    </w:p>
    <w:tbl>
      <w:tblPr>
        <w:tblW w:w="88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2373"/>
        <w:gridCol w:w="6524"/>
      </w:tblGrid>
      <w:tr w:rsidR="00F119B1" w:rsidRPr="00F119B1" w14:paraId="6D75747B" w14:textId="77777777" w:rsidTr="00F119B1">
        <w:tc>
          <w:tcPr>
            <w:tcW w:w="2373" w:type="dxa"/>
            <w:tcMar>
              <w:top w:w="0" w:type="dxa"/>
              <w:left w:w="108" w:type="dxa"/>
              <w:bottom w:w="0" w:type="dxa"/>
              <w:right w:w="108" w:type="dxa"/>
            </w:tcMar>
          </w:tcPr>
          <w:p w14:paraId="25B6F49C" w14:textId="77777777" w:rsidR="00F119B1" w:rsidRPr="00F119B1" w:rsidRDefault="00F119B1" w:rsidP="00F119B1">
            <w:pPr>
              <w:rPr>
                <w:szCs w:val="20"/>
              </w:rPr>
            </w:pPr>
            <w:r w:rsidRPr="00F119B1">
              <w:rPr>
                <w:szCs w:val="20"/>
              </w:rPr>
              <w:t>Purpose and use by Ofgem</w:t>
            </w:r>
          </w:p>
        </w:tc>
        <w:tc>
          <w:tcPr>
            <w:tcW w:w="6524" w:type="dxa"/>
            <w:tcMar>
              <w:top w:w="0" w:type="dxa"/>
              <w:left w:w="108" w:type="dxa"/>
              <w:bottom w:w="0" w:type="dxa"/>
              <w:right w:w="108" w:type="dxa"/>
            </w:tcMar>
          </w:tcPr>
          <w:p w14:paraId="76D2D9B6" w14:textId="2FF7072B" w:rsidR="00F119B1" w:rsidRPr="00F119B1" w:rsidRDefault="00F119B1" w:rsidP="00F119B1">
            <w:pPr>
              <w:spacing w:before="120" w:after="120"/>
              <w:rPr>
                <w:rFonts w:ascii="Calibri" w:hAnsi="Calibri"/>
                <w:szCs w:val="22"/>
              </w:rPr>
            </w:pPr>
            <w:r w:rsidRPr="00F119B1">
              <w:t xml:space="preserve">The purpose of this table is to collect cost information on the Closely </w:t>
            </w:r>
            <w:r w:rsidR="00F27D80" w:rsidRPr="00F119B1">
              <w:t>Associated</w:t>
            </w:r>
            <w:r w:rsidRPr="00F119B1">
              <w:t xml:space="preserve"> Indirect Activities listed below, which in most cases support work being physically carried out on high voltage network assets, that could not, on their own, be classed as a direct network activity. Indirect Activities do not involve physical contact with system assets, whereas direct activities do.</w:t>
            </w:r>
          </w:p>
          <w:p w14:paraId="11F7218B" w14:textId="77777777" w:rsidR="00F119B1" w:rsidRPr="00F119B1" w:rsidRDefault="00F119B1" w:rsidP="00F119B1">
            <w:pPr>
              <w:keepNext/>
              <w:spacing w:before="120" w:after="120"/>
              <w:rPr>
                <w:b/>
                <w:bCs/>
                <w:u w:val="single"/>
              </w:rPr>
            </w:pPr>
            <w:r w:rsidRPr="00F119B1">
              <w:rPr>
                <w:b/>
                <w:bCs/>
                <w:u w:val="single"/>
              </w:rPr>
              <w:t>Closely Associated Indirects</w:t>
            </w:r>
          </w:p>
          <w:p w14:paraId="50CE7FE0" w14:textId="77777777" w:rsidR="00F119B1" w:rsidRPr="00F119B1" w:rsidRDefault="00F119B1" w:rsidP="00F119B1">
            <w:pPr>
              <w:spacing w:before="120" w:after="120"/>
            </w:pPr>
            <w:r w:rsidRPr="00F119B1">
              <w:t>Collectively includes the activities of:</w:t>
            </w:r>
          </w:p>
          <w:p w14:paraId="1D0C9EED" w14:textId="77777777" w:rsidR="00F119B1" w:rsidRPr="00F119B1" w:rsidRDefault="00F119B1" w:rsidP="00F119B1">
            <w:pPr>
              <w:numPr>
                <w:ilvl w:val="0"/>
                <w:numId w:val="5"/>
              </w:numPr>
              <w:ind w:left="1040"/>
              <w:rPr>
                <w:rFonts w:cs="CGOmega-Regular"/>
              </w:rPr>
            </w:pPr>
            <w:r w:rsidRPr="00F119B1">
              <w:rPr>
                <w:rFonts w:cs="CGOmega-Regular"/>
              </w:rPr>
              <w:t xml:space="preserve">Operational IT &amp; Telecoms, </w:t>
            </w:r>
          </w:p>
          <w:p w14:paraId="0839A8D1" w14:textId="77777777" w:rsidR="00F119B1" w:rsidRPr="00F119B1" w:rsidRDefault="00F119B1" w:rsidP="00F119B1">
            <w:pPr>
              <w:numPr>
                <w:ilvl w:val="0"/>
                <w:numId w:val="5"/>
              </w:numPr>
              <w:ind w:left="1040"/>
              <w:rPr>
                <w:rFonts w:cs="CGOmega-Regular"/>
              </w:rPr>
            </w:pPr>
            <w:r w:rsidRPr="00F119B1">
              <w:rPr>
                <w:rFonts w:cs="CGOmega-Regular"/>
              </w:rPr>
              <w:t xml:space="preserve">Network Design and Engineering, </w:t>
            </w:r>
          </w:p>
          <w:p w14:paraId="270E0EAD" w14:textId="77777777" w:rsidR="00F119B1" w:rsidRPr="00F119B1" w:rsidRDefault="00F119B1" w:rsidP="00F119B1">
            <w:pPr>
              <w:numPr>
                <w:ilvl w:val="0"/>
                <w:numId w:val="5"/>
              </w:numPr>
              <w:ind w:left="1040"/>
              <w:rPr>
                <w:rFonts w:cs="CGOmega-Regular"/>
              </w:rPr>
            </w:pPr>
            <w:r w:rsidRPr="00F119B1">
              <w:rPr>
                <w:rFonts w:cs="CGOmega-Regular"/>
              </w:rPr>
              <w:t xml:space="preserve">Network Policy, </w:t>
            </w:r>
          </w:p>
          <w:p w14:paraId="6155D7E4" w14:textId="77777777" w:rsidR="00F119B1" w:rsidRPr="00F119B1" w:rsidRDefault="00F119B1" w:rsidP="00F119B1">
            <w:pPr>
              <w:numPr>
                <w:ilvl w:val="0"/>
                <w:numId w:val="5"/>
              </w:numPr>
              <w:ind w:left="1040"/>
              <w:rPr>
                <w:rFonts w:cs="CGOmega-Regular"/>
              </w:rPr>
            </w:pPr>
            <w:r w:rsidRPr="00F119B1">
              <w:rPr>
                <w:rFonts w:cs="CGOmega-Regular"/>
              </w:rPr>
              <w:t xml:space="preserve">Network Planning, </w:t>
            </w:r>
          </w:p>
          <w:p w14:paraId="354825E3" w14:textId="77777777" w:rsidR="00F119B1" w:rsidRPr="00F119B1" w:rsidRDefault="00F119B1" w:rsidP="00F119B1">
            <w:pPr>
              <w:numPr>
                <w:ilvl w:val="0"/>
                <w:numId w:val="5"/>
              </w:numPr>
              <w:ind w:left="1040"/>
              <w:rPr>
                <w:rFonts w:cs="CGOmega-Regular"/>
              </w:rPr>
            </w:pPr>
            <w:r w:rsidRPr="00F119B1">
              <w:rPr>
                <w:rFonts w:cs="CGOmega-Regular"/>
              </w:rPr>
              <w:t xml:space="preserve">Project Management, </w:t>
            </w:r>
          </w:p>
          <w:p w14:paraId="2BE24A0F" w14:textId="77777777" w:rsidR="00F119B1" w:rsidRPr="00F119B1" w:rsidRDefault="00F119B1" w:rsidP="00F119B1">
            <w:pPr>
              <w:numPr>
                <w:ilvl w:val="0"/>
                <w:numId w:val="5"/>
              </w:numPr>
              <w:ind w:left="1040"/>
              <w:rPr>
                <w:rFonts w:cs="CGOmega-Regular"/>
              </w:rPr>
            </w:pPr>
            <w:r w:rsidRPr="00F119B1">
              <w:rPr>
                <w:rFonts w:cs="CGOmega-Regular"/>
              </w:rPr>
              <w:t xml:space="preserve">Engineering Management and Clerical Support, </w:t>
            </w:r>
          </w:p>
          <w:p w14:paraId="233FFE10" w14:textId="77777777" w:rsidR="00F119B1" w:rsidRPr="00F119B1" w:rsidRDefault="00F119B1" w:rsidP="00F119B1">
            <w:pPr>
              <w:numPr>
                <w:ilvl w:val="0"/>
                <w:numId w:val="5"/>
              </w:numPr>
              <w:ind w:left="1040"/>
              <w:rPr>
                <w:rFonts w:cs="CGOmega-Regular"/>
              </w:rPr>
            </w:pPr>
            <w:r w:rsidRPr="00F119B1">
              <w:rPr>
                <w:rFonts w:cs="CGOmega-Regular"/>
              </w:rPr>
              <w:t xml:space="preserve">System Mapping, </w:t>
            </w:r>
          </w:p>
          <w:p w14:paraId="690272C4" w14:textId="77777777" w:rsidR="00F119B1" w:rsidRPr="00F119B1" w:rsidRDefault="00F119B1" w:rsidP="00F119B1">
            <w:pPr>
              <w:numPr>
                <w:ilvl w:val="0"/>
                <w:numId w:val="5"/>
              </w:numPr>
              <w:ind w:left="1040"/>
              <w:rPr>
                <w:rFonts w:cs="CGOmega-Regular"/>
              </w:rPr>
            </w:pPr>
            <w:r w:rsidRPr="00F119B1">
              <w:rPr>
                <w:rFonts w:cs="CGOmega-Regular"/>
              </w:rPr>
              <w:t xml:space="preserve">Stores &amp; Logistics, </w:t>
            </w:r>
          </w:p>
          <w:p w14:paraId="1DF9C9EF" w14:textId="77777777" w:rsidR="00F119B1" w:rsidRPr="00F119B1" w:rsidRDefault="00F119B1" w:rsidP="00F119B1">
            <w:pPr>
              <w:numPr>
                <w:ilvl w:val="0"/>
                <w:numId w:val="5"/>
              </w:numPr>
              <w:ind w:left="1040"/>
              <w:rPr>
                <w:rFonts w:cs="CGOmega-Regular"/>
              </w:rPr>
            </w:pPr>
            <w:r w:rsidRPr="00F119B1">
              <w:rPr>
                <w:rFonts w:cs="CGOmega-Regular"/>
              </w:rPr>
              <w:t xml:space="preserve">Operational Training, </w:t>
            </w:r>
          </w:p>
          <w:p w14:paraId="12C48B8D" w14:textId="77777777" w:rsidR="00F119B1" w:rsidRPr="00F119B1" w:rsidRDefault="00F119B1" w:rsidP="00F119B1">
            <w:pPr>
              <w:numPr>
                <w:ilvl w:val="0"/>
                <w:numId w:val="5"/>
              </w:numPr>
              <w:ind w:left="1040"/>
              <w:rPr>
                <w:rFonts w:cs="CGOmega-Regular"/>
              </w:rPr>
            </w:pPr>
            <w:r w:rsidRPr="00F119B1">
              <w:rPr>
                <w:rFonts w:cs="CGOmega-Regular"/>
              </w:rPr>
              <w:t xml:space="preserve">Vehicles and Transport, </w:t>
            </w:r>
          </w:p>
          <w:p w14:paraId="192A5CC4" w14:textId="77777777" w:rsidR="00F119B1" w:rsidRPr="00F119B1" w:rsidRDefault="00F119B1" w:rsidP="00F119B1">
            <w:pPr>
              <w:numPr>
                <w:ilvl w:val="0"/>
                <w:numId w:val="5"/>
              </w:numPr>
              <w:ind w:left="1040"/>
              <w:rPr>
                <w:rFonts w:cs="CGOmega-Regular"/>
              </w:rPr>
            </w:pPr>
            <w:r w:rsidRPr="00F119B1">
              <w:rPr>
                <w:rFonts w:cs="CGOmega-Regular"/>
              </w:rPr>
              <w:t xml:space="preserve">Market Facilitation </w:t>
            </w:r>
          </w:p>
          <w:p w14:paraId="09359C0E" w14:textId="77777777" w:rsidR="00F119B1" w:rsidRPr="00F119B1" w:rsidRDefault="00F119B1" w:rsidP="00F119B1">
            <w:pPr>
              <w:numPr>
                <w:ilvl w:val="0"/>
                <w:numId w:val="5"/>
              </w:numPr>
              <w:ind w:left="1040"/>
              <w:rPr>
                <w:rFonts w:cs="CGOmega-Regular"/>
              </w:rPr>
            </w:pPr>
            <w:r w:rsidRPr="00F119B1">
              <w:rPr>
                <w:rFonts w:cs="CGOmega-Regular"/>
              </w:rPr>
              <w:t xml:space="preserve">Health &amp; Safety </w:t>
            </w:r>
          </w:p>
          <w:p w14:paraId="68B0782F" w14:textId="77777777" w:rsidR="00F119B1" w:rsidRPr="00F119B1" w:rsidRDefault="00F119B1" w:rsidP="00F119B1">
            <w:pPr>
              <w:tabs>
                <w:tab w:val="num" w:pos="567"/>
              </w:tabs>
              <w:spacing w:after="360"/>
              <w:rPr>
                <w:szCs w:val="20"/>
              </w:rPr>
            </w:pPr>
          </w:p>
          <w:p w14:paraId="54FF9EA1" w14:textId="77777777" w:rsidR="00F119B1" w:rsidRPr="00F119B1" w:rsidRDefault="00F119B1" w:rsidP="00F119B1">
            <w:pPr>
              <w:tabs>
                <w:tab w:val="num" w:pos="567"/>
              </w:tabs>
              <w:spacing w:after="360"/>
              <w:rPr>
                <w:szCs w:val="20"/>
              </w:rPr>
            </w:pPr>
            <w:r w:rsidRPr="00F119B1">
              <w:rPr>
                <w:szCs w:val="20"/>
              </w:rPr>
              <w:t>We will use this information to assess the economic efficiency and appropriateness of any expenditure relating to these support activities.</w:t>
            </w:r>
          </w:p>
        </w:tc>
      </w:tr>
      <w:tr w:rsidR="00F119B1" w:rsidRPr="00F119B1" w14:paraId="11A3513E" w14:textId="77777777" w:rsidTr="00F119B1">
        <w:tc>
          <w:tcPr>
            <w:tcW w:w="2373" w:type="dxa"/>
            <w:tcBorders>
              <w:bottom w:val="single" w:sz="4" w:space="0" w:color="auto"/>
            </w:tcBorders>
            <w:tcMar>
              <w:top w:w="0" w:type="dxa"/>
              <w:left w:w="108" w:type="dxa"/>
              <w:bottom w:w="0" w:type="dxa"/>
              <w:right w:w="108" w:type="dxa"/>
            </w:tcMar>
          </w:tcPr>
          <w:p w14:paraId="4E028566" w14:textId="77777777" w:rsidR="00F119B1" w:rsidRPr="00F119B1" w:rsidRDefault="00F119B1" w:rsidP="00F119B1">
            <w:pPr>
              <w:rPr>
                <w:szCs w:val="20"/>
              </w:rPr>
            </w:pPr>
            <w:r w:rsidRPr="00F119B1">
              <w:rPr>
                <w:szCs w:val="20"/>
              </w:rPr>
              <w:t>Guidance on completing this worksheet</w:t>
            </w:r>
          </w:p>
        </w:tc>
        <w:tc>
          <w:tcPr>
            <w:tcW w:w="6524" w:type="dxa"/>
            <w:tcBorders>
              <w:bottom w:val="single" w:sz="4" w:space="0" w:color="auto"/>
            </w:tcBorders>
            <w:tcMar>
              <w:top w:w="0" w:type="dxa"/>
              <w:left w:w="108" w:type="dxa"/>
              <w:bottom w:w="0" w:type="dxa"/>
              <w:right w:w="108" w:type="dxa"/>
            </w:tcMar>
          </w:tcPr>
          <w:p w14:paraId="51C4777D" w14:textId="77777777" w:rsidR="00F119B1" w:rsidRPr="00F119B1" w:rsidRDefault="00F119B1" w:rsidP="00F119B1">
            <w:pPr>
              <w:spacing w:before="120" w:after="120"/>
            </w:pPr>
            <w:r w:rsidRPr="00F119B1">
              <w:t>Costs associated with each of the indirect activities listed (full definitions can be found in the glossary) should be reported in this table.</w:t>
            </w:r>
          </w:p>
          <w:p w14:paraId="7928E3A7" w14:textId="77777777" w:rsidR="00F119B1" w:rsidRPr="00F119B1" w:rsidRDefault="00F119B1" w:rsidP="00F119B1">
            <w:pPr>
              <w:spacing w:before="120" w:after="120"/>
            </w:pPr>
            <w:r w:rsidRPr="00F119B1">
              <w:t>Note that operational engineers working on planning and project mobilisation,</w:t>
            </w:r>
            <w:r w:rsidRPr="00F119B1">
              <w:rPr>
                <w:color w:val="1F497D"/>
              </w:rPr>
              <w:t xml:space="preserve"> </w:t>
            </w:r>
            <w:r w:rsidRPr="00F119B1">
              <w:t>preparing and planning associated with protection settings, administration of outages, contract specification and liaising with contractors and customers are considered Indirect Activities.</w:t>
            </w:r>
          </w:p>
          <w:p w14:paraId="30B2776D" w14:textId="77777777" w:rsidR="00F119B1" w:rsidRPr="00F119B1" w:rsidRDefault="00F119B1" w:rsidP="00F119B1">
            <w:pPr>
              <w:keepNext/>
              <w:spacing w:before="120" w:after="120"/>
            </w:pPr>
            <w:r w:rsidRPr="00F119B1">
              <w:t>EXCLUDES:</w:t>
            </w:r>
          </w:p>
          <w:p w14:paraId="499C70E1" w14:textId="77777777" w:rsidR="00F119B1" w:rsidRPr="00F119B1" w:rsidRDefault="00F119B1" w:rsidP="00F119B1">
            <w:pPr>
              <w:numPr>
                <w:ilvl w:val="0"/>
                <w:numId w:val="5"/>
              </w:numPr>
              <w:tabs>
                <w:tab w:val="left" w:pos="2581"/>
              </w:tabs>
              <w:rPr>
                <w:rFonts w:cs="CGOmega-Regular"/>
              </w:rPr>
            </w:pPr>
            <w:r w:rsidRPr="00F119B1">
              <w:rPr>
                <w:rFonts w:cs="CGOmega-Regular"/>
              </w:rPr>
              <w:t>site surveys and non-site based costs associated with flooding (in Direct Activities)</w:t>
            </w:r>
          </w:p>
        </w:tc>
      </w:tr>
    </w:tbl>
    <w:bookmarkEnd w:id="2224"/>
    <w:p w14:paraId="67E29DDE" w14:textId="3ACF5C28" w:rsidR="00F119B1" w:rsidRPr="00F119B1" w:rsidRDefault="006C1F27" w:rsidP="00F119B1">
      <w:pPr>
        <w:keepNext/>
        <w:keepLines/>
        <w:tabs>
          <w:tab w:val="left" w:pos="2581"/>
        </w:tabs>
        <w:spacing w:before="240" w:after="240"/>
        <w:outlineLvl w:val="3"/>
        <w:rPr>
          <w:b/>
          <w:bCs/>
        </w:rPr>
      </w:pPr>
      <w:r>
        <w:rPr>
          <w:b/>
          <w:bCs/>
        </w:rPr>
        <w:t>D</w:t>
      </w:r>
      <w:r w:rsidR="00F119B1" w:rsidRPr="00F119B1">
        <w:rPr>
          <w:b/>
          <w:bCs/>
        </w:rPr>
        <w:t>4.6: Business Support Indirects (BS)</w:t>
      </w:r>
    </w:p>
    <w:tbl>
      <w:tblPr>
        <w:tblW w:w="88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2373"/>
        <w:gridCol w:w="6524"/>
      </w:tblGrid>
      <w:tr w:rsidR="00F119B1" w:rsidRPr="00F119B1" w14:paraId="57901E34" w14:textId="77777777" w:rsidTr="00F119B1">
        <w:tc>
          <w:tcPr>
            <w:tcW w:w="2373" w:type="dxa"/>
            <w:tcMar>
              <w:top w:w="0" w:type="dxa"/>
              <w:left w:w="108" w:type="dxa"/>
              <w:bottom w:w="0" w:type="dxa"/>
              <w:right w:w="108" w:type="dxa"/>
            </w:tcMar>
          </w:tcPr>
          <w:p w14:paraId="7BCF38A5" w14:textId="77777777" w:rsidR="00F119B1" w:rsidRPr="00F119B1" w:rsidRDefault="00F119B1" w:rsidP="00F119B1">
            <w:pPr>
              <w:rPr>
                <w:szCs w:val="20"/>
              </w:rPr>
            </w:pPr>
            <w:r w:rsidRPr="00F119B1">
              <w:rPr>
                <w:szCs w:val="20"/>
              </w:rPr>
              <w:t>Purpose and use by Ofgem</w:t>
            </w:r>
          </w:p>
        </w:tc>
        <w:tc>
          <w:tcPr>
            <w:tcW w:w="6524" w:type="dxa"/>
            <w:tcMar>
              <w:top w:w="0" w:type="dxa"/>
              <w:left w:w="108" w:type="dxa"/>
              <w:bottom w:w="0" w:type="dxa"/>
              <w:right w:w="108" w:type="dxa"/>
            </w:tcMar>
          </w:tcPr>
          <w:p w14:paraId="57BCFA77" w14:textId="77777777" w:rsidR="00F119B1" w:rsidRPr="00F119B1" w:rsidRDefault="00F119B1" w:rsidP="00F119B1">
            <w:pPr>
              <w:spacing w:before="120" w:after="120"/>
              <w:rPr>
                <w:rFonts w:ascii="Calibri" w:hAnsi="Calibri"/>
                <w:szCs w:val="22"/>
              </w:rPr>
            </w:pPr>
            <w:r w:rsidRPr="00F119B1">
              <w:t>The purpose of this table is to collect cost information on the Business Support Indirect Activities listed below, which in most cases are related to general support activities necessary in the running of a typical Network operator</w:t>
            </w:r>
          </w:p>
          <w:p w14:paraId="07E1900F" w14:textId="77777777" w:rsidR="00F119B1" w:rsidRPr="00F119B1" w:rsidRDefault="00F119B1" w:rsidP="00F119B1">
            <w:pPr>
              <w:keepNext/>
              <w:spacing w:before="120" w:after="120"/>
              <w:rPr>
                <w:b/>
                <w:bCs/>
                <w:u w:val="single"/>
              </w:rPr>
            </w:pPr>
            <w:r w:rsidRPr="00F119B1">
              <w:rPr>
                <w:b/>
                <w:bCs/>
                <w:u w:val="single"/>
              </w:rPr>
              <w:t>Business Support Costs</w:t>
            </w:r>
          </w:p>
          <w:p w14:paraId="73604758" w14:textId="77777777" w:rsidR="00F119B1" w:rsidRPr="00F119B1" w:rsidRDefault="00F119B1" w:rsidP="00F119B1">
            <w:pPr>
              <w:spacing w:before="120" w:after="120"/>
            </w:pPr>
            <w:r w:rsidRPr="00F119B1">
              <w:t>Collectively includes the activities of:</w:t>
            </w:r>
          </w:p>
          <w:p w14:paraId="4F9DE823" w14:textId="77777777" w:rsidR="00F119B1" w:rsidRPr="00F119B1" w:rsidRDefault="00F119B1" w:rsidP="007441CD">
            <w:pPr>
              <w:numPr>
                <w:ilvl w:val="0"/>
                <w:numId w:val="20"/>
              </w:numPr>
              <w:rPr>
                <w:rFonts w:cs="CGOmega-Regular"/>
              </w:rPr>
            </w:pPr>
            <w:r w:rsidRPr="00F119B1">
              <w:rPr>
                <w:rFonts w:cs="CGOmega-Regular"/>
              </w:rPr>
              <w:t>HR</w:t>
            </w:r>
          </w:p>
          <w:p w14:paraId="77DF7994" w14:textId="77777777" w:rsidR="00F119B1" w:rsidRPr="00F119B1" w:rsidRDefault="00F119B1" w:rsidP="007441CD">
            <w:pPr>
              <w:numPr>
                <w:ilvl w:val="0"/>
                <w:numId w:val="20"/>
              </w:numPr>
              <w:rPr>
                <w:rFonts w:cs="CGOmega-Regular"/>
              </w:rPr>
            </w:pPr>
            <w:r w:rsidRPr="00F119B1">
              <w:rPr>
                <w:rFonts w:cs="CGOmega-Regular"/>
              </w:rPr>
              <w:t xml:space="preserve">Non-Operational Training </w:t>
            </w:r>
          </w:p>
          <w:p w14:paraId="53480E10" w14:textId="77777777" w:rsidR="00F119B1" w:rsidRPr="00F119B1" w:rsidRDefault="00F119B1" w:rsidP="007441CD">
            <w:pPr>
              <w:numPr>
                <w:ilvl w:val="0"/>
                <w:numId w:val="20"/>
              </w:numPr>
              <w:rPr>
                <w:rFonts w:cs="CGOmega-Regular"/>
              </w:rPr>
            </w:pPr>
            <w:r w:rsidRPr="00F119B1">
              <w:rPr>
                <w:rFonts w:cs="CGOmega-Regular"/>
              </w:rPr>
              <w:t xml:space="preserve">Finance &amp; Regulation </w:t>
            </w:r>
          </w:p>
          <w:p w14:paraId="0E5059DA" w14:textId="77777777" w:rsidR="00F119B1" w:rsidRPr="00F119B1" w:rsidRDefault="00F119B1" w:rsidP="007441CD">
            <w:pPr>
              <w:numPr>
                <w:ilvl w:val="0"/>
                <w:numId w:val="20"/>
              </w:numPr>
              <w:rPr>
                <w:rFonts w:cs="CGOmega-Regular"/>
              </w:rPr>
            </w:pPr>
            <w:r w:rsidRPr="00F119B1">
              <w:rPr>
                <w:rFonts w:cs="CGOmega-Regular"/>
              </w:rPr>
              <w:t>Insurance</w:t>
            </w:r>
          </w:p>
          <w:p w14:paraId="3B93B219" w14:textId="77777777" w:rsidR="00F119B1" w:rsidRPr="00F119B1" w:rsidRDefault="00F119B1" w:rsidP="007441CD">
            <w:pPr>
              <w:numPr>
                <w:ilvl w:val="0"/>
                <w:numId w:val="20"/>
              </w:numPr>
              <w:rPr>
                <w:rFonts w:cs="CGOmega-Regular"/>
              </w:rPr>
            </w:pPr>
            <w:r w:rsidRPr="00F119B1">
              <w:rPr>
                <w:rFonts w:cs="CGOmega-Regular"/>
              </w:rPr>
              <w:t>Procurement</w:t>
            </w:r>
          </w:p>
          <w:p w14:paraId="2C2441E0" w14:textId="77777777" w:rsidR="00F119B1" w:rsidRPr="00F119B1" w:rsidRDefault="00F119B1" w:rsidP="007441CD">
            <w:pPr>
              <w:numPr>
                <w:ilvl w:val="0"/>
                <w:numId w:val="20"/>
              </w:numPr>
              <w:rPr>
                <w:rFonts w:cs="CGOmega-Regular"/>
              </w:rPr>
            </w:pPr>
            <w:r w:rsidRPr="00F119B1">
              <w:rPr>
                <w:rFonts w:cs="CGOmega-Regular"/>
              </w:rPr>
              <w:t xml:space="preserve">CEO etc. </w:t>
            </w:r>
          </w:p>
          <w:p w14:paraId="05FFEB38" w14:textId="77777777" w:rsidR="00F119B1" w:rsidRPr="00F119B1" w:rsidRDefault="00F119B1" w:rsidP="007441CD">
            <w:pPr>
              <w:numPr>
                <w:ilvl w:val="0"/>
                <w:numId w:val="20"/>
              </w:numPr>
              <w:rPr>
                <w:rFonts w:cs="CGOmega-Regular"/>
              </w:rPr>
            </w:pPr>
            <w:r w:rsidRPr="00F119B1">
              <w:rPr>
                <w:rFonts w:cs="CGOmega-Regular"/>
              </w:rPr>
              <w:t xml:space="preserve">IT &amp; Telecoms (Business Support) </w:t>
            </w:r>
          </w:p>
          <w:p w14:paraId="45EF89B4" w14:textId="77777777" w:rsidR="00F119B1" w:rsidRPr="00F119B1" w:rsidRDefault="00F119B1" w:rsidP="007441CD">
            <w:pPr>
              <w:numPr>
                <w:ilvl w:val="0"/>
                <w:numId w:val="20"/>
              </w:numPr>
              <w:spacing w:after="360"/>
              <w:rPr>
                <w:szCs w:val="20"/>
              </w:rPr>
            </w:pPr>
            <w:r w:rsidRPr="00F119B1">
              <w:rPr>
                <w:szCs w:val="20"/>
              </w:rPr>
              <w:t>Property Management (Business Support).</w:t>
            </w:r>
          </w:p>
          <w:p w14:paraId="11828760" w14:textId="77777777" w:rsidR="00F119B1" w:rsidRPr="00F119B1" w:rsidRDefault="00F119B1" w:rsidP="00F119B1">
            <w:pPr>
              <w:tabs>
                <w:tab w:val="num" w:pos="567"/>
              </w:tabs>
              <w:spacing w:after="360"/>
              <w:rPr>
                <w:szCs w:val="20"/>
              </w:rPr>
            </w:pPr>
            <w:r w:rsidRPr="00F119B1">
              <w:rPr>
                <w:szCs w:val="20"/>
              </w:rPr>
              <w:t>We will use this information to assess the economic efficiency and appropriateness of any expenditure relating to these support activities.</w:t>
            </w:r>
          </w:p>
        </w:tc>
      </w:tr>
      <w:tr w:rsidR="00F119B1" w:rsidRPr="00F119B1" w14:paraId="50B509D7" w14:textId="77777777" w:rsidTr="00F119B1">
        <w:tc>
          <w:tcPr>
            <w:tcW w:w="2373" w:type="dxa"/>
            <w:tcBorders>
              <w:bottom w:val="single" w:sz="4" w:space="0" w:color="auto"/>
            </w:tcBorders>
            <w:tcMar>
              <w:top w:w="0" w:type="dxa"/>
              <w:left w:w="108" w:type="dxa"/>
              <w:bottom w:w="0" w:type="dxa"/>
              <w:right w:w="108" w:type="dxa"/>
            </w:tcMar>
          </w:tcPr>
          <w:p w14:paraId="4EE390CC" w14:textId="77777777" w:rsidR="00F119B1" w:rsidRPr="00F119B1" w:rsidRDefault="00F119B1" w:rsidP="00F119B1">
            <w:pPr>
              <w:rPr>
                <w:szCs w:val="20"/>
              </w:rPr>
            </w:pPr>
            <w:r w:rsidRPr="00F119B1">
              <w:rPr>
                <w:szCs w:val="20"/>
              </w:rPr>
              <w:t>Guidance on completing this worksheet</w:t>
            </w:r>
          </w:p>
        </w:tc>
        <w:tc>
          <w:tcPr>
            <w:tcW w:w="6524" w:type="dxa"/>
            <w:tcBorders>
              <w:bottom w:val="single" w:sz="4" w:space="0" w:color="auto"/>
            </w:tcBorders>
            <w:tcMar>
              <w:top w:w="0" w:type="dxa"/>
              <w:left w:w="108" w:type="dxa"/>
              <w:bottom w:w="0" w:type="dxa"/>
              <w:right w:w="108" w:type="dxa"/>
            </w:tcMar>
          </w:tcPr>
          <w:p w14:paraId="60EC3E93" w14:textId="77777777" w:rsidR="00535122" w:rsidRDefault="00F119B1" w:rsidP="00F119B1">
            <w:pPr>
              <w:tabs>
                <w:tab w:val="num" w:pos="567"/>
              </w:tabs>
              <w:spacing w:after="360"/>
              <w:rPr>
                <w:ins w:id="2225" w:author="Author"/>
                <w:szCs w:val="20"/>
              </w:rPr>
            </w:pPr>
            <w:r w:rsidRPr="00F119B1">
              <w:rPr>
                <w:szCs w:val="20"/>
              </w:rPr>
              <w:t>Costs associated with each of the indirect activities listed (full definitions can be found in the glossary) should be reported in this table.</w:t>
            </w:r>
            <w:ins w:id="2226" w:author="Author">
              <w:r w:rsidR="00535122">
                <w:rPr>
                  <w:szCs w:val="20"/>
                </w:rPr>
                <w:t xml:space="preserve"> </w:t>
              </w:r>
            </w:ins>
          </w:p>
          <w:p w14:paraId="0B36CF22" w14:textId="234CBD8C" w:rsidR="00F119B1" w:rsidRPr="00F119B1" w:rsidRDefault="00535122" w:rsidP="00F119B1">
            <w:pPr>
              <w:tabs>
                <w:tab w:val="num" w:pos="567"/>
              </w:tabs>
              <w:spacing w:after="360"/>
              <w:rPr>
                <w:szCs w:val="20"/>
              </w:rPr>
            </w:pPr>
            <w:ins w:id="2227" w:author="Author">
              <w:r>
                <w:rPr>
                  <w:szCs w:val="20"/>
                </w:rPr>
                <w:t xml:space="preserve">For the avoidance of doubt, the data requirements are relevant to the transmission owner entity and not Group level.   </w:t>
              </w:r>
            </w:ins>
          </w:p>
        </w:tc>
      </w:tr>
    </w:tbl>
    <w:p w14:paraId="4C4769AD" w14:textId="57CD1730" w:rsidR="00F119B1" w:rsidRPr="00F119B1" w:rsidRDefault="006C1F27" w:rsidP="00F119B1">
      <w:pPr>
        <w:keepNext/>
        <w:keepLines/>
        <w:tabs>
          <w:tab w:val="left" w:pos="2581"/>
        </w:tabs>
        <w:spacing w:before="240" w:after="240"/>
        <w:outlineLvl w:val="3"/>
        <w:rPr>
          <w:b/>
          <w:bCs/>
        </w:rPr>
      </w:pPr>
      <w:r>
        <w:rPr>
          <w:b/>
          <w:bCs/>
        </w:rPr>
        <w:t>D</w:t>
      </w:r>
      <w:r w:rsidR="00F119B1" w:rsidRPr="00F119B1">
        <w:rPr>
          <w:b/>
          <w:bCs/>
        </w:rPr>
        <w:t>4.6b: Business Support Allocation</w:t>
      </w:r>
    </w:p>
    <w:tbl>
      <w:tblPr>
        <w:tblW w:w="88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2373"/>
        <w:gridCol w:w="6524"/>
      </w:tblGrid>
      <w:tr w:rsidR="00F119B1" w:rsidRPr="00F119B1" w14:paraId="497B5105" w14:textId="77777777" w:rsidTr="00F119B1">
        <w:tc>
          <w:tcPr>
            <w:tcW w:w="2373" w:type="dxa"/>
            <w:tcMar>
              <w:top w:w="0" w:type="dxa"/>
              <w:left w:w="108" w:type="dxa"/>
              <w:bottom w:w="0" w:type="dxa"/>
              <w:right w:w="108" w:type="dxa"/>
            </w:tcMar>
          </w:tcPr>
          <w:p w14:paraId="6AADF341" w14:textId="77777777" w:rsidR="00F119B1" w:rsidRPr="00F119B1" w:rsidRDefault="00F119B1" w:rsidP="00F119B1">
            <w:pPr>
              <w:rPr>
                <w:szCs w:val="20"/>
              </w:rPr>
            </w:pPr>
            <w:r w:rsidRPr="00F119B1">
              <w:rPr>
                <w:szCs w:val="20"/>
              </w:rPr>
              <w:t>Purpose and use by Ofgem</w:t>
            </w:r>
          </w:p>
        </w:tc>
        <w:tc>
          <w:tcPr>
            <w:tcW w:w="6524" w:type="dxa"/>
            <w:tcMar>
              <w:top w:w="0" w:type="dxa"/>
              <w:left w:w="108" w:type="dxa"/>
              <w:bottom w:w="0" w:type="dxa"/>
              <w:right w:w="108" w:type="dxa"/>
            </w:tcMar>
          </w:tcPr>
          <w:p w14:paraId="2E59E38D" w14:textId="24310061" w:rsidR="00F119B1" w:rsidRPr="00F119B1" w:rsidRDefault="00F119B1" w:rsidP="00F119B1">
            <w:pPr>
              <w:tabs>
                <w:tab w:val="num" w:pos="567"/>
              </w:tabs>
              <w:spacing w:after="360"/>
              <w:rPr>
                <w:szCs w:val="20"/>
              </w:rPr>
            </w:pPr>
            <w:r w:rsidRPr="00F119B1">
              <w:rPr>
                <w:szCs w:val="20"/>
              </w:rPr>
              <w:t xml:space="preserve">The purpose of this table is to provide Ofgem with visibility </w:t>
            </w:r>
            <w:r w:rsidR="00F27D80" w:rsidRPr="00F119B1">
              <w:rPr>
                <w:szCs w:val="20"/>
              </w:rPr>
              <w:t>of Business</w:t>
            </w:r>
            <w:r w:rsidRPr="00F119B1">
              <w:rPr>
                <w:szCs w:val="20"/>
              </w:rPr>
              <w:t xml:space="preserve"> Support costs incurred at a Group level and their subsequent attribution across the Group legal entity structure. This will be used to ensure that allocation methodologies applied are fair and consistent and do not attempt to unfairly apportion these costs to a licensee.</w:t>
            </w:r>
          </w:p>
        </w:tc>
      </w:tr>
      <w:tr w:rsidR="00F119B1" w:rsidRPr="00F119B1" w14:paraId="4B6CCC7E" w14:textId="77777777" w:rsidTr="00F119B1">
        <w:tc>
          <w:tcPr>
            <w:tcW w:w="2373" w:type="dxa"/>
            <w:tcBorders>
              <w:bottom w:val="single" w:sz="4" w:space="0" w:color="auto"/>
            </w:tcBorders>
            <w:tcMar>
              <w:top w:w="0" w:type="dxa"/>
              <w:left w:w="108" w:type="dxa"/>
              <w:bottom w:w="0" w:type="dxa"/>
              <w:right w:w="108" w:type="dxa"/>
            </w:tcMar>
          </w:tcPr>
          <w:p w14:paraId="1ADFFA85" w14:textId="77777777" w:rsidR="00F119B1" w:rsidRPr="00F119B1" w:rsidRDefault="00F119B1" w:rsidP="00F119B1">
            <w:pPr>
              <w:rPr>
                <w:szCs w:val="20"/>
              </w:rPr>
            </w:pPr>
            <w:r w:rsidRPr="00F119B1">
              <w:rPr>
                <w:szCs w:val="20"/>
              </w:rPr>
              <w:t>Guidance on completing this worksheet</w:t>
            </w:r>
          </w:p>
        </w:tc>
        <w:tc>
          <w:tcPr>
            <w:tcW w:w="6524" w:type="dxa"/>
            <w:tcBorders>
              <w:bottom w:val="single" w:sz="4" w:space="0" w:color="auto"/>
            </w:tcBorders>
            <w:tcMar>
              <w:top w:w="0" w:type="dxa"/>
              <w:left w:w="108" w:type="dxa"/>
              <w:bottom w:w="0" w:type="dxa"/>
              <w:right w:w="108" w:type="dxa"/>
            </w:tcMar>
          </w:tcPr>
          <w:p w14:paraId="1D9A81A8" w14:textId="15D35A9E" w:rsidR="00F119B1" w:rsidRPr="00F119B1" w:rsidRDefault="00F119B1" w:rsidP="00F119B1">
            <w:pPr>
              <w:tabs>
                <w:tab w:val="num" w:pos="567"/>
              </w:tabs>
              <w:spacing w:after="360"/>
              <w:rPr>
                <w:szCs w:val="20"/>
              </w:rPr>
            </w:pPr>
          </w:p>
        </w:tc>
      </w:tr>
    </w:tbl>
    <w:p w14:paraId="27EDDC09" w14:textId="7467A32D" w:rsidR="00F119B1" w:rsidRPr="00F119B1" w:rsidRDefault="006C1F27" w:rsidP="00F119B1">
      <w:pPr>
        <w:keepNext/>
        <w:keepLines/>
        <w:tabs>
          <w:tab w:val="left" w:pos="2581"/>
        </w:tabs>
        <w:spacing w:before="240" w:after="240"/>
        <w:outlineLvl w:val="3"/>
        <w:rPr>
          <w:b/>
          <w:bCs/>
        </w:rPr>
      </w:pPr>
      <w:r>
        <w:rPr>
          <w:b/>
          <w:bCs/>
        </w:rPr>
        <w:t>D</w:t>
      </w:r>
      <w:r w:rsidR="00F119B1" w:rsidRPr="00F119B1">
        <w:rPr>
          <w:b/>
          <w:bCs/>
        </w:rPr>
        <w:t>4.7: Operational Training</w:t>
      </w:r>
    </w:p>
    <w:tbl>
      <w:tblPr>
        <w:tblW w:w="88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2373"/>
        <w:gridCol w:w="6524"/>
      </w:tblGrid>
      <w:tr w:rsidR="00F119B1" w:rsidRPr="00F119B1" w14:paraId="434295A1" w14:textId="77777777" w:rsidTr="00F119B1">
        <w:tc>
          <w:tcPr>
            <w:tcW w:w="2373" w:type="dxa"/>
            <w:tcMar>
              <w:top w:w="0" w:type="dxa"/>
              <w:left w:w="108" w:type="dxa"/>
              <w:bottom w:w="0" w:type="dxa"/>
              <w:right w:w="108" w:type="dxa"/>
            </w:tcMar>
          </w:tcPr>
          <w:p w14:paraId="6B1F0C13" w14:textId="77777777" w:rsidR="00F119B1" w:rsidRPr="00F119B1" w:rsidRDefault="00F119B1" w:rsidP="00F119B1">
            <w:pPr>
              <w:rPr>
                <w:szCs w:val="20"/>
              </w:rPr>
            </w:pPr>
            <w:r w:rsidRPr="00F119B1">
              <w:rPr>
                <w:szCs w:val="20"/>
              </w:rPr>
              <w:t>Purpose and use by Ofgem</w:t>
            </w:r>
          </w:p>
        </w:tc>
        <w:tc>
          <w:tcPr>
            <w:tcW w:w="6524" w:type="dxa"/>
            <w:tcMar>
              <w:top w:w="0" w:type="dxa"/>
              <w:left w:w="108" w:type="dxa"/>
              <w:bottom w:w="0" w:type="dxa"/>
              <w:right w:w="108" w:type="dxa"/>
            </w:tcMar>
          </w:tcPr>
          <w:p w14:paraId="211F27B2" w14:textId="17C62F80" w:rsidR="00F119B1" w:rsidRPr="00F119B1" w:rsidRDefault="00F119B1" w:rsidP="00F119B1">
            <w:pPr>
              <w:tabs>
                <w:tab w:val="num" w:pos="567"/>
              </w:tabs>
              <w:spacing w:after="360"/>
              <w:rPr>
                <w:szCs w:val="20"/>
              </w:rPr>
            </w:pPr>
            <w:r w:rsidRPr="00F119B1">
              <w:rPr>
                <w:szCs w:val="20"/>
              </w:rPr>
              <w:t>The purpose of this table is to collect cost and volume data relating to operational training activities. Namely, number of new (operational) recruits and operational training days. This table will be used by Ofgem to</w:t>
            </w:r>
            <w:r w:rsidR="00F27D80">
              <w:rPr>
                <w:szCs w:val="20"/>
              </w:rPr>
              <w:t xml:space="preserve"> assess the efficiency and appr</w:t>
            </w:r>
            <w:r w:rsidRPr="00F119B1">
              <w:rPr>
                <w:szCs w:val="20"/>
              </w:rPr>
              <w:t>op</w:t>
            </w:r>
            <w:r w:rsidR="00F27D80">
              <w:rPr>
                <w:szCs w:val="20"/>
              </w:rPr>
              <w:t>ri</w:t>
            </w:r>
            <w:r w:rsidRPr="00F119B1">
              <w:rPr>
                <w:szCs w:val="20"/>
              </w:rPr>
              <w:t xml:space="preserve">ateness of costs spent in improving workforce resilience.  </w:t>
            </w:r>
          </w:p>
        </w:tc>
      </w:tr>
      <w:tr w:rsidR="00F119B1" w:rsidRPr="00F119B1" w14:paraId="03488ADD" w14:textId="77777777" w:rsidTr="00F119B1">
        <w:tc>
          <w:tcPr>
            <w:tcW w:w="2373" w:type="dxa"/>
            <w:tcBorders>
              <w:bottom w:val="single" w:sz="4" w:space="0" w:color="auto"/>
            </w:tcBorders>
            <w:tcMar>
              <w:top w:w="0" w:type="dxa"/>
              <w:left w:w="108" w:type="dxa"/>
              <w:bottom w:w="0" w:type="dxa"/>
              <w:right w:w="108" w:type="dxa"/>
            </w:tcMar>
          </w:tcPr>
          <w:p w14:paraId="6C7323A4" w14:textId="77777777" w:rsidR="00F119B1" w:rsidRPr="00F119B1" w:rsidRDefault="00F119B1" w:rsidP="00F119B1">
            <w:pPr>
              <w:rPr>
                <w:szCs w:val="20"/>
              </w:rPr>
            </w:pPr>
            <w:r w:rsidRPr="00F119B1">
              <w:rPr>
                <w:szCs w:val="20"/>
              </w:rPr>
              <w:t>Guidance on completing this worksheet</w:t>
            </w:r>
          </w:p>
        </w:tc>
        <w:tc>
          <w:tcPr>
            <w:tcW w:w="6524" w:type="dxa"/>
            <w:tcBorders>
              <w:bottom w:val="single" w:sz="4" w:space="0" w:color="auto"/>
            </w:tcBorders>
            <w:tcMar>
              <w:top w:w="0" w:type="dxa"/>
              <w:left w:w="108" w:type="dxa"/>
              <w:bottom w:w="0" w:type="dxa"/>
              <w:right w:w="108" w:type="dxa"/>
            </w:tcMar>
          </w:tcPr>
          <w:p w14:paraId="182B48D6" w14:textId="77777777" w:rsidR="00F119B1" w:rsidRPr="00F119B1" w:rsidRDefault="00F119B1" w:rsidP="00F119B1">
            <w:pPr>
              <w:spacing w:before="360" w:after="360"/>
              <w:rPr>
                <w:szCs w:val="20"/>
              </w:rPr>
            </w:pPr>
            <w:r w:rsidRPr="00F119B1">
              <w:rPr>
                <w:szCs w:val="20"/>
              </w:rPr>
              <w:t>This worksheet collects Cost Type data on the Operational Training activity. It also provides a split of these costs, alongside associated volumes, to provide an understanding of the activity for cost assessment purposes.</w:t>
            </w:r>
          </w:p>
          <w:p w14:paraId="4F95EFC4" w14:textId="23E7A223" w:rsidR="00F119B1" w:rsidRPr="00F119B1" w:rsidRDefault="00F119B1" w:rsidP="00F119B1">
            <w:pPr>
              <w:spacing w:before="360" w:after="360"/>
              <w:rPr>
                <w:rFonts w:cstheme="minorHAnsi"/>
                <w:szCs w:val="20"/>
              </w:rPr>
            </w:pPr>
            <w:r w:rsidRPr="00F119B1">
              <w:rPr>
                <w:rFonts w:cstheme="minorHAnsi"/>
                <w:szCs w:val="20"/>
              </w:rPr>
              <w:t xml:space="preserve">Operational Training </w:t>
            </w:r>
            <w:r w:rsidRPr="00F119B1">
              <w:rPr>
                <w:szCs w:val="20"/>
              </w:rPr>
              <w:t xml:space="preserve">is the provision of training to </w:t>
            </w:r>
            <w:r w:rsidRPr="00F119B1">
              <w:rPr>
                <w:rFonts w:cstheme="minorHAnsi"/>
                <w:szCs w:val="20"/>
              </w:rPr>
              <w:t xml:space="preserve">Operational Staff employed by the </w:t>
            </w:r>
            <w:del w:id="2228" w:author="Author">
              <w:r w:rsidRPr="00F119B1" w:rsidDel="00B172BA">
                <w:rPr>
                  <w:rFonts w:cstheme="minorHAnsi"/>
                  <w:szCs w:val="20"/>
                </w:rPr>
                <w:delText>TO</w:delText>
              </w:r>
            </w:del>
            <w:ins w:id="2229" w:author="Author">
              <w:r w:rsidR="00B172BA">
                <w:rPr>
                  <w:rFonts w:cstheme="minorHAnsi"/>
                  <w:szCs w:val="20"/>
                </w:rPr>
                <w:t>Licensee</w:t>
              </w:r>
            </w:ins>
            <w:r w:rsidRPr="00F119B1">
              <w:rPr>
                <w:rFonts w:cstheme="minorHAnsi"/>
                <w:szCs w:val="20"/>
              </w:rPr>
              <w:t xml:space="preserve"> or Related Party or Agency Staff </w:t>
            </w:r>
            <w:r w:rsidRPr="00F119B1">
              <w:rPr>
                <w:szCs w:val="20"/>
              </w:rPr>
              <w:t xml:space="preserve">to support the Direct Activities of the </w:t>
            </w:r>
            <w:del w:id="2230" w:author="Author">
              <w:r w:rsidRPr="00F119B1" w:rsidDel="00B172BA">
                <w:rPr>
                  <w:szCs w:val="20"/>
                </w:rPr>
                <w:delText>TO</w:delText>
              </w:r>
            </w:del>
            <w:ins w:id="2231" w:author="Author">
              <w:r w:rsidR="00B172BA">
                <w:rPr>
                  <w:szCs w:val="20"/>
                </w:rPr>
                <w:t>Licensee</w:t>
              </w:r>
            </w:ins>
            <w:r w:rsidRPr="00F119B1">
              <w:rPr>
                <w:rFonts w:cstheme="minorHAnsi"/>
                <w:szCs w:val="20"/>
              </w:rPr>
              <w:t>. These staff are referred to as Craftspersons, Engineers, and Other Operational Employee.</w:t>
            </w:r>
          </w:p>
          <w:p w14:paraId="461C0A9E" w14:textId="2C1A042E" w:rsidR="00F119B1" w:rsidRPr="00F119B1" w:rsidRDefault="00F119B1" w:rsidP="00F119B1">
            <w:pPr>
              <w:spacing w:before="360" w:after="360"/>
              <w:rPr>
                <w:rFonts w:cstheme="minorHAnsi"/>
                <w:szCs w:val="20"/>
              </w:rPr>
            </w:pPr>
            <w:r w:rsidRPr="00F119B1">
              <w:rPr>
                <w:rFonts w:cstheme="minorHAnsi"/>
                <w:szCs w:val="20"/>
              </w:rPr>
              <w:t xml:space="preserve">Operational Training includes only the costs of training employee, Related Parties and Agency Staff. No contractor training costs should be reported in this activity. Where a </w:t>
            </w:r>
            <w:del w:id="2232" w:author="Author">
              <w:r w:rsidRPr="00F119B1" w:rsidDel="00B172BA">
                <w:rPr>
                  <w:rFonts w:cstheme="minorHAnsi"/>
                  <w:szCs w:val="20"/>
                </w:rPr>
                <w:delText>TO</w:delText>
              </w:r>
            </w:del>
            <w:ins w:id="2233" w:author="Author">
              <w:r w:rsidR="00B172BA">
                <w:rPr>
                  <w:rFonts w:cstheme="minorHAnsi"/>
                  <w:szCs w:val="20"/>
                </w:rPr>
                <w:t>Licensee</w:t>
              </w:r>
            </w:ins>
            <w:r w:rsidRPr="00F119B1">
              <w:rPr>
                <w:rFonts w:cstheme="minorHAnsi"/>
                <w:szCs w:val="20"/>
              </w:rPr>
              <w:t xml:space="preserve"> incurs costs assessing the capability of contractors, these costs should be included in De-Minimis. Any costs associated with training contractors within </w:t>
            </w:r>
            <w:del w:id="2234" w:author="Author">
              <w:r w:rsidRPr="00F119B1" w:rsidDel="00B172BA">
                <w:rPr>
                  <w:rFonts w:cstheme="minorHAnsi"/>
                  <w:szCs w:val="20"/>
                </w:rPr>
                <w:delText>TO</w:delText>
              </w:r>
            </w:del>
            <w:ins w:id="2235" w:author="Author">
              <w:r w:rsidR="00B172BA">
                <w:rPr>
                  <w:rFonts w:cstheme="minorHAnsi"/>
                  <w:szCs w:val="20"/>
                </w:rPr>
                <w:t>Licensee</w:t>
              </w:r>
            </w:ins>
            <w:r w:rsidRPr="00F119B1">
              <w:rPr>
                <w:rFonts w:cstheme="minorHAnsi"/>
                <w:szCs w:val="20"/>
              </w:rPr>
              <w:t xml:space="preserve"> training facilities should also be reported in the same way.</w:t>
            </w:r>
          </w:p>
          <w:p w14:paraId="3CD03620" w14:textId="77777777" w:rsidR="00F119B1" w:rsidRPr="00F119B1" w:rsidRDefault="00F119B1" w:rsidP="00F119B1">
            <w:pPr>
              <w:spacing w:before="360" w:after="120"/>
              <w:rPr>
                <w:szCs w:val="20"/>
              </w:rPr>
            </w:pPr>
            <w:r w:rsidRPr="00F119B1">
              <w:rPr>
                <w:szCs w:val="20"/>
              </w:rPr>
              <w:t>The key terms for this worksheet, are:</w:t>
            </w:r>
          </w:p>
          <w:p w14:paraId="1AB94497" w14:textId="77777777" w:rsidR="00F119B1" w:rsidRPr="00F119B1" w:rsidRDefault="00F119B1" w:rsidP="00F119B1">
            <w:pPr>
              <w:numPr>
                <w:ilvl w:val="0"/>
                <w:numId w:val="5"/>
              </w:numPr>
              <w:tabs>
                <w:tab w:val="left" w:pos="2581"/>
              </w:tabs>
              <w:ind w:left="1040"/>
              <w:rPr>
                <w:rFonts w:cs="CGOmega-Regular"/>
              </w:rPr>
            </w:pPr>
            <w:r w:rsidRPr="00F119B1">
              <w:rPr>
                <w:rFonts w:cs="CGOmega-Regular"/>
              </w:rPr>
              <w:t>Operational Training</w:t>
            </w:r>
          </w:p>
          <w:p w14:paraId="50891BF6" w14:textId="77777777" w:rsidR="00F119B1" w:rsidRPr="00F119B1" w:rsidRDefault="00F119B1" w:rsidP="00F119B1">
            <w:pPr>
              <w:numPr>
                <w:ilvl w:val="0"/>
                <w:numId w:val="5"/>
              </w:numPr>
              <w:tabs>
                <w:tab w:val="left" w:pos="2581"/>
              </w:tabs>
              <w:ind w:left="1040"/>
              <w:rPr>
                <w:rFonts w:cs="CGOmega-Regular"/>
              </w:rPr>
            </w:pPr>
            <w:r w:rsidRPr="00F119B1">
              <w:rPr>
                <w:rFonts w:cs="CGOmega-Regular"/>
              </w:rPr>
              <w:t>Craftsperson</w:t>
            </w:r>
          </w:p>
          <w:p w14:paraId="370294AB" w14:textId="77777777" w:rsidR="00F119B1" w:rsidRPr="00F119B1" w:rsidRDefault="00F119B1" w:rsidP="00F119B1">
            <w:pPr>
              <w:numPr>
                <w:ilvl w:val="0"/>
                <w:numId w:val="5"/>
              </w:numPr>
              <w:tabs>
                <w:tab w:val="left" w:pos="2581"/>
              </w:tabs>
              <w:ind w:left="1040"/>
              <w:rPr>
                <w:rFonts w:cs="CGOmega-Regular"/>
              </w:rPr>
            </w:pPr>
            <w:r w:rsidRPr="00F119B1">
              <w:rPr>
                <w:rFonts w:cs="CGOmega-Regular"/>
              </w:rPr>
              <w:t>Engineer</w:t>
            </w:r>
          </w:p>
          <w:p w14:paraId="790E37F6" w14:textId="77777777" w:rsidR="00F119B1" w:rsidRPr="00F119B1" w:rsidRDefault="00F119B1" w:rsidP="00F119B1">
            <w:pPr>
              <w:numPr>
                <w:ilvl w:val="0"/>
                <w:numId w:val="5"/>
              </w:numPr>
              <w:tabs>
                <w:tab w:val="left" w:pos="2581"/>
              </w:tabs>
              <w:ind w:left="1040"/>
              <w:rPr>
                <w:rFonts w:cs="CGOmega-Regular"/>
              </w:rPr>
            </w:pPr>
            <w:r w:rsidRPr="00F119B1">
              <w:rPr>
                <w:rFonts w:cs="CGOmega-Regular"/>
              </w:rPr>
              <w:t>Other Operational Employee</w:t>
            </w:r>
          </w:p>
          <w:p w14:paraId="3185E263" w14:textId="77777777" w:rsidR="00F119B1" w:rsidRPr="00F119B1" w:rsidRDefault="00F119B1" w:rsidP="00F119B1">
            <w:pPr>
              <w:numPr>
                <w:ilvl w:val="0"/>
                <w:numId w:val="5"/>
              </w:numPr>
              <w:tabs>
                <w:tab w:val="left" w:pos="2581"/>
              </w:tabs>
              <w:ind w:left="1040"/>
              <w:rPr>
                <w:rFonts w:cs="CGOmega-Regular"/>
              </w:rPr>
            </w:pPr>
            <w:r w:rsidRPr="00F119B1">
              <w:rPr>
                <w:rFonts w:cs="CGOmega-Regular"/>
              </w:rPr>
              <w:t>Operational Staff</w:t>
            </w:r>
          </w:p>
          <w:p w14:paraId="784AB9EA" w14:textId="77777777" w:rsidR="00F119B1" w:rsidRPr="00F119B1" w:rsidRDefault="00F119B1" w:rsidP="00F119B1">
            <w:pPr>
              <w:numPr>
                <w:ilvl w:val="0"/>
                <w:numId w:val="5"/>
              </w:numPr>
              <w:tabs>
                <w:tab w:val="left" w:pos="2581"/>
              </w:tabs>
              <w:ind w:left="1040"/>
              <w:rPr>
                <w:rFonts w:cs="CGOmega-Regular"/>
              </w:rPr>
            </w:pPr>
            <w:r w:rsidRPr="00F119B1">
              <w:rPr>
                <w:rFonts w:cs="CGOmega-Regular"/>
              </w:rPr>
              <w:t>Non-Operational Staff</w:t>
            </w:r>
          </w:p>
          <w:p w14:paraId="65CB50EC" w14:textId="77777777" w:rsidR="00F119B1" w:rsidRPr="00F119B1" w:rsidRDefault="00F119B1" w:rsidP="00F119B1">
            <w:pPr>
              <w:numPr>
                <w:ilvl w:val="0"/>
                <w:numId w:val="5"/>
              </w:numPr>
              <w:tabs>
                <w:tab w:val="left" w:pos="2581"/>
              </w:tabs>
              <w:ind w:left="1040"/>
              <w:rPr>
                <w:rFonts w:cs="CGOmega-Regular"/>
              </w:rPr>
            </w:pPr>
            <w:r w:rsidRPr="00F119B1">
              <w:rPr>
                <w:rFonts w:cs="CGOmega-Regular"/>
              </w:rPr>
              <w:t>Operational Refresher</w:t>
            </w:r>
          </w:p>
          <w:p w14:paraId="43EC64F2" w14:textId="77777777" w:rsidR="00F119B1" w:rsidRPr="00F119B1" w:rsidRDefault="00F119B1" w:rsidP="00F119B1">
            <w:pPr>
              <w:numPr>
                <w:ilvl w:val="0"/>
                <w:numId w:val="5"/>
              </w:numPr>
              <w:tabs>
                <w:tab w:val="left" w:pos="2581"/>
              </w:tabs>
              <w:ind w:left="1040"/>
              <w:rPr>
                <w:rFonts w:cs="CGOmega-Regular"/>
              </w:rPr>
            </w:pPr>
            <w:r w:rsidRPr="00F119B1">
              <w:rPr>
                <w:rFonts w:cs="CGOmega-Regular"/>
              </w:rPr>
              <w:t>Operational Up-skilling</w:t>
            </w:r>
          </w:p>
          <w:p w14:paraId="5EE97160" w14:textId="77777777" w:rsidR="00F119B1" w:rsidRPr="00F119B1" w:rsidRDefault="00F119B1" w:rsidP="00F119B1">
            <w:pPr>
              <w:numPr>
                <w:ilvl w:val="0"/>
                <w:numId w:val="5"/>
              </w:numPr>
              <w:tabs>
                <w:tab w:val="left" w:pos="2581"/>
              </w:tabs>
              <w:ind w:left="1040"/>
              <w:rPr>
                <w:rFonts w:cs="CGOmega-Regular"/>
              </w:rPr>
            </w:pPr>
            <w:r w:rsidRPr="00F119B1">
              <w:rPr>
                <w:rFonts w:cs="CGOmega-Regular"/>
              </w:rPr>
              <w:t>New Recruits</w:t>
            </w:r>
          </w:p>
          <w:p w14:paraId="3CAF6B6F" w14:textId="77777777" w:rsidR="00F119B1" w:rsidRPr="00F119B1" w:rsidRDefault="00F119B1" w:rsidP="00F119B1">
            <w:pPr>
              <w:numPr>
                <w:ilvl w:val="0"/>
                <w:numId w:val="5"/>
              </w:numPr>
              <w:tabs>
                <w:tab w:val="left" w:pos="2581"/>
              </w:tabs>
              <w:ind w:left="1040"/>
              <w:rPr>
                <w:rFonts w:cs="CGOmega-Regular"/>
              </w:rPr>
            </w:pPr>
            <w:r w:rsidRPr="00F119B1">
              <w:rPr>
                <w:rFonts w:cs="CGOmega-Regular"/>
              </w:rPr>
              <w:t>New Recruits – Craftsperson</w:t>
            </w:r>
          </w:p>
          <w:p w14:paraId="30B948F5" w14:textId="77777777" w:rsidR="00F119B1" w:rsidRPr="00F119B1" w:rsidRDefault="00F119B1" w:rsidP="00F119B1">
            <w:pPr>
              <w:numPr>
                <w:ilvl w:val="0"/>
                <w:numId w:val="5"/>
              </w:numPr>
              <w:tabs>
                <w:tab w:val="left" w:pos="2581"/>
              </w:tabs>
              <w:ind w:left="1040"/>
              <w:rPr>
                <w:rFonts w:cs="CGOmega-Regular"/>
              </w:rPr>
            </w:pPr>
            <w:r w:rsidRPr="00F119B1">
              <w:rPr>
                <w:rFonts w:cs="CGOmega-Regular"/>
              </w:rPr>
              <w:t>New Recruits – Engineer</w:t>
            </w:r>
          </w:p>
          <w:p w14:paraId="4F30AB5B" w14:textId="77777777" w:rsidR="00F119B1" w:rsidRPr="00F119B1" w:rsidRDefault="00F119B1" w:rsidP="00F119B1">
            <w:pPr>
              <w:numPr>
                <w:ilvl w:val="0"/>
                <w:numId w:val="5"/>
              </w:numPr>
              <w:tabs>
                <w:tab w:val="left" w:pos="2581"/>
              </w:tabs>
              <w:ind w:left="1040"/>
              <w:rPr>
                <w:rFonts w:cs="CGOmega-Regular"/>
              </w:rPr>
            </w:pPr>
            <w:r w:rsidRPr="00F119B1">
              <w:rPr>
                <w:rFonts w:cs="CGOmega-Regular"/>
              </w:rPr>
              <w:t>Learner Costs</w:t>
            </w:r>
          </w:p>
          <w:p w14:paraId="192A9F6C" w14:textId="77777777" w:rsidR="00F119B1" w:rsidRPr="00F119B1" w:rsidRDefault="00F119B1" w:rsidP="00F119B1">
            <w:pPr>
              <w:numPr>
                <w:ilvl w:val="0"/>
                <w:numId w:val="5"/>
              </w:numPr>
              <w:tabs>
                <w:tab w:val="left" w:pos="2581"/>
              </w:tabs>
              <w:ind w:left="1040"/>
              <w:rPr>
                <w:rFonts w:cs="CGOmega-Regular"/>
              </w:rPr>
            </w:pPr>
            <w:r w:rsidRPr="00F119B1">
              <w:rPr>
                <w:rFonts w:cs="CGOmega-Regular"/>
              </w:rPr>
              <w:t>Leaver</w:t>
            </w:r>
          </w:p>
          <w:p w14:paraId="1332B227" w14:textId="77777777" w:rsidR="00F119B1" w:rsidRPr="00F119B1" w:rsidRDefault="00F119B1" w:rsidP="00F119B1">
            <w:pPr>
              <w:numPr>
                <w:ilvl w:val="0"/>
                <w:numId w:val="5"/>
              </w:numPr>
              <w:tabs>
                <w:tab w:val="left" w:pos="2581"/>
              </w:tabs>
              <w:ind w:left="1040"/>
              <w:rPr>
                <w:rFonts w:cs="CGOmega-Regular"/>
              </w:rPr>
            </w:pPr>
            <w:r w:rsidRPr="00F119B1">
              <w:rPr>
                <w:rFonts w:cs="CGOmega-Regular"/>
              </w:rPr>
              <w:t>Leaver – Due to Retirement</w:t>
            </w:r>
          </w:p>
          <w:p w14:paraId="1AE93353" w14:textId="77777777" w:rsidR="00F119B1" w:rsidRPr="00F119B1" w:rsidRDefault="00F119B1" w:rsidP="00F119B1">
            <w:pPr>
              <w:numPr>
                <w:ilvl w:val="0"/>
                <w:numId w:val="5"/>
              </w:numPr>
              <w:tabs>
                <w:tab w:val="left" w:pos="2581"/>
              </w:tabs>
              <w:ind w:left="1040"/>
              <w:rPr>
                <w:rFonts w:cs="CGOmega-Regular"/>
              </w:rPr>
            </w:pPr>
            <w:r w:rsidRPr="00F119B1">
              <w:rPr>
                <w:rFonts w:cs="CGOmega-Regular"/>
              </w:rPr>
              <w:t>Leaver – Due to Reasons Other than Retirement</w:t>
            </w:r>
          </w:p>
          <w:p w14:paraId="7F62B09E" w14:textId="77777777" w:rsidR="00F119B1" w:rsidRPr="00F119B1" w:rsidRDefault="00F119B1" w:rsidP="00F119B1">
            <w:pPr>
              <w:numPr>
                <w:ilvl w:val="0"/>
                <w:numId w:val="5"/>
              </w:numPr>
              <w:tabs>
                <w:tab w:val="left" w:pos="2581"/>
              </w:tabs>
              <w:ind w:left="1040"/>
              <w:rPr>
                <w:rFonts w:cs="CGOmega-Regular"/>
              </w:rPr>
            </w:pPr>
            <w:r w:rsidRPr="00F119B1">
              <w:rPr>
                <w:rFonts w:cs="CGOmega-Regular"/>
              </w:rPr>
              <w:t>Training Days</w:t>
            </w:r>
          </w:p>
          <w:p w14:paraId="081EA9D1" w14:textId="77777777" w:rsidR="00F119B1" w:rsidRPr="00F119B1" w:rsidRDefault="00F119B1" w:rsidP="00F119B1">
            <w:pPr>
              <w:numPr>
                <w:ilvl w:val="0"/>
                <w:numId w:val="5"/>
              </w:numPr>
              <w:tabs>
                <w:tab w:val="left" w:pos="2581"/>
              </w:tabs>
              <w:ind w:left="1040"/>
              <w:rPr>
                <w:rFonts w:cs="CGOmega-Regular"/>
              </w:rPr>
            </w:pPr>
            <w:r w:rsidRPr="00F119B1">
              <w:rPr>
                <w:rFonts w:cs="CGOmega-Regular"/>
              </w:rPr>
              <w:t>Agency Staff.</w:t>
            </w:r>
          </w:p>
          <w:p w14:paraId="1B6579B0" w14:textId="77777777" w:rsidR="00F119B1" w:rsidRPr="00F119B1" w:rsidRDefault="00F119B1" w:rsidP="00F119B1">
            <w:pPr>
              <w:spacing w:before="360" w:after="360"/>
              <w:rPr>
                <w:rFonts w:cstheme="minorHAnsi"/>
                <w:szCs w:val="20"/>
              </w:rPr>
            </w:pPr>
            <w:r w:rsidRPr="00F119B1">
              <w:rPr>
                <w:rFonts w:cstheme="minorHAnsi"/>
                <w:szCs w:val="20"/>
              </w:rPr>
              <w:t>These terms have the prefix “Operational Training”, except Non-Operational Staff and Agency Staff as these terms are used in areas other than in Operational Training.</w:t>
            </w:r>
          </w:p>
          <w:p w14:paraId="1EFA28B6" w14:textId="77777777" w:rsidR="00F119B1" w:rsidRPr="00F119B1" w:rsidRDefault="00F119B1" w:rsidP="00F119B1">
            <w:pPr>
              <w:spacing w:before="360" w:after="360"/>
              <w:rPr>
                <w:rFonts w:cstheme="minorHAnsi"/>
                <w:szCs w:val="20"/>
              </w:rPr>
            </w:pPr>
            <w:r w:rsidRPr="00F119B1">
              <w:rPr>
                <w:rFonts w:cstheme="minorHAnsi"/>
                <w:szCs w:val="20"/>
              </w:rPr>
              <w:t>The tables in the worksheet require costs to be split between the class of staff undertaking the training (Craftspersons, Engineers) and between the types of training provided (New Recruits, Up-skilling, Operational Refreshers), as well as reporting the costs of providing the Training Centre and courses for Operational Training.</w:t>
            </w:r>
          </w:p>
          <w:p w14:paraId="7DF88470" w14:textId="77777777" w:rsidR="00F119B1" w:rsidRPr="00F119B1" w:rsidRDefault="00F119B1" w:rsidP="00F119B1">
            <w:pPr>
              <w:spacing w:before="360" w:after="120"/>
              <w:rPr>
                <w:szCs w:val="20"/>
              </w:rPr>
            </w:pPr>
            <w:r w:rsidRPr="00F119B1">
              <w:rPr>
                <w:szCs w:val="20"/>
              </w:rPr>
              <w:t>Learner Costs should be reported as follows:</w:t>
            </w:r>
          </w:p>
          <w:p w14:paraId="41FDB0FA" w14:textId="7D1F2F40" w:rsidR="00F119B1" w:rsidRPr="00F119B1" w:rsidRDefault="00F119B1" w:rsidP="00F119B1">
            <w:pPr>
              <w:numPr>
                <w:ilvl w:val="0"/>
                <w:numId w:val="5"/>
              </w:numPr>
              <w:tabs>
                <w:tab w:val="left" w:pos="2581"/>
              </w:tabs>
              <w:ind w:left="1040"/>
              <w:rPr>
                <w:rFonts w:cs="CGOmega-Regular"/>
              </w:rPr>
            </w:pPr>
            <w:r w:rsidRPr="00F119B1">
              <w:rPr>
                <w:rFonts w:cs="CGOmega-Regular"/>
                <w:i/>
              </w:rPr>
              <w:t>New Recruits (in year and previous years)</w:t>
            </w:r>
            <w:r w:rsidRPr="00F119B1">
              <w:rPr>
                <w:rFonts w:cs="CGOmega-Regular"/>
              </w:rPr>
              <w:t xml:space="preserve"> – this reports the costs of all operational New Recruits to the </w:t>
            </w:r>
            <w:del w:id="2236" w:author="Author">
              <w:r w:rsidRPr="00F119B1" w:rsidDel="00B172BA">
                <w:rPr>
                  <w:rFonts w:cs="CGOmega-Regular"/>
                </w:rPr>
                <w:delText>TO</w:delText>
              </w:r>
            </w:del>
            <w:ins w:id="2237" w:author="Author">
              <w:r w:rsidR="00B172BA">
                <w:rPr>
                  <w:rFonts w:cs="CGOmega-Regular"/>
                </w:rPr>
                <w:t>Licensee</w:t>
              </w:r>
            </w:ins>
            <w:r w:rsidRPr="00F119B1">
              <w:rPr>
                <w:rFonts w:cs="CGOmega-Regular"/>
              </w:rPr>
              <w:t xml:space="preserve"> or Related Party, often on a formal training programme for several years (eg apprenticeship). The associated volumes are the FTEs recognised as on New Recruits training programmes. No costs or volumes relating to contractor training should be included. The FTEs should be adapted to recognise that a new recruit may only have been employed for part-way through the year, for example 1 FTE starting work in October would be classed as 0.5 FTE; and a part time employee of 0.8 FTE starting work in October would be classed as 0.4 FTE. These costs and volumes should be reported separately between Craftspersons</w:t>
            </w:r>
            <w:r w:rsidRPr="00F119B1">
              <w:rPr>
                <w:rFonts w:cstheme="minorHAnsi"/>
                <w:szCs w:val="20"/>
              </w:rPr>
              <w:t xml:space="preserve"> Engineers and Other Operational Employees. </w:t>
            </w:r>
          </w:p>
          <w:p w14:paraId="3C7B3D10" w14:textId="77777777" w:rsidR="00F119B1" w:rsidRPr="00F119B1" w:rsidRDefault="00F119B1" w:rsidP="00F119B1">
            <w:pPr>
              <w:numPr>
                <w:ilvl w:val="0"/>
                <w:numId w:val="5"/>
              </w:numPr>
              <w:tabs>
                <w:tab w:val="left" w:pos="2581"/>
              </w:tabs>
              <w:ind w:left="1040"/>
              <w:rPr>
                <w:rFonts w:cs="CGOmega-Regular"/>
              </w:rPr>
            </w:pPr>
            <w:r w:rsidRPr="00F119B1">
              <w:rPr>
                <w:rFonts w:cstheme="minorHAnsi"/>
                <w:i/>
                <w:szCs w:val="20"/>
              </w:rPr>
              <w:t xml:space="preserve">Operational Up-skilling </w:t>
            </w:r>
            <w:r w:rsidRPr="00F119B1">
              <w:rPr>
                <w:rFonts w:cstheme="minorHAnsi"/>
                <w:szCs w:val="20"/>
              </w:rPr>
              <w:t xml:space="preserve"> – this reports the costs of all Operational Staff, Related Party Staff and Agency Staff recognised as undertaking Operational Up-skilling training. The associated volumes are the number of Training Days spent on up-skilling training, both classroom and on-the-job. No costs or volumes relating to contractor training should be included. These costs and volumes should be reported separately between Craftspersons, Engineers and Other Operational Employee (the role reported against should be the role towards which the employee has been working). A unit cost is then calculated automatically by the table.</w:t>
            </w:r>
          </w:p>
          <w:p w14:paraId="5EE26B46" w14:textId="77777777" w:rsidR="00F119B1" w:rsidRPr="00F119B1" w:rsidRDefault="00F119B1" w:rsidP="00F119B1">
            <w:pPr>
              <w:numPr>
                <w:ilvl w:val="0"/>
                <w:numId w:val="5"/>
              </w:numPr>
              <w:tabs>
                <w:tab w:val="left" w:pos="2581"/>
              </w:tabs>
              <w:ind w:left="1040"/>
              <w:rPr>
                <w:rFonts w:cs="CGOmega-Regular"/>
              </w:rPr>
            </w:pPr>
            <w:r w:rsidRPr="00F119B1">
              <w:rPr>
                <w:rFonts w:cstheme="minorHAnsi"/>
                <w:i/>
                <w:szCs w:val="20"/>
              </w:rPr>
              <w:t>Operational Refreshers</w:t>
            </w:r>
            <w:r w:rsidRPr="00F119B1">
              <w:rPr>
                <w:rFonts w:cstheme="minorHAnsi"/>
                <w:szCs w:val="20"/>
              </w:rPr>
              <w:t xml:space="preserve"> – this reports the costs of all Operational Staff, Related Party Staff and Agency Staff attending Operational Refreshers. The associated volumes are the number of Training Days spent on refresher training. No costs or volumes relating to contractor training should be included. These costs and volumes should be reported separately between Craftspersons, Engineers and Other Operational Employee. A unit cost is then calculated automatically by the table.</w:t>
            </w:r>
          </w:p>
          <w:p w14:paraId="2F3A3BD1" w14:textId="77777777" w:rsidR="00F119B1" w:rsidRPr="00F119B1" w:rsidRDefault="00F119B1" w:rsidP="00F119B1">
            <w:pPr>
              <w:spacing w:before="360" w:after="120"/>
              <w:rPr>
                <w:szCs w:val="20"/>
              </w:rPr>
            </w:pPr>
            <w:r w:rsidRPr="00F119B1">
              <w:rPr>
                <w:szCs w:val="20"/>
              </w:rPr>
              <w:t xml:space="preserve">Cost of Training Provision should be reported separately between the following, </w:t>
            </w:r>
          </w:p>
          <w:p w14:paraId="68157D2A" w14:textId="77777777" w:rsidR="00F119B1" w:rsidRPr="00F119B1" w:rsidRDefault="00F119B1" w:rsidP="00F119B1">
            <w:pPr>
              <w:numPr>
                <w:ilvl w:val="0"/>
                <w:numId w:val="5"/>
              </w:numPr>
              <w:tabs>
                <w:tab w:val="left" w:pos="2581"/>
              </w:tabs>
              <w:ind w:left="1040"/>
              <w:rPr>
                <w:rFonts w:cs="CGOmega-Regular"/>
              </w:rPr>
            </w:pPr>
            <w:r w:rsidRPr="00F119B1">
              <w:rPr>
                <w:rFonts w:cs="CGOmega-Regular"/>
              </w:rPr>
              <w:t xml:space="preserve">Trainer and Course Material Costs </w:t>
            </w:r>
          </w:p>
          <w:p w14:paraId="1B6FB5F6" w14:textId="77777777" w:rsidR="00F119B1" w:rsidRPr="00F119B1" w:rsidRDefault="00F119B1" w:rsidP="00F119B1">
            <w:pPr>
              <w:numPr>
                <w:ilvl w:val="0"/>
                <w:numId w:val="5"/>
              </w:numPr>
              <w:tabs>
                <w:tab w:val="left" w:pos="2581"/>
              </w:tabs>
              <w:ind w:left="1040"/>
              <w:rPr>
                <w:rFonts w:cs="CGOmega-Regular"/>
              </w:rPr>
            </w:pPr>
            <w:r w:rsidRPr="00F119B1">
              <w:rPr>
                <w:rFonts w:cs="CGOmega-Regular"/>
              </w:rPr>
              <w:t>Training Centre and Training Admin Costs.</w:t>
            </w:r>
          </w:p>
          <w:p w14:paraId="27A461F4" w14:textId="77777777" w:rsidR="00F119B1" w:rsidRPr="00F119B1" w:rsidRDefault="00F119B1" w:rsidP="00F119B1">
            <w:pPr>
              <w:spacing w:before="360" w:after="360"/>
              <w:rPr>
                <w:szCs w:val="20"/>
              </w:rPr>
            </w:pPr>
            <w:r w:rsidRPr="00F119B1">
              <w:rPr>
                <w:szCs w:val="20"/>
              </w:rPr>
              <w:t>There are no volumes to be reported in this area.</w:t>
            </w:r>
          </w:p>
          <w:p w14:paraId="684EA155" w14:textId="77777777" w:rsidR="00F119B1" w:rsidRPr="00F119B1" w:rsidRDefault="00F119B1" w:rsidP="00F119B1">
            <w:pPr>
              <w:spacing w:before="360" w:after="120"/>
              <w:rPr>
                <w:szCs w:val="20"/>
              </w:rPr>
            </w:pPr>
            <w:r w:rsidRPr="00F119B1">
              <w:rPr>
                <w:szCs w:val="20"/>
              </w:rPr>
              <w:t>Volumes are also to be reported for the following areas:</w:t>
            </w:r>
          </w:p>
          <w:p w14:paraId="2B9035F6" w14:textId="1FBE238B" w:rsidR="00F119B1" w:rsidRPr="00F119B1" w:rsidRDefault="00F119B1" w:rsidP="00F119B1">
            <w:pPr>
              <w:numPr>
                <w:ilvl w:val="0"/>
                <w:numId w:val="5"/>
              </w:numPr>
              <w:tabs>
                <w:tab w:val="left" w:pos="2581"/>
              </w:tabs>
              <w:ind w:left="1040"/>
              <w:rPr>
                <w:rFonts w:cs="CGOmega-Regular"/>
              </w:rPr>
            </w:pPr>
            <w:r w:rsidRPr="00F119B1">
              <w:rPr>
                <w:rFonts w:cs="CGOmega-Regular"/>
                <w:i/>
              </w:rPr>
              <w:t>New Recruits in year</w:t>
            </w:r>
            <w:r w:rsidRPr="00F119B1">
              <w:rPr>
                <w:rFonts w:cs="CGOmega-Regular"/>
              </w:rPr>
              <w:t xml:space="preserve"> – this reports the New Recruits (on a FTE basis) appointed to the </w:t>
            </w:r>
            <w:del w:id="2238" w:author="Author">
              <w:r w:rsidRPr="00F119B1" w:rsidDel="00B172BA">
                <w:rPr>
                  <w:rFonts w:cs="CGOmega-Regular"/>
                </w:rPr>
                <w:delText>TO</w:delText>
              </w:r>
            </w:del>
            <w:ins w:id="2239" w:author="Author">
              <w:r w:rsidR="00B172BA">
                <w:rPr>
                  <w:rFonts w:cs="CGOmega-Regular"/>
                </w:rPr>
                <w:t>Licensee</w:t>
              </w:r>
            </w:ins>
            <w:r w:rsidRPr="00F119B1">
              <w:rPr>
                <w:rFonts w:cs="CGOmega-Regular"/>
              </w:rPr>
              <w:t xml:space="preserve"> </w:t>
            </w:r>
            <w:r w:rsidRPr="00F119B1">
              <w:rPr>
                <w:rFonts w:cs="CGOmega-Regular"/>
                <w:b/>
              </w:rPr>
              <w:t>in the year</w:t>
            </w:r>
            <w:r w:rsidRPr="00F119B1">
              <w:rPr>
                <w:rFonts w:cs="CGOmega-Regular"/>
              </w:rPr>
              <w:t xml:space="preserve">. This should not be pro-rated to adapt for date the new recruit joined the </w:t>
            </w:r>
            <w:del w:id="2240" w:author="Author">
              <w:r w:rsidRPr="00F119B1" w:rsidDel="00B172BA">
                <w:rPr>
                  <w:rFonts w:cs="CGOmega-Regular"/>
                </w:rPr>
                <w:delText>TO</w:delText>
              </w:r>
            </w:del>
            <w:ins w:id="2241" w:author="Author">
              <w:r w:rsidR="00B172BA">
                <w:rPr>
                  <w:rFonts w:cs="CGOmega-Regular"/>
                </w:rPr>
                <w:t>Licensee</w:t>
              </w:r>
            </w:ins>
            <w:r w:rsidRPr="00F119B1">
              <w:rPr>
                <w:rFonts w:cs="CGOmega-Regular"/>
              </w:rPr>
              <w:t>. This should be reported separately between Craftspersons and Engineers.</w:t>
            </w:r>
          </w:p>
          <w:p w14:paraId="127DE861" w14:textId="5C66572C" w:rsidR="00F119B1" w:rsidRPr="00F119B1" w:rsidRDefault="00F119B1" w:rsidP="00F119B1">
            <w:pPr>
              <w:numPr>
                <w:ilvl w:val="0"/>
                <w:numId w:val="5"/>
              </w:numPr>
              <w:tabs>
                <w:tab w:val="left" w:pos="2581"/>
              </w:tabs>
              <w:ind w:left="1040"/>
              <w:rPr>
                <w:rFonts w:cs="CGOmega-Regular"/>
              </w:rPr>
            </w:pPr>
            <w:r w:rsidRPr="00F119B1">
              <w:rPr>
                <w:rFonts w:cs="CGOmega-Regular"/>
                <w:i/>
              </w:rPr>
              <w:t>Leavers</w:t>
            </w:r>
            <w:r w:rsidRPr="00F119B1">
              <w:rPr>
                <w:rFonts w:cs="CGOmega-Regular"/>
              </w:rPr>
              <w:t xml:space="preserve"> – this reports the number of Leavers in the year (on a FTE basis), reported separately between Leavers due to Retirement and Leavers for Reasons other than Retirement. These should not be pro-rated to adapt for date the leaver left the </w:t>
            </w:r>
            <w:del w:id="2242" w:author="Author">
              <w:r w:rsidRPr="00F119B1" w:rsidDel="00B172BA">
                <w:rPr>
                  <w:rFonts w:cs="CGOmega-Regular"/>
                </w:rPr>
                <w:delText>TO</w:delText>
              </w:r>
            </w:del>
            <w:ins w:id="2243" w:author="Author">
              <w:r w:rsidR="00B172BA">
                <w:rPr>
                  <w:rFonts w:cs="CGOmega-Regular"/>
                </w:rPr>
                <w:t>Licensee</w:t>
              </w:r>
            </w:ins>
            <w:r w:rsidRPr="00F119B1">
              <w:rPr>
                <w:rFonts w:cs="CGOmega-Regular"/>
              </w:rPr>
              <w:t>. These are also reported separately by Craftspersons and Engineers.</w:t>
            </w:r>
          </w:p>
        </w:tc>
      </w:tr>
    </w:tbl>
    <w:p w14:paraId="14479D2F" w14:textId="0EDDE1C4" w:rsidR="00A03F9D" w:rsidRPr="0089220F" w:rsidRDefault="00A03F9D" w:rsidP="00D85842">
      <w:pPr>
        <w:pStyle w:val="Paragrapgh"/>
        <w:tabs>
          <w:tab w:val="num" w:pos="567"/>
          <w:tab w:val="num" w:pos="822"/>
        </w:tabs>
        <w:ind w:left="142"/>
      </w:pPr>
      <w:bookmarkStart w:id="2244" w:name="_Toc121908412"/>
      <w:bookmarkStart w:id="2245" w:name="_Toc122252096"/>
      <w:bookmarkStart w:id="2246" w:name="_Toc122265829"/>
      <w:bookmarkStart w:id="2247" w:name="_Toc122509019"/>
      <w:bookmarkStart w:id="2248" w:name="_Toc284412150"/>
      <w:bookmarkStart w:id="2249" w:name="_Toc419108916"/>
      <w:r>
        <w:br w:type="page"/>
      </w:r>
    </w:p>
    <w:p w14:paraId="1A65CE72" w14:textId="77777777" w:rsidR="00DB496D" w:rsidRDefault="00DB496D" w:rsidP="00DB496D">
      <w:pPr>
        <w:pStyle w:val="Heading1"/>
      </w:pPr>
      <w:bookmarkStart w:id="2250" w:name="_Toc16607127"/>
      <w:r w:rsidRPr="00EA1299">
        <w:t>Appendices</w:t>
      </w:r>
      <w:bookmarkEnd w:id="2244"/>
      <w:bookmarkEnd w:id="2245"/>
      <w:bookmarkEnd w:id="2246"/>
      <w:bookmarkEnd w:id="2247"/>
      <w:bookmarkEnd w:id="2248"/>
      <w:bookmarkEnd w:id="2249"/>
      <w:bookmarkEnd w:id="2250"/>
    </w:p>
    <w:p w14:paraId="4EADB1FF" w14:textId="77777777" w:rsidR="00DB496D" w:rsidRDefault="00DB496D" w:rsidP="00DB496D">
      <w:pPr>
        <w:tabs>
          <w:tab w:val="left" w:pos="2581"/>
        </w:tabs>
      </w:pPr>
    </w:p>
    <w:p w14:paraId="78926185" w14:textId="77777777" w:rsidR="00DB496D" w:rsidRDefault="00DB496D" w:rsidP="00DB496D">
      <w:pPr>
        <w:pStyle w:val="Indexhead"/>
      </w:pPr>
      <w:r>
        <w:t>Index</w:t>
      </w:r>
    </w:p>
    <w:p w14:paraId="22B41C03" w14:textId="77777777" w:rsidR="00DB496D" w:rsidRDefault="00DB496D" w:rsidP="00DB496D">
      <w:pPr>
        <w:tabs>
          <w:tab w:val="left" w:pos="2581"/>
        </w:tabs>
      </w:pPr>
    </w:p>
    <w:tbl>
      <w:tblPr>
        <w:tblW w:w="8208" w:type="dxa"/>
        <w:tblLook w:val="0000" w:firstRow="0" w:lastRow="0" w:firstColumn="0" w:lastColumn="0" w:noHBand="0" w:noVBand="0"/>
      </w:tblPr>
      <w:tblGrid>
        <w:gridCol w:w="1269"/>
        <w:gridCol w:w="5076"/>
        <w:gridCol w:w="1863"/>
      </w:tblGrid>
      <w:tr w:rsidR="00DB496D" w14:paraId="4205F3B7" w14:textId="77777777" w:rsidTr="00DB3BC8">
        <w:trPr>
          <w:trHeight w:val="380"/>
        </w:trPr>
        <w:tc>
          <w:tcPr>
            <w:tcW w:w="1269" w:type="dxa"/>
            <w:shd w:val="clear" w:color="auto" w:fill="E0E0E0"/>
            <w:vAlign w:val="center"/>
          </w:tcPr>
          <w:p w14:paraId="72A359C2" w14:textId="77777777" w:rsidR="00DB496D" w:rsidRPr="001773DB" w:rsidRDefault="00DB496D" w:rsidP="0072377C">
            <w:pPr>
              <w:pStyle w:val="Tablehead"/>
            </w:pPr>
            <w:r w:rsidRPr="001773DB">
              <w:t>Appendix</w:t>
            </w:r>
          </w:p>
        </w:tc>
        <w:tc>
          <w:tcPr>
            <w:tcW w:w="5076" w:type="dxa"/>
            <w:shd w:val="clear" w:color="auto" w:fill="E0E0E0"/>
            <w:vAlign w:val="center"/>
          </w:tcPr>
          <w:p w14:paraId="7FB749EE" w14:textId="77777777" w:rsidR="00DB496D" w:rsidRDefault="00DB496D" w:rsidP="0072377C">
            <w:pPr>
              <w:pStyle w:val="Tablehead"/>
              <w:rPr>
                <w:bCs/>
              </w:rPr>
            </w:pPr>
            <w:r>
              <w:rPr>
                <w:bCs/>
              </w:rPr>
              <w:t>Name of Appendix</w:t>
            </w:r>
          </w:p>
        </w:tc>
        <w:tc>
          <w:tcPr>
            <w:tcW w:w="1863" w:type="dxa"/>
            <w:shd w:val="clear" w:color="auto" w:fill="E0E0E0"/>
            <w:vAlign w:val="center"/>
          </w:tcPr>
          <w:p w14:paraId="359C2360" w14:textId="77777777" w:rsidR="00DB496D" w:rsidRPr="001773DB" w:rsidRDefault="00DB496D" w:rsidP="00DB3BC8">
            <w:pPr>
              <w:pStyle w:val="Tablehead"/>
              <w:jc w:val="center"/>
            </w:pPr>
            <w:r>
              <w:t>Page Number</w:t>
            </w:r>
          </w:p>
        </w:tc>
      </w:tr>
      <w:tr w:rsidR="00DB496D" w14:paraId="66A1C80B" w14:textId="77777777" w:rsidTr="00DB3BC8">
        <w:trPr>
          <w:trHeight w:val="380"/>
        </w:trPr>
        <w:tc>
          <w:tcPr>
            <w:tcW w:w="1269" w:type="dxa"/>
            <w:vAlign w:val="center"/>
          </w:tcPr>
          <w:p w14:paraId="79638526" w14:textId="77777777" w:rsidR="00DB496D" w:rsidRDefault="00DB496D" w:rsidP="0072377C">
            <w:r>
              <w:t>1</w:t>
            </w:r>
          </w:p>
        </w:tc>
        <w:tc>
          <w:tcPr>
            <w:tcW w:w="5076" w:type="dxa"/>
            <w:vAlign w:val="center"/>
          </w:tcPr>
          <w:p w14:paraId="79F8028E" w14:textId="77777777" w:rsidR="00DB496D" w:rsidRPr="00961DE2" w:rsidRDefault="00DB496D" w:rsidP="0072377C">
            <w:pPr>
              <w:pStyle w:val="TableText-LeftAligned"/>
            </w:pPr>
            <w:r>
              <w:t>Glossary</w:t>
            </w:r>
            <w:r w:rsidR="00DB3BC8">
              <w:t xml:space="preserve"> and D</w:t>
            </w:r>
            <w:r w:rsidR="00394CC0">
              <w:t>efinitions</w:t>
            </w:r>
          </w:p>
        </w:tc>
        <w:tc>
          <w:tcPr>
            <w:tcW w:w="1863" w:type="dxa"/>
            <w:vAlign w:val="center"/>
          </w:tcPr>
          <w:p w14:paraId="3A86F640" w14:textId="72F82757" w:rsidR="00DB496D" w:rsidRDefault="00840F15" w:rsidP="002F0E3A">
            <w:pPr>
              <w:pStyle w:val="TableText-LeftAligned"/>
              <w:jc w:val="center"/>
            </w:pPr>
            <w:r>
              <w:rPr>
                <w:noProof/>
              </w:rPr>
              <w:t>9</w:t>
            </w:r>
            <w:ins w:id="2251" w:author="Author">
              <w:del w:id="2252" w:author="Author">
                <w:r w:rsidR="00584E1E" w:rsidDel="002F0E3A">
                  <w:rPr>
                    <w:noProof/>
                  </w:rPr>
                  <w:delText>8</w:delText>
                </w:r>
              </w:del>
              <w:r w:rsidR="002F0E3A">
                <w:rPr>
                  <w:noProof/>
                </w:rPr>
                <w:t>7</w:t>
              </w:r>
            </w:ins>
            <w:del w:id="2253" w:author="Author">
              <w:r w:rsidDel="00584E1E">
                <w:rPr>
                  <w:noProof/>
                </w:rPr>
                <w:delText>1</w:delText>
              </w:r>
            </w:del>
          </w:p>
        </w:tc>
      </w:tr>
      <w:tr w:rsidR="00DB496D" w14:paraId="2C118CCB" w14:textId="77777777" w:rsidTr="00DB3BC8">
        <w:trPr>
          <w:trHeight w:val="380"/>
        </w:trPr>
        <w:tc>
          <w:tcPr>
            <w:tcW w:w="1269" w:type="dxa"/>
            <w:vAlign w:val="center"/>
          </w:tcPr>
          <w:p w14:paraId="6784432F" w14:textId="77777777" w:rsidR="00DB496D" w:rsidRDefault="00DB496D" w:rsidP="0072377C">
            <w:r>
              <w:t>2</w:t>
            </w:r>
          </w:p>
        </w:tc>
        <w:tc>
          <w:tcPr>
            <w:tcW w:w="5076" w:type="dxa"/>
            <w:vAlign w:val="center"/>
          </w:tcPr>
          <w:p w14:paraId="58123F35" w14:textId="77777777" w:rsidR="00DB496D" w:rsidRPr="00961DE2" w:rsidRDefault="00DB496D" w:rsidP="0072377C">
            <w:pPr>
              <w:pStyle w:val="TableText-LeftAligned"/>
            </w:pPr>
            <w:r>
              <w:t>Definition of Totex</w:t>
            </w:r>
          </w:p>
        </w:tc>
        <w:tc>
          <w:tcPr>
            <w:tcW w:w="1863" w:type="dxa"/>
            <w:vAlign w:val="center"/>
          </w:tcPr>
          <w:p w14:paraId="4F0FCBFD" w14:textId="6B216161" w:rsidR="00DB496D" w:rsidRDefault="00840F15" w:rsidP="002F0E3A">
            <w:pPr>
              <w:jc w:val="center"/>
            </w:pPr>
            <w:r>
              <w:rPr>
                <w:noProof/>
              </w:rPr>
              <w:t>10</w:t>
            </w:r>
            <w:ins w:id="2254" w:author="Author">
              <w:del w:id="2255" w:author="Author">
                <w:r w:rsidR="00584E1E" w:rsidDel="002F0E3A">
                  <w:rPr>
                    <w:noProof/>
                  </w:rPr>
                  <w:delText>7</w:delText>
                </w:r>
              </w:del>
              <w:r w:rsidR="002F0E3A">
                <w:rPr>
                  <w:noProof/>
                </w:rPr>
                <w:t>6</w:t>
              </w:r>
            </w:ins>
            <w:del w:id="2256" w:author="Author">
              <w:r w:rsidDel="00584E1E">
                <w:rPr>
                  <w:noProof/>
                </w:rPr>
                <w:delText>0</w:delText>
              </w:r>
            </w:del>
          </w:p>
        </w:tc>
      </w:tr>
      <w:tr w:rsidR="00584E1E" w14:paraId="509CF277" w14:textId="77777777" w:rsidTr="00DB3BC8">
        <w:trPr>
          <w:trHeight w:val="380"/>
          <w:ins w:id="2257" w:author="Author"/>
        </w:trPr>
        <w:tc>
          <w:tcPr>
            <w:tcW w:w="1269" w:type="dxa"/>
            <w:vAlign w:val="center"/>
          </w:tcPr>
          <w:p w14:paraId="0A91330B" w14:textId="58DFB9D6" w:rsidR="00584E1E" w:rsidRDefault="00584E1E" w:rsidP="0072377C">
            <w:pPr>
              <w:rPr>
                <w:ins w:id="2258" w:author="Author"/>
              </w:rPr>
            </w:pPr>
            <w:ins w:id="2259" w:author="Author">
              <w:r>
                <w:t>3</w:t>
              </w:r>
            </w:ins>
          </w:p>
        </w:tc>
        <w:tc>
          <w:tcPr>
            <w:tcW w:w="5076" w:type="dxa"/>
            <w:vAlign w:val="center"/>
          </w:tcPr>
          <w:p w14:paraId="7F5FE4F7" w14:textId="065880C0" w:rsidR="00584E1E" w:rsidRDefault="00584E1E" w:rsidP="0072377C">
            <w:pPr>
              <w:pStyle w:val="TableText-LeftAligned"/>
              <w:rPr>
                <w:ins w:id="2260" w:author="Author"/>
              </w:rPr>
            </w:pPr>
            <w:ins w:id="2261" w:author="Author">
              <w:r>
                <w:t>Data flow diagram</w:t>
              </w:r>
            </w:ins>
          </w:p>
        </w:tc>
        <w:tc>
          <w:tcPr>
            <w:tcW w:w="1863" w:type="dxa"/>
            <w:vAlign w:val="center"/>
          </w:tcPr>
          <w:p w14:paraId="1CDFCBDF" w14:textId="04496EA3" w:rsidR="00584E1E" w:rsidRDefault="00584E1E" w:rsidP="002F0E3A">
            <w:pPr>
              <w:jc w:val="center"/>
              <w:rPr>
                <w:ins w:id="2262" w:author="Author"/>
                <w:noProof/>
              </w:rPr>
            </w:pPr>
            <w:ins w:id="2263" w:author="Author">
              <w:r>
                <w:rPr>
                  <w:noProof/>
                </w:rPr>
                <w:t>11</w:t>
              </w:r>
              <w:del w:id="2264" w:author="Author">
                <w:r w:rsidDel="002F0E3A">
                  <w:rPr>
                    <w:noProof/>
                  </w:rPr>
                  <w:delText>2</w:delText>
                </w:r>
              </w:del>
              <w:r w:rsidR="002F0E3A">
                <w:rPr>
                  <w:noProof/>
                </w:rPr>
                <w:t>1</w:t>
              </w:r>
            </w:ins>
          </w:p>
        </w:tc>
      </w:tr>
      <w:tr w:rsidR="00584E1E" w14:paraId="1DDDAC72" w14:textId="77777777" w:rsidTr="00DB3BC8">
        <w:trPr>
          <w:trHeight w:val="380"/>
          <w:ins w:id="2265" w:author="Author"/>
        </w:trPr>
        <w:tc>
          <w:tcPr>
            <w:tcW w:w="1269" w:type="dxa"/>
            <w:vAlign w:val="center"/>
          </w:tcPr>
          <w:p w14:paraId="121CFC40" w14:textId="47B99CAF" w:rsidR="00584E1E" w:rsidRDefault="00584E1E" w:rsidP="0072377C">
            <w:pPr>
              <w:rPr>
                <w:ins w:id="2266" w:author="Author"/>
              </w:rPr>
            </w:pPr>
            <w:ins w:id="2267" w:author="Author">
              <w:r>
                <w:t>4</w:t>
              </w:r>
            </w:ins>
          </w:p>
        </w:tc>
        <w:tc>
          <w:tcPr>
            <w:tcW w:w="5076" w:type="dxa"/>
            <w:vAlign w:val="center"/>
          </w:tcPr>
          <w:p w14:paraId="7D05D5AC" w14:textId="715E0509" w:rsidR="00584E1E" w:rsidRDefault="00584E1E" w:rsidP="0072377C">
            <w:pPr>
              <w:pStyle w:val="TableText-LeftAligned"/>
              <w:rPr>
                <w:ins w:id="2268" w:author="Author"/>
              </w:rPr>
            </w:pPr>
            <w:ins w:id="2269" w:author="Author">
              <w:r>
                <w:t>Investment process comparison</w:t>
              </w:r>
            </w:ins>
          </w:p>
        </w:tc>
        <w:tc>
          <w:tcPr>
            <w:tcW w:w="1863" w:type="dxa"/>
            <w:vAlign w:val="center"/>
          </w:tcPr>
          <w:p w14:paraId="63E3310D" w14:textId="2E35A233" w:rsidR="00584E1E" w:rsidRDefault="00584E1E" w:rsidP="002F0E3A">
            <w:pPr>
              <w:jc w:val="center"/>
              <w:rPr>
                <w:ins w:id="2270" w:author="Author"/>
                <w:noProof/>
              </w:rPr>
            </w:pPr>
            <w:ins w:id="2271" w:author="Author">
              <w:r>
                <w:rPr>
                  <w:noProof/>
                </w:rPr>
                <w:t>11</w:t>
              </w:r>
              <w:del w:id="2272" w:author="Author">
                <w:r w:rsidDel="002F0E3A">
                  <w:rPr>
                    <w:noProof/>
                  </w:rPr>
                  <w:delText>6</w:delText>
                </w:r>
              </w:del>
              <w:r w:rsidR="002F0E3A">
                <w:rPr>
                  <w:noProof/>
                </w:rPr>
                <w:t>5</w:t>
              </w:r>
              <w:bookmarkStart w:id="2273" w:name="_GoBack"/>
              <w:bookmarkEnd w:id="2273"/>
            </w:ins>
          </w:p>
        </w:tc>
      </w:tr>
    </w:tbl>
    <w:p w14:paraId="4B9A3421" w14:textId="77777777" w:rsidR="00DB496D" w:rsidRDefault="00DB496D" w:rsidP="00DB496D"/>
    <w:p w14:paraId="75CEC268" w14:textId="77777777" w:rsidR="00DB496D" w:rsidRDefault="00DB496D" w:rsidP="00DB496D">
      <w:r>
        <w:br w:type="page"/>
      </w:r>
    </w:p>
    <w:p w14:paraId="1805099E" w14:textId="77777777" w:rsidR="00DB496D" w:rsidRDefault="00DB496D" w:rsidP="00DB496D">
      <w:pPr>
        <w:pStyle w:val="Heading1"/>
      </w:pPr>
      <w:bookmarkStart w:id="2274" w:name="_Toc122252101"/>
      <w:bookmarkStart w:id="2275" w:name="_Toc122265833"/>
      <w:bookmarkStart w:id="2276" w:name="_Toc122509023"/>
      <w:bookmarkStart w:id="2277" w:name="_Toc122842876"/>
      <w:bookmarkStart w:id="2278" w:name="_Toc284412155"/>
      <w:bookmarkStart w:id="2279" w:name="_Ref355708747"/>
      <w:bookmarkStart w:id="2280" w:name="_Toc419108917"/>
      <w:bookmarkStart w:id="2281" w:name="_Toc16607128"/>
      <w:r>
        <w:t>Appendix 1 – Glossary</w:t>
      </w:r>
      <w:bookmarkEnd w:id="2274"/>
      <w:bookmarkEnd w:id="2275"/>
      <w:bookmarkEnd w:id="2276"/>
      <w:bookmarkEnd w:id="2277"/>
      <w:bookmarkEnd w:id="2278"/>
      <w:r>
        <w:t xml:space="preserve"> and Definitions</w:t>
      </w:r>
      <w:bookmarkEnd w:id="2279"/>
      <w:bookmarkEnd w:id="2280"/>
      <w:bookmarkEnd w:id="2281"/>
    </w:p>
    <w:p w14:paraId="144EB35D" w14:textId="77777777" w:rsidR="00DB496D" w:rsidRDefault="00DB496D" w:rsidP="00DB496D"/>
    <w:p w14:paraId="2A43BCC5" w14:textId="77777777" w:rsidR="00DB496D" w:rsidRPr="006B2A25" w:rsidRDefault="00DB496D" w:rsidP="00DB496D">
      <w:pPr>
        <w:pStyle w:val="Appendixtext-Numbered"/>
      </w:pPr>
      <w:r w:rsidRPr="006B2A25">
        <w:t xml:space="preserve">The purpose of this appendix is to provide definition of the terms included in these instructions and in the associated worksheets (with the exception of </w:t>
      </w:r>
      <w:r>
        <w:t xml:space="preserve">Totex </w:t>
      </w:r>
      <w:r w:rsidRPr="006B2A25">
        <w:t>which is defined in Appendix 2).</w:t>
      </w:r>
    </w:p>
    <w:p w14:paraId="03AD9E12" w14:textId="77777777" w:rsidR="00DB496D" w:rsidRPr="006B2A25" w:rsidRDefault="00CF2C2E" w:rsidP="00DB496D">
      <w:pPr>
        <w:pStyle w:val="Appendixtext-Numbered"/>
      </w:pPr>
      <w:r>
        <w:t>T</w:t>
      </w:r>
      <w:r w:rsidR="00DB496D" w:rsidRPr="006B2A25">
        <w:t>his appendix provides definitions that cover more than one table and more general definitions.  Any word or expressions used in the Utilities Act 2000, Electricity Act 1989, the Energy Act 2004, or standard or special licence conditions of the electricity transmission licence shall have the same meaning when used in these rules, similarly for standard accounting terms, IFRS/IAS and/or UK GAAP and Companies Act 2006 definitions should be applied.</w:t>
      </w:r>
    </w:p>
    <w:p w14:paraId="3695DD79" w14:textId="77777777" w:rsidR="00DB496D" w:rsidRPr="006B2A25" w:rsidRDefault="00DB496D" w:rsidP="00DB496D">
      <w:pPr>
        <w:pStyle w:val="Appendixtext-Numbered"/>
      </w:pPr>
      <w:r w:rsidRPr="006B2A25">
        <w:t>In the circumstance where no definition is given the licensee should include in explanatory notes details of the treatment it has applied and inform The Authority of the omission.  Where a definition set out in this appendix is not the same as that applied by a licensee for other purposes, the definition set out herein must be used in the preparation of the</w:t>
      </w:r>
      <w:r>
        <w:t xml:space="preserve"> </w:t>
      </w:r>
      <w:r w:rsidR="00CF2C2E">
        <w:t xml:space="preserve">BPDT </w:t>
      </w:r>
      <w:r w:rsidR="00C72A50">
        <w:t>templates</w:t>
      </w:r>
      <w:r w:rsidRPr="006B2A25">
        <w:t>.</w:t>
      </w:r>
    </w:p>
    <w:p w14:paraId="2E5E48FE" w14:textId="77777777" w:rsidR="00DB496D" w:rsidRDefault="00DB496D" w:rsidP="00DB496D">
      <w:pPr>
        <w:pStyle w:val="Appendixtext-Numbered"/>
      </w:pPr>
      <w:r w:rsidRPr="006B2A25">
        <w:t xml:space="preserve">Except where the context otherwise requires, any reference in this appendix or in the </w:t>
      </w:r>
      <w:r w:rsidR="00CF2C2E">
        <w:t>BPDTs</w:t>
      </w:r>
      <w:r w:rsidR="00CF2C2E" w:rsidRPr="006B2A25">
        <w:t xml:space="preserve"> </w:t>
      </w:r>
      <w:r w:rsidRPr="006B2A25">
        <w:t>to a numbered standard or special condition (with or without a letter) or Schedule is a reference to the standard or special condition (with or without a letter) or Schedule bearing that number in the electricity transmission licence, and any reference to a numbered paragraph (with or without a letter) within such a standard or special condition is a reference to the paragraph bearing that number in the standard or special condition or Schedule of the electricity transmission licence  in which the reference occurs, and reference to a Section is a reference to that Section in the standard or special conditions of the electricity transmission licence .</w:t>
      </w:r>
    </w:p>
    <w:p w14:paraId="72231089" w14:textId="77777777" w:rsidR="00DB496D" w:rsidRPr="006B2A25" w:rsidRDefault="00DB496D" w:rsidP="00DB496D">
      <w:pPr>
        <w:pStyle w:val="Appendixtext-Numbered"/>
      </w:pPr>
      <w:r>
        <w:t>Where terms are defined within the licence conditions (standard or special) or other documents approved by the Authority (such as the NOMs Methodology Statement), they are not replicated here and the user should refer to the licence condition or such other document for these definitions.</w:t>
      </w:r>
    </w:p>
    <w:p w14:paraId="463E56EC" w14:textId="77777777" w:rsidR="00DB496D" w:rsidRDefault="00DB496D" w:rsidP="00DB496D">
      <w:pPr>
        <w:pStyle w:val="GlossaryHead"/>
      </w:pPr>
      <w:r>
        <w:t>A</w:t>
      </w:r>
    </w:p>
    <w:p w14:paraId="60997F03" w14:textId="77777777" w:rsidR="00DB496D" w:rsidRDefault="00DB496D" w:rsidP="00DB496D">
      <w:pPr>
        <w:pStyle w:val="GlossarySub-head"/>
      </w:pPr>
    </w:p>
    <w:p w14:paraId="7BAA89C7" w14:textId="77777777" w:rsidR="00DB496D" w:rsidRDefault="00DB496D" w:rsidP="00082961">
      <w:pPr>
        <w:pStyle w:val="GlossarySub-head"/>
        <w:keepNext/>
        <w:keepLines/>
      </w:pPr>
      <w:r>
        <w:t xml:space="preserve">Accounting Costs </w:t>
      </w:r>
    </w:p>
    <w:p w14:paraId="58748284" w14:textId="77777777" w:rsidR="00DB496D" w:rsidRDefault="00DB496D" w:rsidP="00DB496D">
      <w:r>
        <w:t>Costs as per statutory or regulatory accounts before any adjustments for non controllable costs and atypical, provisions etc.</w:t>
      </w:r>
    </w:p>
    <w:p w14:paraId="08BFD919" w14:textId="77777777" w:rsidR="00DB496D" w:rsidRDefault="00DB496D" w:rsidP="00DB496D"/>
    <w:p w14:paraId="42F85113" w14:textId="77777777" w:rsidR="00DB496D" w:rsidRDefault="00DB496D" w:rsidP="00082961">
      <w:pPr>
        <w:pStyle w:val="GlossarySub-head"/>
        <w:keepNext/>
        <w:keepLines/>
      </w:pPr>
      <w:r>
        <w:t>Accruals and Prepayments</w:t>
      </w:r>
      <w:r>
        <w:tab/>
      </w:r>
    </w:p>
    <w:p w14:paraId="4B4B1A32" w14:textId="77777777" w:rsidR="00DB496D" w:rsidRDefault="00DB496D" w:rsidP="00DB496D">
      <w:pPr>
        <w:pStyle w:val="Glossarytext"/>
      </w:pPr>
      <w:r>
        <w:t>For the purpose of determining what amounts should be excluded as non cash items. These are only those items that are not incurred as part of the ordinary level of business activities and would be atypical. Normal business activities include, normal trade accruals and prepayments and holiday pay provisions.</w:t>
      </w:r>
    </w:p>
    <w:p w14:paraId="1B38D745" w14:textId="77777777" w:rsidR="00DB496D" w:rsidRDefault="00DB496D" w:rsidP="00DB496D"/>
    <w:p w14:paraId="6EA72324" w14:textId="77777777" w:rsidR="00DB496D" w:rsidRDefault="00DB496D" w:rsidP="00082961">
      <w:pPr>
        <w:pStyle w:val="GlossarySub-head"/>
        <w:keepNext/>
        <w:keepLines/>
      </w:pPr>
      <w:r>
        <w:t>Affiliate IDNO</w:t>
      </w:r>
      <w:r>
        <w:tab/>
      </w:r>
    </w:p>
    <w:p w14:paraId="1CFC1B4F" w14:textId="77777777" w:rsidR="00DB496D" w:rsidRDefault="00DB496D" w:rsidP="00DB496D">
      <w:r>
        <w:t>An independent distribution network operator owned by the group and operating within the group’s own electricity distribution network area</w:t>
      </w:r>
    </w:p>
    <w:p w14:paraId="0EB069AA" w14:textId="77777777" w:rsidR="00DB496D" w:rsidRDefault="00DB496D" w:rsidP="00DB496D"/>
    <w:p w14:paraId="20D24892" w14:textId="77777777" w:rsidR="00DB496D" w:rsidRPr="009F64FE" w:rsidRDefault="00DB496D" w:rsidP="00082961">
      <w:pPr>
        <w:pStyle w:val="GlossarySub-head"/>
        <w:keepNext/>
        <w:keepLines/>
      </w:pPr>
      <w:r w:rsidRPr="009F64FE">
        <w:t xml:space="preserve">Annual iteration Process </w:t>
      </w:r>
    </w:p>
    <w:p w14:paraId="3E36CA27" w14:textId="77777777" w:rsidR="00DB496D" w:rsidRDefault="00DB496D" w:rsidP="00DB496D">
      <w:pPr>
        <w:pStyle w:val="Default"/>
        <w:rPr>
          <w:sz w:val="20"/>
          <w:szCs w:val="20"/>
        </w:rPr>
      </w:pPr>
      <w:r w:rsidRPr="00A973AC">
        <w:rPr>
          <w:sz w:val="20"/>
          <w:szCs w:val="20"/>
        </w:rPr>
        <w:t>The annual iteration process is the process of annually updating the variable (blue box) values in the price control financial model and running the model in order to provide updated MOD and SOMOD values.</w:t>
      </w:r>
    </w:p>
    <w:p w14:paraId="56F60E16" w14:textId="77777777" w:rsidR="00DB496D" w:rsidRDefault="00DB496D" w:rsidP="00DB496D">
      <w:pPr>
        <w:pStyle w:val="GlossarySub-head"/>
      </w:pPr>
    </w:p>
    <w:p w14:paraId="38874C9E" w14:textId="77777777" w:rsidR="00DB496D" w:rsidRDefault="00DB496D" w:rsidP="00DB496D">
      <w:pPr>
        <w:pStyle w:val="GlossaryHead"/>
      </w:pPr>
      <w:r>
        <w:t>C</w:t>
      </w:r>
    </w:p>
    <w:p w14:paraId="39930F15" w14:textId="77777777" w:rsidR="00DB496D" w:rsidRDefault="00DB496D" w:rsidP="00DB496D">
      <w:pPr>
        <w:rPr>
          <w:rFonts w:cs="Arial"/>
          <w:color w:val="333399"/>
          <w:szCs w:val="20"/>
        </w:rPr>
      </w:pPr>
    </w:p>
    <w:p w14:paraId="59B66F9F" w14:textId="77777777" w:rsidR="00DB496D" w:rsidRDefault="00DB496D" w:rsidP="00082961">
      <w:pPr>
        <w:pStyle w:val="GlossarySub-head"/>
        <w:keepNext/>
        <w:keepLines/>
      </w:pPr>
      <w:r w:rsidRPr="00AE24CE">
        <w:t>Cash Controllable Costs</w:t>
      </w:r>
    </w:p>
    <w:p w14:paraId="46E4FC2E" w14:textId="77777777" w:rsidR="00DB496D" w:rsidRDefault="00DB496D" w:rsidP="00DB496D">
      <w:r>
        <w:t xml:space="preserve">The normal ongoing cash operating costs, excluding non-recurring / one off costs that are controllable by the transmission company. </w:t>
      </w:r>
    </w:p>
    <w:p w14:paraId="59AB4D3F" w14:textId="77777777" w:rsidR="00DB496D" w:rsidRDefault="00DB496D" w:rsidP="00DB496D">
      <w:pPr>
        <w:pStyle w:val="GlossarySub-head"/>
      </w:pPr>
    </w:p>
    <w:p w14:paraId="1BBF503E" w14:textId="77777777" w:rsidR="00DB496D" w:rsidRPr="002E1BF8" w:rsidRDefault="00DB496D" w:rsidP="00DB496D">
      <w:pPr>
        <w:rPr>
          <w:rFonts w:cs="Arial"/>
          <w:color w:val="333399"/>
          <w:szCs w:val="20"/>
        </w:rPr>
      </w:pPr>
      <w:r w:rsidRPr="001823F9">
        <w:rPr>
          <w:rFonts w:cs="Arial"/>
          <w:color w:val="333399"/>
          <w:szCs w:val="20"/>
        </w:rPr>
        <w:t xml:space="preserve">Change in market </w:t>
      </w:r>
      <w:r w:rsidRPr="00E7457B">
        <w:rPr>
          <w:rFonts w:cs="Arial"/>
          <w:color w:val="333399"/>
          <w:szCs w:val="20"/>
        </w:rPr>
        <w:t>value</w:t>
      </w:r>
      <w:r w:rsidRPr="001823F9">
        <w:rPr>
          <w:rFonts w:cs="Arial"/>
          <w:color w:val="333399"/>
          <w:szCs w:val="20"/>
        </w:rPr>
        <w:t xml:space="preserve"> of investments </w:t>
      </w:r>
    </w:p>
    <w:p w14:paraId="157612A6" w14:textId="77777777" w:rsidR="00DB496D" w:rsidRPr="004732E0" w:rsidRDefault="00DB496D" w:rsidP="00DB496D">
      <w:pPr>
        <w:rPr>
          <w:bCs/>
        </w:rPr>
      </w:pPr>
      <w:r>
        <w:rPr>
          <w:bCs/>
        </w:rPr>
        <w:t>T</w:t>
      </w:r>
      <w:r w:rsidRPr="00A43798">
        <w:t>he change in the market value of a scheme</w:t>
      </w:r>
      <w:r>
        <w:t>’</w:t>
      </w:r>
      <w:r w:rsidRPr="00A43798">
        <w:t>s investments over a period of time where the approach used to assess the market value of an asset is the same as the approach used for the purposes of a triennial valuation</w:t>
      </w:r>
    </w:p>
    <w:p w14:paraId="6DB61FA7" w14:textId="77777777" w:rsidR="00C76584" w:rsidRDefault="00DB496D" w:rsidP="00C76584">
      <w:r>
        <w:rPr>
          <w:rFonts w:cs="Arial"/>
          <w:color w:val="333399"/>
          <w:szCs w:val="20"/>
        </w:rPr>
        <w:br/>
      </w:r>
      <w:r w:rsidR="00C76584" w:rsidRPr="00E7457B">
        <w:rPr>
          <w:color w:val="333399"/>
        </w:rPr>
        <w:t>Closely Associated Indirect Costs</w:t>
      </w:r>
    </w:p>
    <w:p w14:paraId="7EE93017" w14:textId="77777777" w:rsidR="00C76584" w:rsidRPr="004732E0" w:rsidRDefault="002405F4" w:rsidP="00C76584">
      <w:pPr>
        <w:autoSpaceDE w:val="0"/>
        <w:autoSpaceDN w:val="0"/>
        <w:adjustRightInd w:val="0"/>
        <w:rPr>
          <w:bCs/>
        </w:rPr>
      </w:pPr>
      <w:r>
        <w:rPr>
          <w:rFonts w:cs="Verdana"/>
          <w:sz w:val="19"/>
          <w:szCs w:val="19"/>
          <w:lang w:eastAsia="en-GB"/>
        </w:rPr>
        <w:t>Costs that support the operational activities. Closely associated indirect costs includes network policy (including research and development), network design and engineering, engineering management and clerical, wayleaves administration, control centre, system mapping and health and safety functions.</w:t>
      </w:r>
    </w:p>
    <w:p w14:paraId="52E6EE3F" w14:textId="77777777" w:rsidR="00C76584" w:rsidRDefault="00C76584" w:rsidP="00DB496D">
      <w:pPr>
        <w:rPr>
          <w:rFonts w:cs="Arial"/>
          <w:color w:val="333399"/>
          <w:szCs w:val="20"/>
        </w:rPr>
      </w:pPr>
    </w:p>
    <w:p w14:paraId="004EC586" w14:textId="77777777" w:rsidR="00DB496D" w:rsidRDefault="00DB496D" w:rsidP="00DB496D">
      <w:r w:rsidRPr="00AE24CE">
        <w:rPr>
          <w:rFonts w:cs="Arial"/>
          <w:color w:val="333399"/>
          <w:szCs w:val="20"/>
        </w:rPr>
        <w:t>Customer / Capital contributions</w:t>
      </w:r>
      <w:r>
        <w:tab/>
      </w:r>
    </w:p>
    <w:p w14:paraId="68FC68F7" w14:textId="77777777" w:rsidR="00DB496D" w:rsidRDefault="00DB496D" w:rsidP="00DB496D">
      <w:r>
        <w:t>Financial contribution received from / repaid to a customer in respect of the provision of a new connection to the transmission network.</w:t>
      </w:r>
    </w:p>
    <w:p w14:paraId="3653A9EB" w14:textId="77777777" w:rsidR="00DB496D" w:rsidRDefault="00DB496D" w:rsidP="00DB496D">
      <w:pPr>
        <w:pStyle w:val="GlossarySub-head"/>
      </w:pPr>
    </w:p>
    <w:p w14:paraId="42AA6A99" w14:textId="77777777" w:rsidR="00DB496D" w:rsidRDefault="00DB496D" w:rsidP="00DB496D">
      <w:pPr>
        <w:pStyle w:val="GlossaryHead"/>
      </w:pPr>
      <w:r>
        <w:t>D</w:t>
      </w:r>
    </w:p>
    <w:p w14:paraId="1EC83B56" w14:textId="77777777" w:rsidR="00DB496D" w:rsidRDefault="00DB496D" w:rsidP="00DB496D">
      <w:pPr>
        <w:pStyle w:val="GlossarySub-head"/>
      </w:pPr>
    </w:p>
    <w:p w14:paraId="02991E39" w14:textId="77777777" w:rsidR="00DB496D" w:rsidRDefault="00DB496D" w:rsidP="00DB496D">
      <w:r w:rsidRPr="00AE24CE">
        <w:rPr>
          <w:rFonts w:cs="Arial"/>
          <w:color w:val="333399"/>
          <w:szCs w:val="20"/>
        </w:rPr>
        <w:t>De Minimis</w:t>
      </w:r>
      <w:r>
        <w:tab/>
      </w:r>
    </w:p>
    <w:p w14:paraId="47292B3A" w14:textId="77777777" w:rsidR="00DB496D" w:rsidRDefault="00DB496D" w:rsidP="00DB496D">
      <w:r>
        <w:t xml:space="preserve">The activity of conducting de minimis business, </w:t>
      </w:r>
      <w:r w:rsidR="00443FBC">
        <w:t>ie</w:t>
      </w:r>
      <w:r>
        <w:t xml:space="preserve"> non-transmission activities, which are subject to the limitation provided for in standard licence condition B6 Paragraph 4 </w:t>
      </w:r>
    </w:p>
    <w:p w14:paraId="116C2498" w14:textId="1E7F4818" w:rsidR="00DB496D" w:rsidRDefault="00DB496D" w:rsidP="00DB496D"/>
    <w:p w14:paraId="1776FFAB" w14:textId="15B34D13" w:rsidR="00FA6858" w:rsidRDefault="00FA6858" w:rsidP="00FA6858">
      <w:pPr>
        <w:rPr>
          <w:rFonts w:cs="Arial"/>
          <w:color w:val="333399"/>
          <w:szCs w:val="20"/>
        </w:rPr>
      </w:pPr>
      <w:r>
        <w:rPr>
          <w:rFonts w:cs="Arial"/>
          <w:color w:val="333399"/>
          <w:szCs w:val="20"/>
        </w:rPr>
        <w:t>Direct Activities</w:t>
      </w:r>
    </w:p>
    <w:p w14:paraId="4C6D58E3" w14:textId="7CF328F3" w:rsidR="00FA6858" w:rsidRPr="00FA6858" w:rsidRDefault="00FA6858" w:rsidP="00FA6858">
      <w:pPr>
        <w:pStyle w:val="Default"/>
        <w:rPr>
          <w:rFonts w:eastAsia="Calibri" w:cs="Calibri"/>
          <w:sz w:val="20"/>
          <w:szCs w:val="20"/>
        </w:rPr>
      </w:pPr>
      <w:r w:rsidRPr="00FA6858">
        <w:rPr>
          <w:rFonts w:eastAsia="Calibri" w:cs="Calibri"/>
          <w:sz w:val="20"/>
          <w:szCs w:val="20"/>
        </w:rPr>
        <w:t>Those activities which involve physical contact with high voltage network assets.</w:t>
      </w:r>
    </w:p>
    <w:p w14:paraId="19F7CD9D" w14:textId="77777777" w:rsidR="00FA6858" w:rsidRPr="00701B3A" w:rsidRDefault="00FA6858" w:rsidP="00FA6858">
      <w:pPr>
        <w:spacing w:before="120" w:after="120"/>
        <w:rPr>
          <w:rFonts w:eastAsia="Calibri" w:cs="Calibri"/>
          <w:szCs w:val="20"/>
        </w:rPr>
      </w:pPr>
      <w:r w:rsidRPr="00701B3A">
        <w:rPr>
          <w:rFonts w:eastAsia="Calibri" w:cs="Calibri"/>
          <w:szCs w:val="20"/>
        </w:rPr>
        <w:t>INCLUDES:</w:t>
      </w:r>
    </w:p>
    <w:p w14:paraId="5297CF02" w14:textId="77777777" w:rsidR="00FA6858" w:rsidRPr="003A4383" w:rsidRDefault="00FA6858" w:rsidP="007441CD">
      <w:pPr>
        <w:pStyle w:val="ListParagraph"/>
        <w:numPr>
          <w:ilvl w:val="0"/>
          <w:numId w:val="38"/>
        </w:numPr>
        <w:rPr>
          <w:rFonts w:eastAsia="Calibri"/>
          <w:szCs w:val="20"/>
        </w:rPr>
      </w:pPr>
      <w:r w:rsidRPr="00701B3A">
        <w:rPr>
          <w:rFonts w:eastAsia="Calibri"/>
          <w:szCs w:val="20"/>
        </w:rPr>
        <w:t>Labour cost of staff whose work involves physical</w:t>
      </w:r>
      <w:r w:rsidRPr="003A4383">
        <w:rPr>
          <w:rFonts w:eastAsia="Calibri"/>
          <w:szCs w:val="20"/>
        </w:rPr>
        <w:t xml:space="preserve"> contact with system assets. This can include the element of labour costs associated with trench excavation staff, craftsmen, technicians, technical engineers, administration and support staff, safety inspection, critical infrastructure inspection and environmental control, network planners and designers where a portion of their time involves physical contact with system assets, however only that portion spent on direct activities may be included. It will include downtime of staff (including but not limited to: idle, sick, non-operational training); applicable labour cost should follow their normal time allocations.</w:t>
      </w:r>
    </w:p>
    <w:p w14:paraId="24ED6ACD" w14:textId="77777777" w:rsidR="00FA6858" w:rsidRPr="003A4383" w:rsidRDefault="00FA6858" w:rsidP="007441CD">
      <w:pPr>
        <w:pStyle w:val="ListParagraph"/>
        <w:numPr>
          <w:ilvl w:val="0"/>
          <w:numId w:val="38"/>
        </w:numPr>
        <w:rPr>
          <w:rFonts w:eastAsia="Calibri"/>
          <w:szCs w:val="20"/>
        </w:rPr>
      </w:pPr>
      <w:r w:rsidRPr="003A4383">
        <w:rPr>
          <w:rFonts w:eastAsia="Calibri"/>
          <w:szCs w:val="20"/>
        </w:rPr>
        <w:t>Operational engineers working on commissioning of assets, physically changing protection settings, issuing safety documentation or liaising with the control centre are considered direct activities.</w:t>
      </w:r>
    </w:p>
    <w:p w14:paraId="4327039A" w14:textId="77777777" w:rsidR="00FA6858" w:rsidRPr="003A4383" w:rsidRDefault="00FA6858" w:rsidP="007441CD">
      <w:pPr>
        <w:pStyle w:val="ListParagraph"/>
        <w:numPr>
          <w:ilvl w:val="0"/>
          <w:numId w:val="38"/>
        </w:numPr>
        <w:rPr>
          <w:rFonts w:eastAsia="Calibri"/>
          <w:szCs w:val="20"/>
        </w:rPr>
      </w:pPr>
      <w:r w:rsidRPr="003A4383">
        <w:rPr>
          <w:rFonts w:eastAsia="Calibri"/>
          <w:szCs w:val="20"/>
        </w:rPr>
        <w:t>The cost of contractors being the total charges invoiced by external contractors for the primary purpose of performing direct activities.</w:t>
      </w:r>
    </w:p>
    <w:p w14:paraId="4AC20F93" w14:textId="77777777" w:rsidR="00FA6858" w:rsidRPr="003A4383" w:rsidRDefault="00FA6858" w:rsidP="007441CD">
      <w:pPr>
        <w:pStyle w:val="ListParagraph"/>
        <w:numPr>
          <w:ilvl w:val="0"/>
          <w:numId w:val="38"/>
        </w:numPr>
        <w:rPr>
          <w:rFonts w:eastAsia="Calibri"/>
          <w:szCs w:val="20"/>
        </w:rPr>
      </w:pPr>
      <w:r w:rsidRPr="003A4383">
        <w:rPr>
          <w:rFonts w:eastAsia="Calibri"/>
          <w:szCs w:val="20"/>
        </w:rPr>
        <w:t>The cost of materials drawn from stores or purchased and delivered to site for use in performing direct activities. In addition, this includes the cost of the materials for refurbishing system assets.</w:t>
      </w:r>
    </w:p>
    <w:p w14:paraId="11DC5212" w14:textId="77777777" w:rsidR="00FA6858" w:rsidRPr="003A4383" w:rsidRDefault="00FA6858" w:rsidP="007441CD">
      <w:pPr>
        <w:pStyle w:val="ListParagraph"/>
        <w:numPr>
          <w:ilvl w:val="0"/>
          <w:numId w:val="38"/>
        </w:numPr>
        <w:rPr>
          <w:rFonts w:eastAsia="Calibri"/>
          <w:szCs w:val="20"/>
        </w:rPr>
      </w:pPr>
      <w:r w:rsidRPr="003A4383">
        <w:rPr>
          <w:rFonts w:eastAsia="Calibri"/>
          <w:szCs w:val="20"/>
        </w:rPr>
        <w:t>Servitude and easement payments to enable the direct activity to be performed. This does not include the cost of management or administration of these.</w:t>
      </w:r>
    </w:p>
    <w:p w14:paraId="4C4543F2" w14:textId="77777777" w:rsidR="00FA6858" w:rsidRPr="003A4383" w:rsidRDefault="00FA6858" w:rsidP="007441CD">
      <w:pPr>
        <w:pStyle w:val="ListParagraph"/>
        <w:numPr>
          <w:ilvl w:val="0"/>
          <w:numId w:val="38"/>
        </w:numPr>
        <w:rPr>
          <w:rFonts w:eastAsia="Calibri"/>
          <w:szCs w:val="20"/>
        </w:rPr>
      </w:pPr>
      <w:r w:rsidRPr="003A4383">
        <w:rPr>
          <w:rFonts w:eastAsia="Calibri"/>
          <w:szCs w:val="20"/>
        </w:rPr>
        <w:t xml:space="preserve">Related Party Margins charged by a Related Party for work performed on direct activities. </w:t>
      </w:r>
    </w:p>
    <w:p w14:paraId="184C78BA" w14:textId="77777777" w:rsidR="00FA6858" w:rsidRPr="003A4383" w:rsidRDefault="00FA6858" w:rsidP="007441CD">
      <w:pPr>
        <w:pStyle w:val="ListParagraph"/>
        <w:numPr>
          <w:ilvl w:val="0"/>
          <w:numId w:val="38"/>
        </w:numPr>
        <w:rPr>
          <w:rFonts w:eastAsia="Calibri"/>
          <w:szCs w:val="20"/>
        </w:rPr>
      </w:pPr>
      <w:r w:rsidRPr="003A4383">
        <w:rPr>
          <w:rFonts w:eastAsia="Calibri"/>
          <w:szCs w:val="20"/>
        </w:rPr>
        <w:t>In addition, includes, for the purposes of flooding, site surveys and non-site based costs.</w:t>
      </w:r>
      <w:r w:rsidRPr="003A4383">
        <w:rPr>
          <w:rFonts w:eastAsia="Calibri"/>
          <w:color w:val="1F497D"/>
          <w:szCs w:val="20"/>
        </w:rPr>
        <w:t xml:space="preserve"> </w:t>
      </w:r>
    </w:p>
    <w:p w14:paraId="48C03AEE" w14:textId="77777777" w:rsidR="00FA6858" w:rsidRDefault="00FA6858" w:rsidP="00FA6858">
      <w:pPr>
        <w:rPr>
          <w:rFonts w:eastAsia="Calibri" w:cs="Calibri"/>
          <w:szCs w:val="20"/>
        </w:rPr>
      </w:pPr>
    </w:p>
    <w:p w14:paraId="11A1A19E" w14:textId="77777777" w:rsidR="00FA6858" w:rsidRDefault="00FA6858" w:rsidP="00FA6858">
      <w:pPr>
        <w:rPr>
          <w:rFonts w:eastAsia="Calibri" w:cs="Calibri"/>
          <w:szCs w:val="20"/>
        </w:rPr>
      </w:pPr>
      <w:r w:rsidRPr="003A4383">
        <w:rPr>
          <w:rFonts w:cs="Calibri"/>
          <w:bCs/>
          <w:szCs w:val="20"/>
        </w:rPr>
        <w:t>Note, where contractors have recharged the licensee for the primary purpose of performing direct activities which include costs for indirect activities but these are not explicitly costed in their invoice, all costs will be treated as direct. However, where the indirect activity is explicitly costed and detailed in their invoice this should be recorded against the relevant indirect activity.</w:t>
      </w:r>
    </w:p>
    <w:p w14:paraId="13FD7CAA" w14:textId="29DC7E17" w:rsidR="00FA6858" w:rsidRDefault="00FA6858" w:rsidP="00DB496D"/>
    <w:p w14:paraId="0ADDF4E7" w14:textId="77777777" w:rsidR="00FA6858" w:rsidRDefault="00FA6858" w:rsidP="00DB496D"/>
    <w:p w14:paraId="7CC4A180" w14:textId="77777777" w:rsidR="00C76584" w:rsidRDefault="00C76584" w:rsidP="00C76584">
      <w:pPr>
        <w:rPr>
          <w:rFonts w:cs="Arial"/>
          <w:color w:val="333399"/>
          <w:szCs w:val="20"/>
        </w:rPr>
      </w:pPr>
      <w:r>
        <w:rPr>
          <w:rFonts w:cs="Arial"/>
          <w:color w:val="333399"/>
          <w:szCs w:val="20"/>
        </w:rPr>
        <w:t>Direct Costs</w:t>
      </w:r>
    </w:p>
    <w:p w14:paraId="66AAB183" w14:textId="1BE43E4E" w:rsidR="00C76584" w:rsidRDefault="00FA6858" w:rsidP="00FA6858">
      <w:pPr>
        <w:rPr>
          <w:rFonts w:cs="Arial"/>
          <w:color w:val="333399"/>
          <w:szCs w:val="20"/>
        </w:rPr>
      </w:pPr>
      <w:r>
        <w:rPr>
          <w:szCs w:val="20"/>
        </w:rPr>
        <w:t>Expenditure incurred undertaking Direct Activities.</w:t>
      </w:r>
    </w:p>
    <w:p w14:paraId="5DCF3B87" w14:textId="77777777" w:rsidR="00FA6858" w:rsidRDefault="00FA6858" w:rsidP="00DB496D">
      <w:pPr>
        <w:rPr>
          <w:rFonts w:cs="Arial"/>
          <w:color w:val="333399"/>
          <w:szCs w:val="20"/>
        </w:rPr>
      </w:pPr>
    </w:p>
    <w:p w14:paraId="3D68D5C4" w14:textId="158D0396" w:rsidR="00DB496D" w:rsidRPr="00AE24CE" w:rsidRDefault="00DB496D" w:rsidP="00DB496D">
      <w:pPr>
        <w:rPr>
          <w:rFonts w:cs="Arial"/>
          <w:color w:val="333399"/>
          <w:szCs w:val="20"/>
        </w:rPr>
      </w:pPr>
      <w:r w:rsidRPr="00AE24CE">
        <w:rPr>
          <w:rFonts w:cs="Arial"/>
          <w:color w:val="333399"/>
          <w:szCs w:val="20"/>
        </w:rPr>
        <w:t>Directly Attributable Costs</w:t>
      </w:r>
      <w:r w:rsidR="00C76584">
        <w:rPr>
          <w:rFonts w:cs="Arial"/>
          <w:color w:val="333399"/>
          <w:szCs w:val="20"/>
        </w:rPr>
        <w:t xml:space="preserve"> (Network Innovation)</w:t>
      </w:r>
    </w:p>
    <w:p w14:paraId="79DD9E9C" w14:textId="39A9999E" w:rsidR="00DB496D" w:rsidRPr="00277794" w:rsidRDefault="00DB496D" w:rsidP="00DB496D">
      <w:r>
        <w:t>The costs of maintain and managing Foreground Intellectual Property Rights (IPR)</w:t>
      </w:r>
      <w:r w:rsidR="00FA6858">
        <w:t>.</w:t>
      </w:r>
    </w:p>
    <w:p w14:paraId="461AC1C7" w14:textId="77777777" w:rsidR="00DB496D" w:rsidRDefault="00DB496D" w:rsidP="00DB496D">
      <w:pPr>
        <w:pStyle w:val="GlossarySub-head"/>
      </w:pPr>
    </w:p>
    <w:p w14:paraId="0B88D9EB" w14:textId="77777777" w:rsidR="00DB496D" w:rsidRDefault="00DB496D" w:rsidP="00DB496D">
      <w:pPr>
        <w:pStyle w:val="GlossaryHead"/>
      </w:pPr>
      <w:r>
        <w:t>E</w:t>
      </w:r>
    </w:p>
    <w:p w14:paraId="1C1CD20F" w14:textId="77777777" w:rsidR="00DB496D" w:rsidRDefault="00DB496D" w:rsidP="00DB496D">
      <w:pPr>
        <w:pStyle w:val="GlossarySub-head"/>
      </w:pPr>
    </w:p>
    <w:p w14:paraId="18B33A15" w14:textId="77777777" w:rsidR="00DB496D" w:rsidRDefault="00DB496D" w:rsidP="00DB496D">
      <w:pPr>
        <w:rPr>
          <w:rFonts w:cs="Arial"/>
          <w:color w:val="333399"/>
          <w:szCs w:val="20"/>
        </w:rPr>
      </w:pPr>
      <w:r w:rsidRPr="00AE24CE">
        <w:rPr>
          <w:rFonts w:cs="Arial"/>
          <w:color w:val="333399"/>
          <w:szCs w:val="20"/>
        </w:rPr>
        <w:t>Excluded services</w:t>
      </w:r>
    </w:p>
    <w:p w14:paraId="2EC7E6AF" w14:textId="5E754F7D" w:rsidR="00DB496D" w:rsidRDefault="00DB496D" w:rsidP="00DB496D">
      <w:r>
        <w:t>Has the meaning given in the relevant special licence condition</w:t>
      </w:r>
      <w:r w:rsidR="005F3828">
        <w:t>.</w:t>
      </w:r>
      <w:r>
        <w:t xml:space="preserve"> </w:t>
      </w:r>
    </w:p>
    <w:p w14:paraId="45E9A41C" w14:textId="77777777" w:rsidR="00DB496D" w:rsidRDefault="00DB496D" w:rsidP="00DB496D">
      <w:pPr>
        <w:pStyle w:val="GlossarySub-head"/>
      </w:pPr>
    </w:p>
    <w:p w14:paraId="2F49AC86" w14:textId="77777777" w:rsidR="00DB496D" w:rsidRDefault="00DB496D" w:rsidP="00A92741">
      <w:pPr>
        <w:pStyle w:val="GlossaryHead"/>
        <w:keepNext/>
        <w:keepLines/>
      </w:pPr>
      <w:r>
        <w:t>F</w:t>
      </w:r>
    </w:p>
    <w:p w14:paraId="386C6F2A" w14:textId="77777777" w:rsidR="00DB496D" w:rsidRDefault="00DB496D" w:rsidP="00A92741">
      <w:pPr>
        <w:pStyle w:val="GlossarySub-head"/>
        <w:keepNext/>
        <w:keepLines/>
      </w:pPr>
    </w:p>
    <w:p w14:paraId="32F179F9" w14:textId="3C12CFA1" w:rsidR="00DB496D" w:rsidRPr="00AE24CE" w:rsidRDefault="00FA6858" w:rsidP="00A92741">
      <w:pPr>
        <w:keepNext/>
        <w:keepLines/>
        <w:rPr>
          <w:rFonts w:cs="Arial"/>
          <w:color w:val="333399"/>
          <w:szCs w:val="20"/>
        </w:rPr>
      </w:pPr>
      <w:r>
        <w:rPr>
          <w:rFonts w:cs="Arial"/>
          <w:color w:val="333399"/>
          <w:szCs w:val="20"/>
        </w:rPr>
        <w:t>Fault</w:t>
      </w:r>
    </w:p>
    <w:p w14:paraId="779DA4C4" w14:textId="5197F4C0" w:rsidR="00DB496D" w:rsidRPr="00FA6858" w:rsidRDefault="00FA6858" w:rsidP="00FA6858">
      <w:pPr>
        <w:pStyle w:val="GlossarySub-head"/>
        <w:rPr>
          <w:color w:val="auto"/>
        </w:rPr>
      </w:pPr>
      <w:r w:rsidRPr="00FA6858">
        <w:rPr>
          <w:color w:val="auto"/>
        </w:rPr>
        <w:t>Any incident arising on the licensee’s system, where statutory notification</w:t>
      </w:r>
      <w:r w:rsidRPr="00FA6858">
        <w:rPr>
          <w:color w:val="auto"/>
          <w:sz w:val="13"/>
          <w:szCs w:val="13"/>
        </w:rPr>
        <w:t xml:space="preserve">1 </w:t>
      </w:r>
      <w:r w:rsidRPr="00FA6858">
        <w:rPr>
          <w:color w:val="auto"/>
        </w:rPr>
        <w:t>has not been given to all customers affected at least 48 hours before the commencement of the earliest Interruption (or such notice period of less than 48 hours where this has been agreed with the customer(s) involved).</w:t>
      </w:r>
    </w:p>
    <w:p w14:paraId="75C6F14E" w14:textId="77777777" w:rsidR="00DB496D" w:rsidRDefault="00DB496D" w:rsidP="00DB496D">
      <w:pPr>
        <w:pStyle w:val="GlossarySub-head"/>
      </w:pPr>
    </w:p>
    <w:p w14:paraId="6C243226" w14:textId="77777777" w:rsidR="00DB496D" w:rsidRDefault="00DB496D" w:rsidP="00082961">
      <w:pPr>
        <w:pStyle w:val="GlossaryHead"/>
        <w:keepNext/>
        <w:keepLines/>
      </w:pPr>
      <w:r>
        <w:t>G</w:t>
      </w:r>
    </w:p>
    <w:p w14:paraId="43A4BC8A" w14:textId="77777777" w:rsidR="00DB496D" w:rsidRDefault="00DB496D" w:rsidP="00082961">
      <w:pPr>
        <w:pStyle w:val="GlossarySub-head"/>
        <w:keepNext/>
        <w:keepLines/>
      </w:pPr>
    </w:p>
    <w:p w14:paraId="21E1C0CB" w14:textId="77777777" w:rsidR="00DB496D" w:rsidRDefault="00DB496D" w:rsidP="00082961">
      <w:pPr>
        <w:pStyle w:val="GlossarySub-head"/>
        <w:keepNext/>
        <w:keepLines/>
      </w:pPr>
      <w:r w:rsidRPr="00AE24CE">
        <w:t>GDN</w:t>
      </w:r>
      <w:r>
        <w:tab/>
      </w:r>
    </w:p>
    <w:p w14:paraId="6CADEA3C" w14:textId="77777777" w:rsidR="00DB496D" w:rsidRDefault="00DB496D" w:rsidP="00DB496D">
      <w:r>
        <w:t>Gas distribution network</w:t>
      </w:r>
    </w:p>
    <w:p w14:paraId="66FFEC5E" w14:textId="77777777" w:rsidR="00DB496D" w:rsidRDefault="00DB496D" w:rsidP="00DB496D">
      <w:pPr>
        <w:pStyle w:val="GlossarySub-head"/>
      </w:pPr>
    </w:p>
    <w:p w14:paraId="031BB3A2" w14:textId="77777777" w:rsidR="00DB496D" w:rsidRPr="002E1BF8" w:rsidRDefault="00DB496D" w:rsidP="00DB496D">
      <w:pPr>
        <w:pStyle w:val="GlossarySub-head"/>
        <w:rPr>
          <w:b/>
        </w:rPr>
      </w:pPr>
      <w:r w:rsidRPr="001823F9">
        <w:rPr>
          <w:b/>
        </w:rPr>
        <w:t>I</w:t>
      </w:r>
    </w:p>
    <w:p w14:paraId="58C70D64" w14:textId="77777777" w:rsidR="00DB496D" w:rsidRDefault="00DB496D" w:rsidP="00DB496D">
      <w:pPr>
        <w:pStyle w:val="GlossarySub-head"/>
      </w:pPr>
    </w:p>
    <w:p w14:paraId="112BCB94" w14:textId="77777777" w:rsidR="002118F7" w:rsidRPr="00AE24CE" w:rsidRDefault="002118F7" w:rsidP="002118F7">
      <w:pPr>
        <w:rPr>
          <w:rFonts w:cs="Arial"/>
          <w:color w:val="333399"/>
          <w:szCs w:val="20"/>
        </w:rPr>
      </w:pPr>
      <w:r>
        <w:rPr>
          <w:rFonts w:cs="Arial"/>
          <w:color w:val="333399"/>
          <w:szCs w:val="20"/>
        </w:rPr>
        <w:t>Inspections</w:t>
      </w:r>
    </w:p>
    <w:p w14:paraId="582DABEE" w14:textId="77777777" w:rsidR="002118F7" w:rsidRDefault="002118F7" w:rsidP="002118F7">
      <w:pPr>
        <w:pStyle w:val="Default"/>
        <w:rPr>
          <w:sz w:val="20"/>
          <w:szCs w:val="20"/>
        </w:rPr>
      </w:pPr>
      <w:r>
        <w:rPr>
          <w:sz w:val="20"/>
          <w:szCs w:val="20"/>
        </w:rPr>
        <w:t xml:space="preserve">The visual checking of the external condition of system assets including any associated civil constructions such as buildings, substation surrounds, support structures, cable tunnels and cable bridges. </w:t>
      </w:r>
    </w:p>
    <w:p w14:paraId="6B29A805" w14:textId="77777777" w:rsidR="002118F7" w:rsidRDefault="002118F7" w:rsidP="002118F7">
      <w:pPr>
        <w:pStyle w:val="Default"/>
        <w:rPr>
          <w:sz w:val="20"/>
          <w:szCs w:val="20"/>
        </w:rPr>
      </w:pPr>
      <w:r>
        <w:rPr>
          <w:sz w:val="20"/>
          <w:szCs w:val="20"/>
        </w:rPr>
        <w:t xml:space="preserve">INCLUDES: </w:t>
      </w:r>
    </w:p>
    <w:p w14:paraId="381FAA7F" w14:textId="77777777" w:rsidR="002118F7" w:rsidRDefault="002118F7" w:rsidP="007441CD">
      <w:pPr>
        <w:pStyle w:val="Default"/>
        <w:numPr>
          <w:ilvl w:val="0"/>
          <w:numId w:val="16"/>
        </w:numPr>
        <w:spacing w:after="16"/>
        <w:rPr>
          <w:sz w:val="20"/>
          <w:szCs w:val="20"/>
        </w:rPr>
      </w:pPr>
      <w:r>
        <w:rPr>
          <w:sz w:val="20"/>
          <w:szCs w:val="20"/>
        </w:rPr>
        <w:t xml:space="preserve">Helicopter and foot patrols </w:t>
      </w:r>
    </w:p>
    <w:p w14:paraId="31DCAC85" w14:textId="77777777" w:rsidR="002118F7" w:rsidRDefault="002118F7" w:rsidP="007441CD">
      <w:pPr>
        <w:pStyle w:val="Default"/>
        <w:numPr>
          <w:ilvl w:val="0"/>
          <w:numId w:val="16"/>
        </w:numPr>
        <w:spacing w:after="16"/>
        <w:rPr>
          <w:sz w:val="20"/>
          <w:szCs w:val="20"/>
        </w:rPr>
      </w:pPr>
      <w:r>
        <w:rPr>
          <w:sz w:val="20"/>
          <w:szCs w:val="20"/>
        </w:rPr>
        <w:t xml:space="preserve">Hammer testing of poles </w:t>
      </w:r>
    </w:p>
    <w:p w14:paraId="79D330BF" w14:textId="77777777" w:rsidR="002118F7" w:rsidRDefault="002118F7" w:rsidP="007441CD">
      <w:pPr>
        <w:pStyle w:val="Default"/>
        <w:numPr>
          <w:ilvl w:val="0"/>
          <w:numId w:val="16"/>
        </w:numPr>
        <w:spacing w:after="16"/>
        <w:rPr>
          <w:sz w:val="20"/>
          <w:szCs w:val="20"/>
        </w:rPr>
      </w:pPr>
      <w:r>
        <w:rPr>
          <w:sz w:val="20"/>
          <w:szCs w:val="20"/>
        </w:rPr>
        <w:t xml:space="preserve">High resolution photography </w:t>
      </w:r>
    </w:p>
    <w:p w14:paraId="360205B3" w14:textId="77777777" w:rsidR="002118F7" w:rsidRDefault="002118F7" w:rsidP="007441CD">
      <w:pPr>
        <w:pStyle w:val="Default"/>
        <w:numPr>
          <w:ilvl w:val="0"/>
          <w:numId w:val="16"/>
        </w:numPr>
        <w:spacing w:after="16"/>
        <w:rPr>
          <w:sz w:val="20"/>
          <w:szCs w:val="20"/>
        </w:rPr>
      </w:pPr>
      <w:r>
        <w:rPr>
          <w:sz w:val="20"/>
          <w:szCs w:val="20"/>
        </w:rPr>
        <w:t xml:space="preserve">All asset surveys of whatsoever nature and purpose, including asset condition surveys </w:t>
      </w:r>
    </w:p>
    <w:p w14:paraId="06A176AD" w14:textId="77777777" w:rsidR="002118F7" w:rsidRDefault="002118F7" w:rsidP="007441CD">
      <w:pPr>
        <w:pStyle w:val="Default"/>
        <w:numPr>
          <w:ilvl w:val="0"/>
          <w:numId w:val="16"/>
        </w:numPr>
        <w:spacing w:after="16"/>
        <w:rPr>
          <w:sz w:val="20"/>
          <w:szCs w:val="20"/>
        </w:rPr>
      </w:pPr>
      <w:r>
        <w:rPr>
          <w:sz w:val="20"/>
          <w:szCs w:val="20"/>
        </w:rPr>
        <w:t xml:space="preserve">Inspection of tools (including lifting tackle inspections and pat testing) </w:t>
      </w:r>
    </w:p>
    <w:p w14:paraId="7B528BBB" w14:textId="77777777" w:rsidR="002118F7" w:rsidRDefault="002118F7" w:rsidP="007441CD">
      <w:pPr>
        <w:pStyle w:val="Default"/>
        <w:numPr>
          <w:ilvl w:val="0"/>
          <w:numId w:val="16"/>
        </w:numPr>
        <w:rPr>
          <w:sz w:val="20"/>
          <w:szCs w:val="20"/>
        </w:rPr>
      </w:pPr>
      <w:r>
        <w:rPr>
          <w:sz w:val="20"/>
          <w:szCs w:val="20"/>
        </w:rPr>
        <w:t xml:space="preserve">Reading gauges. </w:t>
      </w:r>
    </w:p>
    <w:p w14:paraId="28C790AD" w14:textId="77777777" w:rsidR="002118F7" w:rsidRDefault="002118F7" w:rsidP="002118F7">
      <w:pPr>
        <w:pStyle w:val="Default"/>
        <w:rPr>
          <w:sz w:val="20"/>
          <w:szCs w:val="20"/>
        </w:rPr>
      </w:pPr>
    </w:p>
    <w:p w14:paraId="0B060D8D" w14:textId="77777777" w:rsidR="002118F7" w:rsidRDefault="002118F7" w:rsidP="002118F7">
      <w:pPr>
        <w:pStyle w:val="Default"/>
        <w:rPr>
          <w:sz w:val="20"/>
          <w:szCs w:val="20"/>
        </w:rPr>
      </w:pPr>
      <w:r>
        <w:rPr>
          <w:sz w:val="20"/>
          <w:szCs w:val="20"/>
        </w:rPr>
        <w:t xml:space="preserve">EXCLUDES: </w:t>
      </w:r>
    </w:p>
    <w:p w14:paraId="02427F64" w14:textId="77777777" w:rsidR="002118F7" w:rsidRDefault="002118F7" w:rsidP="007441CD">
      <w:pPr>
        <w:pStyle w:val="Default"/>
        <w:numPr>
          <w:ilvl w:val="0"/>
          <w:numId w:val="16"/>
        </w:numPr>
        <w:spacing w:after="18"/>
        <w:rPr>
          <w:sz w:val="20"/>
          <w:szCs w:val="20"/>
        </w:rPr>
      </w:pPr>
      <w:r>
        <w:rPr>
          <w:sz w:val="20"/>
          <w:szCs w:val="20"/>
        </w:rPr>
        <w:t xml:space="preserve">Use of diagnostic testing equipment (hammers used to test poles are not regarded as diagnostic testing equipment) </w:t>
      </w:r>
    </w:p>
    <w:p w14:paraId="4C1DD666" w14:textId="77777777" w:rsidR="002118F7" w:rsidRDefault="002118F7" w:rsidP="007441CD">
      <w:pPr>
        <w:pStyle w:val="Default"/>
        <w:numPr>
          <w:ilvl w:val="0"/>
          <w:numId w:val="16"/>
        </w:numPr>
        <w:rPr>
          <w:sz w:val="20"/>
          <w:szCs w:val="20"/>
        </w:rPr>
      </w:pPr>
      <w:r>
        <w:rPr>
          <w:sz w:val="20"/>
          <w:szCs w:val="20"/>
        </w:rPr>
        <w:t xml:space="preserve">Supervisory input to plan workloads and manage staff (include under EMCS) </w:t>
      </w:r>
    </w:p>
    <w:p w14:paraId="2FB6F44E" w14:textId="77777777" w:rsidR="002118F7" w:rsidRPr="002118F7" w:rsidRDefault="002118F7" w:rsidP="007441CD">
      <w:pPr>
        <w:pStyle w:val="Default"/>
        <w:numPr>
          <w:ilvl w:val="0"/>
          <w:numId w:val="16"/>
        </w:numPr>
        <w:rPr>
          <w:sz w:val="20"/>
          <w:szCs w:val="20"/>
        </w:rPr>
      </w:pPr>
      <w:r w:rsidRPr="002118F7">
        <w:rPr>
          <w:sz w:val="20"/>
          <w:szCs w:val="20"/>
        </w:rPr>
        <w:t>Data review except the initial recording on site (include under EMCS)</w:t>
      </w:r>
    </w:p>
    <w:p w14:paraId="18C71860" w14:textId="77777777" w:rsidR="002118F7" w:rsidRPr="002118F7" w:rsidRDefault="002118F7" w:rsidP="007441CD">
      <w:pPr>
        <w:pStyle w:val="Default"/>
        <w:numPr>
          <w:ilvl w:val="0"/>
          <w:numId w:val="16"/>
        </w:numPr>
        <w:rPr>
          <w:sz w:val="20"/>
          <w:szCs w:val="20"/>
        </w:rPr>
      </w:pPr>
      <w:r w:rsidRPr="002118F7">
        <w:rPr>
          <w:sz w:val="20"/>
          <w:szCs w:val="20"/>
        </w:rPr>
        <w:t> Inspection of non-system assets (include under Property Management)</w:t>
      </w:r>
    </w:p>
    <w:p w14:paraId="28FECBA8" w14:textId="77777777" w:rsidR="002118F7" w:rsidRPr="002118F7" w:rsidRDefault="002118F7" w:rsidP="007441CD">
      <w:pPr>
        <w:pStyle w:val="Default"/>
        <w:numPr>
          <w:ilvl w:val="0"/>
          <w:numId w:val="16"/>
        </w:numPr>
        <w:rPr>
          <w:sz w:val="20"/>
          <w:szCs w:val="20"/>
        </w:rPr>
      </w:pPr>
      <w:r w:rsidRPr="002118F7">
        <w:rPr>
          <w:sz w:val="20"/>
          <w:szCs w:val="20"/>
        </w:rPr>
        <w:t> Site surveys for flooding</w:t>
      </w:r>
    </w:p>
    <w:p w14:paraId="51D7A906" w14:textId="77777777" w:rsidR="002118F7" w:rsidRPr="002118F7" w:rsidRDefault="002118F7" w:rsidP="007441CD">
      <w:pPr>
        <w:pStyle w:val="Default"/>
        <w:numPr>
          <w:ilvl w:val="0"/>
          <w:numId w:val="16"/>
        </w:numPr>
        <w:rPr>
          <w:sz w:val="20"/>
          <w:szCs w:val="20"/>
        </w:rPr>
      </w:pPr>
      <w:r w:rsidRPr="002118F7">
        <w:rPr>
          <w:sz w:val="20"/>
          <w:szCs w:val="20"/>
        </w:rPr>
        <w:t> Indirect Costs</w:t>
      </w:r>
    </w:p>
    <w:p w14:paraId="597C1F79" w14:textId="77777777" w:rsidR="002118F7" w:rsidRDefault="002118F7" w:rsidP="007441CD">
      <w:pPr>
        <w:pStyle w:val="Default"/>
        <w:numPr>
          <w:ilvl w:val="0"/>
          <w:numId w:val="16"/>
        </w:numPr>
        <w:rPr>
          <w:sz w:val="20"/>
          <w:szCs w:val="20"/>
        </w:rPr>
      </w:pPr>
      <w:r w:rsidRPr="002118F7">
        <w:rPr>
          <w:sz w:val="20"/>
          <w:szCs w:val="20"/>
        </w:rPr>
        <w:t> Any of the costs associated with Repair &amp; Maintenance.</w:t>
      </w:r>
    </w:p>
    <w:p w14:paraId="09D04C10" w14:textId="77777777" w:rsidR="002118F7" w:rsidRDefault="002118F7" w:rsidP="002118F7">
      <w:pPr>
        <w:pStyle w:val="Default"/>
        <w:rPr>
          <w:sz w:val="20"/>
          <w:szCs w:val="20"/>
        </w:rPr>
      </w:pPr>
    </w:p>
    <w:p w14:paraId="1702B2E5" w14:textId="77777777" w:rsidR="002118F7" w:rsidRPr="002118F7" w:rsidRDefault="002118F7" w:rsidP="002118F7">
      <w:pPr>
        <w:pStyle w:val="Default"/>
        <w:rPr>
          <w:sz w:val="20"/>
          <w:szCs w:val="20"/>
        </w:rPr>
      </w:pPr>
      <w:r w:rsidRPr="002118F7">
        <w:rPr>
          <w:sz w:val="20"/>
          <w:szCs w:val="20"/>
        </w:rPr>
        <w:t>Inspections - Foot Patrol</w:t>
      </w:r>
    </w:p>
    <w:p w14:paraId="5D95ADB1" w14:textId="77777777" w:rsidR="002118F7" w:rsidRPr="002118F7" w:rsidRDefault="002118F7" w:rsidP="002118F7">
      <w:pPr>
        <w:pStyle w:val="Default"/>
        <w:rPr>
          <w:sz w:val="20"/>
          <w:szCs w:val="20"/>
        </w:rPr>
      </w:pPr>
      <w:r w:rsidRPr="002118F7">
        <w:rPr>
          <w:sz w:val="20"/>
          <w:szCs w:val="20"/>
        </w:rPr>
        <w:t>The inspection of overhead lines via foot patrols, carried out either as a routine activity or as a non routine activity.</w:t>
      </w:r>
    </w:p>
    <w:p w14:paraId="6EA1A245" w14:textId="77777777" w:rsidR="002118F7" w:rsidRDefault="002118F7" w:rsidP="002118F7">
      <w:pPr>
        <w:pStyle w:val="Default"/>
        <w:rPr>
          <w:sz w:val="20"/>
          <w:szCs w:val="20"/>
        </w:rPr>
      </w:pPr>
    </w:p>
    <w:p w14:paraId="52354979" w14:textId="25E21DE5" w:rsidR="002118F7" w:rsidRPr="002118F7" w:rsidRDefault="002118F7" w:rsidP="002118F7">
      <w:pPr>
        <w:pStyle w:val="Default"/>
        <w:rPr>
          <w:sz w:val="20"/>
          <w:szCs w:val="20"/>
        </w:rPr>
      </w:pPr>
      <w:r w:rsidRPr="002118F7">
        <w:rPr>
          <w:sz w:val="20"/>
          <w:szCs w:val="20"/>
        </w:rPr>
        <w:t>Inspections - Helicopter</w:t>
      </w:r>
    </w:p>
    <w:p w14:paraId="20254F10" w14:textId="77777777" w:rsidR="002118F7" w:rsidRDefault="002118F7" w:rsidP="002118F7">
      <w:pPr>
        <w:rPr>
          <w:szCs w:val="20"/>
        </w:rPr>
      </w:pPr>
      <w:r w:rsidRPr="002118F7">
        <w:rPr>
          <w:szCs w:val="20"/>
        </w:rPr>
        <w:t>The inspection of overhead lines through the use of helicopters or drones, carried out either as a routine activity or as a non routine activity.</w:t>
      </w:r>
    </w:p>
    <w:p w14:paraId="4E2C3262" w14:textId="77777777" w:rsidR="002118F7" w:rsidRDefault="002118F7" w:rsidP="002118F7">
      <w:pPr>
        <w:rPr>
          <w:szCs w:val="20"/>
        </w:rPr>
      </w:pPr>
    </w:p>
    <w:p w14:paraId="6759905E" w14:textId="0AE6AA9E" w:rsidR="00DB496D" w:rsidRPr="002E1BF8" w:rsidRDefault="00DB496D" w:rsidP="002118F7">
      <w:pPr>
        <w:rPr>
          <w:rFonts w:cs="Arial"/>
          <w:color w:val="333399"/>
          <w:szCs w:val="20"/>
        </w:rPr>
      </w:pPr>
      <w:r w:rsidRPr="001823F9">
        <w:rPr>
          <w:rFonts w:cs="Arial"/>
          <w:color w:val="333399"/>
          <w:szCs w:val="20"/>
        </w:rPr>
        <w:t xml:space="preserve">Investment income </w:t>
      </w:r>
    </w:p>
    <w:p w14:paraId="72044B39" w14:textId="77777777" w:rsidR="00DB496D" w:rsidRPr="004732E0" w:rsidRDefault="00DB496D" w:rsidP="00DB496D">
      <w:pPr>
        <w:rPr>
          <w:bCs/>
        </w:rPr>
      </w:pPr>
      <w:r>
        <w:rPr>
          <w:bCs/>
        </w:rPr>
        <w:t>T</w:t>
      </w:r>
      <w:r w:rsidRPr="00A43798">
        <w:rPr>
          <w:bCs/>
        </w:rPr>
        <w:t>he income received on scheme assets, net of investment management fees where it is deducted from investment income</w:t>
      </w:r>
    </w:p>
    <w:p w14:paraId="29C6CB2F" w14:textId="77777777" w:rsidR="00DB496D" w:rsidRDefault="00DB496D" w:rsidP="00DB496D"/>
    <w:p w14:paraId="4A6D9F1E" w14:textId="77777777" w:rsidR="00DB496D" w:rsidRDefault="00DB496D" w:rsidP="00DB496D">
      <w:pPr>
        <w:rPr>
          <w:bCs/>
        </w:rPr>
      </w:pPr>
      <w:r w:rsidRPr="001823F9">
        <w:rPr>
          <w:rFonts w:cs="Arial"/>
          <w:color w:val="333399"/>
          <w:szCs w:val="20"/>
        </w:rPr>
        <w:t>Investment management expenses</w:t>
      </w:r>
      <w:r w:rsidRPr="00A43798">
        <w:rPr>
          <w:bCs/>
        </w:rPr>
        <w:t xml:space="preserve"> </w:t>
      </w:r>
    </w:p>
    <w:p w14:paraId="6A7E21F4" w14:textId="77777777" w:rsidR="00DB496D" w:rsidRPr="004732E0" w:rsidRDefault="00DB496D" w:rsidP="00DB496D">
      <w:pPr>
        <w:rPr>
          <w:bCs/>
        </w:rPr>
      </w:pPr>
      <w:r>
        <w:rPr>
          <w:bCs/>
        </w:rPr>
        <w:t>A</w:t>
      </w:r>
      <w:r w:rsidRPr="00A43798">
        <w:rPr>
          <w:bCs/>
        </w:rPr>
        <w:t>ny scheme investment management expenses which are charged separately or have not been implicitly allowed for in the “Change in market value of investments” item or as a deduction from the “Investment income” item</w:t>
      </w:r>
    </w:p>
    <w:p w14:paraId="03E9889A" w14:textId="77777777" w:rsidR="00DB496D" w:rsidRDefault="00DB496D" w:rsidP="00DB496D">
      <w:pPr>
        <w:pStyle w:val="GlossarySub-head"/>
      </w:pPr>
    </w:p>
    <w:p w14:paraId="312A3232" w14:textId="77777777" w:rsidR="00DB496D" w:rsidRPr="002E1BF8" w:rsidRDefault="00DB496D" w:rsidP="00DB496D">
      <w:pPr>
        <w:pStyle w:val="GlossarySub-head"/>
        <w:rPr>
          <w:b/>
        </w:rPr>
      </w:pPr>
      <w:r w:rsidRPr="001823F9">
        <w:rPr>
          <w:b/>
        </w:rPr>
        <w:t>L</w:t>
      </w:r>
    </w:p>
    <w:p w14:paraId="3AD46F1F" w14:textId="77777777" w:rsidR="00DB496D" w:rsidRDefault="00DB496D" w:rsidP="00DB496D">
      <w:pPr>
        <w:pStyle w:val="GlossarySub-head"/>
      </w:pPr>
    </w:p>
    <w:p w14:paraId="02B7D2A1" w14:textId="77777777" w:rsidR="0037628E" w:rsidRDefault="0037628E" w:rsidP="0037628E">
      <w:pPr>
        <w:rPr>
          <w:rFonts w:cs="Arial"/>
          <w:color w:val="333399"/>
          <w:szCs w:val="20"/>
        </w:rPr>
      </w:pPr>
      <w:r>
        <w:rPr>
          <w:rFonts w:cs="Arial"/>
          <w:color w:val="333399"/>
          <w:szCs w:val="20"/>
        </w:rPr>
        <w:t>Lead assets</w:t>
      </w:r>
    </w:p>
    <w:p w14:paraId="61182036" w14:textId="1E976C63" w:rsidR="0037628E" w:rsidRDefault="0037628E" w:rsidP="0037628E">
      <w:pPr>
        <w:rPr>
          <w:bCs/>
        </w:rPr>
      </w:pPr>
      <w:r>
        <w:rPr>
          <w:bCs/>
        </w:rPr>
        <w:t>Lead assets are the main assets comprising the transmission network that are required for the safe and reliable transfer of electricity from one point on the network to another.  Any assets of operating voltage 132kV or</w:t>
      </w:r>
      <w:r w:rsidR="00FA6858">
        <w:rPr>
          <w:bCs/>
        </w:rPr>
        <w:t xml:space="preserve"> greater in the following </w:t>
      </w:r>
      <w:r>
        <w:rPr>
          <w:bCs/>
        </w:rPr>
        <w:t xml:space="preserve">categories are lead assets: </w:t>
      </w:r>
      <w:r w:rsidR="00FA6858">
        <w:rPr>
          <w:bCs/>
        </w:rPr>
        <w:t xml:space="preserve">cables, subsea cables, </w:t>
      </w:r>
      <w:r>
        <w:rPr>
          <w:bCs/>
        </w:rPr>
        <w:t xml:space="preserve">circuit breakers, transformers, overhead </w:t>
      </w:r>
      <w:r w:rsidR="00FA6858">
        <w:rPr>
          <w:bCs/>
        </w:rPr>
        <w:t>pole line, overhead tower line.</w:t>
      </w:r>
      <w:r>
        <w:rPr>
          <w:bCs/>
        </w:rPr>
        <w:t xml:space="preserve">  </w:t>
      </w:r>
    </w:p>
    <w:p w14:paraId="4007A7F4" w14:textId="24E83167" w:rsidR="0037628E" w:rsidRDefault="0037628E" w:rsidP="00DB496D">
      <w:pPr>
        <w:rPr>
          <w:rFonts w:cs="Arial"/>
          <w:color w:val="333399"/>
          <w:szCs w:val="20"/>
        </w:rPr>
      </w:pPr>
    </w:p>
    <w:p w14:paraId="00C31FAD" w14:textId="77777777" w:rsidR="00DB496D" w:rsidRDefault="00DB496D" w:rsidP="00DB496D">
      <w:pPr>
        <w:rPr>
          <w:b/>
          <w:bCs/>
        </w:rPr>
      </w:pPr>
      <w:r w:rsidRPr="001823F9">
        <w:rPr>
          <w:rFonts w:cs="Arial"/>
          <w:color w:val="333399"/>
          <w:szCs w:val="20"/>
        </w:rPr>
        <w:t>Low risk assets</w:t>
      </w:r>
      <w:r w:rsidRPr="00A43798">
        <w:rPr>
          <w:b/>
          <w:bCs/>
        </w:rPr>
        <w:t xml:space="preserve"> </w:t>
      </w:r>
    </w:p>
    <w:p w14:paraId="58A2CFC4" w14:textId="77777777" w:rsidR="00DB496D" w:rsidRPr="004732E0" w:rsidRDefault="00DB496D" w:rsidP="00DB496D">
      <w:pPr>
        <w:rPr>
          <w:bCs/>
        </w:rPr>
      </w:pPr>
      <w:r>
        <w:rPr>
          <w:bCs/>
        </w:rPr>
        <w:t>A</w:t>
      </w:r>
      <w:r w:rsidRPr="00A43798">
        <w:rPr>
          <w:bCs/>
        </w:rPr>
        <w:t>ssets where the focus is on protecting capital and gaining a modest return (</w:t>
      </w:r>
      <w:r w:rsidR="00C72A50" w:rsidRPr="00A43798">
        <w:rPr>
          <w:bCs/>
        </w:rPr>
        <w:t>e.g.</w:t>
      </w:r>
      <w:r w:rsidRPr="00A43798">
        <w:rPr>
          <w:bCs/>
        </w:rPr>
        <w:t xml:space="preserve"> gilts)</w:t>
      </w:r>
    </w:p>
    <w:p w14:paraId="79097A94" w14:textId="77777777" w:rsidR="00DB496D" w:rsidRDefault="00DB496D" w:rsidP="00DB496D">
      <w:pPr>
        <w:pStyle w:val="GlossarySub-head"/>
      </w:pPr>
    </w:p>
    <w:p w14:paraId="7BB0660A" w14:textId="77777777" w:rsidR="00DB496D" w:rsidRDefault="00DB496D" w:rsidP="00DB496D">
      <w:pPr>
        <w:pStyle w:val="GlossaryHead"/>
      </w:pPr>
    </w:p>
    <w:p w14:paraId="39478B97" w14:textId="77777777" w:rsidR="00DB496D" w:rsidRDefault="00DB496D" w:rsidP="008E2D02">
      <w:pPr>
        <w:pStyle w:val="GlossaryHead"/>
        <w:keepNext/>
        <w:keepLines/>
      </w:pPr>
      <w:r>
        <w:t>M</w:t>
      </w:r>
    </w:p>
    <w:p w14:paraId="08C2E05F" w14:textId="77777777" w:rsidR="00DB496D" w:rsidRDefault="00DB496D" w:rsidP="008E2D02">
      <w:pPr>
        <w:pStyle w:val="GlossaryHead"/>
        <w:keepNext/>
        <w:keepLines/>
      </w:pPr>
    </w:p>
    <w:p w14:paraId="11D317C3" w14:textId="77777777" w:rsidR="00F06002" w:rsidRPr="002118F7" w:rsidRDefault="00F06002" w:rsidP="00F06002">
      <w:pPr>
        <w:rPr>
          <w:rFonts w:cs="Arial"/>
          <w:color w:val="333399"/>
          <w:szCs w:val="20"/>
        </w:rPr>
      </w:pPr>
      <w:r>
        <w:rPr>
          <w:rFonts w:cs="Arial"/>
          <w:color w:val="333399"/>
          <w:szCs w:val="20"/>
        </w:rPr>
        <w:t>Maintenance &amp; Repairs</w:t>
      </w:r>
    </w:p>
    <w:p w14:paraId="6A433EEC" w14:textId="77777777" w:rsidR="00F06002" w:rsidRDefault="00F06002" w:rsidP="00F06002">
      <w:pPr>
        <w:pStyle w:val="Default"/>
        <w:rPr>
          <w:sz w:val="20"/>
          <w:szCs w:val="20"/>
        </w:rPr>
      </w:pPr>
      <w:r>
        <w:rPr>
          <w:sz w:val="20"/>
          <w:szCs w:val="20"/>
        </w:rPr>
        <w:t xml:space="preserve">INCLUDES: </w:t>
      </w:r>
    </w:p>
    <w:p w14:paraId="30D1E596" w14:textId="77777777" w:rsidR="00F06002" w:rsidRDefault="00F06002" w:rsidP="007441CD">
      <w:pPr>
        <w:pStyle w:val="Default"/>
        <w:numPr>
          <w:ilvl w:val="0"/>
          <w:numId w:val="16"/>
        </w:numPr>
        <w:rPr>
          <w:sz w:val="20"/>
          <w:szCs w:val="20"/>
        </w:rPr>
      </w:pPr>
      <w:r>
        <w:rPr>
          <w:sz w:val="20"/>
          <w:szCs w:val="20"/>
        </w:rPr>
        <w:t>The activity relating to the invasive (“hands on</w:t>
      </w:r>
      <w:r>
        <w:rPr>
          <w:i/>
          <w:iCs/>
          <w:sz w:val="20"/>
          <w:szCs w:val="20"/>
        </w:rPr>
        <w:t>"</w:t>
      </w:r>
      <w:r>
        <w:rPr>
          <w:sz w:val="20"/>
          <w:szCs w:val="20"/>
        </w:rPr>
        <w:t xml:space="preserve">) examination of, and the undertaking of any subsequent works to repair defects on, system assets. This includes: </w:t>
      </w:r>
    </w:p>
    <w:p w14:paraId="7F617D03" w14:textId="77777777" w:rsidR="00F06002" w:rsidRPr="002118F7" w:rsidRDefault="00F06002" w:rsidP="007441CD">
      <w:pPr>
        <w:pStyle w:val="Default"/>
        <w:numPr>
          <w:ilvl w:val="1"/>
          <w:numId w:val="16"/>
        </w:numPr>
        <w:rPr>
          <w:sz w:val="20"/>
          <w:szCs w:val="20"/>
        </w:rPr>
      </w:pPr>
      <w:r w:rsidRPr="002118F7">
        <w:rPr>
          <w:rFonts w:cs="Courier New"/>
          <w:sz w:val="20"/>
          <w:szCs w:val="20"/>
        </w:rPr>
        <w:t xml:space="preserve">minor repairs carried out at the same time as the maintenance visit </w:t>
      </w:r>
    </w:p>
    <w:p w14:paraId="5A05CDE8" w14:textId="77777777" w:rsidR="00F06002" w:rsidRPr="00F06002" w:rsidRDefault="00F06002" w:rsidP="007441CD">
      <w:pPr>
        <w:pStyle w:val="Default"/>
        <w:numPr>
          <w:ilvl w:val="1"/>
          <w:numId w:val="16"/>
        </w:numPr>
        <w:rPr>
          <w:sz w:val="20"/>
          <w:szCs w:val="20"/>
        </w:rPr>
      </w:pPr>
      <w:r w:rsidRPr="00F06002">
        <w:rPr>
          <w:sz w:val="20"/>
          <w:szCs w:val="20"/>
        </w:rPr>
        <w:t xml:space="preserve">subsequent repair works undertaken to remedy defects identified by either inspection or maintenance. </w:t>
      </w:r>
    </w:p>
    <w:p w14:paraId="2BB913D3" w14:textId="77777777" w:rsidR="00F06002" w:rsidRPr="00F06002" w:rsidRDefault="00F06002" w:rsidP="00F06002">
      <w:pPr>
        <w:pStyle w:val="Default"/>
        <w:ind w:left="720"/>
        <w:rPr>
          <w:sz w:val="20"/>
          <w:szCs w:val="20"/>
        </w:rPr>
      </w:pPr>
    </w:p>
    <w:p w14:paraId="763A579F" w14:textId="77777777" w:rsidR="00F06002" w:rsidRPr="00F06002" w:rsidRDefault="00F06002" w:rsidP="00F06002">
      <w:pPr>
        <w:pStyle w:val="Default"/>
        <w:rPr>
          <w:sz w:val="20"/>
          <w:szCs w:val="20"/>
        </w:rPr>
      </w:pPr>
      <w:r w:rsidRPr="00F06002">
        <w:rPr>
          <w:sz w:val="20"/>
          <w:szCs w:val="20"/>
        </w:rPr>
        <w:t xml:space="preserve">In addition to the examination of system assets, other activities considered as Repair &amp; Maintenance are identified in the Refurbishment and Repairs &amp; Maintenance Task Allocation Tables in Chapter 4 of this document. </w:t>
      </w:r>
    </w:p>
    <w:p w14:paraId="37406406" w14:textId="77777777" w:rsidR="00F06002" w:rsidRPr="00F06002" w:rsidRDefault="00F06002" w:rsidP="00F06002">
      <w:pPr>
        <w:pStyle w:val="Default"/>
        <w:rPr>
          <w:sz w:val="20"/>
          <w:szCs w:val="20"/>
        </w:rPr>
      </w:pPr>
    </w:p>
    <w:p w14:paraId="3C4A1E5C" w14:textId="77777777" w:rsidR="00F06002" w:rsidRPr="00F06002" w:rsidRDefault="00F06002" w:rsidP="00F06002">
      <w:pPr>
        <w:pStyle w:val="Default"/>
        <w:rPr>
          <w:sz w:val="20"/>
          <w:szCs w:val="20"/>
        </w:rPr>
      </w:pPr>
      <w:r w:rsidRPr="00F06002">
        <w:rPr>
          <w:sz w:val="20"/>
          <w:szCs w:val="20"/>
        </w:rPr>
        <w:t xml:space="preserve">EXCLUDES: </w:t>
      </w:r>
    </w:p>
    <w:p w14:paraId="027B83A5" w14:textId="77777777" w:rsidR="00F06002" w:rsidRPr="00F06002" w:rsidRDefault="00F06002" w:rsidP="007441CD">
      <w:pPr>
        <w:pStyle w:val="Default"/>
        <w:numPr>
          <w:ilvl w:val="0"/>
          <w:numId w:val="16"/>
        </w:numPr>
        <w:rPr>
          <w:sz w:val="20"/>
          <w:szCs w:val="20"/>
        </w:rPr>
      </w:pPr>
      <w:r w:rsidRPr="00F06002">
        <w:rPr>
          <w:sz w:val="20"/>
          <w:szCs w:val="20"/>
        </w:rPr>
        <w:t xml:space="preserve">Remote Location Generation (ie diesel generation costs providing permanent emergency backup on islands) </w:t>
      </w:r>
    </w:p>
    <w:p w14:paraId="57760AB6" w14:textId="77777777" w:rsidR="00F06002" w:rsidRPr="00F06002" w:rsidRDefault="00F06002" w:rsidP="007441CD">
      <w:pPr>
        <w:pStyle w:val="Default"/>
        <w:numPr>
          <w:ilvl w:val="0"/>
          <w:numId w:val="16"/>
        </w:numPr>
        <w:rPr>
          <w:sz w:val="20"/>
          <w:szCs w:val="20"/>
        </w:rPr>
      </w:pPr>
      <w:r w:rsidRPr="00F06002">
        <w:rPr>
          <w:sz w:val="20"/>
          <w:szCs w:val="20"/>
        </w:rPr>
        <w:t>The physical dismantlement of existing assets (at all voltage levels) where the cost of dismantlement is not chargeable to a third party and no new assets are to be installed</w:t>
      </w:r>
    </w:p>
    <w:p w14:paraId="6685C3AE" w14:textId="77777777" w:rsidR="00F06002" w:rsidRPr="00F06002" w:rsidRDefault="00F06002" w:rsidP="007441CD">
      <w:pPr>
        <w:pStyle w:val="ListParagraph"/>
        <w:numPr>
          <w:ilvl w:val="0"/>
          <w:numId w:val="16"/>
        </w:numPr>
        <w:rPr>
          <w:szCs w:val="20"/>
        </w:rPr>
      </w:pPr>
      <w:r w:rsidRPr="00F06002">
        <w:rPr>
          <w:szCs w:val="20"/>
        </w:rPr>
        <w:t>Cost of electricity consumed at substations</w:t>
      </w:r>
    </w:p>
    <w:p w14:paraId="34B0D9B5" w14:textId="77777777" w:rsidR="00F06002" w:rsidRPr="00F06002" w:rsidRDefault="00F06002" w:rsidP="007441CD">
      <w:pPr>
        <w:pStyle w:val="ListParagraph"/>
        <w:numPr>
          <w:ilvl w:val="0"/>
          <w:numId w:val="16"/>
        </w:numPr>
        <w:rPr>
          <w:szCs w:val="20"/>
        </w:rPr>
      </w:pPr>
      <w:r w:rsidRPr="00F06002">
        <w:rPr>
          <w:szCs w:val="20"/>
        </w:rPr>
        <w:t>Supervisory input to plan workloads and manage staff (include under Engineering Management &amp; Clerical Support)</w:t>
      </w:r>
    </w:p>
    <w:p w14:paraId="7F9CB304" w14:textId="77777777" w:rsidR="00F06002" w:rsidRPr="00F06002" w:rsidRDefault="00F06002" w:rsidP="007441CD">
      <w:pPr>
        <w:pStyle w:val="ListParagraph"/>
        <w:numPr>
          <w:ilvl w:val="0"/>
          <w:numId w:val="16"/>
        </w:numPr>
        <w:rPr>
          <w:szCs w:val="20"/>
        </w:rPr>
      </w:pPr>
      <w:r w:rsidRPr="00F06002">
        <w:rPr>
          <w:szCs w:val="20"/>
        </w:rPr>
        <w:t>Data review except the initial recording on site (include under Engineering Management &amp; Clerical Support)</w:t>
      </w:r>
    </w:p>
    <w:p w14:paraId="398C9E7C" w14:textId="77777777" w:rsidR="00F06002" w:rsidRPr="00F06002" w:rsidRDefault="00F06002" w:rsidP="007441CD">
      <w:pPr>
        <w:pStyle w:val="ListParagraph"/>
        <w:numPr>
          <w:ilvl w:val="0"/>
          <w:numId w:val="16"/>
        </w:numPr>
        <w:rPr>
          <w:szCs w:val="20"/>
        </w:rPr>
      </w:pPr>
      <w:r w:rsidRPr="00F06002">
        <w:rPr>
          <w:szCs w:val="20"/>
        </w:rPr>
        <w:t>Maintenance of non-system assets (include under Property Management)</w:t>
      </w:r>
    </w:p>
    <w:p w14:paraId="62A8C29A" w14:textId="77777777" w:rsidR="00F06002" w:rsidRPr="00F06002" w:rsidRDefault="00F06002" w:rsidP="007441CD">
      <w:pPr>
        <w:pStyle w:val="ListParagraph"/>
        <w:numPr>
          <w:ilvl w:val="0"/>
          <w:numId w:val="16"/>
        </w:numPr>
        <w:rPr>
          <w:szCs w:val="20"/>
        </w:rPr>
      </w:pPr>
      <w:r w:rsidRPr="00F06002">
        <w:rPr>
          <w:szCs w:val="20"/>
        </w:rPr>
        <w:t>Tree cutting and tree clearance (include under Tree Cutting)</w:t>
      </w:r>
    </w:p>
    <w:p w14:paraId="7F3E79B0" w14:textId="77777777" w:rsidR="00F06002" w:rsidRPr="00F06002" w:rsidRDefault="00F06002" w:rsidP="007441CD">
      <w:pPr>
        <w:pStyle w:val="ListParagraph"/>
        <w:numPr>
          <w:ilvl w:val="0"/>
          <w:numId w:val="16"/>
        </w:numPr>
        <w:rPr>
          <w:szCs w:val="20"/>
        </w:rPr>
      </w:pPr>
      <w:r w:rsidRPr="00F06002">
        <w:rPr>
          <w:szCs w:val="20"/>
        </w:rPr>
        <w:t>Indirect Costs</w:t>
      </w:r>
    </w:p>
    <w:p w14:paraId="1ACF5CC9" w14:textId="2146DBAF" w:rsidR="00F06002" w:rsidRPr="00F06002" w:rsidRDefault="00F06002" w:rsidP="007441CD">
      <w:pPr>
        <w:pStyle w:val="ListParagraph"/>
        <w:numPr>
          <w:ilvl w:val="0"/>
          <w:numId w:val="16"/>
        </w:numPr>
        <w:rPr>
          <w:szCs w:val="20"/>
        </w:rPr>
      </w:pPr>
      <w:r w:rsidRPr="00F06002">
        <w:rPr>
          <w:szCs w:val="20"/>
        </w:rPr>
        <w:t>Any costs resulting from physically repairing an asset that was instigated b</w:t>
      </w:r>
      <w:r w:rsidR="00A64610">
        <w:rPr>
          <w:szCs w:val="20"/>
        </w:rPr>
        <w:t>y the receipt of a trouble call.</w:t>
      </w:r>
    </w:p>
    <w:p w14:paraId="20274AA3" w14:textId="77777777" w:rsidR="00F06002" w:rsidRPr="00F06002" w:rsidRDefault="00F06002" w:rsidP="007441CD">
      <w:pPr>
        <w:pStyle w:val="ListParagraph"/>
        <w:numPr>
          <w:ilvl w:val="0"/>
          <w:numId w:val="16"/>
        </w:numPr>
        <w:rPr>
          <w:szCs w:val="20"/>
        </w:rPr>
      </w:pPr>
      <w:r w:rsidRPr="00F06002">
        <w:rPr>
          <w:szCs w:val="20"/>
        </w:rPr>
        <w:t>Any of the costs associated with inspection.</w:t>
      </w:r>
    </w:p>
    <w:p w14:paraId="1E670ADC" w14:textId="77777777" w:rsidR="00F06002" w:rsidRPr="00F06002" w:rsidRDefault="00F06002" w:rsidP="00F06002">
      <w:pPr>
        <w:rPr>
          <w:szCs w:val="20"/>
        </w:rPr>
      </w:pPr>
    </w:p>
    <w:p w14:paraId="721863E0" w14:textId="77777777" w:rsidR="00F06002" w:rsidRPr="00F06002" w:rsidRDefault="00F06002" w:rsidP="00F06002">
      <w:pPr>
        <w:pStyle w:val="Default"/>
        <w:rPr>
          <w:sz w:val="20"/>
          <w:szCs w:val="20"/>
        </w:rPr>
      </w:pPr>
      <w:r w:rsidRPr="00F06002">
        <w:rPr>
          <w:bCs/>
          <w:sz w:val="20"/>
          <w:szCs w:val="20"/>
        </w:rPr>
        <w:t xml:space="preserve">Repair &amp; Maintenance - Protection Schemes (All Voltages) </w:t>
      </w:r>
    </w:p>
    <w:p w14:paraId="2CBC6CEE" w14:textId="77777777" w:rsidR="00F06002" w:rsidRPr="00F06002" w:rsidRDefault="00F06002" w:rsidP="00F06002">
      <w:pPr>
        <w:pStyle w:val="Default"/>
        <w:rPr>
          <w:sz w:val="20"/>
          <w:szCs w:val="20"/>
        </w:rPr>
      </w:pPr>
      <w:r w:rsidRPr="00F06002">
        <w:rPr>
          <w:sz w:val="20"/>
          <w:szCs w:val="20"/>
        </w:rPr>
        <w:t xml:space="preserve">Repair and maintenance work on substation located protection, control and SCADA equipment, which are undertaken as independent programmes of work. This includes testing, repair and preventative maintenance. This also includes protection of conventional circuit breakers. </w:t>
      </w:r>
    </w:p>
    <w:p w14:paraId="53ABB74F" w14:textId="77777777" w:rsidR="00F06002" w:rsidRPr="00F06002" w:rsidRDefault="00F06002" w:rsidP="00F06002">
      <w:pPr>
        <w:pStyle w:val="Default"/>
        <w:rPr>
          <w:sz w:val="20"/>
          <w:szCs w:val="20"/>
        </w:rPr>
      </w:pPr>
      <w:r w:rsidRPr="00F06002">
        <w:rPr>
          <w:sz w:val="20"/>
          <w:szCs w:val="20"/>
        </w:rPr>
        <w:t xml:space="preserve">EXCLUDES: </w:t>
      </w:r>
    </w:p>
    <w:p w14:paraId="7DA42B29" w14:textId="77777777" w:rsidR="00F06002" w:rsidRPr="00F06002" w:rsidRDefault="00F06002" w:rsidP="007441CD">
      <w:pPr>
        <w:pStyle w:val="Default"/>
        <w:numPr>
          <w:ilvl w:val="0"/>
          <w:numId w:val="49"/>
        </w:numPr>
        <w:rPr>
          <w:sz w:val="20"/>
          <w:szCs w:val="20"/>
        </w:rPr>
      </w:pPr>
      <w:r w:rsidRPr="00F06002">
        <w:rPr>
          <w:sz w:val="20"/>
          <w:szCs w:val="20"/>
        </w:rPr>
        <w:t xml:space="preserve">the replacement of individual relays, selector switches, protection and/or control panels. </w:t>
      </w:r>
    </w:p>
    <w:p w14:paraId="1E18BF74" w14:textId="77777777" w:rsidR="00F06002" w:rsidRPr="00F06002" w:rsidRDefault="00F06002" w:rsidP="00F06002">
      <w:pPr>
        <w:pStyle w:val="Default"/>
        <w:rPr>
          <w:sz w:val="20"/>
          <w:szCs w:val="20"/>
        </w:rPr>
      </w:pPr>
    </w:p>
    <w:p w14:paraId="36758CD9" w14:textId="77777777" w:rsidR="00F06002" w:rsidRPr="00F06002" w:rsidRDefault="00F06002" w:rsidP="00F06002">
      <w:pPr>
        <w:pStyle w:val="Default"/>
        <w:rPr>
          <w:sz w:val="20"/>
          <w:szCs w:val="20"/>
        </w:rPr>
      </w:pPr>
      <w:r w:rsidRPr="00F06002">
        <w:rPr>
          <w:bCs/>
          <w:sz w:val="20"/>
          <w:szCs w:val="20"/>
        </w:rPr>
        <w:t xml:space="preserve">Repair &amp; Maintenance – Substations (Civils) </w:t>
      </w:r>
    </w:p>
    <w:p w14:paraId="56A93427" w14:textId="77777777" w:rsidR="00F06002" w:rsidRPr="00F06002" w:rsidRDefault="00F06002" w:rsidP="00F06002">
      <w:pPr>
        <w:pStyle w:val="Default"/>
        <w:rPr>
          <w:sz w:val="20"/>
          <w:szCs w:val="20"/>
        </w:rPr>
      </w:pPr>
      <w:r w:rsidRPr="00F06002">
        <w:rPr>
          <w:sz w:val="20"/>
          <w:szCs w:val="20"/>
        </w:rPr>
        <w:t xml:space="preserve">Repair and maintenance of civils items at Substations (eg fencing, buildings, enclosures and site etc). </w:t>
      </w:r>
    </w:p>
    <w:p w14:paraId="34429569" w14:textId="77777777" w:rsidR="00F06002" w:rsidRPr="00F06002" w:rsidRDefault="00F06002" w:rsidP="00F06002">
      <w:pPr>
        <w:rPr>
          <w:szCs w:val="20"/>
        </w:rPr>
      </w:pPr>
    </w:p>
    <w:p w14:paraId="796A9D6E" w14:textId="77777777" w:rsidR="00F06002" w:rsidRPr="00F06002" w:rsidRDefault="00F06002" w:rsidP="00F06002">
      <w:pPr>
        <w:rPr>
          <w:szCs w:val="20"/>
        </w:rPr>
      </w:pPr>
      <w:r w:rsidRPr="00F06002">
        <w:rPr>
          <w:szCs w:val="20"/>
        </w:rPr>
        <w:t>Activities considered as Repair &amp; Maintenance – Substation (Civils) are further identified in the Refurbishment and Repairs &amp; Maintenance Task Allocation Tables in Chapter 4 of this document. These are identified under the entry for Substation (Civils).</w:t>
      </w:r>
    </w:p>
    <w:p w14:paraId="02B36BB0" w14:textId="77777777" w:rsidR="00F06002" w:rsidRDefault="00F06002" w:rsidP="00DB496D">
      <w:pPr>
        <w:pStyle w:val="GlossarySub-head"/>
      </w:pPr>
    </w:p>
    <w:p w14:paraId="37265F0D" w14:textId="7880DD36" w:rsidR="00DB496D" w:rsidRDefault="00DB496D" w:rsidP="00DB496D">
      <w:pPr>
        <w:pStyle w:val="GlossarySub-head"/>
      </w:pPr>
      <w:r>
        <w:t xml:space="preserve">MOD Term </w:t>
      </w:r>
    </w:p>
    <w:p w14:paraId="56193496" w14:textId="77777777" w:rsidR="00DB496D" w:rsidRPr="00A973AC" w:rsidRDefault="00DB496D" w:rsidP="00DB496D">
      <w:r w:rsidRPr="00A973AC">
        <w:rPr>
          <w:szCs w:val="20"/>
        </w:rPr>
        <w:t>The term of that name included in the formula for Base Transmission Revenue (System Operator Internal Revenue) set out in Special Condition 3A (or Special Condition 4A for SO) of the Electricity Transmission licence. It represents the incremental change to base revenue for the Relevant Year concerned, ascertained in accordance with the methodologies set out in this Handbook. The value of the MOD term is calculated through the annual iteration of the ET1 Price Control Financial Model (see Chapter 1) and is specified in a direction given by the Authority by 30 November in each Relevant Year.</w:t>
      </w:r>
    </w:p>
    <w:p w14:paraId="2003478B" w14:textId="77777777" w:rsidR="00DB496D" w:rsidRDefault="00DB496D" w:rsidP="00DB496D">
      <w:pPr>
        <w:pStyle w:val="GlossaryHead"/>
      </w:pPr>
    </w:p>
    <w:p w14:paraId="38DC6C4C" w14:textId="77777777" w:rsidR="00DB496D" w:rsidRDefault="00DB496D" w:rsidP="00DB496D">
      <w:pPr>
        <w:pStyle w:val="GlossaryHead"/>
      </w:pPr>
      <w:r w:rsidRPr="006B2A25">
        <w:t>N</w:t>
      </w:r>
    </w:p>
    <w:p w14:paraId="7B33806A" w14:textId="77777777" w:rsidR="00DB496D" w:rsidRDefault="00DB496D" w:rsidP="00DB496D">
      <w:pPr>
        <w:pStyle w:val="GlossarySub-head"/>
      </w:pPr>
    </w:p>
    <w:p w14:paraId="01D2566D" w14:textId="77777777" w:rsidR="00DB496D" w:rsidRDefault="00DB496D" w:rsidP="00DB496D">
      <w:pPr>
        <w:pStyle w:val="GlossarySub-head"/>
      </w:pPr>
      <w:r>
        <w:t>Network rates</w:t>
      </w:r>
      <w:r>
        <w:tab/>
      </w:r>
    </w:p>
    <w:p w14:paraId="7D4A4712" w14:textId="77777777" w:rsidR="00DB496D" w:rsidRPr="00CF678D" w:rsidRDefault="00C72A50" w:rsidP="00DB496D">
      <w:pPr>
        <w:rPr>
          <w:sz w:val="18"/>
          <w:szCs w:val="18"/>
        </w:rPr>
      </w:pPr>
      <w:r>
        <w:t>Prescribed</w:t>
      </w:r>
      <w:r w:rsidR="00DB496D">
        <w:t xml:space="preserve"> rates levied on the transmission network assets </w:t>
      </w:r>
      <w:r w:rsidR="00DB496D" w:rsidRPr="00CF678D">
        <w:rPr>
          <w:sz w:val="18"/>
          <w:szCs w:val="18"/>
        </w:rPr>
        <w:t>as determined and set by the Valuation Office Agency (VOA) in England and Wales Electricity Supply Industry (Rateable Values) (England) Order 2005 and Scottish Assessors Association (SAA) in Scotland.</w:t>
      </w:r>
    </w:p>
    <w:p w14:paraId="25957594" w14:textId="77777777" w:rsidR="00DB496D" w:rsidRPr="006B2A25" w:rsidRDefault="00DB496D" w:rsidP="00DB496D"/>
    <w:p w14:paraId="71CC78DE" w14:textId="77777777" w:rsidR="00DB496D" w:rsidRDefault="00DB496D" w:rsidP="00DB496D">
      <w:pPr>
        <w:rPr>
          <w:b/>
        </w:rPr>
      </w:pPr>
      <w:r>
        <w:rPr>
          <w:b/>
        </w:rPr>
        <w:t xml:space="preserve"> </w:t>
      </w:r>
    </w:p>
    <w:p w14:paraId="4C45CF23" w14:textId="77777777" w:rsidR="00DB496D" w:rsidRDefault="00DB496D" w:rsidP="00DB496D">
      <w:pPr>
        <w:pStyle w:val="GlossarySub-head"/>
      </w:pPr>
      <w:r>
        <w:t xml:space="preserve">NIA </w:t>
      </w:r>
      <w:r w:rsidRPr="00C0206F">
        <w:t>Allowable Expenditure</w:t>
      </w:r>
    </w:p>
    <w:p w14:paraId="2D286089" w14:textId="77777777" w:rsidR="00DB496D" w:rsidRPr="00A02309" w:rsidRDefault="00DB496D" w:rsidP="00DB496D">
      <w:r w:rsidRPr="00A02309">
        <w:t>NIA Allowable Expenditure is the total expenditure that can be recovered from the NIA. It includes Bid Preparation Costs and Eligible NIA Expenditure.</w:t>
      </w:r>
    </w:p>
    <w:p w14:paraId="010C340D" w14:textId="77777777" w:rsidR="00DB496D" w:rsidRDefault="00DB496D" w:rsidP="00DB496D">
      <w:pPr>
        <w:rPr>
          <w:b/>
        </w:rPr>
      </w:pPr>
    </w:p>
    <w:p w14:paraId="4C3586C0" w14:textId="77777777" w:rsidR="006B3F69" w:rsidRDefault="00DB496D" w:rsidP="00957554">
      <w:pPr>
        <w:pStyle w:val="GlossarySub-head"/>
        <w:keepNext/>
        <w:keepLines/>
      </w:pPr>
      <w:r w:rsidRPr="00BB1361">
        <w:t>NIA Direct Benefits</w:t>
      </w:r>
    </w:p>
    <w:p w14:paraId="3C7F5E26" w14:textId="02ABCCB2" w:rsidR="00DB496D" w:rsidRDefault="00DB496D" w:rsidP="00DB496D">
      <w:r w:rsidRPr="00A02309">
        <w:t>Direct Benefits are the benefits of a Project accruing to the Network Licensee during the Project implementation and comprises any expenditure included within the Network Licensees Business Plan that will be saved as a result of undertaking the Project.</w:t>
      </w:r>
    </w:p>
    <w:p w14:paraId="7D4BBA68" w14:textId="77777777" w:rsidR="00DB496D" w:rsidRDefault="00DB496D" w:rsidP="00DB496D"/>
    <w:p w14:paraId="5D3B297B" w14:textId="77777777" w:rsidR="00DB496D" w:rsidRPr="00AE24CE" w:rsidRDefault="00DB496D" w:rsidP="008E2D02">
      <w:pPr>
        <w:pStyle w:val="GlossarySub-head"/>
        <w:keepNext/>
        <w:keepLines/>
      </w:pPr>
      <w:r w:rsidRPr="00AE24CE">
        <w:t xml:space="preserve">NIA Eligible Expenditure </w:t>
      </w:r>
    </w:p>
    <w:p w14:paraId="41B33DB5" w14:textId="77777777" w:rsidR="00DB496D" w:rsidRDefault="00DB496D" w:rsidP="00DB496D">
      <w:r w:rsidRPr="00C0206F">
        <w:t>Means the amount of expenditure spent or accrued by the Network Licensee in respect of Eligible NIA Projects and forms part of Allowable NIA Expenditure as set out in Part B of the NIA Licence Condition.</w:t>
      </w:r>
    </w:p>
    <w:p w14:paraId="1453236C" w14:textId="77777777" w:rsidR="00DB496D" w:rsidRDefault="00DB496D" w:rsidP="00DB496D"/>
    <w:p w14:paraId="54829178" w14:textId="77777777" w:rsidR="00DB496D" w:rsidRPr="00AE24CE" w:rsidRDefault="00DB496D" w:rsidP="00DB496D">
      <w:pPr>
        <w:pStyle w:val="GlossarySub-head"/>
      </w:pPr>
      <w:r w:rsidRPr="00AE24CE">
        <w:t>NIA Unrecoverable Project Expenditure</w:t>
      </w:r>
    </w:p>
    <w:p w14:paraId="30137B04" w14:textId="77777777" w:rsidR="00DB496D" w:rsidRDefault="00DB496D" w:rsidP="00DB496D">
      <w:pPr>
        <w:rPr>
          <w:b/>
        </w:rPr>
      </w:pPr>
      <w:r w:rsidRPr="002E0750">
        <w:t xml:space="preserve">Means expenditure on a NIA Project the Authority has determined does not satisfy the requirements of the NIA </w:t>
      </w:r>
      <w:r>
        <w:t>governance document</w:t>
      </w:r>
      <w:r w:rsidRPr="002E0750">
        <w:t>.</w:t>
      </w:r>
    </w:p>
    <w:p w14:paraId="76631ACC" w14:textId="77777777" w:rsidR="00DB496D" w:rsidRDefault="00DB496D" w:rsidP="00DB496D">
      <w:pPr>
        <w:rPr>
          <w:b/>
        </w:rPr>
      </w:pPr>
    </w:p>
    <w:p w14:paraId="5307F5DA" w14:textId="77777777" w:rsidR="00DB496D" w:rsidRPr="00AE24CE" w:rsidRDefault="00DB496D" w:rsidP="00DB496D">
      <w:pPr>
        <w:pStyle w:val="GlossarySub-head"/>
      </w:pPr>
      <w:r w:rsidRPr="00AE24CE">
        <w:t>NIC Eligible Bid Preparation Costs</w:t>
      </w:r>
    </w:p>
    <w:p w14:paraId="736F7BD7" w14:textId="77777777" w:rsidR="00DB496D" w:rsidRDefault="00DB496D" w:rsidP="00DB496D">
      <w:r w:rsidRPr="00A02309">
        <w:t>Means the amount of expenditure spent or</w:t>
      </w:r>
      <w:r w:rsidRPr="00A02309" w:rsidDel="005269F0">
        <w:t xml:space="preserve"> </w:t>
      </w:r>
      <w:r w:rsidRPr="00A02309">
        <w:t>accrued by the Network Licensee when preparing submissions for the Network Innovation Competition that appear to</w:t>
      </w:r>
      <w:r w:rsidRPr="000F5482">
        <w:t xml:space="preserve"> have been spent in such a way that satisfies the requirements of the NIA </w:t>
      </w:r>
      <w:r>
        <w:t>governance document</w:t>
      </w:r>
      <w:r w:rsidRPr="000F5482">
        <w:t xml:space="preserve"> as are necessary to enable the projects to be funded under the provisions of this condition.</w:t>
      </w:r>
    </w:p>
    <w:p w14:paraId="16EEEA88" w14:textId="77777777" w:rsidR="00DB496D" w:rsidRDefault="00DB496D" w:rsidP="00DB496D"/>
    <w:p w14:paraId="519DD308" w14:textId="77777777" w:rsidR="002118F7" w:rsidRDefault="002118F7" w:rsidP="00DB496D">
      <w:pPr>
        <w:pStyle w:val="GlossarySub-head"/>
      </w:pPr>
    </w:p>
    <w:p w14:paraId="66A82DF5" w14:textId="157C0378" w:rsidR="00DB496D" w:rsidRPr="00AE24CE" w:rsidRDefault="00DB496D" w:rsidP="00DB496D">
      <w:pPr>
        <w:pStyle w:val="GlossarySub-head"/>
      </w:pPr>
      <w:r w:rsidRPr="00AE24CE">
        <w:t>NIC funding</w:t>
      </w:r>
    </w:p>
    <w:p w14:paraId="5CF805F1" w14:textId="77777777" w:rsidR="00DB496D" w:rsidRPr="00E85D95" w:rsidRDefault="00DB496D" w:rsidP="00DB496D">
      <w:r w:rsidRPr="00E85D95">
        <w:t>Funding received from customers via the NTS Operator for Eligible NIC projects. The NIC funding amount will be directed by the Authority in accordance with the NIC governance document.</w:t>
      </w:r>
    </w:p>
    <w:p w14:paraId="3208C4A5" w14:textId="77777777" w:rsidR="00DB496D" w:rsidRDefault="00DB496D" w:rsidP="00DB496D">
      <w:pPr>
        <w:rPr>
          <w:b/>
        </w:rPr>
      </w:pPr>
    </w:p>
    <w:p w14:paraId="156CBC78" w14:textId="77777777" w:rsidR="00DB496D" w:rsidRPr="00AE24CE" w:rsidRDefault="00DB496D" w:rsidP="00DB496D">
      <w:pPr>
        <w:pStyle w:val="GlossarySub-head"/>
      </w:pPr>
      <w:r w:rsidRPr="00AE24CE">
        <w:t xml:space="preserve">NICF </w:t>
      </w:r>
    </w:p>
    <w:p w14:paraId="078708DC" w14:textId="77777777" w:rsidR="00DB496D" w:rsidRDefault="00DB496D" w:rsidP="00DB496D">
      <w:r w:rsidRPr="00570A47">
        <w:t>The amount directed by the Authority to be recovered by National Grid Gas on behalf of all gas distribution and transmission licensees</w:t>
      </w:r>
      <w:r>
        <w:t>.</w:t>
      </w:r>
    </w:p>
    <w:p w14:paraId="626B9B6A" w14:textId="77777777" w:rsidR="00DB496D" w:rsidRDefault="00DB496D" w:rsidP="00DB496D"/>
    <w:p w14:paraId="553613E3" w14:textId="77777777" w:rsidR="0037628E" w:rsidRDefault="0037628E" w:rsidP="0037628E">
      <w:pPr>
        <w:rPr>
          <w:rFonts w:cs="Arial"/>
          <w:color w:val="333399"/>
          <w:szCs w:val="20"/>
        </w:rPr>
      </w:pPr>
      <w:r>
        <w:rPr>
          <w:rFonts w:cs="Arial"/>
          <w:color w:val="333399"/>
          <w:szCs w:val="20"/>
        </w:rPr>
        <w:t>Non-lead assets</w:t>
      </w:r>
    </w:p>
    <w:p w14:paraId="16A5D843" w14:textId="77777777" w:rsidR="0037628E" w:rsidRDefault="0037628E" w:rsidP="0037628E">
      <w:r>
        <w:t xml:space="preserve">Are any assets comprising a transmission network that do not fit into the ‘lead asset’ definition plus assets built to maintain or improve flood or weather related resilience. Non-lead assets include lead type assets below 132kV operating voltage.  </w:t>
      </w:r>
    </w:p>
    <w:p w14:paraId="73665249" w14:textId="77777777" w:rsidR="0037628E" w:rsidRDefault="0037628E" w:rsidP="00DB496D">
      <w:pPr>
        <w:pStyle w:val="GlossarySub-head"/>
      </w:pPr>
    </w:p>
    <w:p w14:paraId="376FB374" w14:textId="77777777" w:rsidR="00DB496D" w:rsidRDefault="00DB496D" w:rsidP="00DB496D">
      <w:pPr>
        <w:pStyle w:val="GlossarySub-head"/>
      </w:pPr>
      <w:r>
        <w:t>Non – Transmission</w:t>
      </w:r>
    </w:p>
    <w:p w14:paraId="53444993" w14:textId="77777777" w:rsidR="00DB496D" w:rsidRDefault="00DB496D" w:rsidP="00DB496D">
      <w:r>
        <w:t xml:space="preserve">Costs attributable to activities other than transmission </w:t>
      </w:r>
      <w:r w:rsidR="00C72A50">
        <w:t>e.g.</w:t>
      </w:r>
      <w:r>
        <w:t xml:space="preserve"> Non regulated, Gas Distribution</w:t>
      </w:r>
    </w:p>
    <w:p w14:paraId="7DC75D79" w14:textId="77777777" w:rsidR="00DB496D" w:rsidRDefault="00DB496D" w:rsidP="00DB496D"/>
    <w:p w14:paraId="6459D953" w14:textId="77777777" w:rsidR="00DB496D" w:rsidRDefault="00DB496D" w:rsidP="00DB496D">
      <w:pPr>
        <w:pStyle w:val="GlossarySub-head"/>
      </w:pPr>
      <w:r>
        <w:t>Non Controllable Costs</w:t>
      </w:r>
    </w:p>
    <w:p w14:paraId="65F3346B" w14:textId="77777777" w:rsidR="00DB496D" w:rsidRDefault="00DB496D" w:rsidP="00DB496D">
      <w:r>
        <w:t xml:space="preserve">Costs not deemed to be controllable by the transmission business, transmission licence fees, </w:t>
      </w:r>
      <w:r w:rsidR="00C72A50">
        <w:t>and network</w:t>
      </w:r>
      <w:r>
        <w:t xml:space="preserve"> rates</w:t>
      </w:r>
    </w:p>
    <w:p w14:paraId="3E2EE2F5" w14:textId="77777777" w:rsidR="00DB496D" w:rsidRDefault="00DB496D" w:rsidP="00DB496D"/>
    <w:p w14:paraId="27C5B509" w14:textId="77777777" w:rsidR="00DB496D" w:rsidRDefault="00DB496D" w:rsidP="009168D3">
      <w:pPr>
        <w:pStyle w:val="GlossaryHead"/>
        <w:keepNext/>
        <w:keepLines/>
      </w:pPr>
      <w:r>
        <w:t>O</w:t>
      </w:r>
    </w:p>
    <w:p w14:paraId="66BEE08D" w14:textId="77777777" w:rsidR="00DB496D" w:rsidRDefault="00DB496D" w:rsidP="009168D3">
      <w:pPr>
        <w:pStyle w:val="GlossarySub-head"/>
        <w:keepNext/>
        <w:keepLines/>
      </w:pPr>
    </w:p>
    <w:p w14:paraId="43B96999" w14:textId="77777777" w:rsidR="00F13A28" w:rsidRPr="007F24D1" w:rsidRDefault="00F13A28" w:rsidP="009168D3">
      <w:pPr>
        <w:keepNext/>
        <w:keepLines/>
        <w:rPr>
          <w:rFonts w:cs="Arial"/>
          <w:color w:val="333399"/>
          <w:szCs w:val="20"/>
        </w:rPr>
      </w:pPr>
      <w:r w:rsidRPr="007F24D1">
        <w:rPr>
          <w:rFonts w:cs="Arial"/>
          <w:color w:val="333399"/>
          <w:szCs w:val="20"/>
        </w:rPr>
        <w:t>Ofgem Scheme Reference</w:t>
      </w:r>
    </w:p>
    <w:p w14:paraId="3B14ED65" w14:textId="41E32FF5" w:rsidR="0037628E" w:rsidRDefault="0037628E" w:rsidP="009168D3">
      <w:pPr>
        <w:keepNext/>
        <w:keepLines/>
      </w:pPr>
      <w:r>
        <w:t xml:space="preserve">A unique reference number assigned to each </w:t>
      </w:r>
      <w:del w:id="2282" w:author="Author">
        <w:r w:rsidDel="00B172BA">
          <w:delText>TO</w:delText>
        </w:r>
      </w:del>
      <w:ins w:id="2283" w:author="Author">
        <w:r w:rsidR="00B172BA">
          <w:t>Licensee</w:t>
        </w:r>
      </w:ins>
      <w:r>
        <w:t xml:space="preserve"> capital scheme.  Schemes that were in </w:t>
      </w:r>
      <w:del w:id="2284" w:author="Author">
        <w:r w:rsidDel="00B172BA">
          <w:delText>TO</w:delText>
        </w:r>
      </w:del>
      <w:ins w:id="2285" w:author="Author">
        <w:r w:rsidR="00B172BA">
          <w:t>Licensee</w:t>
        </w:r>
      </w:ins>
      <w:r>
        <w:t xml:space="preserve">’s business plan will have Ofgem Scheme Reference assigned by Ofgem.  </w:t>
      </w:r>
      <w:del w:id="2286" w:author="Author">
        <w:r w:rsidDel="00B172BA">
          <w:delText>TO</w:delText>
        </w:r>
      </w:del>
      <w:ins w:id="2287" w:author="Author">
        <w:r w:rsidR="00B172BA">
          <w:t>Licensee</w:t>
        </w:r>
      </w:ins>
      <w:r>
        <w:t xml:space="preserve">s are required to assign an Ofgem Scheme Reference to any additional schemes reported in accordance with the following convention:  </w:t>
      </w:r>
    </w:p>
    <w:p w14:paraId="2CE41B3A" w14:textId="77777777" w:rsidR="0037628E" w:rsidRDefault="0037628E" w:rsidP="0037628E"/>
    <w:p w14:paraId="45F54A40" w14:textId="43B3A32B" w:rsidR="0037628E" w:rsidRDefault="0037628E" w:rsidP="007441CD">
      <w:pPr>
        <w:pStyle w:val="ListParagraph"/>
        <w:numPr>
          <w:ilvl w:val="0"/>
          <w:numId w:val="15"/>
        </w:numPr>
      </w:pPr>
      <w:r>
        <w:t xml:space="preserve">Ofgem Scheme reference shall be in the format </w:t>
      </w:r>
      <w:del w:id="2288" w:author="Author">
        <w:r w:rsidDel="00B172BA">
          <w:delText>TO</w:delText>
        </w:r>
      </w:del>
      <w:ins w:id="2289" w:author="Author">
        <w:r w:rsidR="00B172BA">
          <w:t>Licensee</w:t>
        </w:r>
      </w:ins>
      <w:r>
        <w:t xml:space="preserve">ID-SchemeID.  </w:t>
      </w:r>
    </w:p>
    <w:p w14:paraId="6E2E4C58" w14:textId="5D87884E" w:rsidR="0037628E" w:rsidRDefault="0037628E" w:rsidP="007441CD">
      <w:pPr>
        <w:pStyle w:val="ListParagraph"/>
        <w:numPr>
          <w:ilvl w:val="0"/>
          <w:numId w:val="15"/>
        </w:numPr>
      </w:pPr>
      <w:del w:id="2290" w:author="Author">
        <w:r w:rsidDel="00B172BA">
          <w:delText>TO</w:delText>
        </w:r>
      </w:del>
      <w:ins w:id="2291" w:author="Author">
        <w:r w:rsidR="00B172BA">
          <w:t>Licensee</w:t>
        </w:r>
      </w:ins>
      <w:r>
        <w:t xml:space="preserve">ID is a two letter reference to identify the licensee (NG, SH, SP representing NGET, SHE Transmission, and SP Transmission Respectively).  </w:t>
      </w:r>
    </w:p>
    <w:p w14:paraId="0133B6AC" w14:textId="0BE2FF62" w:rsidR="0037628E" w:rsidRPr="002118F7" w:rsidRDefault="0037628E" w:rsidP="007441CD">
      <w:pPr>
        <w:pStyle w:val="ListParagraph"/>
        <w:numPr>
          <w:ilvl w:val="0"/>
          <w:numId w:val="15"/>
        </w:numPr>
      </w:pPr>
      <w:r w:rsidRPr="002118F7">
        <w:t xml:space="preserve">SchemeID is a five digit number assigned sequentially (starting at 00001) to uniquely identify each of </w:t>
      </w:r>
      <w:r w:rsidR="002118F7" w:rsidRPr="002118F7">
        <w:t>the licensee’s capital schemes.</w:t>
      </w:r>
    </w:p>
    <w:p w14:paraId="151FA0CE" w14:textId="77777777" w:rsidR="00F13A28" w:rsidRDefault="00F13A28" w:rsidP="00DB496D">
      <w:pPr>
        <w:rPr>
          <w:rFonts w:cs="Arial"/>
          <w:color w:val="333399"/>
          <w:szCs w:val="20"/>
        </w:rPr>
      </w:pPr>
    </w:p>
    <w:p w14:paraId="7968B9BA" w14:textId="218E42EB" w:rsidR="00DB496D" w:rsidRDefault="00DB496D" w:rsidP="00DB496D">
      <w:pPr>
        <w:rPr>
          <w:rFonts w:cs="Arial"/>
          <w:color w:val="333399"/>
          <w:szCs w:val="20"/>
        </w:rPr>
      </w:pPr>
      <w:r w:rsidRPr="00AE24CE">
        <w:rPr>
          <w:rFonts w:cs="Arial"/>
          <w:color w:val="333399"/>
          <w:szCs w:val="20"/>
        </w:rPr>
        <w:t>Outputs</w:t>
      </w:r>
    </w:p>
    <w:p w14:paraId="41AA0BEE" w14:textId="61C02CFA" w:rsidR="000312CC" w:rsidRDefault="000312CC" w:rsidP="00DB496D">
      <w:r w:rsidRPr="00701B3A">
        <w:t xml:space="preserve">Relates to a piece of planned work or an activity intended to achieve a </w:t>
      </w:r>
      <w:r w:rsidR="00701B3A" w:rsidRPr="00701B3A">
        <w:t>distinct</w:t>
      </w:r>
      <w:r w:rsidR="001076D0" w:rsidRPr="00701B3A">
        <w:t xml:space="preserve"> and measurable</w:t>
      </w:r>
      <w:r w:rsidRPr="00701B3A">
        <w:t xml:space="preserve"> purpose within a specific period of time.</w:t>
      </w:r>
      <w:r>
        <w:t xml:space="preserve"> </w:t>
      </w:r>
      <w:r w:rsidR="001076D0">
        <w:rPr>
          <w:rStyle w:val="FootnoteReference"/>
        </w:rPr>
        <w:footnoteReference w:id="9"/>
      </w:r>
    </w:p>
    <w:p w14:paraId="4F05C56E" w14:textId="655D0D9A" w:rsidR="00E43998" w:rsidRDefault="00E43998" w:rsidP="00DB496D"/>
    <w:p w14:paraId="2B73F916" w14:textId="10A9FB00" w:rsidR="00666598" w:rsidRPr="009168D3" w:rsidRDefault="009168D3" w:rsidP="00DB496D">
      <w:pPr>
        <w:pStyle w:val="GlossarySub-head"/>
        <w:rPr>
          <w:rFonts w:cs="Times New Roman"/>
          <w:color w:val="auto"/>
          <w:szCs w:val="24"/>
        </w:rPr>
      </w:pPr>
      <w:r w:rsidRPr="009168D3">
        <w:rPr>
          <w:color w:val="auto"/>
        </w:rPr>
        <w:t xml:space="preserve">However, reference to outputs for the purpose of reporting does not always solely mean those as defined in the licence or final proposals.  For cost categories where licensees have allowances but no associated outputs explicitly defined within either their licence or final proposals, proxy outputs may be defined to enable Ofgem to assess efficiency and delivery of value to consumers. </w:t>
      </w:r>
    </w:p>
    <w:p w14:paraId="1B277897" w14:textId="77777777" w:rsidR="009168D3" w:rsidRDefault="009168D3" w:rsidP="00DB496D">
      <w:pPr>
        <w:pStyle w:val="GlossarySub-head"/>
      </w:pPr>
    </w:p>
    <w:p w14:paraId="544A0A27" w14:textId="77777777" w:rsidR="00666598" w:rsidRDefault="00666598" w:rsidP="00666598">
      <w:pPr>
        <w:rPr>
          <w:rFonts w:cs="Arial"/>
          <w:color w:val="333399"/>
          <w:szCs w:val="20"/>
        </w:rPr>
      </w:pPr>
      <w:r w:rsidRPr="00AE24CE">
        <w:rPr>
          <w:rFonts w:cs="Arial"/>
          <w:color w:val="333399"/>
          <w:szCs w:val="20"/>
        </w:rPr>
        <w:t>Output</w:t>
      </w:r>
      <w:r>
        <w:rPr>
          <w:rFonts w:cs="Arial"/>
          <w:color w:val="333399"/>
          <w:szCs w:val="20"/>
        </w:rPr>
        <w:t xml:space="preserve"> Reference</w:t>
      </w:r>
    </w:p>
    <w:p w14:paraId="37745714" w14:textId="0E095CFF" w:rsidR="000312CC" w:rsidRDefault="0037628E" w:rsidP="0037628E">
      <w:pPr>
        <w:pStyle w:val="GlossarySub-head"/>
        <w:rPr>
          <w:rFonts w:cs="Times New Roman"/>
          <w:color w:val="auto"/>
          <w:szCs w:val="24"/>
        </w:rPr>
      </w:pPr>
      <w:r>
        <w:rPr>
          <w:rFonts w:cs="Times New Roman"/>
          <w:color w:val="auto"/>
          <w:szCs w:val="24"/>
        </w:rPr>
        <w:t xml:space="preserve">A unique reference number assigned to each output delivered or forecast to be delivered under a </w:t>
      </w:r>
      <w:del w:id="2292" w:author="Author">
        <w:r w:rsidDel="00B172BA">
          <w:rPr>
            <w:rFonts w:cs="Times New Roman"/>
            <w:color w:val="auto"/>
            <w:szCs w:val="24"/>
          </w:rPr>
          <w:delText>TO</w:delText>
        </w:r>
      </w:del>
      <w:ins w:id="2293" w:author="Author">
        <w:r w:rsidR="00B172BA">
          <w:rPr>
            <w:rFonts w:cs="Times New Roman"/>
            <w:color w:val="auto"/>
            <w:szCs w:val="24"/>
          </w:rPr>
          <w:t>Licensee</w:t>
        </w:r>
      </w:ins>
      <w:r>
        <w:rPr>
          <w:rFonts w:cs="Times New Roman"/>
          <w:color w:val="auto"/>
          <w:szCs w:val="24"/>
        </w:rPr>
        <w:t>’s capital scheme.   All outputs forecast to be delivered under any of the scen</w:t>
      </w:r>
      <w:r w:rsidR="000312CC">
        <w:rPr>
          <w:rFonts w:cs="Times New Roman"/>
          <w:color w:val="auto"/>
          <w:szCs w:val="24"/>
        </w:rPr>
        <w:t xml:space="preserve">arios covered by the </w:t>
      </w:r>
      <w:del w:id="2294" w:author="Author">
        <w:r w:rsidR="000312CC" w:rsidDel="00B172BA">
          <w:rPr>
            <w:rFonts w:cs="Times New Roman"/>
            <w:color w:val="auto"/>
            <w:szCs w:val="24"/>
          </w:rPr>
          <w:delText>TO</w:delText>
        </w:r>
      </w:del>
      <w:ins w:id="2295" w:author="Author">
        <w:r w:rsidR="00B172BA">
          <w:rPr>
            <w:rFonts w:cs="Times New Roman"/>
            <w:color w:val="auto"/>
            <w:szCs w:val="24"/>
          </w:rPr>
          <w:t>Licensee</w:t>
        </w:r>
      </w:ins>
      <w:r w:rsidR="000312CC">
        <w:rPr>
          <w:rFonts w:cs="Times New Roman"/>
          <w:color w:val="auto"/>
          <w:szCs w:val="24"/>
        </w:rPr>
        <w:t>s RIIO-T2</w:t>
      </w:r>
      <w:r>
        <w:rPr>
          <w:rFonts w:cs="Times New Roman"/>
          <w:color w:val="auto"/>
          <w:szCs w:val="24"/>
        </w:rPr>
        <w:t xml:space="preserve"> must have an Output Reference assigned by the</w:t>
      </w:r>
      <w:r w:rsidR="000312CC">
        <w:rPr>
          <w:rFonts w:cs="Times New Roman"/>
          <w:color w:val="auto"/>
          <w:szCs w:val="24"/>
        </w:rPr>
        <w:t xml:space="preserve"> licensee</w:t>
      </w:r>
      <w:r>
        <w:rPr>
          <w:rFonts w:cs="Times New Roman"/>
          <w:color w:val="auto"/>
          <w:szCs w:val="24"/>
        </w:rPr>
        <w:t xml:space="preserve">.  Licensees are required to assign an Output Reference to any additional outputs reported.  </w:t>
      </w:r>
    </w:p>
    <w:p w14:paraId="053D7D1A" w14:textId="77777777" w:rsidR="000312CC" w:rsidRDefault="000312CC" w:rsidP="0037628E">
      <w:pPr>
        <w:pStyle w:val="GlossarySub-head"/>
        <w:rPr>
          <w:rFonts w:cs="Times New Roman"/>
          <w:color w:val="auto"/>
          <w:szCs w:val="24"/>
        </w:rPr>
      </w:pPr>
    </w:p>
    <w:p w14:paraId="22F4F1F7" w14:textId="77777777" w:rsidR="0037628E" w:rsidRDefault="0037628E" w:rsidP="0037628E">
      <w:pPr>
        <w:pStyle w:val="GlossarySub-head"/>
      </w:pPr>
      <w:r>
        <w:rPr>
          <w:rFonts w:cs="Times New Roman"/>
          <w:color w:val="auto"/>
          <w:szCs w:val="24"/>
        </w:rPr>
        <w:t>Output References must be assigned in accordance with the following convention:</w:t>
      </w:r>
      <w:r>
        <w:t xml:space="preserve">  </w:t>
      </w:r>
    </w:p>
    <w:p w14:paraId="29F347F4" w14:textId="77777777" w:rsidR="0037628E" w:rsidRDefault="0037628E" w:rsidP="007441CD">
      <w:pPr>
        <w:pStyle w:val="ListParagraph"/>
        <w:numPr>
          <w:ilvl w:val="0"/>
          <w:numId w:val="16"/>
        </w:numPr>
      </w:pPr>
      <w:r>
        <w:t xml:space="preserve">Ofgem Scheme reference shall be in the format TypeID-SequenceID.  </w:t>
      </w:r>
    </w:p>
    <w:p w14:paraId="751C3075" w14:textId="77777777" w:rsidR="0037628E" w:rsidRDefault="0037628E" w:rsidP="007441CD">
      <w:pPr>
        <w:pStyle w:val="ListParagraph"/>
        <w:numPr>
          <w:ilvl w:val="0"/>
          <w:numId w:val="16"/>
        </w:numPr>
      </w:pPr>
      <w:r>
        <w:t xml:space="preserve">TypeID is a two or letter reference to identify the type of output.  It will be either ‘LR’ representing a load-related output or ‘NLR’ representing a non-load related output. </w:t>
      </w:r>
    </w:p>
    <w:p w14:paraId="557BEA05" w14:textId="4DB86F34" w:rsidR="0037628E" w:rsidRPr="002118F7" w:rsidRDefault="0037628E" w:rsidP="007441CD">
      <w:pPr>
        <w:pStyle w:val="ListParagraph"/>
        <w:numPr>
          <w:ilvl w:val="0"/>
          <w:numId w:val="16"/>
        </w:numPr>
      </w:pPr>
      <w:r w:rsidRPr="002118F7">
        <w:t xml:space="preserve">SequenceID is a four digit number assigned sequentially (starting at 0001) to uniquely identify each output delivered or planned for delivery through a licensee’s capital programme. </w:t>
      </w:r>
    </w:p>
    <w:p w14:paraId="0DCDA2DA" w14:textId="77777777" w:rsidR="0037628E" w:rsidRDefault="0037628E" w:rsidP="007441CD">
      <w:pPr>
        <w:pStyle w:val="ListParagraph"/>
        <w:numPr>
          <w:ilvl w:val="0"/>
          <w:numId w:val="16"/>
        </w:numPr>
      </w:pPr>
      <w:r>
        <w:t xml:space="preserve">If the output delivered by a scheme or number of schemes changes then this must be assigned a new Output Reference.  </w:t>
      </w:r>
    </w:p>
    <w:p w14:paraId="3CEE8149" w14:textId="77777777" w:rsidR="00DB496D" w:rsidRDefault="00DB496D" w:rsidP="00DB496D">
      <w:pPr>
        <w:pStyle w:val="GlossarySub-head"/>
      </w:pPr>
    </w:p>
    <w:p w14:paraId="24E29959" w14:textId="77777777" w:rsidR="00DB496D" w:rsidRPr="00570A47" w:rsidRDefault="00DB496D" w:rsidP="00DB496D">
      <w:pPr>
        <w:pStyle w:val="GlossaryHead"/>
      </w:pPr>
      <w:r>
        <w:t>P</w:t>
      </w:r>
    </w:p>
    <w:p w14:paraId="2421BE48" w14:textId="77777777" w:rsidR="00DB496D" w:rsidRPr="002E0750" w:rsidRDefault="00DB496D" w:rsidP="00DB496D"/>
    <w:p w14:paraId="2FED95AC" w14:textId="77777777" w:rsidR="00DB496D" w:rsidRPr="00AE24CE" w:rsidRDefault="00DB496D" w:rsidP="00DB496D">
      <w:pPr>
        <w:rPr>
          <w:rFonts w:cs="Arial"/>
          <w:color w:val="333399"/>
          <w:szCs w:val="20"/>
        </w:rPr>
      </w:pPr>
      <w:r w:rsidRPr="00AE24CE">
        <w:rPr>
          <w:rFonts w:cs="Arial"/>
          <w:color w:val="333399"/>
          <w:szCs w:val="20"/>
        </w:rPr>
        <w:t xml:space="preserve">Physical Security </w:t>
      </w:r>
      <w:r w:rsidR="00CD06C4">
        <w:rPr>
          <w:rFonts w:cs="Arial"/>
          <w:color w:val="333399"/>
          <w:szCs w:val="20"/>
        </w:rPr>
        <w:t xml:space="preserve">Capital </w:t>
      </w:r>
      <w:r w:rsidRPr="00AE24CE">
        <w:rPr>
          <w:rFonts w:cs="Arial"/>
          <w:color w:val="333399"/>
          <w:szCs w:val="20"/>
        </w:rPr>
        <w:t>Expenditure</w:t>
      </w:r>
    </w:p>
    <w:p w14:paraId="4893C359" w14:textId="77777777" w:rsidR="00DB496D" w:rsidRDefault="00DB496D" w:rsidP="00DB496D">
      <w:r>
        <w:t xml:space="preserve">This refers to </w:t>
      </w:r>
      <w:r w:rsidR="00CD06C4">
        <w:t xml:space="preserve">capital </w:t>
      </w:r>
      <w:r w:rsidR="00CD06C4">
        <w:rPr>
          <w:szCs w:val="20"/>
        </w:rPr>
        <w:t>expenditure</w:t>
      </w:r>
      <w:r w:rsidR="00CD06C4" w:rsidRPr="00197579">
        <w:rPr>
          <w:szCs w:val="20"/>
        </w:rPr>
        <w:t xml:space="preserve"> </w:t>
      </w:r>
      <w:r w:rsidRPr="00197579">
        <w:rPr>
          <w:szCs w:val="20"/>
        </w:rPr>
        <w:t>incurred, or expected to be incurred, by the licensee for the purposes of implementing any formal recommendation or requirement of the Secretary of State to enhance the physical security of any of the sites within the licensee’s Transmission System.</w:t>
      </w:r>
    </w:p>
    <w:p w14:paraId="67B9FB55" w14:textId="77777777" w:rsidR="00CD06C4" w:rsidRDefault="00CD06C4" w:rsidP="00DB496D"/>
    <w:p w14:paraId="64EBC916" w14:textId="77777777" w:rsidR="00CD06C4" w:rsidRPr="00AE24CE" w:rsidRDefault="00CD06C4" w:rsidP="00CD06C4">
      <w:pPr>
        <w:rPr>
          <w:rFonts w:cs="Arial"/>
          <w:color w:val="333399"/>
          <w:szCs w:val="20"/>
        </w:rPr>
      </w:pPr>
      <w:r w:rsidRPr="00AE24CE">
        <w:rPr>
          <w:rFonts w:cs="Arial"/>
          <w:color w:val="333399"/>
          <w:szCs w:val="20"/>
        </w:rPr>
        <w:t xml:space="preserve">Physical Security </w:t>
      </w:r>
      <w:r>
        <w:rPr>
          <w:rFonts w:cs="Arial"/>
          <w:color w:val="333399"/>
          <w:szCs w:val="20"/>
        </w:rPr>
        <w:t xml:space="preserve">Operating </w:t>
      </w:r>
      <w:r w:rsidRPr="00AE24CE">
        <w:rPr>
          <w:rFonts w:cs="Arial"/>
          <w:color w:val="333399"/>
          <w:szCs w:val="20"/>
        </w:rPr>
        <w:t>Expenditure</w:t>
      </w:r>
    </w:p>
    <w:p w14:paraId="448E4FB2" w14:textId="77777777" w:rsidR="00CD06C4" w:rsidRDefault="00CD06C4" w:rsidP="00DB496D">
      <w:r>
        <w:t xml:space="preserve">This refers to operating </w:t>
      </w:r>
      <w:r>
        <w:rPr>
          <w:szCs w:val="20"/>
        </w:rPr>
        <w:t>expenditure</w:t>
      </w:r>
      <w:r w:rsidRPr="00197579">
        <w:rPr>
          <w:szCs w:val="20"/>
        </w:rPr>
        <w:t xml:space="preserve"> incurred, or expected to be incurred, by the licensee for the purposes of implementing any formal recommendation or requirement of the Secretary of State to enhance the physical security of any of the sites within the licensee’s Transmission System.</w:t>
      </w:r>
    </w:p>
    <w:p w14:paraId="45DEE323" w14:textId="2646FB0E" w:rsidR="00E027C7" w:rsidRPr="00F06002" w:rsidRDefault="00E027C7" w:rsidP="00DB496D">
      <w:pPr>
        <w:rPr>
          <w:szCs w:val="20"/>
        </w:rPr>
      </w:pPr>
    </w:p>
    <w:p w14:paraId="12BC9E2B" w14:textId="77777777" w:rsidR="00E027C7" w:rsidRPr="00AE24CE" w:rsidRDefault="00E027C7" w:rsidP="00E027C7">
      <w:pPr>
        <w:rPr>
          <w:rFonts w:cs="Arial"/>
          <w:color w:val="333399"/>
          <w:szCs w:val="20"/>
        </w:rPr>
      </w:pPr>
      <w:r>
        <w:rPr>
          <w:rFonts w:cs="Arial"/>
          <w:color w:val="333399"/>
          <w:szCs w:val="20"/>
        </w:rPr>
        <w:t xml:space="preserve">Project </w:t>
      </w:r>
    </w:p>
    <w:p w14:paraId="690C9309" w14:textId="77F434DE" w:rsidR="000312CC" w:rsidRPr="00701B3A" w:rsidRDefault="003315BD" w:rsidP="00E027C7">
      <w:pPr>
        <w:rPr>
          <w:szCs w:val="20"/>
        </w:rPr>
      </w:pPr>
      <w:r w:rsidRPr="00701B3A">
        <w:rPr>
          <w:szCs w:val="20"/>
        </w:rPr>
        <w:t>A project m</w:t>
      </w:r>
      <w:r w:rsidR="001076D0" w:rsidRPr="00701B3A">
        <w:rPr>
          <w:szCs w:val="20"/>
        </w:rPr>
        <w:t>ay consist of one or several schemes</w:t>
      </w:r>
      <w:r w:rsidRPr="00701B3A">
        <w:rPr>
          <w:szCs w:val="20"/>
        </w:rPr>
        <w:t xml:space="preserve"> that </w:t>
      </w:r>
      <w:r w:rsidR="001076D0" w:rsidRPr="00701B3A">
        <w:rPr>
          <w:szCs w:val="20"/>
        </w:rPr>
        <w:t xml:space="preserve">when taken together </w:t>
      </w:r>
      <w:r w:rsidRPr="00701B3A">
        <w:rPr>
          <w:szCs w:val="20"/>
        </w:rPr>
        <w:t>are intended to ach</w:t>
      </w:r>
      <w:r w:rsidR="00F06002">
        <w:rPr>
          <w:szCs w:val="20"/>
        </w:rPr>
        <w:t>ieve a distinct</w:t>
      </w:r>
      <w:r w:rsidRPr="00701B3A">
        <w:rPr>
          <w:szCs w:val="20"/>
        </w:rPr>
        <w:t xml:space="preserve"> </w:t>
      </w:r>
      <w:r w:rsidR="001076D0" w:rsidRPr="00701B3A">
        <w:rPr>
          <w:szCs w:val="20"/>
        </w:rPr>
        <w:t xml:space="preserve">and measureable </w:t>
      </w:r>
      <w:r w:rsidRPr="00701B3A">
        <w:rPr>
          <w:szCs w:val="20"/>
        </w:rPr>
        <w:t xml:space="preserve">purpose.  </w:t>
      </w:r>
    </w:p>
    <w:p w14:paraId="5F4BB094" w14:textId="69DE68B0" w:rsidR="00DB496D" w:rsidRDefault="00DB496D" w:rsidP="00DB496D">
      <w:pPr>
        <w:pStyle w:val="GlossaryHead"/>
      </w:pPr>
    </w:p>
    <w:p w14:paraId="75C21A38" w14:textId="77777777" w:rsidR="00DB496D" w:rsidRDefault="00DB496D" w:rsidP="00DB496D">
      <w:pPr>
        <w:pStyle w:val="GlossaryHead"/>
      </w:pPr>
      <w:r>
        <w:t>R</w:t>
      </w:r>
    </w:p>
    <w:p w14:paraId="3274D6B2" w14:textId="77777777" w:rsidR="00DB496D" w:rsidRDefault="00DB496D" w:rsidP="00DB496D">
      <w:pPr>
        <w:pStyle w:val="GlossarySub-head"/>
      </w:pPr>
    </w:p>
    <w:p w14:paraId="475D4A59" w14:textId="77777777" w:rsidR="00DB496D" w:rsidRPr="00AE24CE" w:rsidRDefault="00DB496D" w:rsidP="00DB496D">
      <w:pPr>
        <w:rPr>
          <w:rFonts w:cs="Arial"/>
          <w:color w:val="333399"/>
          <w:szCs w:val="20"/>
        </w:rPr>
      </w:pPr>
      <w:r w:rsidRPr="00AE24CE">
        <w:rPr>
          <w:rFonts w:cs="Arial"/>
          <w:color w:val="333399"/>
          <w:szCs w:val="20"/>
        </w:rPr>
        <w:t>RAV</w:t>
      </w:r>
    </w:p>
    <w:p w14:paraId="60FA1072" w14:textId="77777777" w:rsidR="00DB496D" w:rsidRDefault="00DB496D" w:rsidP="00DB496D">
      <w:r>
        <w:t>Regulatory Asset value</w:t>
      </w:r>
    </w:p>
    <w:p w14:paraId="7455D6A1" w14:textId="77777777" w:rsidR="00DB496D" w:rsidRDefault="00DB496D" w:rsidP="00DB496D"/>
    <w:p w14:paraId="1C17C9F0" w14:textId="77777777" w:rsidR="00DB496D" w:rsidRPr="00CC65B0" w:rsidRDefault="0007038A" w:rsidP="00DB496D">
      <w:pPr>
        <w:rPr>
          <w:rFonts w:cs="Arial"/>
          <w:color w:val="333399"/>
          <w:szCs w:val="20"/>
        </w:rPr>
      </w:pPr>
      <w:r w:rsidRPr="0007038A">
        <w:rPr>
          <w:rFonts w:cs="Arial"/>
          <w:color w:val="333399"/>
          <w:szCs w:val="20"/>
        </w:rPr>
        <w:t>RD Zone</w:t>
      </w:r>
    </w:p>
    <w:p w14:paraId="57AAC1F2" w14:textId="77777777" w:rsidR="00CC65B0" w:rsidRDefault="00CC65B0" w:rsidP="00DB496D">
      <w:r>
        <w:t>Revenue Driver zone</w:t>
      </w:r>
    </w:p>
    <w:p w14:paraId="4CDF3EE0" w14:textId="77777777" w:rsidR="00CC65B0" w:rsidRDefault="00CC65B0" w:rsidP="00DB496D"/>
    <w:p w14:paraId="2B7BE8AC" w14:textId="77777777" w:rsidR="00DB496D" w:rsidRPr="00AE24CE" w:rsidRDefault="00DB496D" w:rsidP="00DB496D">
      <w:pPr>
        <w:rPr>
          <w:rFonts w:cs="Arial"/>
          <w:color w:val="333399"/>
          <w:szCs w:val="20"/>
        </w:rPr>
      </w:pPr>
      <w:r w:rsidRPr="00AE24CE">
        <w:rPr>
          <w:rFonts w:cs="Arial"/>
          <w:color w:val="333399"/>
          <w:szCs w:val="20"/>
        </w:rPr>
        <w:t>Related party</w:t>
      </w:r>
    </w:p>
    <w:p w14:paraId="4B99EB65" w14:textId="77777777" w:rsidR="00DB496D" w:rsidRDefault="00DB496D" w:rsidP="00DB496D">
      <w:r w:rsidRPr="00AE24CE">
        <w:t>Is an</w:t>
      </w:r>
      <w:r>
        <w:t xml:space="preserve"> affiliate, a joint venture of the licensee or of an affiliate or an associate of the licensee or of an affiliate or a relevant associate of the licensee.</w:t>
      </w:r>
    </w:p>
    <w:p w14:paraId="6AE86485" w14:textId="77777777" w:rsidR="00DB496D" w:rsidRDefault="00DB496D" w:rsidP="00DB496D"/>
    <w:p w14:paraId="7065328E" w14:textId="77777777" w:rsidR="00DB496D" w:rsidRDefault="00DB496D" w:rsidP="00DB496D">
      <w:r w:rsidRPr="00AE24CE">
        <w:rPr>
          <w:rFonts w:cs="Arial"/>
          <w:color w:val="333399"/>
          <w:szCs w:val="20"/>
        </w:rPr>
        <w:t>Related Party Margins</w:t>
      </w:r>
    </w:p>
    <w:p w14:paraId="755175AE" w14:textId="77777777" w:rsidR="00DB496D" w:rsidRDefault="00DB496D" w:rsidP="00DB496D">
      <w:r>
        <w:t>The profit or loss recorded on a transaction with an affiliate being the excess or deficit on actual direct costs and indirect costs (including financing costs) fairly attributable to the transaction or the charge and the cost of providing that transaction.</w:t>
      </w:r>
    </w:p>
    <w:p w14:paraId="511C9D67" w14:textId="77777777" w:rsidR="00DB496D" w:rsidRDefault="00DB496D" w:rsidP="00DB496D"/>
    <w:p w14:paraId="51CF68BC" w14:textId="77777777" w:rsidR="00DB496D" w:rsidRPr="00AE24CE" w:rsidRDefault="00DB496D" w:rsidP="00DB496D">
      <w:pPr>
        <w:rPr>
          <w:rFonts w:cs="Arial"/>
          <w:color w:val="333399"/>
          <w:szCs w:val="20"/>
        </w:rPr>
      </w:pPr>
      <w:r w:rsidRPr="00AE24CE">
        <w:rPr>
          <w:rFonts w:cs="Arial"/>
          <w:color w:val="333399"/>
          <w:szCs w:val="20"/>
        </w:rPr>
        <w:t>Retained Gas Distribution Networks</w:t>
      </w:r>
    </w:p>
    <w:p w14:paraId="1CF1D8DA" w14:textId="77777777" w:rsidR="00DB496D" w:rsidRDefault="00DB496D" w:rsidP="00DB496D">
      <w:r>
        <w:t>The 4 Gas Distribution Networks retained by National Grid</w:t>
      </w:r>
    </w:p>
    <w:p w14:paraId="0518F3E6" w14:textId="77777777" w:rsidR="00DB496D" w:rsidRDefault="00DB496D" w:rsidP="00DB496D">
      <w:pPr>
        <w:rPr>
          <w:b/>
        </w:rPr>
      </w:pPr>
    </w:p>
    <w:p w14:paraId="295163B9" w14:textId="77777777" w:rsidR="00DB496D" w:rsidRPr="002E1BF8" w:rsidRDefault="00DB496D" w:rsidP="00DB496D">
      <w:pPr>
        <w:rPr>
          <w:rFonts w:cs="Arial"/>
          <w:color w:val="333399"/>
          <w:szCs w:val="20"/>
        </w:rPr>
      </w:pPr>
      <w:r w:rsidRPr="001823F9">
        <w:rPr>
          <w:rFonts w:cs="Arial"/>
          <w:color w:val="333399"/>
          <w:szCs w:val="20"/>
        </w:rPr>
        <w:t xml:space="preserve">Return seeking assets </w:t>
      </w:r>
    </w:p>
    <w:p w14:paraId="326B6748" w14:textId="77777777" w:rsidR="00DB496D" w:rsidRDefault="00DB496D" w:rsidP="00DB496D">
      <w:r>
        <w:rPr>
          <w:bCs/>
        </w:rPr>
        <w:t>A</w:t>
      </w:r>
      <w:r w:rsidRPr="00A43798">
        <w:rPr>
          <w:bCs/>
        </w:rPr>
        <w:t>ssets which may be exposed to greater risk, but where the potential return is higher than low risk assets (</w:t>
      </w:r>
      <w:r w:rsidR="00C72A50" w:rsidRPr="00A43798">
        <w:rPr>
          <w:bCs/>
        </w:rPr>
        <w:t>e.g.</w:t>
      </w:r>
      <w:r w:rsidRPr="00A43798">
        <w:rPr>
          <w:bCs/>
        </w:rPr>
        <w:t xml:space="preserve"> equities)</w:t>
      </w:r>
    </w:p>
    <w:p w14:paraId="5D65FC09" w14:textId="77777777" w:rsidR="00DB496D" w:rsidRDefault="00DB496D" w:rsidP="00DB496D">
      <w:pPr>
        <w:rPr>
          <w:rFonts w:cs="Arial"/>
          <w:color w:val="333399"/>
          <w:szCs w:val="20"/>
        </w:rPr>
      </w:pPr>
    </w:p>
    <w:p w14:paraId="2C82DF08" w14:textId="77777777" w:rsidR="00DB496D" w:rsidRDefault="00DB496D" w:rsidP="00DB496D">
      <w:pPr>
        <w:rPr>
          <w:rFonts w:cs="Arial"/>
          <w:color w:val="333399"/>
          <w:szCs w:val="20"/>
        </w:rPr>
      </w:pPr>
    </w:p>
    <w:p w14:paraId="33B2EFC1" w14:textId="77777777" w:rsidR="00DB496D" w:rsidRPr="00AE24CE" w:rsidRDefault="00DB496D" w:rsidP="00DB496D">
      <w:pPr>
        <w:rPr>
          <w:rFonts w:cs="Arial"/>
          <w:color w:val="333399"/>
          <w:szCs w:val="20"/>
        </w:rPr>
      </w:pPr>
      <w:r w:rsidRPr="00AE24CE">
        <w:rPr>
          <w:rFonts w:cs="Arial"/>
          <w:color w:val="333399"/>
          <w:szCs w:val="20"/>
        </w:rPr>
        <w:t>Royalties Revenues</w:t>
      </w:r>
    </w:p>
    <w:p w14:paraId="72A47B47" w14:textId="77777777" w:rsidR="00DB496D" w:rsidRDefault="00DB496D" w:rsidP="00DB496D">
      <w:r w:rsidRPr="00277794">
        <w:t>Revenue earned from intellectual property generated through eligible NIC projects</w:t>
      </w:r>
    </w:p>
    <w:p w14:paraId="2B1A4D87" w14:textId="77777777" w:rsidR="00DB496D" w:rsidRDefault="00DB496D" w:rsidP="00DB496D">
      <w:pPr>
        <w:rPr>
          <w:b/>
        </w:rPr>
      </w:pPr>
    </w:p>
    <w:p w14:paraId="2B1CFBE7" w14:textId="77777777" w:rsidR="00D15A82" w:rsidRDefault="00D15A82" w:rsidP="00DB496D">
      <w:pPr>
        <w:rPr>
          <w:rFonts w:cs="Arial"/>
          <w:color w:val="333399"/>
          <w:szCs w:val="20"/>
        </w:rPr>
      </w:pPr>
    </w:p>
    <w:p w14:paraId="11F887D1" w14:textId="77777777" w:rsidR="00DB496D" w:rsidRPr="00AE24CE" w:rsidRDefault="00DB496D" w:rsidP="00DB496D">
      <w:pPr>
        <w:rPr>
          <w:rFonts w:cs="Arial"/>
          <w:color w:val="333399"/>
          <w:szCs w:val="20"/>
        </w:rPr>
      </w:pPr>
      <w:r w:rsidRPr="00AE24CE">
        <w:rPr>
          <w:rFonts w:cs="Arial"/>
          <w:color w:val="333399"/>
          <w:szCs w:val="20"/>
        </w:rPr>
        <w:t>Returned Royalties Income</w:t>
      </w:r>
    </w:p>
    <w:p w14:paraId="067F0790" w14:textId="77777777" w:rsidR="00DB496D" w:rsidRPr="00277794" w:rsidRDefault="00DB496D" w:rsidP="00DB496D">
      <w:r w:rsidRPr="00277794">
        <w:t xml:space="preserve">Revenue earned from intellectual property generated through eligible NIC projects less any Directly Attributable Costs, and that is payable to customers under the NIC, as calculated in accordance with the NIC </w:t>
      </w:r>
      <w:r>
        <w:t>governance document.</w:t>
      </w:r>
    </w:p>
    <w:p w14:paraId="5251E059" w14:textId="77777777" w:rsidR="00DB496D" w:rsidRDefault="00DB496D" w:rsidP="00DB496D">
      <w:pPr>
        <w:rPr>
          <w:b/>
        </w:rPr>
      </w:pPr>
    </w:p>
    <w:p w14:paraId="398D7AE8" w14:textId="77777777" w:rsidR="00701B3A" w:rsidRDefault="00701B3A" w:rsidP="00DB496D">
      <w:pPr>
        <w:rPr>
          <w:rFonts w:cs="Arial"/>
          <w:color w:val="333399"/>
          <w:szCs w:val="20"/>
        </w:rPr>
      </w:pPr>
    </w:p>
    <w:p w14:paraId="2A18A9A6" w14:textId="47F26806" w:rsidR="00DB496D" w:rsidRPr="00AE24CE" w:rsidRDefault="00DB496D" w:rsidP="00DB496D">
      <w:pPr>
        <w:rPr>
          <w:rFonts w:cs="Arial"/>
          <w:color w:val="333399"/>
          <w:szCs w:val="20"/>
        </w:rPr>
      </w:pPr>
      <w:r w:rsidRPr="00AE24CE">
        <w:rPr>
          <w:rFonts w:cs="Arial"/>
          <w:color w:val="333399"/>
          <w:szCs w:val="20"/>
        </w:rPr>
        <w:t>Retained NIC Royalties</w:t>
      </w:r>
    </w:p>
    <w:p w14:paraId="0F310DB0" w14:textId="77777777" w:rsidR="00DB496D" w:rsidRDefault="00DB496D" w:rsidP="00DB496D">
      <w:r w:rsidRPr="00277794">
        <w:t xml:space="preserve">Total royalties earned through all NIC projects to be retained by </w:t>
      </w:r>
      <w:r>
        <w:t>the l</w:t>
      </w:r>
      <w:r w:rsidRPr="00277794">
        <w:t>icensee</w:t>
      </w:r>
    </w:p>
    <w:p w14:paraId="67E6DE3E" w14:textId="77777777" w:rsidR="00DB496D" w:rsidRDefault="00DB496D" w:rsidP="00DB496D"/>
    <w:p w14:paraId="1EE8F167" w14:textId="77777777" w:rsidR="00DB496D" w:rsidRDefault="00DB496D" w:rsidP="009168D3">
      <w:pPr>
        <w:pStyle w:val="GlossaryHead"/>
        <w:keepNext/>
        <w:keepLines/>
      </w:pPr>
      <w:r>
        <w:t>S</w:t>
      </w:r>
    </w:p>
    <w:p w14:paraId="6981C013" w14:textId="77777777" w:rsidR="00DB496D" w:rsidRDefault="00DB496D" w:rsidP="009168D3">
      <w:pPr>
        <w:keepNext/>
        <w:keepLines/>
      </w:pPr>
    </w:p>
    <w:p w14:paraId="31B299EE" w14:textId="77777777" w:rsidR="00DB496D" w:rsidRPr="00AE24CE" w:rsidRDefault="00DB496D" w:rsidP="009168D3">
      <w:pPr>
        <w:keepNext/>
        <w:keepLines/>
        <w:rPr>
          <w:rFonts w:cs="Arial"/>
          <w:color w:val="333399"/>
          <w:szCs w:val="20"/>
        </w:rPr>
      </w:pPr>
      <w:r w:rsidRPr="00AE24CE">
        <w:rPr>
          <w:rFonts w:cs="Arial"/>
          <w:color w:val="333399"/>
          <w:szCs w:val="20"/>
        </w:rPr>
        <w:t>Salary / staff costs</w:t>
      </w:r>
    </w:p>
    <w:p w14:paraId="2BC8110F" w14:textId="77777777" w:rsidR="00DB496D" w:rsidRDefault="00DB496D" w:rsidP="009168D3">
      <w:pPr>
        <w:keepNext/>
        <w:keepLines/>
      </w:pPr>
      <w:r>
        <w:t>Includes: salaries and wages, national insurance contributions, overtime standby and other allowances, all ongoing pension costs and incremental deficit repair payments, share based schemes, and sick pay and sickness benefits.</w:t>
      </w:r>
    </w:p>
    <w:p w14:paraId="35433EDF" w14:textId="77777777" w:rsidR="00DB496D" w:rsidRDefault="00DB496D" w:rsidP="00DB496D"/>
    <w:p w14:paraId="6FCFC35B" w14:textId="77777777" w:rsidR="00DB496D" w:rsidRPr="00AE24CE" w:rsidRDefault="00DB496D" w:rsidP="00DB496D">
      <w:pPr>
        <w:rPr>
          <w:rFonts w:cs="Arial"/>
          <w:color w:val="333399"/>
          <w:szCs w:val="20"/>
        </w:rPr>
      </w:pPr>
      <w:r w:rsidRPr="00AE24CE">
        <w:rPr>
          <w:rFonts w:cs="Arial"/>
          <w:color w:val="333399"/>
          <w:szCs w:val="20"/>
        </w:rPr>
        <w:t xml:space="preserve">Security (pertaining to SO):  </w:t>
      </w:r>
    </w:p>
    <w:p w14:paraId="10866BCE" w14:textId="77777777" w:rsidR="00DB496D" w:rsidRDefault="00DB496D" w:rsidP="00DB496D">
      <w:r>
        <w:t xml:space="preserve">Shall mean costs (operating and capital expenditure) for enhanced security activities as specifically directed by Department of </w:t>
      </w:r>
      <w:r w:rsidRPr="00C16B2A">
        <w:t>Energy and</w:t>
      </w:r>
      <w:r>
        <w:rPr>
          <w:color w:val="1F497D"/>
        </w:rPr>
        <w:t xml:space="preserve"> </w:t>
      </w:r>
      <w:r>
        <w:t xml:space="preserve">Climate Change (“DECC”) or the Centre for the Protection of National Infrastructure (“CPNI”) pursuant to Special </w:t>
      </w:r>
      <w:r w:rsidR="00C72A50">
        <w:t>Licence</w:t>
      </w:r>
      <w:r>
        <w:t xml:space="preserve"> Condition XXX. These cost are subject to an uncertainty mechanism.  </w:t>
      </w:r>
    </w:p>
    <w:p w14:paraId="0FE26720" w14:textId="77777777" w:rsidR="00DB496D" w:rsidRDefault="00DB496D" w:rsidP="00DB496D"/>
    <w:p w14:paraId="7B9AED52" w14:textId="77777777" w:rsidR="00022827" w:rsidRPr="00AE24CE" w:rsidRDefault="00022827" w:rsidP="00022827">
      <w:pPr>
        <w:rPr>
          <w:rFonts w:cs="Arial"/>
          <w:color w:val="333399"/>
          <w:szCs w:val="20"/>
        </w:rPr>
      </w:pPr>
      <w:r>
        <w:rPr>
          <w:rFonts w:cs="Arial"/>
          <w:color w:val="333399"/>
          <w:szCs w:val="20"/>
        </w:rPr>
        <w:t>Scheme</w:t>
      </w:r>
    </w:p>
    <w:p w14:paraId="728556A9" w14:textId="4DB97656" w:rsidR="00022827" w:rsidRPr="007270D0" w:rsidRDefault="001076D0" w:rsidP="00022827">
      <w:pPr>
        <w:rPr>
          <w:szCs w:val="20"/>
        </w:rPr>
      </w:pPr>
      <w:r w:rsidRPr="007270D0">
        <w:rPr>
          <w:szCs w:val="20"/>
        </w:rPr>
        <w:t>Schemes are individual constituent elements of a project. Each scheme will refer</w:t>
      </w:r>
      <w:r w:rsidR="00022827" w:rsidRPr="007270D0">
        <w:rPr>
          <w:szCs w:val="20"/>
        </w:rPr>
        <w:t xml:space="preserve"> t</w:t>
      </w:r>
      <w:r w:rsidRPr="007270D0">
        <w:rPr>
          <w:szCs w:val="20"/>
        </w:rPr>
        <w:t>o a planned engineering activity that is</w:t>
      </w:r>
      <w:r w:rsidR="00022827" w:rsidRPr="007270D0">
        <w:rPr>
          <w:szCs w:val="20"/>
        </w:rPr>
        <w:t xml:space="preserve"> intended to achieve a </w:t>
      </w:r>
      <w:r w:rsidR="00701B3A" w:rsidRPr="007270D0">
        <w:rPr>
          <w:szCs w:val="20"/>
        </w:rPr>
        <w:t>distinct</w:t>
      </w:r>
      <w:r w:rsidR="00022827" w:rsidRPr="007270D0">
        <w:rPr>
          <w:szCs w:val="20"/>
        </w:rPr>
        <w:t xml:space="preserve"> </w:t>
      </w:r>
      <w:r w:rsidRPr="007270D0">
        <w:rPr>
          <w:szCs w:val="20"/>
        </w:rPr>
        <w:t xml:space="preserve">and measurable </w:t>
      </w:r>
      <w:r w:rsidR="00022827" w:rsidRPr="007270D0">
        <w:rPr>
          <w:szCs w:val="20"/>
        </w:rPr>
        <w:t>purpose</w:t>
      </w:r>
      <w:r w:rsidR="00F06002">
        <w:rPr>
          <w:szCs w:val="20"/>
        </w:rPr>
        <w:t>.  The p</w:t>
      </w:r>
      <w:r w:rsidR="007270D0" w:rsidRPr="007270D0">
        <w:rPr>
          <w:szCs w:val="20"/>
        </w:rPr>
        <w:t>u</w:t>
      </w:r>
      <w:r w:rsidR="00F06002">
        <w:rPr>
          <w:szCs w:val="20"/>
        </w:rPr>
        <w:t>r</w:t>
      </w:r>
      <w:r w:rsidR="007270D0" w:rsidRPr="007270D0">
        <w:rPr>
          <w:szCs w:val="20"/>
        </w:rPr>
        <w:t xml:space="preserve">pose will be </w:t>
      </w:r>
      <w:r w:rsidR="00701B3A" w:rsidRPr="007270D0">
        <w:rPr>
          <w:szCs w:val="20"/>
        </w:rPr>
        <w:t>either electrical in nature (eg MW) or physical in nature (eg construction of new assets, overhead line or underground cable</w:t>
      </w:r>
      <w:r w:rsidR="007270D0" w:rsidRPr="007270D0">
        <w:rPr>
          <w:szCs w:val="20"/>
        </w:rPr>
        <w:t>, the costs of these assets are charged to all users of the NETS via TNUoS charges</w:t>
      </w:r>
      <w:r w:rsidR="00701B3A" w:rsidRPr="007270D0">
        <w:rPr>
          <w:szCs w:val="20"/>
        </w:rPr>
        <w:t>).</w:t>
      </w:r>
      <w:r w:rsidRPr="007270D0">
        <w:rPr>
          <w:szCs w:val="20"/>
        </w:rPr>
        <w:t xml:space="preserve"> </w:t>
      </w:r>
    </w:p>
    <w:p w14:paraId="7D23E457" w14:textId="3C9D437B" w:rsidR="00022827" w:rsidRPr="00CE6ED0" w:rsidRDefault="00022827" w:rsidP="00DB496D">
      <w:pPr>
        <w:pStyle w:val="GlossaryHead"/>
        <w:rPr>
          <w:color w:val="FF0000"/>
        </w:rPr>
      </w:pPr>
    </w:p>
    <w:p w14:paraId="64FBDC9B" w14:textId="77777777" w:rsidR="00DB496D" w:rsidRDefault="00DB496D" w:rsidP="00DB496D">
      <w:pPr>
        <w:pStyle w:val="GlossaryHead"/>
      </w:pPr>
      <w:r>
        <w:t>T</w:t>
      </w:r>
    </w:p>
    <w:p w14:paraId="2D4B2204" w14:textId="77777777" w:rsidR="00DB496D" w:rsidRDefault="00DB496D" w:rsidP="00DB496D"/>
    <w:p w14:paraId="3664C906" w14:textId="77777777" w:rsidR="00DB496D" w:rsidRPr="008566FD" w:rsidRDefault="00DB496D" w:rsidP="00DB496D">
      <w:pPr>
        <w:rPr>
          <w:rFonts w:cs="Arial"/>
          <w:color w:val="333399"/>
          <w:szCs w:val="20"/>
        </w:rPr>
      </w:pPr>
      <w:r w:rsidRPr="008566FD">
        <w:rPr>
          <w:rFonts w:cs="Arial"/>
          <w:color w:val="333399"/>
          <w:szCs w:val="20"/>
        </w:rPr>
        <w:t>TIRG</w:t>
      </w:r>
    </w:p>
    <w:p w14:paraId="5380AF4A" w14:textId="77777777" w:rsidR="00DB496D" w:rsidRDefault="00DB496D" w:rsidP="00DB496D">
      <w:r>
        <w:t>Transmission Investment for Renewable Generation</w:t>
      </w:r>
    </w:p>
    <w:p w14:paraId="0AD187FF" w14:textId="77777777" w:rsidR="00DB496D" w:rsidRDefault="00DB496D" w:rsidP="00DB496D"/>
    <w:p w14:paraId="235AFA82" w14:textId="77777777" w:rsidR="00DB496D" w:rsidRPr="008566FD" w:rsidRDefault="00DB496D" w:rsidP="00DB496D">
      <w:pPr>
        <w:rPr>
          <w:rFonts w:cs="Arial"/>
          <w:color w:val="333399"/>
          <w:szCs w:val="20"/>
        </w:rPr>
      </w:pPr>
      <w:r w:rsidRPr="008566FD">
        <w:rPr>
          <w:rFonts w:cs="Arial"/>
          <w:color w:val="333399"/>
          <w:szCs w:val="20"/>
        </w:rPr>
        <w:t>Totex</w:t>
      </w:r>
    </w:p>
    <w:p w14:paraId="744921E5" w14:textId="77777777" w:rsidR="00DB496D" w:rsidRDefault="00DB496D" w:rsidP="00DB496D">
      <w:r>
        <w:t>see Appendix 2</w:t>
      </w:r>
    </w:p>
    <w:p w14:paraId="34A631C6" w14:textId="77777777" w:rsidR="00DB496D" w:rsidRDefault="00DB496D" w:rsidP="00DB496D"/>
    <w:p w14:paraId="66D03BD7" w14:textId="77777777" w:rsidR="00DB496D" w:rsidRPr="008566FD" w:rsidRDefault="00DB496D" w:rsidP="00DB496D">
      <w:pPr>
        <w:rPr>
          <w:rFonts w:cs="Arial"/>
          <w:color w:val="333399"/>
          <w:szCs w:val="20"/>
        </w:rPr>
      </w:pPr>
      <w:r w:rsidRPr="008566FD">
        <w:rPr>
          <w:rFonts w:cs="Arial"/>
          <w:color w:val="333399"/>
          <w:szCs w:val="20"/>
        </w:rPr>
        <w:t>Transmission Licence</w:t>
      </w:r>
      <w:r>
        <w:rPr>
          <w:rFonts w:cs="Arial"/>
          <w:color w:val="333399"/>
          <w:szCs w:val="20"/>
        </w:rPr>
        <w:t xml:space="preserve"> Fee</w:t>
      </w:r>
    </w:p>
    <w:p w14:paraId="5D9488CF" w14:textId="77777777" w:rsidR="00DB496D" w:rsidRDefault="00DB496D" w:rsidP="00DB496D">
      <w:r>
        <w:t>Payments by the licensee to the Authority determined in accordance with the standard condition licence A4.</w:t>
      </w:r>
    </w:p>
    <w:p w14:paraId="26516802" w14:textId="77777777" w:rsidR="00DB496D" w:rsidRDefault="00DB496D" w:rsidP="00DB496D"/>
    <w:p w14:paraId="1C0FE367" w14:textId="77777777" w:rsidR="00DB496D" w:rsidRPr="008566FD" w:rsidRDefault="00DB496D" w:rsidP="00DB496D">
      <w:pPr>
        <w:rPr>
          <w:rFonts w:cs="Arial"/>
          <w:color w:val="333399"/>
          <w:szCs w:val="20"/>
        </w:rPr>
      </w:pPr>
      <w:r w:rsidRPr="008566FD">
        <w:rPr>
          <w:rFonts w:cs="Arial"/>
          <w:color w:val="333399"/>
          <w:szCs w:val="20"/>
        </w:rPr>
        <w:t>TII</w:t>
      </w:r>
    </w:p>
    <w:p w14:paraId="2893B59E" w14:textId="77777777" w:rsidR="00DB496D" w:rsidRDefault="00DB496D" w:rsidP="00DB496D">
      <w:r>
        <w:t>Transmission Investment Incentive</w:t>
      </w:r>
    </w:p>
    <w:p w14:paraId="45AB4803" w14:textId="77777777" w:rsidR="00DB496D" w:rsidRDefault="00DB496D" w:rsidP="00DB496D">
      <w:pPr>
        <w:pStyle w:val="GlossaryHead"/>
      </w:pPr>
    </w:p>
    <w:p w14:paraId="56F67E38" w14:textId="77777777" w:rsidR="00DB496D" w:rsidRDefault="00DB496D" w:rsidP="00DB496D">
      <w:pPr>
        <w:pStyle w:val="GlossaryHead"/>
      </w:pPr>
      <w:r>
        <w:t>W</w:t>
      </w:r>
    </w:p>
    <w:p w14:paraId="49551019" w14:textId="77777777" w:rsidR="00DB496D" w:rsidRDefault="00DB496D" w:rsidP="00DB496D">
      <w:pPr>
        <w:pStyle w:val="GlossarySub-head"/>
      </w:pPr>
    </w:p>
    <w:p w14:paraId="5F575C2F" w14:textId="77777777" w:rsidR="00DB496D" w:rsidRPr="008566FD" w:rsidRDefault="00DB496D" w:rsidP="00DB496D">
      <w:pPr>
        <w:rPr>
          <w:rFonts w:cs="Arial"/>
          <w:color w:val="333399"/>
          <w:szCs w:val="20"/>
        </w:rPr>
      </w:pPr>
      <w:r w:rsidRPr="008566FD">
        <w:rPr>
          <w:rFonts w:cs="Arial"/>
          <w:color w:val="333399"/>
          <w:szCs w:val="20"/>
        </w:rPr>
        <w:t>Workforce Renewal Costs (SPTL only)</w:t>
      </w:r>
    </w:p>
    <w:p w14:paraId="35784D65" w14:textId="77777777" w:rsidR="00DB496D" w:rsidRDefault="00DB496D" w:rsidP="00DB496D">
      <w:pPr>
        <w:rPr>
          <w:color w:val="365F91" w:themeColor="accent1" w:themeShade="BF"/>
          <w:sz w:val="40"/>
        </w:rPr>
      </w:pPr>
      <w:r>
        <w:t xml:space="preserve">Refers to operating costs </w:t>
      </w:r>
      <w:r w:rsidR="00C72A50">
        <w:t>associated</w:t>
      </w:r>
      <w:r>
        <w:t xml:space="preserve"> with the Workforce Renewal as prescribed in Special Condition 6H of SPTL’s licence</w:t>
      </w:r>
      <w:r>
        <w:br w:type="page"/>
      </w:r>
    </w:p>
    <w:p w14:paraId="633DD8C2" w14:textId="77777777" w:rsidR="00DB496D" w:rsidRDefault="00DB496D" w:rsidP="00DB496D">
      <w:pPr>
        <w:pStyle w:val="Heading1"/>
      </w:pPr>
      <w:bookmarkStart w:id="2296" w:name="_Ref355708772"/>
      <w:bookmarkStart w:id="2297" w:name="_Toc419108918"/>
      <w:bookmarkStart w:id="2298" w:name="_Toc16607129"/>
      <w:r>
        <w:t>Appendix 2 – Definition of Totex</w:t>
      </w:r>
      <w:bookmarkEnd w:id="2296"/>
      <w:bookmarkEnd w:id="2297"/>
      <w:bookmarkEnd w:id="2298"/>
    </w:p>
    <w:p w14:paraId="56B165BD" w14:textId="77777777" w:rsidR="00DB496D" w:rsidRDefault="00DB496D" w:rsidP="00DB496D">
      <w:pPr>
        <w:pStyle w:val="Heading2"/>
      </w:pPr>
      <w:bookmarkStart w:id="2299" w:name="_Toc419108919"/>
      <w:bookmarkStart w:id="2300" w:name="_Toc16607130"/>
      <w:r>
        <w:t>Introduction</w:t>
      </w:r>
      <w:bookmarkEnd w:id="2299"/>
      <w:bookmarkEnd w:id="2300"/>
    </w:p>
    <w:p w14:paraId="6E98E6A3" w14:textId="6F864E1B" w:rsidR="00DB496D" w:rsidRPr="000C6C7E" w:rsidRDefault="00DB496D" w:rsidP="007441CD">
      <w:pPr>
        <w:pStyle w:val="Appendixtext-Numbered"/>
        <w:numPr>
          <w:ilvl w:val="1"/>
          <w:numId w:val="64"/>
        </w:numPr>
      </w:pPr>
      <w:r w:rsidRPr="003017CD">
        <w:t>The</w:t>
      </w:r>
      <w:r w:rsidRPr="000C6C7E">
        <w:t xml:space="preserve"> </w:t>
      </w:r>
      <w:r>
        <w:t>Regulatory Asset Value (</w:t>
      </w:r>
      <w:r w:rsidRPr="000C6C7E">
        <w:t>RAV</w:t>
      </w:r>
      <w:r>
        <w:t>)</w:t>
      </w:r>
      <w:r w:rsidRPr="000C6C7E">
        <w:t xml:space="preserve"> is a key building block of the price control review. RAV represents the value upon which the companies earn a return in accordance with the regulatory cost of capital and receive a depreciation allowance.</w:t>
      </w:r>
      <w:r>
        <w:t xml:space="preserve"> Additions to the RAV are calculated as a set percentage</w:t>
      </w:r>
      <w:r w:rsidRPr="000C6C7E">
        <w:t xml:space="preserve"> </w:t>
      </w:r>
      <w:r>
        <w:t>of totex. Totex is dealt with</w:t>
      </w:r>
      <w:r w:rsidRPr="000C6C7E">
        <w:t xml:space="preserve"> as follows:</w:t>
      </w:r>
    </w:p>
    <w:p w14:paraId="7AD4F964" w14:textId="77777777" w:rsidR="00DB496D" w:rsidRDefault="00DB496D" w:rsidP="00DB496D">
      <w:pPr>
        <w:pStyle w:val="Text-bulleted"/>
        <w:tabs>
          <w:tab w:val="num" w:pos="360"/>
        </w:tabs>
      </w:pPr>
      <w:r>
        <w:t>an agreed percentage of Totex(see below) will be funded as slow money (</w:t>
      </w:r>
      <w:r w:rsidR="00443FBC">
        <w:t>ie</w:t>
      </w:r>
      <w:r>
        <w:t xml:space="preserve"> as an addition to RAV)</w:t>
      </w:r>
    </w:p>
    <w:p w14:paraId="57706D09" w14:textId="77777777" w:rsidR="00DB496D" w:rsidRDefault="00DB496D" w:rsidP="00DB496D">
      <w:pPr>
        <w:pStyle w:val="Text-bulleted"/>
        <w:tabs>
          <w:tab w:val="num" w:pos="360"/>
        </w:tabs>
      </w:pPr>
      <w:r>
        <w:t>the remainder will be funded as fast money (</w:t>
      </w:r>
      <w:r w:rsidR="00443FBC">
        <w:t>ie</w:t>
      </w:r>
      <w:r>
        <w:t xml:space="preserve"> </w:t>
      </w:r>
      <w:r w:rsidRPr="004D76E7">
        <w:t>which is expensed and funded in the year of expenditure</w:t>
      </w:r>
      <w:r>
        <w:t>)</w:t>
      </w:r>
    </w:p>
    <w:p w14:paraId="0F13C7EA" w14:textId="77777777" w:rsidR="00DB496D" w:rsidRPr="000C6C7E" w:rsidRDefault="00DB496D" w:rsidP="00DB496D">
      <w:pPr>
        <w:pStyle w:val="Text-bulleted"/>
        <w:numPr>
          <w:ilvl w:val="0"/>
          <w:numId w:val="0"/>
        </w:numPr>
        <w:ind w:left="360"/>
      </w:pPr>
      <w:r>
        <w:t xml:space="preserve"> </w:t>
      </w:r>
    </w:p>
    <w:p w14:paraId="04E92717" w14:textId="77777777" w:rsidR="00DB496D" w:rsidRDefault="00DB496D" w:rsidP="00DB496D">
      <w:pPr>
        <w:pStyle w:val="Appendixtext-Numbered"/>
      </w:pPr>
      <w:r w:rsidRPr="003017CD">
        <w:t xml:space="preserve">At the end of each year of </w:t>
      </w:r>
      <w:r>
        <w:t>a price control,</w:t>
      </w:r>
      <w:r w:rsidRPr="003017CD">
        <w:t xml:space="preserve"> </w:t>
      </w:r>
      <w:r>
        <w:t xml:space="preserve">as part of the Annual Iteration Process, </w:t>
      </w:r>
      <w:r w:rsidRPr="003017CD">
        <w:t>we publish a</w:t>
      </w:r>
      <w:r>
        <w:t>n updated ET Price Control Financial Model (PCFM) which give</w:t>
      </w:r>
      <w:r w:rsidR="00CF2C2E">
        <w:t>s</w:t>
      </w:r>
      <w:r>
        <w:t xml:space="preserve"> an </w:t>
      </w:r>
      <w:r w:rsidRPr="003017CD">
        <w:t xml:space="preserve">indicative updated RAV for each </w:t>
      </w:r>
      <w:r>
        <w:t>licensee</w:t>
      </w:r>
      <w:r w:rsidRPr="003017CD">
        <w:t xml:space="preserve">. In ascertaining these values it is important that the treatment of expenditure that </w:t>
      </w:r>
      <w:r>
        <w:t>licensees</w:t>
      </w:r>
      <w:r w:rsidRPr="003017CD">
        <w:t xml:space="preserve"> incur in this period is consistent with the principles and specific issues set out in the </w:t>
      </w:r>
      <w:r w:rsidR="009B0DFD">
        <w:t>Final Proposals</w:t>
      </w:r>
      <w:r w:rsidRPr="003017CD">
        <w:t xml:space="preserve"> – that is, the same constituents of costs are </w:t>
      </w:r>
      <w:r>
        <w:t>included as Totex</w:t>
      </w:r>
      <w:r w:rsidRPr="003017CD">
        <w:t xml:space="preserve">. </w:t>
      </w:r>
      <w:r>
        <w:t>We add all costs on a normal accruals basis. This excludes</w:t>
      </w:r>
      <w:r w:rsidRPr="003017CD">
        <w:t xml:space="preserve"> provisions, </w:t>
      </w:r>
      <w:r>
        <w:t xml:space="preserve">except for </w:t>
      </w:r>
      <w:r w:rsidRPr="003017CD">
        <w:t>the actual cash utilisation thereof.</w:t>
      </w:r>
    </w:p>
    <w:p w14:paraId="7F8D50FA" w14:textId="3422A568" w:rsidR="00DB496D" w:rsidRDefault="00DB496D" w:rsidP="00DB496D">
      <w:pPr>
        <w:pStyle w:val="Heading2"/>
      </w:pPr>
      <w:bookmarkStart w:id="2301" w:name="_Toc280109484"/>
      <w:bookmarkStart w:id="2302" w:name="_Toc280261955"/>
      <w:bookmarkStart w:id="2303" w:name="_Toc280270445"/>
      <w:bookmarkStart w:id="2304" w:name="_Toc280288551"/>
      <w:bookmarkStart w:id="2305" w:name="_Toc288659786"/>
      <w:bookmarkStart w:id="2306" w:name="_Toc289155365"/>
      <w:bookmarkStart w:id="2307" w:name="_Toc419108920"/>
      <w:bookmarkStart w:id="2308" w:name="_Toc16607131"/>
      <w:r>
        <w:t>Definition of totex</w:t>
      </w:r>
      <w:bookmarkEnd w:id="2301"/>
      <w:bookmarkEnd w:id="2302"/>
      <w:bookmarkEnd w:id="2303"/>
      <w:bookmarkEnd w:id="2304"/>
      <w:bookmarkEnd w:id="2305"/>
      <w:bookmarkEnd w:id="2306"/>
      <w:bookmarkEnd w:id="2307"/>
      <w:bookmarkEnd w:id="2308"/>
    </w:p>
    <w:p w14:paraId="6B688CCA" w14:textId="77777777" w:rsidR="00DB496D" w:rsidRPr="006D52AE" w:rsidRDefault="00DB496D" w:rsidP="00DB496D">
      <w:pPr>
        <w:pStyle w:val="Appendixtext-Numbered"/>
      </w:pPr>
      <w:r w:rsidRPr="003017CD">
        <w:t xml:space="preserve"> </w:t>
      </w:r>
      <w:r>
        <w:t>T</w:t>
      </w:r>
      <w:r w:rsidRPr="004266DC">
        <w:t xml:space="preserve">he annual net additions to RAV will be calculated as </w:t>
      </w:r>
      <w:r>
        <w:t>a percentage</w:t>
      </w:r>
      <w:r w:rsidRPr="004266DC">
        <w:t xml:space="preserve"> of </w:t>
      </w:r>
      <w:r>
        <w:t xml:space="preserve">totex. </w:t>
      </w:r>
      <w:r w:rsidRPr="006D52AE">
        <w:t>Totex consists of all the expenditure relating to a licensees regulated activities with the exception of:</w:t>
      </w:r>
    </w:p>
    <w:p w14:paraId="24EE18E5" w14:textId="77777777" w:rsidR="00DB496D" w:rsidRPr="006D52AE" w:rsidRDefault="00DB496D" w:rsidP="00DB496D">
      <w:pPr>
        <w:pStyle w:val="Text-bulleted"/>
        <w:tabs>
          <w:tab w:val="num" w:pos="360"/>
        </w:tabs>
      </w:pPr>
      <w:r>
        <w:t>all costs relating to d</w:t>
      </w:r>
      <w:r w:rsidRPr="006D52AE">
        <w:t>e minimis activit</w:t>
      </w:r>
      <w:r>
        <w:t>ies;</w:t>
      </w:r>
    </w:p>
    <w:p w14:paraId="5D3DD83D" w14:textId="77777777" w:rsidR="00DB496D" w:rsidRDefault="00DB496D" w:rsidP="00DB496D">
      <w:pPr>
        <w:pStyle w:val="Text-bulleted"/>
        <w:tabs>
          <w:tab w:val="num" w:pos="360"/>
        </w:tabs>
      </w:pPr>
      <w:r>
        <w:t>all costs relating to e</w:t>
      </w:r>
      <w:r w:rsidRPr="006D52AE">
        <w:t>xcluded services activit</w:t>
      </w:r>
      <w:r>
        <w:t>ies (with the exception of capex relating to sole use exit connections);</w:t>
      </w:r>
    </w:p>
    <w:p w14:paraId="289D8E34" w14:textId="77777777" w:rsidR="00DB496D" w:rsidRDefault="00DB496D" w:rsidP="00DB496D">
      <w:pPr>
        <w:pStyle w:val="Text-bulleted"/>
        <w:tabs>
          <w:tab w:val="num" w:pos="360"/>
        </w:tabs>
      </w:pPr>
      <w:r>
        <w:t>p</w:t>
      </w:r>
      <w:r w:rsidRPr="006D52AE">
        <w:t>ension deficit repair payments relating to the es</w:t>
      </w:r>
      <w:r>
        <w:t xml:space="preserve">tablished deficit </w:t>
      </w:r>
      <w:r w:rsidRPr="003017CD">
        <w:t>and for the avoidance of doubt, all unfunded early retirement deficiency costs (ERDC) post 1 April</w:t>
      </w:r>
      <w:r>
        <w:t xml:space="preserve"> 2004;</w:t>
      </w:r>
    </w:p>
    <w:p w14:paraId="3F6525E6" w14:textId="77777777" w:rsidR="00DB496D" w:rsidRDefault="00DB496D" w:rsidP="00DB496D">
      <w:pPr>
        <w:pStyle w:val="Text-bulleted"/>
        <w:tabs>
          <w:tab w:val="num" w:pos="360"/>
        </w:tabs>
      </w:pPr>
      <w:r>
        <w:t>Pension Scheme Administration and PPF levy costs;</w:t>
      </w:r>
    </w:p>
    <w:p w14:paraId="266BCD8F" w14:textId="77777777" w:rsidR="00DB496D" w:rsidRDefault="00DB496D" w:rsidP="00DB496D">
      <w:pPr>
        <w:pStyle w:val="Text-bulleted"/>
        <w:tabs>
          <w:tab w:val="num" w:pos="360"/>
        </w:tabs>
      </w:pPr>
      <w:r>
        <w:t>costs associated with specific incentive schemes (to include TIRG, Network Innovation Competition and Network Innovation costs);</w:t>
      </w:r>
    </w:p>
    <w:p w14:paraId="10B9BB19" w14:textId="77777777" w:rsidR="00DB496D" w:rsidRDefault="00DB496D" w:rsidP="00DB496D">
      <w:pPr>
        <w:pStyle w:val="Text-bulleted"/>
        <w:tabs>
          <w:tab w:val="num" w:pos="360"/>
        </w:tabs>
      </w:pPr>
      <w:r>
        <w:t>a</w:t>
      </w:r>
      <w:r w:rsidRPr="003017CD">
        <w:t xml:space="preserve">ll </w:t>
      </w:r>
      <w:r>
        <w:t xml:space="preserve">statutory or regulatory </w:t>
      </w:r>
      <w:r w:rsidRPr="003017CD">
        <w:t>depreciation and amortisation</w:t>
      </w:r>
      <w:r>
        <w:t>;</w:t>
      </w:r>
    </w:p>
    <w:p w14:paraId="404B60E2" w14:textId="77777777" w:rsidR="00DB496D" w:rsidRPr="003017CD" w:rsidRDefault="00DB496D" w:rsidP="00DB496D">
      <w:pPr>
        <w:pStyle w:val="Text-bulleted"/>
        <w:tabs>
          <w:tab w:val="num" w:pos="360"/>
        </w:tabs>
      </w:pPr>
      <w:r>
        <w:t>p</w:t>
      </w:r>
      <w:r w:rsidRPr="003017CD">
        <w:t xml:space="preserve">rofit margins from related parties (except </w:t>
      </w:r>
      <w:r>
        <w:t xml:space="preserve">where permitted </w:t>
      </w:r>
      <w:r w:rsidRPr="003017CD">
        <w:t>as defined below)</w:t>
      </w:r>
      <w:r>
        <w:t>;</w:t>
      </w:r>
    </w:p>
    <w:p w14:paraId="26D09DC9" w14:textId="77777777" w:rsidR="00DB496D" w:rsidRDefault="00DB496D" w:rsidP="00DB496D">
      <w:pPr>
        <w:pStyle w:val="Text-bulleted"/>
        <w:tabs>
          <w:tab w:val="num" w:pos="360"/>
        </w:tabs>
      </w:pPr>
      <w:r w:rsidRPr="003017CD">
        <w:t>costs relati</w:t>
      </w:r>
      <w:r>
        <w:t>ng</w:t>
      </w:r>
      <w:r w:rsidRPr="003017CD">
        <w:t xml:space="preserve"> to rebranding a company’s assets or vehicles following a name </w:t>
      </w:r>
      <w:r>
        <w:t xml:space="preserve">or logo </w:t>
      </w:r>
      <w:r w:rsidRPr="003017CD">
        <w:t>change</w:t>
      </w:r>
      <w:r>
        <w:t>;</w:t>
      </w:r>
    </w:p>
    <w:p w14:paraId="2C420023" w14:textId="77777777" w:rsidR="00DB496D" w:rsidRDefault="00DB496D" w:rsidP="00DB496D">
      <w:pPr>
        <w:pStyle w:val="Text-bulleted"/>
        <w:tabs>
          <w:tab w:val="num" w:pos="360"/>
        </w:tabs>
      </w:pPr>
      <w:r>
        <w:t>f</w:t>
      </w:r>
      <w:r w:rsidRPr="003017CD">
        <w:t xml:space="preserve">ines and penalties incurred by the </w:t>
      </w:r>
      <w:r>
        <w:t>licensee</w:t>
      </w:r>
      <w:r w:rsidRPr="003017CD">
        <w:t xml:space="preserve"> (including all tax penalties, fines and interest)</w:t>
      </w:r>
      <w:r>
        <w:t xml:space="preserve"> except if, exceptionally Traffic Management Act costs can be shown to be efficient;</w:t>
      </w:r>
    </w:p>
    <w:p w14:paraId="7B0C0991" w14:textId="77777777" w:rsidR="00DB496D" w:rsidRDefault="00DB496D" w:rsidP="00DB496D">
      <w:pPr>
        <w:pStyle w:val="Text-bulleted"/>
        <w:tabs>
          <w:tab w:val="num" w:pos="360"/>
        </w:tabs>
      </w:pPr>
      <w:r>
        <w:t>any costs relating to the SO for external purposes (</w:t>
      </w:r>
      <w:r w:rsidR="00443FBC">
        <w:t>ie</w:t>
      </w:r>
      <w:r>
        <w:t xml:space="preserve"> balancing services activity);</w:t>
      </w:r>
    </w:p>
    <w:p w14:paraId="17D7EB20" w14:textId="77777777" w:rsidR="00D2391A" w:rsidRDefault="00D2391A" w:rsidP="00DB496D">
      <w:pPr>
        <w:pStyle w:val="Text-bulleted"/>
        <w:tabs>
          <w:tab w:val="num" w:pos="360"/>
        </w:tabs>
      </w:pPr>
      <w:r>
        <w:t>costs relating to preparatory cost</w:t>
      </w:r>
      <w:r w:rsidR="009D446A">
        <w:t>s that NGET SO will incur to establish systems and processes in readiness for taking on the EMR delivery functions if it is appointed to this role;</w:t>
      </w:r>
    </w:p>
    <w:p w14:paraId="5163F062" w14:textId="77777777" w:rsidR="00DB496D" w:rsidRDefault="00DB496D" w:rsidP="00DB496D">
      <w:pPr>
        <w:pStyle w:val="Text-bulleted"/>
        <w:tabs>
          <w:tab w:val="num" w:pos="360"/>
        </w:tabs>
      </w:pPr>
      <w:r>
        <w:t>c</w:t>
      </w:r>
      <w:r w:rsidRPr="003017CD">
        <w:t>ompensation payments made in relation to standards of performance</w:t>
      </w:r>
      <w:r>
        <w:t>;</w:t>
      </w:r>
    </w:p>
    <w:p w14:paraId="0209BD91" w14:textId="77777777" w:rsidR="00DB496D" w:rsidRDefault="00DB496D" w:rsidP="00DB496D">
      <w:pPr>
        <w:pStyle w:val="Text-bulleted"/>
        <w:tabs>
          <w:tab w:val="num" w:pos="360"/>
        </w:tabs>
      </w:pPr>
      <w:r>
        <w:t>b</w:t>
      </w:r>
      <w:r w:rsidRPr="003017CD">
        <w:t xml:space="preserve">ad </w:t>
      </w:r>
      <w:r>
        <w:t>d</w:t>
      </w:r>
      <w:r w:rsidRPr="003017CD">
        <w:t>ebt costs and receipts (subject to an ex post adjustment to allowed revenues)</w:t>
      </w:r>
      <w:r>
        <w:t>;</w:t>
      </w:r>
    </w:p>
    <w:p w14:paraId="4ABA0E9C" w14:textId="77777777" w:rsidR="00DB496D" w:rsidRPr="003017CD" w:rsidRDefault="00DB496D" w:rsidP="00DB496D">
      <w:pPr>
        <w:pStyle w:val="Text-bulleted"/>
        <w:tabs>
          <w:tab w:val="num" w:pos="360"/>
        </w:tabs>
      </w:pPr>
      <w:r w:rsidRPr="003017CD">
        <w:t xml:space="preserve">any </w:t>
      </w:r>
      <w:r>
        <w:t>cost reporting which is not on a normal accruals basis as referred to in paragraph 1.2 above</w:t>
      </w:r>
      <w:r w:rsidR="008A2CAE">
        <w:t xml:space="preserve"> (for the avoidance of doubt, accruals to recognise the present value obligation to the defined benefit pension scheme (in accordance with International Accounting Standard 19) are excluded from totex);</w:t>
      </w:r>
    </w:p>
    <w:p w14:paraId="5ECF5395" w14:textId="77777777" w:rsidR="00DB496D" w:rsidRDefault="00DB496D" w:rsidP="00DB496D">
      <w:pPr>
        <w:pStyle w:val="Text-bulleted"/>
        <w:tabs>
          <w:tab w:val="num" w:pos="360"/>
        </w:tabs>
      </w:pPr>
      <w:r>
        <w:t>c</w:t>
      </w:r>
      <w:r w:rsidRPr="003017CD">
        <w:t>osts in relation to pass-through items</w:t>
      </w:r>
      <w:r>
        <w:t>,</w:t>
      </w:r>
      <w:r w:rsidRPr="003017CD">
        <w:t xml:space="preserve"> including business rates</w:t>
      </w:r>
      <w:r>
        <w:t xml:space="preserve"> </w:t>
      </w:r>
      <w:r w:rsidRPr="003017CD">
        <w:t>(except for business rates on non-operational buildings)</w:t>
      </w:r>
      <w:r>
        <w:t>; and</w:t>
      </w:r>
    </w:p>
    <w:p w14:paraId="52C674F6" w14:textId="77777777" w:rsidR="00DB496D" w:rsidRDefault="00DB496D" w:rsidP="00DB496D">
      <w:pPr>
        <w:pStyle w:val="Text-bulleted"/>
        <w:tabs>
          <w:tab w:val="num" w:pos="360"/>
        </w:tabs>
      </w:pPr>
      <w:r w:rsidRPr="003017CD">
        <w:t>interest, other financing and tax costs</w:t>
      </w:r>
      <w:r w:rsidRPr="00B504FA">
        <w:rPr>
          <w:vertAlign w:val="superscript"/>
        </w:rPr>
        <w:footnoteReference w:id="10"/>
      </w:r>
      <w:r w:rsidRPr="003017CD">
        <w:t xml:space="preserve"> (except for business rates on non-operational buildings and stamp duty land tax)</w:t>
      </w:r>
      <w:r>
        <w:t>.</w:t>
      </w:r>
      <w:r>
        <w:br/>
      </w:r>
    </w:p>
    <w:p w14:paraId="2281E88C" w14:textId="77777777" w:rsidR="00DB496D" w:rsidRDefault="00DB496D" w:rsidP="00DB496D">
      <w:pPr>
        <w:pStyle w:val="Appendixtext-Numbered"/>
      </w:pPr>
      <w:r>
        <w:t>It should also be noted that:</w:t>
      </w:r>
    </w:p>
    <w:p w14:paraId="6CC2FAE7" w14:textId="77777777" w:rsidR="00DB496D" w:rsidRDefault="00DB496D" w:rsidP="00DB496D">
      <w:pPr>
        <w:pStyle w:val="Text-bulleted"/>
        <w:tabs>
          <w:tab w:val="num" w:pos="360"/>
        </w:tabs>
      </w:pPr>
      <w:r>
        <w:t>any change in the Totex amount for the licensee under the Totex Incentive Mechanism (TIM) is included as an adjustment to fast/ slow money;</w:t>
      </w:r>
    </w:p>
    <w:p w14:paraId="0F206B07" w14:textId="77777777" w:rsidR="00DB496D" w:rsidRDefault="00DB496D" w:rsidP="00DB496D">
      <w:pPr>
        <w:pStyle w:val="Text-bulleted"/>
        <w:tabs>
          <w:tab w:val="num" w:pos="360"/>
        </w:tabs>
      </w:pPr>
      <w:r w:rsidRPr="00700C5E">
        <w:t xml:space="preserve">pension deficit repair payments relating to </w:t>
      </w:r>
      <w:r>
        <w:t>any</w:t>
      </w:r>
      <w:r w:rsidRPr="00700C5E">
        <w:t xml:space="preserve"> incremental deficit </w:t>
      </w:r>
      <w:r>
        <w:t>(</w:t>
      </w:r>
      <w:r w:rsidR="00443FBC">
        <w:t>ie</w:t>
      </w:r>
      <w:r>
        <w:t xml:space="preserve"> not part of the established deficit) </w:t>
      </w:r>
      <w:r w:rsidRPr="00700C5E">
        <w:t xml:space="preserve">are </w:t>
      </w:r>
      <w:r>
        <w:t>considered to be</w:t>
      </w:r>
      <w:r w:rsidRPr="00700C5E">
        <w:t xml:space="preserve"> </w:t>
      </w:r>
      <w:r>
        <w:t xml:space="preserve">part of the licensee’s  labour costs and as such are part of Totex; and </w:t>
      </w:r>
    </w:p>
    <w:p w14:paraId="69B6AFCD" w14:textId="77777777" w:rsidR="00DB496D" w:rsidRDefault="00DB496D" w:rsidP="00DB496D">
      <w:pPr>
        <w:pStyle w:val="Text-bulleted"/>
        <w:tabs>
          <w:tab w:val="num" w:pos="360"/>
        </w:tabs>
      </w:pPr>
      <w:r>
        <w:t>customer contributions (which mainly relate to connection works) and other proceeds received (including from legal and insurance claims) that relate to the transmission business are treated as an offset to Totex expenditure, unless specifically subject to different treatment under the Cost and Revenue reporting RIGs.</w:t>
      </w:r>
    </w:p>
    <w:p w14:paraId="20833786" w14:textId="77777777" w:rsidR="00DB496D" w:rsidRDefault="00DB496D" w:rsidP="00DB496D">
      <w:pPr>
        <w:pStyle w:val="Text-bulleted"/>
        <w:numPr>
          <w:ilvl w:val="0"/>
          <w:numId w:val="0"/>
        </w:numPr>
        <w:ind w:left="360"/>
      </w:pPr>
    </w:p>
    <w:p w14:paraId="64F5C04E" w14:textId="77777777" w:rsidR="00DB496D" w:rsidRDefault="00DB496D" w:rsidP="00DB496D">
      <w:pPr>
        <w:pStyle w:val="Appendixtext-Numbered"/>
      </w:pPr>
      <w:r>
        <w:t>For avoidance of doubt</w:t>
      </w:r>
      <w:r w:rsidRPr="004266DC">
        <w:t>, in each case normal ongoing pension service costs</w:t>
      </w:r>
      <w:r>
        <w:t xml:space="preserve"> </w:t>
      </w:r>
      <w:r w:rsidRPr="004266DC">
        <w:t xml:space="preserve">will follow employment costs in each activity to RAV. </w:t>
      </w:r>
    </w:p>
    <w:p w14:paraId="42DF6C1E" w14:textId="77777777" w:rsidR="00DB496D" w:rsidRDefault="00DB496D" w:rsidP="00DB496D">
      <w:pPr>
        <w:pStyle w:val="Appendixtext-Numbered"/>
      </w:pPr>
      <w:r>
        <w:t xml:space="preserve"> </w:t>
      </w:r>
      <w:r w:rsidRPr="003017CD">
        <w:t xml:space="preserve">Costs </w:t>
      </w:r>
      <w:r>
        <w:t xml:space="preserve">added to RAV </w:t>
      </w:r>
      <w:r w:rsidRPr="003017CD">
        <w:t>are all intended to refer to costs incurred by the licensee or a related party of the licensee</w:t>
      </w:r>
      <w:r>
        <w:t xml:space="preserve"> undertaking regulated business activities.</w:t>
      </w:r>
      <w:r w:rsidRPr="003017CD">
        <w:t xml:space="preserve"> </w:t>
      </w:r>
      <w:r>
        <w:t>W</w:t>
      </w:r>
      <w:r w:rsidRPr="003017CD">
        <w:t>here those costs are recharged to the licensee</w:t>
      </w:r>
      <w:r>
        <w:t>,</w:t>
      </w:r>
      <w:r w:rsidRPr="003017CD">
        <w:t xml:space="preserve"> </w:t>
      </w:r>
      <w:r>
        <w:t xml:space="preserve">they should </w:t>
      </w:r>
      <w:r w:rsidRPr="003017CD">
        <w:t>not includ</w:t>
      </w:r>
      <w:r>
        <w:t>e</w:t>
      </w:r>
      <w:r w:rsidRPr="003017CD">
        <w:t xml:space="preserve"> any </w:t>
      </w:r>
      <w:r>
        <w:t>internal profit margins of the licensee or related party, except where permitted. The treatment of related party margins is set out in paragraphs [1.23] to [1.28] below.</w:t>
      </w:r>
      <w:r w:rsidRPr="004266DC">
        <w:t xml:space="preserve"> </w:t>
      </w:r>
    </w:p>
    <w:p w14:paraId="10439770" w14:textId="77777777" w:rsidR="00DB496D" w:rsidRDefault="00DB496D" w:rsidP="00DB496D">
      <w:pPr>
        <w:pStyle w:val="Appendixtext-Numbered"/>
      </w:pPr>
      <w:r>
        <w:t xml:space="preserve">For the avoidance of doubt costs that are eligible for a reopener mechanism will follow the Totex treatment as set out above at the time they are incurred. </w:t>
      </w:r>
    </w:p>
    <w:p w14:paraId="0C1563AE" w14:textId="44BD2780" w:rsidR="00DB496D" w:rsidRDefault="00DB496D" w:rsidP="00DB496D">
      <w:pPr>
        <w:pStyle w:val="Heading2"/>
        <w:keepNext/>
        <w:keepLines/>
      </w:pPr>
      <w:bookmarkStart w:id="2309" w:name="_Toc247721606"/>
      <w:bookmarkStart w:id="2310" w:name="_Toc280109485"/>
      <w:bookmarkStart w:id="2311" w:name="_Toc280261956"/>
      <w:bookmarkStart w:id="2312" w:name="_Toc280270446"/>
      <w:bookmarkStart w:id="2313" w:name="_Toc280288552"/>
      <w:bookmarkStart w:id="2314" w:name="_Toc288659787"/>
      <w:bookmarkStart w:id="2315" w:name="_Toc289155366"/>
      <w:bookmarkStart w:id="2316" w:name="_Toc419108921"/>
      <w:bookmarkStart w:id="2317" w:name="_Toc16607132"/>
      <w:r>
        <w:t>Deductions from RAV</w:t>
      </w:r>
      <w:bookmarkEnd w:id="2309"/>
      <w:bookmarkEnd w:id="2310"/>
      <w:bookmarkEnd w:id="2311"/>
      <w:bookmarkEnd w:id="2312"/>
      <w:bookmarkEnd w:id="2313"/>
      <w:bookmarkEnd w:id="2314"/>
      <w:bookmarkEnd w:id="2315"/>
      <w:bookmarkEnd w:id="2316"/>
      <w:bookmarkEnd w:id="2317"/>
    </w:p>
    <w:p w14:paraId="2B9DC255" w14:textId="77777777" w:rsidR="00DB496D" w:rsidRPr="004266DC" w:rsidRDefault="00DB496D" w:rsidP="00DB496D">
      <w:pPr>
        <w:pStyle w:val="Appendixtext-Numbered"/>
      </w:pPr>
      <w:r>
        <w:t xml:space="preserve">The </w:t>
      </w:r>
      <w:r w:rsidRPr="004266DC">
        <w:t>following items are not included in the costs added to the RAV but are netted off</w:t>
      </w:r>
      <w:r>
        <w:t xml:space="preserve"> additions to</w:t>
      </w:r>
      <w:r w:rsidRPr="004266DC">
        <w:t xml:space="preserve"> the relevant cost categories in ca</w:t>
      </w:r>
      <w:r>
        <w:t>rrying out the RAV roll forward calculation</w:t>
      </w:r>
      <w:r w:rsidRPr="004266DC">
        <w:t>:</w:t>
      </w:r>
    </w:p>
    <w:p w14:paraId="5E351297" w14:textId="77777777" w:rsidR="00DB496D" w:rsidRDefault="00DB496D" w:rsidP="00DB496D">
      <w:pPr>
        <w:pStyle w:val="Text-bulleted"/>
        <w:tabs>
          <w:tab w:val="num" w:pos="360"/>
        </w:tabs>
      </w:pPr>
      <w:r w:rsidRPr="00AC6D59">
        <w:t>cash proceeds of sale (or market value of intra-group transfer) of operational</w:t>
      </w:r>
      <w:r>
        <w:t xml:space="preserve"> </w:t>
      </w:r>
      <w:r w:rsidRPr="00AC6D59">
        <w:t xml:space="preserve">assets – by netting off the </w:t>
      </w:r>
      <w:r>
        <w:t>proceeds from the calculated additions to RAV</w:t>
      </w:r>
    </w:p>
    <w:p w14:paraId="35171149" w14:textId="77777777" w:rsidR="00DB496D" w:rsidRDefault="00DB496D" w:rsidP="00DB496D">
      <w:pPr>
        <w:pStyle w:val="Text-bulleted"/>
        <w:tabs>
          <w:tab w:val="num" w:pos="360"/>
        </w:tabs>
      </w:pPr>
      <w:r w:rsidRPr="00AC6D59">
        <w:t>cash proceeds of sale of assets as scrap – by netting</w:t>
      </w:r>
      <w:r>
        <w:t xml:space="preserve"> off </w:t>
      </w:r>
      <w:r w:rsidRPr="00AC6D59">
        <w:t xml:space="preserve">the </w:t>
      </w:r>
      <w:r>
        <w:t>proceeds from the calculated additions to RAV</w:t>
      </w:r>
      <w:r w:rsidRPr="00AC6D59">
        <w:t xml:space="preserve"> </w:t>
      </w:r>
    </w:p>
    <w:p w14:paraId="50FEDC9C" w14:textId="77777777" w:rsidR="00DB496D" w:rsidRDefault="00DB496D" w:rsidP="00DB496D">
      <w:pPr>
        <w:pStyle w:val="Appendixtext-Numbered"/>
      </w:pPr>
      <w:r>
        <w:t>These deductions from RAV will be made (on an NPV neutral basis) at the end of the RIIO-T1 Price Control as part of the RIIO-T2 Price Control process.</w:t>
      </w:r>
    </w:p>
    <w:p w14:paraId="5C622443" w14:textId="51CE8B24" w:rsidR="00DB496D" w:rsidRPr="004A3477" w:rsidDel="00714492" w:rsidRDefault="00DB496D" w:rsidP="00714492">
      <w:pPr>
        <w:pStyle w:val="Text-bulleted"/>
        <w:numPr>
          <w:ilvl w:val="0"/>
          <w:numId w:val="0"/>
        </w:numPr>
        <w:rPr>
          <w:del w:id="2318" w:author="Author"/>
        </w:rPr>
      </w:pPr>
    </w:p>
    <w:p w14:paraId="3C160524" w14:textId="6E4116FE" w:rsidR="00DB496D" w:rsidRPr="003017CD" w:rsidRDefault="00DB496D" w:rsidP="00DB496D">
      <w:pPr>
        <w:pStyle w:val="Heading2"/>
      </w:pPr>
      <w:bookmarkStart w:id="2319" w:name="_Toc233790077"/>
      <w:bookmarkStart w:id="2320" w:name="_Toc236712569"/>
      <w:bookmarkStart w:id="2321" w:name="_Toc245802516"/>
      <w:bookmarkStart w:id="2322" w:name="_Toc247721607"/>
      <w:bookmarkStart w:id="2323" w:name="_Toc280109487"/>
      <w:bookmarkStart w:id="2324" w:name="_Toc280261958"/>
      <w:bookmarkStart w:id="2325" w:name="_Toc280270448"/>
      <w:bookmarkStart w:id="2326" w:name="_Toc280288554"/>
      <w:bookmarkStart w:id="2327" w:name="_Toc288659789"/>
      <w:bookmarkStart w:id="2328" w:name="_Toc289155368"/>
      <w:bookmarkStart w:id="2329" w:name="_Toc419108922"/>
      <w:bookmarkStart w:id="2330" w:name="_Toc16607133"/>
      <w:r w:rsidRPr="003017CD">
        <w:t xml:space="preserve">Other </w:t>
      </w:r>
      <w:bookmarkEnd w:id="2319"/>
      <w:bookmarkEnd w:id="2320"/>
      <w:bookmarkEnd w:id="2321"/>
      <w:r>
        <w:t>RAV requirements</w:t>
      </w:r>
      <w:bookmarkEnd w:id="2322"/>
      <w:bookmarkEnd w:id="2323"/>
      <w:bookmarkEnd w:id="2324"/>
      <w:bookmarkEnd w:id="2325"/>
      <w:bookmarkEnd w:id="2326"/>
      <w:bookmarkEnd w:id="2327"/>
      <w:bookmarkEnd w:id="2328"/>
      <w:bookmarkEnd w:id="2329"/>
      <w:bookmarkEnd w:id="2330"/>
    </w:p>
    <w:p w14:paraId="33D01803" w14:textId="43478544" w:rsidR="00DB496D" w:rsidRPr="003017CD" w:rsidRDefault="00DB496D" w:rsidP="00DB496D">
      <w:pPr>
        <w:pStyle w:val="Indexhead"/>
      </w:pPr>
      <w:bookmarkStart w:id="2331" w:name="_Toc233790078"/>
      <w:bookmarkStart w:id="2332" w:name="_Toc236712570"/>
      <w:bookmarkStart w:id="2333" w:name="_Toc245802517"/>
      <w:bookmarkStart w:id="2334" w:name="_Toc247721608"/>
      <w:r w:rsidRPr="003017CD">
        <w:t>Efficient costs</w:t>
      </w:r>
      <w:bookmarkEnd w:id="2331"/>
      <w:bookmarkEnd w:id="2332"/>
      <w:bookmarkEnd w:id="2333"/>
      <w:bookmarkEnd w:id="2334"/>
    </w:p>
    <w:p w14:paraId="5135EE13" w14:textId="77777777" w:rsidR="00DB496D" w:rsidRPr="004266DC" w:rsidRDefault="00DB496D" w:rsidP="00DB496D">
      <w:pPr>
        <w:pStyle w:val="Appendixtext-Numbered"/>
      </w:pPr>
      <w:r w:rsidRPr="003017CD">
        <w:t>Ofgem</w:t>
      </w:r>
      <w:r w:rsidRPr="004266DC">
        <w:t xml:space="preserve"> reserves the option to disallow costs from the RAV for any of the</w:t>
      </w:r>
      <w:r>
        <w:t xml:space="preserve"> </w:t>
      </w:r>
      <w:r w:rsidR="00C72A50">
        <w:t>Totex expenditure</w:t>
      </w:r>
      <w:r w:rsidRPr="004266DC">
        <w:t xml:space="preserve"> if they do not relate to the </w:t>
      </w:r>
      <w:r>
        <w:t xml:space="preserve">regulated </w:t>
      </w:r>
      <w:r w:rsidRPr="004266DC">
        <w:t>business or are demonstrably inefficient or wasteful. We will specifically review all costs in relation to restructuring of a company’s business or operations in relation to corporate transactions, including the associated redundancy costs to satisfy ourselves that these costs are efficient and will deliver future savings for the benefit of the consumer.</w:t>
      </w:r>
    </w:p>
    <w:p w14:paraId="1CFB3794" w14:textId="2C685408" w:rsidR="00DB496D" w:rsidRPr="003017CD" w:rsidRDefault="00DB496D" w:rsidP="00DB496D">
      <w:pPr>
        <w:pStyle w:val="Indexhead"/>
      </w:pPr>
      <w:bookmarkStart w:id="2335" w:name="_Toc247721609"/>
      <w:r w:rsidRPr="003017CD">
        <w:t>Restated costs</w:t>
      </w:r>
      <w:bookmarkEnd w:id="2335"/>
    </w:p>
    <w:p w14:paraId="6C8FF916" w14:textId="77777777" w:rsidR="00DB496D" w:rsidRPr="004266DC" w:rsidRDefault="00DB496D" w:rsidP="00DB496D">
      <w:pPr>
        <w:pStyle w:val="Appendixtext-Numbered"/>
      </w:pPr>
      <w:r w:rsidRPr="003017CD">
        <w:t xml:space="preserve">For all costs, in </w:t>
      </w:r>
      <w:r w:rsidRPr="004266DC">
        <w:t xml:space="preserve">whatever category, activity or exclusion, </w:t>
      </w:r>
      <w:r>
        <w:t>where a company makes any restatement of</w:t>
      </w:r>
      <w:r w:rsidRPr="004266DC">
        <w:t xml:space="preserve"> costs</w:t>
      </w:r>
      <w:r>
        <w:t>, we will apply these</w:t>
      </w:r>
      <w:r w:rsidRPr="004266DC">
        <w:t xml:space="preserve"> in </w:t>
      </w:r>
      <w:r>
        <w:t xml:space="preserve">to </w:t>
      </w:r>
      <w:r w:rsidRPr="004266DC">
        <w:t>the year in which the</w:t>
      </w:r>
      <w:r>
        <w:t xml:space="preserve">y were originally incurred </w:t>
      </w:r>
      <w:r w:rsidRPr="004266DC">
        <w:t>rather than in the year of the restatement.</w:t>
      </w:r>
    </w:p>
    <w:p w14:paraId="6A53B667" w14:textId="710B2AEE" w:rsidR="00DB496D" w:rsidRPr="003017CD" w:rsidRDefault="00DB496D" w:rsidP="00DB496D">
      <w:pPr>
        <w:pStyle w:val="Indexhead"/>
      </w:pPr>
      <w:bookmarkStart w:id="2336" w:name="_Toc233790079"/>
      <w:bookmarkStart w:id="2337" w:name="_Toc236712571"/>
      <w:bookmarkStart w:id="2338" w:name="_Toc245802518"/>
      <w:bookmarkStart w:id="2339" w:name="_Toc247721610"/>
      <w:r w:rsidRPr="003017CD">
        <w:t>Related party costs</w:t>
      </w:r>
      <w:bookmarkEnd w:id="2336"/>
      <w:bookmarkEnd w:id="2337"/>
      <w:bookmarkEnd w:id="2338"/>
      <w:bookmarkEnd w:id="2339"/>
    </w:p>
    <w:p w14:paraId="28897F89" w14:textId="77777777" w:rsidR="00DB496D" w:rsidRPr="004266DC" w:rsidRDefault="00DB496D" w:rsidP="00DB496D">
      <w:pPr>
        <w:pStyle w:val="Appendixtext-Numbered"/>
      </w:pPr>
      <w:r>
        <w:t>Related party c</w:t>
      </w:r>
      <w:r w:rsidRPr="003017CD">
        <w:t>osts are only included</w:t>
      </w:r>
      <w:r>
        <w:t xml:space="preserve"> within </w:t>
      </w:r>
      <w:r w:rsidR="00C72A50">
        <w:t xml:space="preserve">Totex </w:t>
      </w:r>
      <w:r w:rsidR="00C72A50" w:rsidRPr="003017CD">
        <w:t>to</w:t>
      </w:r>
      <w:r w:rsidRPr="003017CD">
        <w:t xml:space="preserve"> the extent they represent the cost of services required by the </w:t>
      </w:r>
      <w:r>
        <w:t>licensees</w:t>
      </w:r>
      <w:r w:rsidRPr="003017CD">
        <w:t xml:space="preserve"> business. Costs for services recharged to the licensee by a related party</w:t>
      </w:r>
      <w:r w:rsidRPr="00B504FA">
        <w:rPr>
          <w:vertAlign w:val="superscript"/>
        </w:rPr>
        <w:footnoteReference w:id="11"/>
      </w:r>
      <w:r w:rsidRPr="004266DC">
        <w:t xml:space="preserve"> will only be admissible if the licensee would otherwise have needed to carry out the service itself or procure it from a third party. </w:t>
      </w:r>
      <w:r>
        <w:t>We</w:t>
      </w:r>
      <w:r w:rsidRPr="004266DC">
        <w:t xml:space="preserve"> expect these services and associated costs to be itemised and justified. Such costs are only included to the extent that they satisfy the criteria regarding the prohibition on cross-subsidy in the relevant standard</w:t>
      </w:r>
      <w:r>
        <w:t xml:space="preserve"> or standard special</w:t>
      </w:r>
      <w:r w:rsidRPr="004266DC">
        <w:t xml:space="preserve"> licence condition</w:t>
      </w:r>
      <w:r>
        <w:t xml:space="preserve"> unless licensees already hold </w:t>
      </w:r>
      <w:r w:rsidRPr="004266DC">
        <w:t>derogations</w:t>
      </w:r>
      <w:r>
        <w:t>.</w:t>
      </w:r>
    </w:p>
    <w:p w14:paraId="3DEE76BF" w14:textId="77777777" w:rsidR="00DB496D" w:rsidRDefault="00DB496D" w:rsidP="00DB496D">
      <w:pPr>
        <w:pStyle w:val="Appendixtext-Numbered"/>
      </w:pPr>
      <w:r w:rsidRPr="000C6C7E">
        <w:rPr>
          <w:rFonts w:eastAsia="+mn-ea"/>
        </w:rPr>
        <w:t>All companies and related parties charging the licensee should be able to demonstrate they h</w:t>
      </w:r>
      <w:r w:rsidRPr="004266DC">
        <w:t>ave a robust and transparent framework governing the attribution, allocation and inter-business recharging of revenues, expenses, assets and liabilities. There should be documented procedures to demonstrate compliance with EU Procurement directives and implementing national legislation where these apply.</w:t>
      </w:r>
    </w:p>
    <w:p w14:paraId="004E5E46" w14:textId="77777777" w:rsidR="00DB496D" w:rsidRDefault="00DB496D" w:rsidP="00DB496D">
      <w:pPr>
        <w:pStyle w:val="Appendixtext-Numbered"/>
      </w:pPr>
      <w:r>
        <w:t>We expect</w:t>
      </w:r>
      <w:r w:rsidRPr="004266DC">
        <w:t xml:space="preserve"> the </w:t>
      </w:r>
      <w:r>
        <w:t>network company</w:t>
      </w:r>
      <w:r w:rsidRPr="004266DC">
        <w:t xml:space="preserve"> to be able to justify the charge by reference to external benchmarking, or by reference to market-related testing, or tendering. We expect related parties to be able to support their charges by either service level agreements or contracts; and that such contracts would be finalised on a timely basis and not remain in draft for an unreasonable period</w:t>
      </w:r>
      <w:r w:rsidRPr="007C2162">
        <w:rPr>
          <w:vertAlign w:val="superscript"/>
        </w:rPr>
        <w:footnoteReference w:id="12"/>
      </w:r>
      <w:r w:rsidRPr="004266DC">
        <w:t>.</w:t>
      </w:r>
    </w:p>
    <w:p w14:paraId="59835196" w14:textId="77777777" w:rsidR="00DB496D" w:rsidRDefault="00DB496D" w:rsidP="00DB496D">
      <w:pPr>
        <w:pStyle w:val="Appendixtext-Numbered"/>
      </w:pPr>
      <w:r w:rsidRPr="000C6C7E">
        <w:rPr>
          <w:rFonts w:eastAsia="+mn-ea"/>
        </w:rPr>
        <w:t>The attribution of costs relating to shared services must be</w:t>
      </w:r>
      <w:r>
        <w:rPr>
          <w:rFonts w:eastAsia="+mn-ea"/>
        </w:rPr>
        <w:t xml:space="preserve"> </w:t>
      </w:r>
      <w:r w:rsidRPr="004266DC">
        <w:t xml:space="preserve">on a demonstrably objective basis, not unduly benefiting the regulated company or any other company or organisation and be based on the levels of service or activity consumed by each entity. </w:t>
      </w:r>
      <w:r>
        <w:t xml:space="preserve">We </w:t>
      </w:r>
      <w:r w:rsidRPr="004266DC">
        <w:t>expect</w:t>
      </w:r>
      <w:r>
        <w:t xml:space="preserve"> licensees to document</w:t>
      </w:r>
      <w:r w:rsidRPr="004266DC">
        <w:t xml:space="preserve"> the basis</w:t>
      </w:r>
      <w:r>
        <w:t xml:space="preserve"> on which they</w:t>
      </w:r>
      <w:r w:rsidRPr="004266DC">
        <w:t xml:space="preserve"> approv</w:t>
      </w:r>
      <w:r>
        <w:t xml:space="preserve">e these at </w:t>
      </w:r>
      <w:r w:rsidRPr="004266DC">
        <w:t>board level</w:t>
      </w:r>
      <w:r>
        <w:t xml:space="preserve"> and provide evidence of this together with details of how the continuing </w:t>
      </w:r>
      <w:r w:rsidRPr="004266DC">
        <w:t>assess</w:t>
      </w:r>
      <w:r>
        <w:t>ment</w:t>
      </w:r>
      <w:r w:rsidRPr="004266DC">
        <w:t xml:space="preserve"> and challenge</w:t>
      </w:r>
      <w:r>
        <w:t>,</w:t>
      </w:r>
      <w:r w:rsidRPr="004266DC">
        <w:t xml:space="preserve"> annually</w:t>
      </w:r>
      <w:r>
        <w:t xml:space="preserve"> takes place</w:t>
      </w:r>
      <w:r w:rsidRPr="004266DC">
        <w:t>.</w:t>
      </w:r>
    </w:p>
    <w:p w14:paraId="1DDDBD24" w14:textId="77777777" w:rsidR="00DB496D" w:rsidRDefault="00DB496D" w:rsidP="00DB496D">
      <w:pPr>
        <w:pStyle w:val="Appendixtext-Numbered"/>
      </w:pPr>
      <w:r w:rsidRPr="003017CD">
        <w:t xml:space="preserve">The basis should be consistent from year to year and where there are changes </w:t>
      </w:r>
      <w:r>
        <w:t>the licensee</w:t>
      </w:r>
      <w:r w:rsidRPr="003017CD">
        <w:t xml:space="preserve"> should both document and justif</w:t>
      </w:r>
      <w:r>
        <w:t>y them</w:t>
      </w:r>
      <w:r w:rsidRPr="003017CD">
        <w:t>.</w:t>
      </w:r>
    </w:p>
    <w:p w14:paraId="5EADC12D" w14:textId="77777777" w:rsidR="00DB496D" w:rsidRDefault="00DB496D" w:rsidP="00DB496D">
      <w:pPr>
        <w:pStyle w:val="Appendixtext-Numbered"/>
      </w:pPr>
      <w:r w:rsidRPr="003017CD">
        <w:t>The method used to attribute costs</w:t>
      </w:r>
      <w:r w:rsidRPr="004266DC">
        <w:t xml:space="preserve"> from the related party to the licensee and to activities should be transparent and the revenues, costs, profits, assets and liabilities separately distinguishable from each other.</w:t>
      </w:r>
    </w:p>
    <w:p w14:paraId="4AD8D6E7" w14:textId="0A6C523F" w:rsidR="00DB496D" w:rsidRPr="003017CD" w:rsidRDefault="00DB496D" w:rsidP="00DB496D">
      <w:pPr>
        <w:pStyle w:val="Indexhead"/>
      </w:pPr>
      <w:bookmarkStart w:id="2340" w:name="_Toc233790082"/>
      <w:bookmarkStart w:id="2341" w:name="_Toc236712574"/>
      <w:bookmarkStart w:id="2342" w:name="_Toc245802520"/>
      <w:bookmarkStart w:id="2343" w:name="_Toc247721611"/>
      <w:r w:rsidRPr="003017CD">
        <w:t>Related party margins</w:t>
      </w:r>
      <w:bookmarkEnd w:id="2340"/>
      <w:bookmarkEnd w:id="2341"/>
      <w:bookmarkEnd w:id="2342"/>
      <w:bookmarkEnd w:id="2343"/>
    </w:p>
    <w:p w14:paraId="7BB949E9" w14:textId="77777777" w:rsidR="00DB496D" w:rsidRDefault="00DB496D" w:rsidP="00DB496D">
      <w:pPr>
        <w:pStyle w:val="Appendixtext-Numbered"/>
      </w:pPr>
      <w:r>
        <w:t>We will exclude related party profit margins</w:t>
      </w:r>
      <w:r w:rsidRPr="003017CD">
        <w:t xml:space="preserve"> from costs added to RAV unless the related party concerned earns at least 75 per cent of its turnover from sources other than related parties and charges to the licensed entity are consistent with charges to external customers. For this purpose, </w:t>
      </w:r>
      <w:r>
        <w:t>w</w:t>
      </w:r>
      <w:r w:rsidRPr="003017CD">
        <w:t>e consider</w:t>
      </w:r>
      <w:r w:rsidRPr="0083285F">
        <w:t xml:space="preserve"> </w:t>
      </w:r>
      <w:r w:rsidRPr="003017CD">
        <w:t xml:space="preserve">an entity </w:t>
      </w:r>
      <w:r>
        <w:t xml:space="preserve">to be </w:t>
      </w:r>
      <w:r w:rsidRPr="003017CD">
        <w:t xml:space="preserve">a related party if it is </w:t>
      </w:r>
      <w:r>
        <w:t>an affiliate or related u</w:t>
      </w:r>
      <w:r w:rsidRPr="004266DC">
        <w:t xml:space="preserve">ndertaking or if that entity and the </w:t>
      </w:r>
      <w:r>
        <w:t>network company</w:t>
      </w:r>
      <w:r w:rsidRPr="004266DC">
        <w:t xml:space="preserve"> have any other form of common ownership. A key indicator of entities being in common ownership is t</w:t>
      </w:r>
      <w:r>
        <w:t>hat they are affiliates of the ultimate c</w:t>
      </w:r>
      <w:r w:rsidRPr="004266DC">
        <w:t>ontroller (or controllers where there is more than one).</w:t>
      </w:r>
      <w:r>
        <w:t xml:space="preserve"> </w:t>
      </w:r>
    </w:p>
    <w:p w14:paraId="0E55625D" w14:textId="77777777" w:rsidR="00DB496D" w:rsidRPr="004266DC" w:rsidRDefault="00DB496D" w:rsidP="00DB496D">
      <w:pPr>
        <w:pStyle w:val="Appendixtext-Numbered"/>
      </w:pPr>
      <w:r>
        <w:t>Where network operators utilise captive insurance companies, these shall be excluded from the related party exclusion. We will not allow any excess losses relating to these captive insurers (to the extent that they are covered by captive insurers) to be funded by customer.</w:t>
      </w:r>
    </w:p>
    <w:p w14:paraId="7CAB40DB" w14:textId="77777777" w:rsidR="00DB496D" w:rsidRDefault="00DB496D" w:rsidP="00DB496D">
      <w:pPr>
        <w:pStyle w:val="Appendixtext-Numbered"/>
      </w:pPr>
      <w:r>
        <w:t>W</w:t>
      </w:r>
      <w:r w:rsidRPr="004266DC">
        <w:t xml:space="preserve">hen an entity ceases to be a related party, for example on a change in ultimate controller, then from the time it ceases to be a related party its margins will be allowable, </w:t>
      </w:r>
      <w:r>
        <w:t>if it meets</w:t>
      </w:r>
      <w:r w:rsidRPr="004266DC">
        <w:t xml:space="preserve"> the following requirement. There must be an unambiguous demonstration that its charges to the </w:t>
      </w:r>
      <w:r>
        <w:t>transmiss</w:t>
      </w:r>
      <w:r w:rsidRPr="004266DC">
        <w:t>ion business (in the original or amended contract) remain competitive and are in line with market rates, or the contract was re-tendered and that there was more than one bidder.</w:t>
      </w:r>
    </w:p>
    <w:p w14:paraId="50E3FECE" w14:textId="77777777" w:rsidR="00DB496D" w:rsidRDefault="00DB496D" w:rsidP="00DB496D">
      <w:pPr>
        <w:pStyle w:val="Appendixtext-Numbered"/>
      </w:pPr>
      <w:r w:rsidRPr="003017CD">
        <w:t xml:space="preserve">Whilst not precluding other demonstrations of competiveness, we consider that an open competitive tender is likely to be the clearest </w:t>
      </w:r>
      <w:r w:rsidRPr="004266DC">
        <w:t>indicator. In the absence of an open competitive tendering exercise, we will seek strong evidence that the terms of any contract are competitive.</w:t>
      </w:r>
    </w:p>
    <w:p w14:paraId="55B2F861" w14:textId="77777777" w:rsidR="00DB496D" w:rsidRDefault="00DB496D" w:rsidP="00DB496D">
      <w:pPr>
        <w:pStyle w:val="Appendixtext-Numbered"/>
      </w:pPr>
      <w:r w:rsidRPr="003017CD">
        <w:t>Irrespective of whether</w:t>
      </w:r>
      <w:r>
        <w:t xml:space="preserve"> the network company demonstrates</w:t>
      </w:r>
      <w:r w:rsidRPr="003017CD">
        <w:t xml:space="preserve"> competition and </w:t>
      </w:r>
      <w:r>
        <w:t xml:space="preserve">they no longer disallow </w:t>
      </w:r>
      <w:r w:rsidRPr="003017CD">
        <w:t>margins, the licensee must arrange to comply with the requirements of</w:t>
      </w:r>
      <w:r w:rsidRPr="004266DC">
        <w:t xml:space="preserve"> the relevant standard</w:t>
      </w:r>
      <w:r>
        <w:t xml:space="preserve"> or standard special</w:t>
      </w:r>
      <w:r w:rsidRPr="004266DC">
        <w:t xml:space="preserve"> licence condition (on the maintenance and provision of information). It must continue to report the former related party’s costs and margins as if it were still a related party for the remainde</w:t>
      </w:r>
      <w:r>
        <w:t xml:space="preserve">r of the price control period. </w:t>
      </w:r>
      <w:r w:rsidRPr="004266DC">
        <w:t>The data is required in order for us to be able to monitor performance against the price control and carry out cost analysis to inform future reviews.</w:t>
      </w:r>
    </w:p>
    <w:p w14:paraId="4DEF8F62" w14:textId="77777777" w:rsidR="00DB496D" w:rsidRDefault="00DB496D" w:rsidP="00DB496D">
      <w:pPr>
        <w:pStyle w:val="Appendixtext-Numbered"/>
      </w:pPr>
      <w:r w:rsidRPr="003017CD">
        <w:t xml:space="preserve"> </w:t>
      </w:r>
      <w:r w:rsidRPr="004266DC">
        <w:t>Where a principal related party resource provider</w:t>
      </w:r>
      <w:r w:rsidRPr="00892C7E">
        <w:rPr>
          <w:vertAlign w:val="superscript"/>
        </w:rPr>
        <w:footnoteReference w:id="13"/>
      </w:r>
      <w:r w:rsidRPr="004266DC">
        <w:t xml:space="preserve"> ceases to be a related party during a price control period, for example on the restructuring of a group,</w:t>
      </w:r>
      <w:r>
        <w:t xml:space="preserve"> we shall</w:t>
      </w:r>
      <w:r w:rsidRPr="004266DC">
        <w:t xml:space="preserve"> continue to treat</w:t>
      </w:r>
      <w:r>
        <w:t xml:space="preserve"> them</w:t>
      </w:r>
      <w:r w:rsidRPr="004266DC">
        <w:t xml:space="preserve"> as a related party until the end of that price control period and</w:t>
      </w:r>
      <w:r>
        <w:t xml:space="preserve"> we will continue to disallow</w:t>
      </w:r>
      <w:r w:rsidRPr="004266DC">
        <w:t xml:space="preserve"> the margins charged. At the next price control period the margins will be allowed provided that there is unambiguous demonstration that the charges to the </w:t>
      </w:r>
      <w:r>
        <w:t>regulated</w:t>
      </w:r>
      <w:r w:rsidRPr="004266DC">
        <w:t xml:space="preserve"> business (in the original or amended contract) remain competitive and are in line with market rates, or that the contract is re-tendered and that there is more than one bidder.</w:t>
      </w:r>
    </w:p>
    <w:p w14:paraId="7A5C7CE3" w14:textId="77777777" w:rsidR="00DB496D" w:rsidRPr="000A3951" w:rsidRDefault="00DB496D" w:rsidP="00DB496D">
      <w:pPr>
        <w:pStyle w:val="Appendixtext-Numbered"/>
        <w:numPr>
          <w:ilvl w:val="0"/>
          <w:numId w:val="0"/>
        </w:numPr>
      </w:pPr>
      <w:r w:rsidRPr="000A3951">
        <w:rPr>
          <w:b/>
          <w:color w:val="365F91" w:themeColor="accent1" w:themeShade="BF"/>
          <w:sz w:val="24"/>
        </w:rPr>
        <w:t xml:space="preserve">Transmission Incentive for Renewable Generation (TIRG) </w:t>
      </w:r>
    </w:p>
    <w:p w14:paraId="49300BF2" w14:textId="77777777" w:rsidR="00DB496D" w:rsidRDefault="00DB496D" w:rsidP="00DB496D">
      <w:pPr>
        <w:pStyle w:val="Appendixtext-Numbered"/>
      </w:pPr>
      <w:r>
        <w:t>This scheme dealt with the funding of costs that were considered uncertain at the time of the relevant price control.</w:t>
      </w:r>
      <w:r w:rsidRPr="00410B71">
        <w:t xml:space="preserve"> </w:t>
      </w:r>
      <w:r>
        <w:t>W</w:t>
      </w:r>
      <w:r w:rsidRPr="00410B71">
        <w:t xml:space="preserve">e will continue to deal with these in accordance with the conditions under which they were established. </w:t>
      </w:r>
    </w:p>
    <w:p w14:paraId="534729F1" w14:textId="77777777" w:rsidR="00DB496D" w:rsidRDefault="00DB496D" w:rsidP="00DB496D">
      <w:pPr>
        <w:pStyle w:val="Appendixtext-Numbered"/>
      </w:pPr>
      <w:r w:rsidRPr="002046FF">
        <w:t>TIRG covers a finite number of schemes for which licensees report the expenditure separately</w:t>
      </w:r>
      <w:r>
        <w:t xml:space="preserve"> and this expenditure is not part of totex. T</w:t>
      </w:r>
      <w:r w:rsidRPr="002046FF">
        <w:t xml:space="preserve">he scheme allows efficiently incurred expenditure into RAV five years after completion of construction, </w:t>
      </w:r>
      <w:r>
        <w:t xml:space="preserve">providing </w:t>
      </w:r>
      <w:r w:rsidRPr="002046FF">
        <w:t xml:space="preserve">the agreed outputs </w:t>
      </w:r>
      <w:r>
        <w:t xml:space="preserve">have been </w:t>
      </w:r>
      <w:r w:rsidRPr="002046FF">
        <w:t>delivered. In the interim, we consider the costs to be in a shadow</w:t>
      </w:r>
      <w:r>
        <w:rPr>
          <w:rStyle w:val="FootnoteReference"/>
        </w:rPr>
        <w:footnoteReference w:id="14"/>
      </w:r>
      <w:r w:rsidRPr="002046FF">
        <w:t xml:space="preserve"> RAV.</w:t>
      </w:r>
      <w:r>
        <w:t xml:space="preserve"> We will add the capex under this scheme to RAV as already established (subject to the efficiency review).</w:t>
      </w:r>
    </w:p>
    <w:p w14:paraId="6C20D305" w14:textId="77777777" w:rsidR="00DB496D" w:rsidRDefault="00DB496D" w:rsidP="00DB496D">
      <w:pPr>
        <w:pStyle w:val="Appendixtext-Numbered"/>
        <w:numPr>
          <w:ilvl w:val="0"/>
          <w:numId w:val="0"/>
        </w:numPr>
        <w:sectPr w:rsidR="00DB496D" w:rsidSect="00D7001B">
          <w:headerReference w:type="even" r:id="rId23"/>
          <w:headerReference w:type="default" r:id="rId24"/>
          <w:footerReference w:type="even" r:id="rId25"/>
          <w:footerReference w:type="default" r:id="rId26"/>
          <w:headerReference w:type="first" r:id="rId27"/>
          <w:footerReference w:type="first" r:id="rId28"/>
          <w:pgSz w:w="12240" w:h="15840"/>
          <w:pgMar w:top="556" w:right="1797" w:bottom="1440" w:left="1797" w:header="590" w:footer="720" w:gutter="0"/>
          <w:pgNumType w:start="1"/>
          <w:cols w:space="720"/>
          <w:titlePg/>
          <w:docGrid w:linePitch="360"/>
        </w:sectPr>
      </w:pPr>
    </w:p>
    <w:p w14:paraId="5F0E1403" w14:textId="77777777" w:rsidR="00714492" w:rsidRDefault="00714492" w:rsidP="00714492">
      <w:pPr>
        <w:pStyle w:val="Heading1"/>
        <w:rPr>
          <w:ins w:id="2344" w:author="Author"/>
        </w:rPr>
      </w:pPr>
    </w:p>
    <w:p w14:paraId="4CF42C44" w14:textId="77777777" w:rsidR="00714492" w:rsidRDefault="00714492" w:rsidP="00714492">
      <w:pPr>
        <w:pStyle w:val="Heading1"/>
        <w:rPr>
          <w:ins w:id="2345" w:author="Author"/>
        </w:rPr>
      </w:pPr>
    </w:p>
    <w:p w14:paraId="679ABF6E" w14:textId="77777777" w:rsidR="00714492" w:rsidRDefault="00714492" w:rsidP="00714492">
      <w:pPr>
        <w:pStyle w:val="Heading1"/>
        <w:rPr>
          <w:ins w:id="2346" w:author="Author"/>
        </w:rPr>
      </w:pPr>
    </w:p>
    <w:p w14:paraId="03D60784" w14:textId="77777777" w:rsidR="00714492" w:rsidRDefault="00714492" w:rsidP="00714492">
      <w:pPr>
        <w:pStyle w:val="Heading1"/>
        <w:rPr>
          <w:ins w:id="2347" w:author="Author"/>
        </w:rPr>
      </w:pPr>
    </w:p>
    <w:p w14:paraId="6C8AB024" w14:textId="77777777" w:rsidR="00714492" w:rsidRDefault="00714492" w:rsidP="00714492">
      <w:pPr>
        <w:pStyle w:val="Heading1"/>
        <w:rPr>
          <w:ins w:id="2348" w:author="Author"/>
        </w:rPr>
      </w:pPr>
    </w:p>
    <w:p w14:paraId="4223B0B8" w14:textId="77777777" w:rsidR="00714492" w:rsidRDefault="00714492" w:rsidP="00714492">
      <w:pPr>
        <w:pStyle w:val="Heading1"/>
        <w:rPr>
          <w:ins w:id="2349" w:author="Author"/>
        </w:rPr>
      </w:pPr>
    </w:p>
    <w:p w14:paraId="52412BA0" w14:textId="77777777" w:rsidR="00714492" w:rsidRDefault="00714492" w:rsidP="00714492">
      <w:pPr>
        <w:pStyle w:val="Heading1"/>
        <w:rPr>
          <w:ins w:id="2350" w:author="Author"/>
        </w:rPr>
      </w:pPr>
    </w:p>
    <w:p w14:paraId="4975985A" w14:textId="77777777" w:rsidR="00714492" w:rsidRDefault="00714492" w:rsidP="00714492">
      <w:pPr>
        <w:pStyle w:val="Heading1"/>
        <w:rPr>
          <w:ins w:id="2351" w:author="Author"/>
        </w:rPr>
      </w:pPr>
    </w:p>
    <w:p w14:paraId="389FA8FC" w14:textId="7F77C376" w:rsidR="00714492" w:rsidRDefault="00714492" w:rsidP="00714492">
      <w:pPr>
        <w:pStyle w:val="Heading1"/>
        <w:rPr>
          <w:ins w:id="2352" w:author="Author"/>
        </w:rPr>
      </w:pPr>
      <w:bookmarkStart w:id="2353" w:name="_Toc16607134"/>
      <w:ins w:id="2354" w:author="Author">
        <w:r>
          <w:t>Appendix 3 – Data flow diagram</w:t>
        </w:r>
        <w:bookmarkEnd w:id="2353"/>
      </w:ins>
    </w:p>
    <w:p w14:paraId="2FA33CF2" w14:textId="5336BA8F" w:rsidR="00714492" w:rsidRDefault="00714492" w:rsidP="00714492">
      <w:pPr>
        <w:pStyle w:val="Appendixtext-Numbered"/>
        <w:rPr>
          <w:ins w:id="2355" w:author="Author"/>
        </w:rPr>
      </w:pPr>
      <w:ins w:id="2356" w:author="Author">
        <w:r>
          <w:t xml:space="preserve">This appendix sets out a flow chart of the key </w:t>
        </w:r>
        <w:del w:id="2357" w:author="Author">
          <w:r w:rsidDel="00535122">
            <w:delText xml:space="preserve"> </w:delText>
          </w:r>
        </w:del>
        <w:r>
          <w:t xml:space="preserve">information requirements and interactions contained within the current </w:t>
        </w:r>
        <w:r w:rsidR="00535122">
          <w:t>BPDT (version 1.6)</w:t>
        </w:r>
        <w:del w:id="2358" w:author="Author">
          <w:r w:rsidDel="00535122">
            <w:delText>template</w:delText>
          </w:r>
        </w:del>
        <w:r>
          <w:t>.  It is for illustrative purposes only</w:t>
        </w:r>
        <w:r w:rsidR="003F4514">
          <w:rPr>
            <w:rStyle w:val="FootnoteReference"/>
          </w:rPr>
          <w:footnoteReference w:id="15"/>
        </w:r>
        <w:r>
          <w:t xml:space="preserve">. </w:t>
        </w:r>
        <w:r w:rsidR="003F4514">
          <w:t>The diagram is presented in four parts: Load related direct costs and volume information, Non-Load related direct costs and volume information and Network Operating costs, and Indirect and Other cost information.</w:t>
        </w:r>
      </w:ins>
    </w:p>
    <w:p w14:paraId="46DC5AE4" w14:textId="034D18CE" w:rsidR="00714492" w:rsidRDefault="003F4514" w:rsidP="00714492">
      <w:pPr>
        <w:pStyle w:val="Appendixtext-Numbered"/>
        <w:numPr>
          <w:ilvl w:val="0"/>
          <w:numId w:val="0"/>
        </w:numPr>
        <w:rPr>
          <w:ins w:id="2361" w:author="Author"/>
        </w:rPr>
      </w:pPr>
      <w:ins w:id="2362" w:author="Author">
        <w:r w:rsidRPr="003F4514">
          <w:rPr>
            <w:noProof/>
            <w:lang w:eastAsia="en-GB"/>
          </w:rPr>
          <w:drawing>
            <wp:inline distT="0" distB="0" distL="0" distR="0" wp14:anchorId="059997F0" wp14:editId="286A7D5C">
              <wp:extent cx="5488305" cy="6496334"/>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5494700" cy="6503903"/>
                      </a:xfrm>
                      <a:prstGeom prst="rect">
                        <a:avLst/>
                      </a:prstGeom>
                      <a:noFill/>
                      <a:ln>
                        <a:noFill/>
                      </a:ln>
                    </pic:spPr>
                  </pic:pic>
                </a:graphicData>
              </a:graphic>
            </wp:inline>
          </w:drawing>
        </w:r>
      </w:ins>
    </w:p>
    <w:p w14:paraId="382328AA" w14:textId="1BF929EC" w:rsidR="00714492" w:rsidRDefault="003F4514" w:rsidP="00714492">
      <w:pPr>
        <w:pStyle w:val="Appendixtext-Numbered"/>
        <w:numPr>
          <w:ilvl w:val="0"/>
          <w:numId w:val="0"/>
        </w:numPr>
        <w:rPr>
          <w:ins w:id="2363" w:author="Author"/>
        </w:rPr>
      </w:pPr>
      <w:ins w:id="2364" w:author="Author">
        <w:r w:rsidRPr="003F4514">
          <w:rPr>
            <w:noProof/>
            <w:color w:val="365F91" w:themeColor="accent1" w:themeShade="BF"/>
            <w:sz w:val="40"/>
            <w:lang w:eastAsia="en-GB"/>
          </w:rPr>
          <w:drawing>
            <wp:inline distT="0" distB="0" distL="0" distR="0" wp14:anchorId="40C9F5FC" wp14:editId="703E7A70">
              <wp:extent cx="5490210" cy="682388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5491835" cy="6825900"/>
                      </a:xfrm>
                      <a:prstGeom prst="rect">
                        <a:avLst/>
                      </a:prstGeom>
                      <a:noFill/>
                      <a:ln>
                        <a:noFill/>
                      </a:ln>
                    </pic:spPr>
                  </pic:pic>
                </a:graphicData>
              </a:graphic>
            </wp:inline>
          </w:drawing>
        </w:r>
      </w:ins>
    </w:p>
    <w:p w14:paraId="424C6A2A" w14:textId="6A4AA299" w:rsidR="00CF2C2E" w:rsidRDefault="00CF2C2E">
      <w:pPr>
        <w:rPr>
          <w:ins w:id="2365" w:author="Author"/>
          <w:color w:val="365F91" w:themeColor="accent1" w:themeShade="BF"/>
          <w:sz w:val="40"/>
        </w:rPr>
      </w:pPr>
    </w:p>
    <w:p w14:paraId="4C4CBB32" w14:textId="40EEDB94" w:rsidR="00714492" w:rsidRDefault="00714492">
      <w:pPr>
        <w:rPr>
          <w:ins w:id="2366" w:author="Author"/>
          <w:color w:val="365F91" w:themeColor="accent1" w:themeShade="BF"/>
          <w:sz w:val="40"/>
        </w:rPr>
      </w:pPr>
    </w:p>
    <w:p w14:paraId="2AD959C3" w14:textId="55DBE2CA" w:rsidR="00714492" w:rsidRDefault="00714492">
      <w:pPr>
        <w:rPr>
          <w:ins w:id="2367" w:author="Author"/>
          <w:color w:val="365F91" w:themeColor="accent1" w:themeShade="BF"/>
          <w:sz w:val="40"/>
        </w:rPr>
      </w:pPr>
    </w:p>
    <w:p w14:paraId="11C8BD85" w14:textId="0E57C250" w:rsidR="00714492" w:rsidRDefault="00714492">
      <w:pPr>
        <w:rPr>
          <w:ins w:id="2368" w:author="Author"/>
          <w:color w:val="365F91" w:themeColor="accent1" w:themeShade="BF"/>
          <w:sz w:val="40"/>
        </w:rPr>
      </w:pPr>
    </w:p>
    <w:p w14:paraId="57C6266B" w14:textId="0634D58F" w:rsidR="00714492" w:rsidRDefault="003F4514">
      <w:pPr>
        <w:rPr>
          <w:ins w:id="2369" w:author="Author"/>
          <w:color w:val="365F91" w:themeColor="accent1" w:themeShade="BF"/>
          <w:sz w:val="40"/>
        </w:rPr>
      </w:pPr>
      <w:ins w:id="2370" w:author="Author">
        <w:r w:rsidRPr="003F4514">
          <w:rPr>
            <w:noProof/>
            <w:color w:val="365F91" w:themeColor="accent1" w:themeShade="BF"/>
            <w:sz w:val="40"/>
            <w:lang w:eastAsia="en-GB"/>
          </w:rPr>
          <w:drawing>
            <wp:inline distT="0" distB="0" distL="0" distR="0" wp14:anchorId="33F189D8" wp14:editId="266C42DC">
              <wp:extent cx="5489644" cy="6346209"/>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5498218" cy="6356121"/>
                      </a:xfrm>
                      <a:prstGeom prst="rect">
                        <a:avLst/>
                      </a:prstGeom>
                      <a:noFill/>
                      <a:ln>
                        <a:noFill/>
                      </a:ln>
                    </pic:spPr>
                  </pic:pic>
                </a:graphicData>
              </a:graphic>
            </wp:inline>
          </w:drawing>
        </w:r>
      </w:ins>
    </w:p>
    <w:p w14:paraId="32F67A29" w14:textId="3D9CCF02" w:rsidR="00714492" w:rsidRDefault="00714492">
      <w:pPr>
        <w:rPr>
          <w:ins w:id="2371" w:author="Author"/>
          <w:color w:val="365F91" w:themeColor="accent1" w:themeShade="BF"/>
          <w:sz w:val="40"/>
        </w:rPr>
      </w:pPr>
    </w:p>
    <w:p w14:paraId="43BE518C" w14:textId="6D251C92" w:rsidR="00714492" w:rsidRDefault="00E3264E">
      <w:pPr>
        <w:rPr>
          <w:ins w:id="2372" w:author="Author"/>
          <w:color w:val="365F91" w:themeColor="accent1" w:themeShade="BF"/>
          <w:sz w:val="40"/>
        </w:rPr>
      </w:pPr>
      <w:ins w:id="2373" w:author="Author">
        <w:r w:rsidRPr="00E3264E">
          <w:rPr>
            <w:noProof/>
            <w:color w:val="365F91" w:themeColor="accent1" w:themeShade="BF"/>
            <w:sz w:val="40"/>
            <w:lang w:eastAsia="en-GB"/>
          </w:rPr>
          <w:drawing>
            <wp:inline distT="0" distB="0" distL="0" distR="0" wp14:anchorId="520B9725" wp14:editId="7886C285">
              <wp:extent cx="5489726" cy="4920018"/>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5494059" cy="4923901"/>
                      </a:xfrm>
                      <a:prstGeom prst="rect">
                        <a:avLst/>
                      </a:prstGeom>
                      <a:noFill/>
                      <a:ln>
                        <a:noFill/>
                      </a:ln>
                    </pic:spPr>
                  </pic:pic>
                </a:graphicData>
              </a:graphic>
            </wp:inline>
          </w:drawing>
        </w:r>
      </w:ins>
    </w:p>
    <w:p w14:paraId="7DA83DFF" w14:textId="1B40EFE3" w:rsidR="00714492" w:rsidRDefault="00714492">
      <w:pPr>
        <w:rPr>
          <w:ins w:id="2374" w:author="Author"/>
          <w:color w:val="365F91" w:themeColor="accent1" w:themeShade="BF"/>
          <w:sz w:val="40"/>
        </w:rPr>
      </w:pPr>
    </w:p>
    <w:p w14:paraId="253FA88A" w14:textId="025D6F4D" w:rsidR="00714492" w:rsidRDefault="00714492">
      <w:pPr>
        <w:rPr>
          <w:ins w:id="2375" w:author="Author"/>
          <w:color w:val="365F91" w:themeColor="accent1" w:themeShade="BF"/>
          <w:sz w:val="40"/>
        </w:rPr>
      </w:pPr>
    </w:p>
    <w:p w14:paraId="558383EF" w14:textId="6A580FA0" w:rsidR="00714492" w:rsidRDefault="00714492">
      <w:pPr>
        <w:rPr>
          <w:ins w:id="2376" w:author="Author"/>
          <w:color w:val="365F91" w:themeColor="accent1" w:themeShade="BF"/>
          <w:sz w:val="40"/>
        </w:rPr>
      </w:pPr>
    </w:p>
    <w:p w14:paraId="4F5C5340" w14:textId="44CB6EC4" w:rsidR="00714492" w:rsidRDefault="00714492">
      <w:pPr>
        <w:rPr>
          <w:ins w:id="2377" w:author="Author"/>
          <w:color w:val="365F91" w:themeColor="accent1" w:themeShade="BF"/>
          <w:sz w:val="40"/>
        </w:rPr>
      </w:pPr>
    </w:p>
    <w:p w14:paraId="4B6525D3" w14:textId="309FE319" w:rsidR="00714492" w:rsidRDefault="00714492">
      <w:pPr>
        <w:rPr>
          <w:ins w:id="2378" w:author="Author"/>
          <w:color w:val="365F91" w:themeColor="accent1" w:themeShade="BF"/>
          <w:sz w:val="40"/>
        </w:rPr>
      </w:pPr>
    </w:p>
    <w:p w14:paraId="00D7FCF8" w14:textId="3C72E35F" w:rsidR="00714492" w:rsidRDefault="00714492">
      <w:pPr>
        <w:rPr>
          <w:ins w:id="2379" w:author="Author"/>
          <w:color w:val="365F91" w:themeColor="accent1" w:themeShade="BF"/>
          <w:sz w:val="40"/>
        </w:rPr>
      </w:pPr>
    </w:p>
    <w:p w14:paraId="1E898244" w14:textId="494CB6C6" w:rsidR="00714492" w:rsidRDefault="00714492">
      <w:pPr>
        <w:rPr>
          <w:ins w:id="2380" w:author="Author"/>
          <w:color w:val="365F91" w:themeColor="accent1" w:themeShade="BF"/>
          <w:sz w:val="40"/>
        </w:rPr>
      </w:pPr>
    </w:p>
    <w:p w14:paraId="1F0CB47B" w14:textId="00C0DDBD" w:rsidR="00714492" w:rsidRDefault="00714492">
      <w:pPr>
        <w:rPr>
          <w:ins w:id="2381" w:author="Author"/>
          <w:color w:val="365F91" w:themeColor="accent1" w:themeShade="BF"/>
          <w:sz w:val="40"/>
        </w:rPr>
      </w:pPr>
    </w:p>
    <w:p w14:paraId="43C70A2D" w14:textId="514287B9" w:rsidR="00714492" w:rsidRDefault="00714492">
      <w:pPr>
        <w:rPr>
          <w:ins w:id="2382" w:author="Author"/>
          <w:color w:val="365F91" w:themeColor="accent1" w:themeShade="BF"/>
          <w:sz w:val="40"/>
        </w:rPr>
      </w:pPr>
    </w:p>
    <w:p w14:paraId="005DA70B" w14:textId="2E44CB4B" w:rsidR="00714492" w:rsidRDefault="00714492">
      <w:pPr>
        <w:rPr>
          <w:ins w:id="2383" w:author="Author"/>
          <w:color w:val="365F91" w:themeColor="accent1" w:themeShade="BF"/>
          <w:sz w:val="40"/>
        </w:rPr>
      </w:pPr>
    </w:p>
    <w:p w14:paraId="2037C9F3" w14:textId="66FE505B" w:rsidR="00714492" w:rsidRDefault="00714492">
      <w:pPr>
        <w:rPr>
          <w:ins w:id="2384" w:author="Author"/>
          <w:color w:val="365F91" w:themeColor="accent1" w:themeShade="BF"/>
          <w:sz w:val="40"/>
        </w:rPr>
      </w:pPr>
    </w:p>
    <w:p w14:paraId="46697E6B" w14:textId="1AE5B6C6" w:rsidR="00714492" w:rsidRDefault="00714492" w:rsidP="00714492">
      <w:pPr>
        <w:pStyle w:val="Heading1"/>
        <w:rPr>
          <w:ins w:id="2385" w:author="Author"/>
        </w:rPr>
      </w:pPr>
      <w:bookmarkStart w:id="2386" w:name="_Toc16607135"/>
      <w:ins w:id="2387" w:author="Author">
        <w:r>
          <w:t>Appendix 4 – Investment process comparison</w:t>
        </w:r>
        <w:bookmarkEnd w:id="2386"/>
      </w:ins>
    </w:p>
    <w:p w14:paraId="5823B4C6" w14:textId="6769CAD0" w:rsidR="00714492" w:rsidRDefault="00714492" w:rsidP="007441CD">
      <w:pPr>
        <w:pStyle w:val="Appendixtext-Numbered"/>
        <w:numPr>
          <w:ilvl w:val="1"/>
          <w:numId w:val="66"/>
        </w:numPr>
        <w:rPr>
          <w:ins w:id="2388" w:author="Author"/>
        </w:rPr>
      </w:pPr>
      <w:ins w:id="2389" w:author="Author">
        <w:r>
          <w:t xml:space="preserve">This appendix summarises </w:t>
        </w:r>
        <w:r w:rsidR="001868DC">
          <w:t>the terminology</w:t>
        </w:r>
        <w:r>
          <w:t xml:space="preserve"> </w:t>
        </w:r>
        <w:r w:rsidR="001868DC">
          <w:t>used</w:t>
        </w:r>
        <w:r>
          <w:t xml:space="preserve"> by each transmission network company </w:t>
        </w:r>
        <w:r w:rsidR="001868DC">
          <w:t>currently applicable to the investment process</w:t>
        </w:r>
        <w:r>
          <w:t xml:space="preserve">. </w:t>
        </w:r>
      </w:ins>
    </w:p>
    <w:p w14:paraId="4F7E8019" w14:textId="558B84CA" w:rsidR="00714492" w:rsidRPr="00535122" w:rsidRDefault="00535122" w:rsidP="003F4514">
      <w:pPr>
        <w:pStyle w:val="Appendixtext-Numbered"/>
        <w:numPr>
          <w:ilvl w:val="0"/>
          <w:numId w:val="0"/>
        </w:numPr>
        <w:jc w:val="center"/>
        <w:rPr>
          <w:color w:val="365F91" w:themeColor="accent1" w:themeShade="BF"/>
          <w:sz w:val="40"/>
        </w:rPr>
      </w:pPr>
      <w:ins w:id="2390" w:author="Author">
        <w:r w:rsidRPr="00535122">
          <w:rPr>
            <w:noProof/>
            <w:color w:val="365F91" w:themeColor="accent1" w:themeShade="BF"/>
            <w:sz w:val="40"/>
            <w:lang w:eastAsia="en-GB"/>
          </w:rPr>
          <w:drawing>
            <wp:inline distT="0" distB="0" distL="0" distR="0" wp14:anchorId="64721FA8" wp14:editId="1EFAAF1B">
              <wp:extent cx="7059726" cy="3971096"/>
              <wp:effectExtent l="127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3"/>
                      <a:stretch>
                        <a:fillRect/>
                      </a:stretch>
                    </pic:blipFill>
                    <pic:spPr>
                      <a:xfrm rot="5400000">
                        <a:off x="0" y="0"/>
                        <a:ext cx="7096128" cy="3991572"/>
                      </a:xfrm>
                      <a:prstGeom prst="rect">
                        <a:avLst/>
                      </a:prstGeom>
                    </pic:spPr>
                  </pic:pic>
                </a:graphicData>
              </a:graphic>
            </wp:inline>
          </w:drawing>
        </w:r>
      </w:ins>
    </w:p>
    <w:sectPr w:rsidR="00714492" w:rsidRPr="00535122" w:rsidSect="005D15C2">
      <w:type w:val="continuous"/>
      <w:pgSz w:w="12240" w:h="15840"/>
      <w:pgMar w:top="556" w:right="1797" w:bottom="1440" w:left="1797" w:header="589"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1AC4D05" w14:textId="77777777" w:rsidR="0012605C" w:rsidRDefault="0012605C">
      <w:r>
        <w:separator/>
      </w:r>
    </w:p>
    <w:p w14:paraId="5A13931B" w14:textId="77777777" w:rsidR="0012605C" w:rsidRDefault="0012605C"/>
    <w:p w14:paraId="3BFF47ED" w14:textId="77777777" w:rsidR="0012605C" w:rsidRDefault="0012605C"/>
    <w:p w14:paraId="4B773620" w14:textId="77777777" w:rsidR="0012605C" w:rsidRDefault="0012605C"/>
    <w:p w14:paraId="37643A19" w14:textId="77777777" w:rsidR="0012605C" w:rsidRDefault="0012605C"/>
  </w:endnote>
  <w:endnote w:type="continuationSeparator" w:id="0">
    <w:p w14:paraId="29C3ABFA" w14:textId="77777777" w:rsidR="0012605C" w:rsidRDefault="0012605C">
      <w:r>
        <w:continuationSeparator/>
      </w:r>
    </w:p>
    <w:p w14:paraId="52A95B94" w14:textId="77777777" w:rsidR="0012605C" w:rsidRDefault="0012605C"/>
    <w:p w14:paraId="462B1ABA" w14:textId="77777777" w:rsidR="0012605C" w:rsidRDefault="0012605C"/>
    <w:p w14:paraId="7EAD22DD" w14:textId="77777777" w:rsidR="0012605C" w:rsidRDefault="0012605C"/>
    <w:p w14:paraId="531F7B8F" w14:textId="77777777" w:rsidR="0012605C" w:rsidRDefault="0012605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Yu Gothic UI"/>
    <w:panose1 w:val="02020609040205080304"/>
    <w:charset w:val="80"/>
    <w:family w:val="modern"/>
    <w:pitch w:val="fixed"/>
    <w:sig w:usb0="E00002FF" w:usb1="6AC7FDFB" w:usb2="00000012" w:usb3="00000000" w:csb0="0002009F" w:csb1="00000000"/>
  </w:font>
  <w:font w:name="CGOmega-Regular">
    <w:altName w:val="Calibri"/>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G Omega">
    <w:altName w:val="Segoe UI"/>
    <w:panose1 w:val="00000000000000000000"/>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mn-ea">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119829150"/>
      <w:docPartObj>
        <w:docPartGallery w:val="Page Numbers (Bottom of Page)"/>
        <w:docPartUnique/>
      </w:docPartObj>
    </w:sdtPr>
    <w:sdtContent>
      <w:p w14:paraId="4DA7C331" w14:textId="7C05AD13" w:rsidR="0012605C" w:rsidRDefault="0012605C">
        <w:pPr>
          <w:pStyle w:val="Footer"/>
          <w:jc w:val="right"/>
        </w:pPr>
        <w:r>
          <w:fldChar w:fldCharType="begin"/>
        </w:r>
        <w:r>
          <w:instrText xml:space="preserve"> PAGE   \* MERGEFORMAT </w:instrText>
        </w:r>
        <w:r>
          <w:fldChar w:fldCharType="separate"/>
        </w:r>
        <w:r w:rsidR="00DB416E">
          <w:rPr>
            <w:noProof/>
          </w:rPr>
          <w:t>96</w:t>
        </w:r>
        <w:r>
          <w:rPr>
            <w:noProof/>
          </w:rPr>
          <w:fldChar w:fldCharType="end"/>
        </w:r>
      </w:p>
    </w:sdtContent>
  </w:sdt>
  <w:p w14:paraId="37F8033F" w14:textId="77777777" w:rsidR="0012605C" w:rsidRPr="00057BE2" w:rsidRDefault="0012605C" w:rsidP="0072377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15183952"/>
      <w:docPartObj>
        <w:docPartGallery w:val="Page Numbers (Bottom of Page)"/>
        <w:docPartUnique/>
      </w:docPartObj>
    </w:sdtPr>
    <w:sdtContent>
      <w:p w14:paraId="0882A184" w14:textId="38B824CB" w:rsidR="0012605C" w:rsidRDefault="0012605C">
        <w:pPr>
          <w:pStyle w:val="Footer"/>
          <w:jc w:val="right"/>
        </w:pPr>
        <w:r>
          <w:fldChar w:fldCharType="begin"/>
        </w:r>
        <w:r>
          <w:instrText xml:space="preserve"> PAGE   \* MERGEFORMAT </w:instrText>
        </w:r>
        <w:r>
          <w:fldChar w:fldCharType="separate"/>
        </w:r>
        <w:r w:rsidR="00DB416E">
          <w:rPr>
            <w:noProof/>
          </w:rPr>
          <w:t>95</w:t>
        </w:r>
        <w:r>
          <w:rPr>
            <w:noProof/>
          </w:rPr>
          <w:fldChar w:fldCharType="end"/>
        </w:r>
      </w:p>
    </w:sdtContent>
  </w:sdt>
  <w:p w14:paraId="167AF835" w14:textId="77777777" w:rsidR="0012605C" w:rsidRDefault="0012605C">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82020708"/>
      <w:docPartObj>
        <w:docPartGallery w:val="Page Numbers (Bottom of Page)"/>
        <w:docPartUnique/>
      </w:docPartObj>
    </w:sdtPr>
    <w:sdtContent>
      <w:p w14:paraId="758ADC78" w14:textId="7DCBAF07" w:rsidR="0012605C" w:rsidRDefault="0012605C">
        <w:pPr>
          <w:pStyle w:val="Footer"/>
          <w:jc w:val="right"/>
        </w:pPr>
        <w:r>
          <w:fldChar w:fldCharType="begin"/>
        </w:r>
        <w:r>
          <w:instrText xml:space="preserve"> PAGE   \* MERGEFORMAT </w:instrText>
        </w:r>
        <w:r>
          <w:fldChar w:fldCharType="separate"/>
        </w:r>
        <w:r w:rsidR="00DB416E">
          <w:rPr>
            <w:noProof/>
          </w:rPr>
          <w:t>1</w:t>
        </w:r>
        <w:r>
          <w:rPr>
            <w:noProof/>
          </w:rPr>
          <w:fldChar w:fldCharType="end"/>
        </w:r>
      </w:p>
    </w:sdtContent>
  </w:sdt>
  <w:p w14:paraId="6B38D1FD" w14:textId="77777777" w:rsidR="0012605C" w:rsidRPr="00D34403" w:rsidRDefault="0012605C" w:rsidP="00AA23C8">
    <w:pPr>
      <w:pStyle w:val="Footer"/>
      <w:tabs>
        <w:tab w:val="clear" w:pos="8640"/>
        <w:tab w:val="right" w:pos="9639"/>
      </w:tabs>
      <w:ind w:left="-709" w:right="-993"/>
      <w:rPr>
        <w:b/>
        <w:sz w:val="22"/>
        <w:szCs w:val="2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DD8EACB" w14:textId="77777777" w:rsidR="0012605C" w:rsidRDefault="0012605C">
      <w:r>
        <w:separator/>
      </w:r>
    </w:p>
  </w:footnote>
  <w:footnote w:type="continuationSeparator" w:id="0">
    <w:p w14:paraId="0A265C7C" w14:textId="77777777" w:rsidR="0012605C" w:rsidRDefault="0012605C">
      <w:r>
        <w:continuationSeparator/>
      </w:r>
    </w:p>
  </w:footnote>
  <w:footnote w:type="continuationNotice" w:id="1">
    <w:p w14:paraId="0B79E4DA" w14:textId="77777777" w:rsidR="0012605C" w:rsidRDefault="0012605C"/>
  </w:footnote>
  <w:footnote w:id="2">
    <w:p w14:paraId="6941092E" w14:textId="77777777" w:rsidR="0012605C" w:rsidRDefault="0012605C" w:rsidP="00DB496D">
      <w:pPr>
        <w:pStyle w:val="FootnoteText"/>
      </w:pPr>
      <w:r>
        <w:rPr>
          <w:rStyle w:val="FootnoteReference"/>
        </w:rPr>
        <w:footnoteRef/>
      </w:r>
      <w:r>
        <w:t xml:space="preserve"> Totex is provisional as it</w:t>
      </w:r>
      <w:r w:rsidRPr="004850F3">
        <w:t xml:space="preserve"> may be adjusted as a result of subsequent efficiency reviews or for the correction of any errors either after the 31 July or in subsequent years.</w:t>
      </w:r>
    </w:p>
    <w:p w14:paraId="7F0A25DD" w14:textId="77777777" w:rsidR="0012605C" w:rsidRDefault="0012605C" w:rsidP="00DB496D">
      <w:pPr>
        <w:pStyle w:val="FootnoteText"/>
      </w:pPr>
    </w:p>
  </w:footnote>
  <w:footnote w:id="3">
    <w:p w14:paraId="435B8EAA" w14:textId="77777777" w:rsidR="0012605C" w:rsidRDefault="0012605C">
      <w:pPr>
        <w:pStyle w:val="FootnoteText"/>
      </w:pPr>
      <w:r>
        <w:rPr>
          <w:rStyle w:val="FootnoteReference"/>
        </w:rPr>
        <w:footnoteRef/>
      </w:r>
      <w:r>
        <w:t xml:space="preserve"> See g</w:t>
      </w:r>
      <w:r w:rsidRPr="00A253A3">
        <w:t>lossary for definition</w:t>
      </w:r>
      <w:r>
        <w:t>.</w:t>
      </w:r>
    </w:p>
  </w:footnote>
  <w:footnote w:id="4">
    <w:p w14:paraId="37EA51B7" w14:textId="6BDF83DF" w:rsidR="0012605C" w:rsidRPr="00A00C26" w:rsidRDefault="0012605C">
      <w:pPr>
        <w:pStyle w:val="FootnoteText"/>
        <w:rPr>
          <w:sz w:val="16"/>
          <w:szCs w:val="16"/>
        </w:rPr>
      </w:pPr>
      <w:ins w:id="391" w:author="Author">
        <w:r w:rsidRPr="00A00C26">
          <w:rPr>
            <w:rStyle w:val="FootnoteReference"/>
            <w:sz w:val="16"/>
            <w:szCs w:val="16"/>
          </w:rPr>
          <w:footnoteRef/>
        </w:r>
        <w:r w:rsidRPr="00A00C26">
          <w:rPr>
            <w:sz w:val="16"/>
            <w:szCs w:val="16"/>
          </w:rPr>
          <w:t xml:space="preserve"> Reporti</w:t>
        </w:r>
        <w:r>
          <w:rPr>
            <w:sz w:val="16"/>
            <w:szCs w:val="16"/>
          </w:rPr>
          <w:t>ng period 1 April 2013 to 31 Ma</w:t>
        </w:r>
        <w:r w:rsidRPr="00A00C26">
          <w:rPr>
            <w:sz w:val="16"/>
            <w:szCs w:val="16"/>
          </w:rPr>
          <w:t>r</w:t>
        </w:r>
        <w:r>
          <w:rPr>
            <w:sz w:val="16"/>
            <w:szCs w:val="16"/>
          </w:rPr>
          <w:t>c</w:t>
        </w:r>
        <w:r w:rsidRPr="00A00C26">
          <w:rPr>
            <w:sz w:val="16"/>
            <w:szCs w:val="16"/>
          </w:rPr>
          <w:t>h 2021 (six years actual and two year forecast).</w:t>
        </w:r>
      </w:ins>
    </w:p>
  </w:footnote>
  <w:footnote w:id="5">
    <w:p w14:paraId="530324EA" w14:textId="275248EB" w:rsidR="0012605C" w:rsidRPr="00A00C26" w:rsidRDefault="0012605C">
      <w:pPr>
        <w:pStyle w:val="FootnoteText"/>
        <w:rPr>
          <w:sz w:val="16"/>
          <w:szCs w:val="16"/>
        </w:rPr>
      </w:pPr>
      <w:ins w:id="396" w:author="Author">
        <w:r w:rsidRPr="00A00C26">
          <w:rPr>
            <w:rStyle w:val="FootnoteReference"/>
            <w:sz w:val="16"/>
            <w:szCs w:val="16"/>
          </w:rPr>
          <w:footnoteRef/>
        </w:r>
        <w:r w:rsidRPr="00A00C26">
          <w:rPr>
            <w:sz w:val="16"/>
            <w:szCs w:val="16"/>
          </w:rPr>
          <w:t xml:space="preserve"> Reporting period between 1 April 2013 to 31 March 2018 (five year actual).</w:t>
        </w:r>
      </w:ins>
    </w:p>
  </w:footnote>
  <w:footnote w:id="6">
    <w:p w14:paraId="3B614581" w14:textId="77777777" w:rsidR="0012605C" w:rsidRPr="00A00C26" w:rsidRDefault="0012605C" w:rsidP="006D3D8E">
      <w:pPr>
        <w:pStyle w:val="FootnoteText"/>
        <w:rPr>
          <w:ins w:id="402" w:author="Author"/>
          <w:sz w:val="16"/>
          <w:szCs w:val="16"/>
        </w:rPr>
      </w:pPr>
      <w:ins w:id="403" w:author="Author">
        <w:r w:rsidRPr="00A00C26">
          <w:rPr>
            <w:rStyle w:val="FootnoteReference"/>
            <w:sz w:val="16"/>
            <w:szCs w:val="16"/>
          </w:rPr>
          <w:footnoteRef/>
        </w:r>
        <w:r w:rsidRPr="00A00C26">
          <w:rPr>
            <w:sz w:val="16"/>
            <w:szCs w:val="16"/>
          </w:rPr>
          <w:t xml:space="preserve"> Reporting period between 1 April 2021 to 31 March 2026.</w:t>
        </w:r>
      </w:ins>
    </w:p>
  </w:footnote>
  <w:footnote w:id="7">
    <w:p w14:paraId="4704C556" w14:textId="08C1A703" w:rsidR="0012605C" w:rsidRPr="00BA6E1B" w:rsidRDefault="0012605C">
      <w:pPr>
        <w:pStyle w:val="FootnoteText"/>
        <w:rPr>
          <w:sz w:val="16"/>
          <w:szCs w:val="16"/>
        </w:rPr>
      </w:pPr>
      <w:ins w:id="1049" w:author="Author">
        <w:r w:rsidRPr="00BA6E1B">
          <w:rPr>
            <w:rStyle w:val="FootnoteReference"/>
            <w:sz w:val="16"/>
            <w:szCs w:val="16"/>
          </w:rPr>
          <w:footnoteRef/>
        </w:r>
        <w:r w:rsidRPr="00BA6E1B">
          <w:rPr>
            <w:sz w:val="16"/>
            <w:szCs w:val="16"/>
          </w:rPr>
          <w:t xml:space="preserve"> Run rates uses the current information as a predictor of future performance. The run rate assumes that current conditions will continue</w:t>
        </w:r>
        <w:r>
          <w:rPr>
            <w:sz w:val="16"/>
            <w:szCs w:val="16"/>
          </w:rPr>
          <w:t xml:space="preserve">; it is a forecast based on extrapolating current results into future </w:t>
        </w:r>
        <w:r w:rsidRPr="00BA6E1B">
          <w:rPr>
            <w:sz w:val="16"/>
            <w:szCs w:val="16"/>
          </w:rPr>
          <w:t>periods</w:t>
        </w:r>
        <w:r>
          <w:rPr>
            <w:sz w:val="16"/>
            <w:szCs w:val="16"/>
          </w:rPr>
          <w:t xml:space="preserve"> (in this case RIIO-T1 period and extrapolating into the RIIO-T2 period)</w:t>
        </w:r>
        <w:r w:rsidRPr="00BA6E1B">
          <w:rPr>
            <w:sz w:val="16"/>
            <w:szCs w:val="16"/>
          </w:rPr>
          <w:t>.</w:t>
        </w:r>
        <w:r>
          <w:rPr>
            <w:sz w:val="16"/>
            <w:szCs w:val="16"/>
          </w:rPr>
          <w:t xml:space="preserve">  Run rates can be applied to costs, financial and operational metrics to approximate future results.</w:t>
        </w:r>
      </w:ins>
    </w:p>
  </w:footnote>
  <w:footnote w:id="8">
    <w:p w14:paraId="2760C9EF" w14:textId="1B2090C1" w:rsidR="0012605C" w:rsidRPr="007441CD" w:rsidRDefault="0012605C">
      <w:pPr>
        <w:pStyle w:val="FootnoteText"/>
        <w:rPr>
          <w:sz w:val="16"/>
          <w:szCs w:val="16"/>
        </w:rPr>
      </w:pPr>
      <w:ins w:id="1073" w:author="Author">
        <w:r w:rsidRPr="007441CD">
          <w:rPr>
            <w:rStyle w:val="FootnoteReference"/>
            <w:sz w:val="16"/>
            <w:szCs w:val="16"/>
          </w:rPr>
          <w:footnoteRef/>
        </w:r>
        <w:r w:rsidRPr="007441CD">
          <w:rPr>
            <w:sz w:val="16"/>
            <w:szCs w:val="16"/>
          </w:rPr>
          <w:t xml:space="preserve"> Note that additional guidance is provided in relation to table 6.5 of the BPDT. </w:t>
        </w:r>
      </w:ins>
    </w:p>
  </w:footnote>
  <w:footnote w:id="9">
    <w:p w14:paraId="486D70CB" w14:textId="5A5505CB" w:rsidR="0012605C" w:rsidRDefault="0012605C">
      <w:pPr>
        <w:pStyle w:val="FootnoteText"/>
      </w:pPr>
      <w:r w:rsidRPr="00701B3A">
        <w:rPr>
          <w:rStyle w:val="FootnoteReference"/>
        </w:rPr>
        <w:footnoteRef/>
      </w:r>
      <w:r w:rsidRPr="00701B3A">
        <w:t xml:space="preserve"> [NOTE: Post settlement we may update the text to reflect output categorisation eg safety, reliability, availability, environment, customer satisfaction, connections and wider works.]</w:t>
      </w:r>
      <w:r w:rsidRPr="001076D0">
        <w:t xml:space="preserve">  </w:t>
      </w:r>
    </w:p>
  </w:footnote>
  <w:footnote w:id="10">
    <w:p w14:paraId="13E3F239" w14:textId="77777777" w:rsidR="0012605C" w:rsidRDefault="0012605C" w:rsidP="00DB496D">
      <w:pPr>
        <w:pStyle w:val="Footer"/>
      </w:pPr>
      <w:r w:rsidRPr="00C13241">
        <w:rPr>
          <w:vertAlign w:val="superscript"/>
        </w:rPr>
        <w:footnoteRef/>
      </w:r>
      <w:r w:rsidRPr="00F6619F">
        <w:t xml:space="preserve"> </w:t>
      </w:r>
      <w:r w:rsidRPr="00567E07">
        <w:t xml:space="preserve">Tax costs include corporation tax, capital gains tax, </w:t>
      </w:r>
      <w:r>
        <w:t>recoverable valued added tax and network rates</w:t>
      </w:r>
    </w:p>
  </w:footnote>
  <w:footnote w:id="11">
    <w:p w14:paraId="2AD03ED0" w14:textId="77777777" w:rsidR="0012605C" w:rsidRDefault="0012605C" w:rsidP="00DB496D">
      <w:pPr>
        <w:pStyle w:val="Footer"/>
      </w:pPr>
      <w:r w:rsidRPr="00872E5D">
        <w:rPr>
          <w:vertAlign w:val="superscript"/>
        </w:rPr>
        <w:footnoteRef/>
      </w:r>
      <w:r>
        <w:t xml:space="preserve"> </w:t>
      </w:r>
      <w:r w:rsidRPr="00872E5D">
        <w:t>A related party is a term used to cover both Affiliate and Related Undertakings as defined in Standard Licence Condition 1 for electricity transmission and standard special licence c</w:t>
      </w:r>
      <w:r>
        <w:t>ondition for gas transportation</w:t>
      </w:r>
    </w:p>
  </w:footnote>
  <w:footnote w:id="12">
    <w:p w14:paraId="12067DB1" w14:textId="77777777" w:rsidR="0012605C" w:rsidRDefault="0012605C" w:rsidP="00DB496D">
      <w:pPr>
        <w:pStyle w:val="Footer"/>
      </w:pPr>
      <w:r w:rsidRPr="00C13241">
        <w:rPr>
          <w:vertAlign w:val="superscript"/>
        </w:rPr>
        <w:footnoteRef/>
      </w:r>
      <w:r>
        <w:t xml:space="preserve"> </w:t>
      </w:r>
      <w:r w:rsidRPr="00567E07">
        <w:t>Whilst not defined, we expect licensees to demonstrate to our satisfaction why a period in excess of 6 months was reasonable</w:t>
      </w:r>
    </w:p>
  </w:footnote>
  <w:footnote w:id="13">
    <w:p w14:paraId="1E10B7C2" w14:textId="77777777" w:rsidR="0012605C" w:rsidRDefault="0012605C" w:rsidP="00DB496D">
      <w:pPr>
        <w:pStyle w:val="Footer"/>
      </w:pPr>
      <w:r w:rsidRPr="003B1CF5">
        <w:rPr>
          <w:vertAlign w:val="superscript"/>
        </w:rPr>
        <w:footnoteRef/>
      </w:r>
      <w:r>
        <w:t xml:space="preserve"> </w:t>
      </w:r>
      <w:r w:rsidRPr="00567E07">
        <w:t>A principal related party resource provider is one that has a contra</w:t>
      </w:r>
      <w:r>
        <w:t>ct to operate or manage a substantial part of a licensee's day-to-day operations, and that the licensee entered into the contract before or as part of the arrangements for a change in ultimate controller, or controllers, where there is more than one</w:t>
      </w:r>
    </w:p>
  </w:footnote>
  <w:footnote w:id="14">
    <w:p w14:paraId="026659C2" w14:textId="77777777" w:rsidR="0012605C" w:rsidRPr="00BC5C36" w:rsidRDefault="0012605C" w:rsidP="00DB496D">
      <w:pPr>
        <w:pStyle w:val="FootnoteText"/>
        <w:rPr>
          <w:sz w:val="16"/>
          <w:szCs w:val="24"/>
        </w:rPr>
      </w:pPr>
      <w:r>
        <w:rPr>
          <w:rStyle w:val="FootnoteReference"/>
        </w:rPr>
        <w:footnoteRef/>
      </w:r>
      <w:r>
        <w:t xml:space="preserve"> </w:t>
      </w:r>
      <w:r w:rsidRPr="00BC5C36">
        <w:rPr>
          <w:sz w:val="16"/>
          <w:szCs w:val="24"/>
        </w:rPr>
        <w:t>Shadow RAV: a notional pool of expenditure relating to specific schemes where it has been agreed that the expenditure will be added to RAV at a later time.</w:t>
      </w:r>
    </w:p>
  </w:footnote>
  <w:footnote w:id="15">
    <w:p w14:paraId="759FEC84" w14:textId="5572C31C" w:rsidR="0012605C" w:rsidRPr="003F4514" w:rsidRDefault="0012605C" w:rsidP="003F4514">
      <w:pPr>
        <w:pStyle w:val="FootnoteText"/>
        <w:rPr>
          <w:ins w:id="2359" w:author="Author"/>
          <w:sz w:val="16"/>
          <w:szCs w:val="16"/>
        </w:rPr>
      </w:pPr>
      <w:ins w:id="2360" w:author="Author">
        <w:r w:rsidRPr="003F4514">
          <w:rPr>
            <w:rStyle w:val="FootnoteReference"/>
            <w:sz w:val="16"/>
            <w:szCs w:val="16"/>
          </w:rPr>
          <w:footnoteRef/>
        </w:r>
        <w:r w:rsidRPr="003F4514">
          <w:rPr>
            <w:sz w:val="16"/>
            <w:szCs w:val="16"/>
          </w:rPr>
          <w:t xml:space="preserve"> It does not list all data tabs within version 1.6.</w:t>
        </w:r>
      </w:ins>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01490E" w14:textId="77777777" w:rsidR="0012605C" w:rsidRDefault="0012605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97461C" w14:textId="77777777" w:rsidR="0012605C" w:rsidRDefault="0012605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D409C7" w14:textId="77777777" w:rsidR="0012605C" w:rsidRDefault="0012605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975EC"/>
    <w:multiLevelType w:val="hybridMultilevel"/>
    <w:tmpl w:val="0EEA62E8"/>
    <w:lvl w:ilvl="0" w:tplc="23B8D476">
      <w:start w:val="1"/>
      <w:numFmt w:val="decimal"/>
      <w:pStyle w:val="Text-Numbered"/>
      <w:lvlText w:val="%1."/>
      <w:lvlJc w:val="left"/>
      <w:pPr>
        <w:tabs>
          <w:tab w:val="num" w:pos="360"/>
        </w:tabs>
        <w:ind w:left="360" w:hanging="360"/>
      </w:pPr>
      <w:rPr>
        <w:rFonts w:hint="default"/>
        <w:b/>
        <w:i w:val="0"/>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 w15:restartNumberingAfterBreak="0">
    <w:nsid w:val="01B51F8B"/>
    <w:multiLevelType w:val="hybridMultilevel"/>
    <w:tmpl w:val="B4048A6E"/>
    <w:lvl w:ilvl="0" w:tplc="0B0E5FFC">
      <w:start w:val="1"/>
      <w:numFmt w:val="decimal"/>
      <w:lvlText w:val="%1."/>
      <w:lvlJc w:val="left"/>
      <w:pPr>
        <w:ind w:left="360" w:hanging="360"/>
      </w:pPr>
      <w:rPr>
        <w:rFonts w:ascii="Times New Roman" w:hAnsi="Times New Roman" w:cs="Times New Roman" w:hint="default"/>
        <w:b w:val="0"/>
        <w:i w:val="0"/>
        <w:sz w:val="24"/>
      </w:rPr>
    </w:lvl>
    <w:lvl w:ilvl="1" w:tplc="04F2FCFE">
      <w:start w:val="1"/>
      <w:numFmt w:val="lowerRoman"/>
      <w:lvlText w:val="(%2)"/>
      <w:lvlJc w:val="left"/>
      <w:pPr>
        <w:ind w:left="731" w:hanging="360"/>
      </w:pPr>
      <w:rPr>
        <w:rFonts w:hint="default"/>
        <w:b w:val="0"/>
      </w:rPr>
    </w:lvl>
    <w:lvl w:ilvl="2" w:tplc="0809001B" w:tentative="1">
      <w:start w:val="1"/>
      <w:numFmt w:val="lowerRoman"/>
      <w:lvlText w:val="%3."/>
      <w:lvlJc w:val="right"/>
      <w:pPr>
        <w:ind w:left="1451" w:hanging="180"/>
      </w:pPr>
    </w:lvl>
    <w:lvl w:ilvl="3" w:tplc="0809000F" w:tentative="1">
      <w:start w:val="1"/>
      <w:numFmt w:val="decimal"/>
      <w:lvlText w:val="%4."/>
      <w:lvlJc w:val="left"/>
      <w:pPr>
        <w:ind w:left="2171" w:hanging="360"/>
      </w:pPr>
    </w:lvl>
    <w:lvl w:ilvl="4" w:tplc="08090019" w:tentative="1">
      <w:start w:val="1"/>
      <w:numFmt w:val="lowerLetter"/>
      <w:lvlText w:val="%5."/>
      <w:lvlJc w:val="left"/>
      <w:pPr>
        <w:ind w:left="2891" w:hanging="360"/>
      </w:pPr>
    </w:lvl>
    <w:lvl w:ilvl="5" w:tplc="0809001B" w:tentative="1">
      <w:start w:val="1"/>
      <w:numFmt w:val="lowerRoman"/>
      <w:lvlText w:val="%6."/>
      <w:lvlJc w:val="right"/>
      <w:pPr>
        <w:ind w:left="3611" w:hanging="180"/>
      </w:pPr>
    </w:lvl>
    <w:lvl w:ilvl="6" w:tplc="0809000F" w:tentative="1">
      <w:start w:val="1"/>
      <w:numFmt w:val="decimal"/>
      <w:lvlText w:val="%7."/>
      <w:lvlJc w:val="left"/>
      <w:pPr>
        <w:ind w:left="4331" w:hanging="360"/>
      </w:pPr>
    </w:lvl>
    <w:lvl w:ilvl="7" w:tplc="08090019" w:tentative="1">
      <w:start w:val="1"/>
      <w:numFmt w:val="lowerLetter"/>
      <w:lvlText w:val="%8."/>
      <w:lvlJc w:val="left"/>
      <w:pPr>
        <w:ind w:left="5051" w:hanging="360"/>
      </w:pPr>
    </w:lvl>
    <w:lvl w:ilvl="8" w:tplc="0809001B" w:tentative="1">
      <w:start w:val="1"/>
      <w:numFmt w:val="lowerRoman"/>
      <w:lvlText w:val="%9."/>
      <w:lvlJc w:val="right"/>
      <w:pPr>
        <w:ind w:left="5771" w:hanging="180"/>
      </w:pPr>
    </w:lvl>
  </w:abstractNum>
  <w:abstractNum w:abstractNumId="2" w15:restartNumberingAfterBreak="0">
    <w:nsid w:val="04990A59"/>
    <w:multiLevelType w:val="hybridMultilevel"/>
    <w:tmpl w:val="5E4ACAC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5025E44"/>
    <w:multiLevelType w:val="hybridMultilevel"/>
    <w:tmpl w:val="D886173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15:restartNumberingAfterBreak="0">
    <w:nsid w:val="07A87705"/>
    <w:multiLevelType w:val="hybridMultilevel"/>
    <w:tmpl w:val="AF04DF6A"/>
    <w:lvl w:ilvl="0" w:tplc="6E5AE072">
      <w:numFmt w:val="bullet"/>
      <w:lvlText w:val="•"/>
      <w:lvlJc w:val="left"/>
      <w:pPr>
        <w:ind w:left="1080" w:hanging="720"/>
      </w:pPr>
      <w:rPr>
        <w:rFonts w:ascii="Verdana" w:eastAsia="Times New Roman" w:hAnsi="Verdana"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08ED2775"/>
    <w:multiLevelType w:val="hybridMultilevel"/>
    <w:tmpl w:val="BCE884EC"/>
    <w:lvl w:ilvl="0" w:tplc="08090001">
      <w:start w:val="1"/>
      <w:numFmt w:val="bullet"/>
      <w:lvlText w:val=""/>
      <w:lvlJc w:val="left"/>
      <w:pPr>
        <w:ind w:left="795" w:hanging="360"/>
      </w:pPr>
      <w:rPr>
        <w:rFonts w:ascii="Symbol" w:hAnsi="Symbol" w:hint="default"/>
      </w:rPr>
    </w:lvl>
    <w:lvl w:ilvl="1" w:tplc="08090003" w:tentative="1">
      <w:start w:val="1"/>
      <w:numFmt w:val="bullet"/>
      <w:lvlText w:val="o"/>
      <w:lvlJc w:val="left"/>
      <w:pPr>
        <w:ind w:left="1515" w:hanging="360"/>
      </w:pPr>
      <w:rPr>
        <w:rFonts w:ascii="Courier New" w:hAnsi="Courier New" w:cs="Courier New" w:hint="default"/>
      </w:rPr>
    </w:lvl>
    <w:lvl w:ilvl="2" w:tplc="08090005" w:tentative="1">
      <w:start w:val="1"/>
      <w:numFmt w:val="bullet"/>
      <w:lvlText w:val=""/>
      <w:lvlJc w:val="left"/>
      <w:pPr>
        <w:ind w:left="2235" w:hanging="360"/>
      </w:pPr>
      <w:rPr>
        <w:rFonts w:ascii="Wingdings" w:hAnsi="Wingdings" w:hint="default"/>
      </w:rPr>
    </w:lvl>
    <w:lvl w:ilvl="3" w:tplc="08090001" w:tentative="1">
      <w:start w:val="1"/>
      <w:numFmt w:val="bullet"/>
      <w:lvlText w:val=""/>
      <w:lvlJc w:val="left"/>
      <w:pPr>
        <w:ind w:left="2955" w:hanging="360"/>
      </w:pPr>
      <w:rPr>
        <w:rFonts w:ascii="Symbol" w:hAnsi="Symbol" w:hint="default"/>
      </w:rPr>
    </w:lvl>
    <w:lvl w:ilvl="4" w:tplc="08090003" w:tentative="1">
      <w:start w:val="1"/>
      <w:numFmt w:val="bullet"/>
      <w:lvlText w:val="o"/>
      <w:lvlJc w:val="left"/>
      <w:pPr>
        <w:ind w:left="3675" w:hanging="360"/>
      </w:pPr>
      <w:rPr>
        <w:rFonts w:ascii="Courier New" w:hAnsi="Courier New" w:cs="Courier New" w:hint="default"/>
      </w:rPr>
    </w:lvl>
    <w:lvl w:ilvl="5" w:tplc="08090005" w:tentative="1">
      <w:start w:val="1"/>
      <w:numFmt w:val="bullet"/>
      <w:lvlText w:val=""/>
      <w:lvlJc w:val="left"/>
      <w:pPr>
        <w:ind w:left="4395" w:hanging="360"/>
      </w:pPr>
      <w:rPr>
        <w:rFonts w:ascii="Wingdings" w:hAnsi="Wingdings" w:hint="default"/>
      </w:rPr>
    </w:lvl>
    <w:lvl w:ilvl="6" w:tplc="08090001" w:tentative="1">
      <w:start w:val="1"/>
      <w:numFmt w:val="bullet"/>
      <w:lvlText w:val=""/>
      <w:lvlJc w:val="left"/>
      <w:pPr>
        <w:ind w:left="5115" w:hanging="360"/>
      </w:pPr>
      <w:rPr>
        <w:rFonts w:ascii="Symbol" w:hAnsi="Symbol" w:hint="default"/>
      </w:rPr>
    </w:lvl>
    <w:lvl w:ilvl="7" w:tplc="08090003" w:tentative="1">
      <w:start w:val="1"/>
      <w:numFmt w:val="bullet"/>
      <w:lvlText w:val="o"/>
      <w:lvlJc w:val="left"/>
      <w:pPr>
        <w:ind w:left="5835" w:hanging="360"/>
      </w:pPr>
      <w:rPr>
        <w:rFonts w:ascii="Courier New" w:hAnsi="Courier New" w:cs="Courier New" w:hint="default"/>
      </w:rPr>
    </w:lvl>
    <w:lvl w:ilvl="8" w:tplc="08090005" w:tentative="1">
      <w:start w:val="1"/>
      <w:numFmt w:val="bullet"/>
      <w:lvlText w:val=""/>
      <w:lvlJc w:val="left"/>
      <w:pPr>
        <w:ind w:left="6555" w:hanging="360"/>
      </w:pPr>
      <w:rPr>
        <w:rFonts w:ascii="Wingdings" w:hAnsi="Wingdings" w:hint="default"/>
      </w:rPr>
    </w:lvl>
  </w:abstractNum>
  <w:abstractNum w:abstractNumId="6" w15:restartNumberingAfterBreak="0">
    <w:nsid w:val="0EDC4B5E"/>
    <w:multiLevelType w:val="multilevel"/>
    <w:tmpl w:val="25BCE996"/>
    <w:lvl w:ilvl="0">
      <w:start w:val="1"/>
      <w:numFmt w:val="decimal"/>
      <w:suff w:val="space"/>
      <w:lvlText w:val="%1."/>
      <w:lvlJc w:val="left"/>
      <w:pPr>
        <w:ind w:left="360" w:hanging="360"/>
      </w:pPr>
      <w:rPr>
        <w:rFonts w:hint="default"/>
      </w:rPr>
    </w:lvl>
    <w:lvl w:ilvl="1">
      <w:start w:val="1"/>
      <w:numFmt w:val="bullet"/>
      <w:lvlText w:val=""/>
      <w:lvlJc w:val="left"/>
      <w:pPr>
        <w:tabs>
          <w:tab w:val="num" w:pos="680"/>
        </w:tabs>
        <w:ind w:left="0" w:firstLine="0"/>
      </w:pPr>
      <w:rPr>
        <w:rFonts w:ascii="Symbol" w:hAnsi="Symbol" w:hint="default"/>
      </w:rPr>
    </w:lvl>
    <w:lvl w:ilvl="2">
      <w:start w:val="1"/>
      <w:numFmt w:val="bullet"/>
      <w:lvlText w:val=""/>
      <w:lvlJc w:val="left"/>
      <w:pPr>
        <w:tabs>
          <w:tab w:val="num" w:pos="1440"/>
        </w:tabs>
        <w:ind w:left="680" w:firstLine="0"/>
      </w:pPr>
      <w:rPr>
        <w:rFonts w:ascii="Symbol" w:hAnsi="Symbol"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7" w15:restartNumberingAfterBreak="0">
    <w:nsid w:val="105B1B4E"/>
    <w:multiLevelType w:val="hybridMultilevel"/>
    <w:tmpl w:val="90767CC2"/>
    <w:lvl w:ilvl="0" w:tplc="6E5AE072">
      <w:numFmt w:val="bullet"/>
      <w:lvlText w:val="•"/>
      <w:lvlJc w:val="left"/>
      <w:pPr>
        <w:ind w:left="1080" w:hanging="720"/>
      </w:pPr>
      <w:rPr>
        <w:rFonts w:ascii="Verdana" w:eastAsia="Times New Roman" w:hAnsi="Verdana"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10CB6FC9"/>
    <w:multiLevelType w:val="hybridMultilevel"/>
    <w:tmpl w:val="85FA4A4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10D85CFE"/>
    <w:multiLevelType w:val="hybridMultilevel"/>
    <w:tmpl w:val="7306125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0" w15:restartNumberingAfterBreak="0">
    <w:nsid w:val="10DE59C6"/>
    <w:multiLevelType w:val="hybridMultilevel"/>
    <w:tmpl w:val="A78661C4"/>
    <w:lvl w:ilvl="0" w:tplc="60307EC0">
      <w:start w:val="1"/>
      <w:numFmt w:val="bullet"/>
      <w:pStyle w:val="ChapterSummary"/>
      <w:lvlText w:val=""/>
      <w:lvlJc w:val="left"/>
      <w:pPr>
        <w:tabs>
          <w:tab w:val="num" w:pos="357"/>
        </w:tabs>
        <w:ind w:left="357" w:hanging="357"/>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173A4A44"/>
    <w:multiLevelType w:val="hybridMultilevel"/>
    <w:tmpl w:val="CAA0DBBE"/>
    <w:lvl w:ilvl="0" w:tplc="08090001">
      <w:start w:val="1"/>
      <w:numFmt w:val="bullet"/>
      <w:lvlText w:val=""/>
      <w:lvlJc w:val="left"/>
      <w:pPr>
        <w:ind w:left="717" w:hanging="360"/>
      </w:pPr>
      <w:rPr>
        <w:rFonts w:ascii="Symbol" w:hAnsi="Symbol" w:hint="default"/>
      </w:rPr>
    </w:lvl>
    <w:lvl w:ilvl="1" w:tplc="08090003" w:tentative="1">
      <w:start w:val="1"/>
      <w:numFmt w:val="bullet"/>
      <w:lvlText w:val="o"/>
      <w:lvlJc w:val="left"/>
      <w:pPr>
        <w:ind w:left="1437" w:hanging="360"/>
      </w:pPr>
      <w:rPr>
        <w:rFonts w:ascii="Courier New" w:hAnsi="Courier New" w:cs="Courier New" w:hint="default"/>
      </w:rPr>
    </w:lvl>
    <w:lvl w:ilvl="2" w:tplc="08090005" w:tentative="1">
      <w:start w:val="1"/>
      <w:numFmt w:val="bullet"/>
      <w:lvlText w:val=""/>
      <w:lvlJc w:val="left"/>
      <w:pPr>
        <w:ind w:left="2157" w:hanging="360"/>
      </w:pPr>
      <w:rPr>
        <w:rFonts w:ascii="Wingdings" w:hAnsi="Wingdings" w:hint="default"/>
      </w:rPr>
    </w:lvl>
    <w:lvl w:ilvl="3" w:tplc="08090001" w:tentative="1">
      <w:start w:val="1"/>
      <w:numFmt w:val="bullet"/>
      <w:lvlText w:val=""/>
      <w:lvlJc w:val="left"/>
      <w:pPr>
        <w:ind w:left="2877" w:hanging="360"/>
      </w:pPr>
      <w:rPr>
        <w:rFonts w:ascii="Symbol" w:hAnsi="Symbol" w:hint="default"/>
      </w:rPr>
    </w:lvl>
    <w:lvl w:ilvl="4" w:tplc="08090003" w:tentative="1">
      <w:start w:val="1"/>
      <w:numFmt w:val="bullet"/>
      <w:lvlText w:val="o"/>
      <w:lvlJc w:val="left"/>
      <w:pPr>
        <w:ind w:left="3597" w:hanging="360"/>
      </w:pPr>
      <w:rPr>
        <w:rFonts w:ascii="Courier New" w:hAnsi="Courier New" w:cs="Courier New" w:hint="default"/>
      </w:rPr>
    </w:lvl>
    <w:lvl w:ilvl="5" w:tplc="08090005" w:tentative="1">
      <w:start w:val="1"/>
      <w:numFmt w:val="bullet"/>
      <w:lvlText w:val=""/>
      <w:lvlJc w:val="left"/>
      <w:pPr>
        <w:ind w:left="4317" w:hanging="360"/>
      </w:pPr>
      <w:rPr>
        <w:rFonts w:ascii="Wingdings" w:hAnsi="Wingdings" w:hint="default"/>
      </w:rPr>
    </w:lvl>
    <w:lvl w:ilvl="6" w:tplc="08090001" w:tentative="1">
      <w:start w:val="1"/>
      <w:numFmt w:val="bullet"/>
      <w:lvlText w:val=""/>
      <w:lvlJc w:val="left"/>
      <w:pPr>
        <w:ind w:left="5037" w:hanging="360"/>
      </w:pPr>
      <w:rPr>
        <w:rFonts w:ascii="Symbol" w:hAnsi="Symbol" w:hint="default"/>
      </w:rPr>
    </w:lvl>
    <w:lvl w:ilvl="7" w:tplc="08090003" w:tentative="1">
      <w:start w:val="1"/>
      <w:numFmt w:val="bullet"/>
      <w:lvlText w:val="o"/>
      <w:lvlJc w:val="left"/>
      <w:pPr>
        <w:ind w:left="5757" w:hanging="360"/>
      </w:pPr>
      <w:rPr>
        <w:rFonts w:ascii="Courier New" w:hAnsi="Courier New" w:cs="Courier New" w:hint="default"/>
      </w:rPr>
    </w:lvl>
    <w:lvl w:ilvl="8" w:tplc="08090005" w:tentative="1">
      <w:start w:val="1"/>
      <w:numFmt w:val="bullet"/>
      <w:lvlText w:val=""/>
      <w:lvlJc w:val="left"/>
      <w:pPr>
        <w:ind w:left="6477" w:hanging="360"/>
      </w:pPr>
      <w:rPr>
        <w:rFonts w:ascii="Wingdings" w:hAnsi="Wingdings" w:hint="default"/>
      </w:rPr>
    </w:lvl>
  </w:abstractNum>
  <w:abstractNum w:abstractNumId="12" w15:restartNumberingAfterBreak="0">
    <w:nsid w:val="17F83CA7"/>
    <w:multiLevelType w:val="hybridMultilevel"/>
    <w:tmpl w:val="8098C456"/>
    <w:lvl w:ilvl="0" w:tplc="0809000F">
      <w:start w:val="1"/>
      <w:numFmt w:val="decimal"/>
      <w:lvlText w:val="%1."/>
      <w:lvlJc w:val="left"/>
      <w:pPr>
        <w:ind w:left="1440" w:hanging="360"/>
      </w:pPr>
    </w:lvl>
    <w:lvl w:ilvl="1" w:tplc="0809000F">
      <w:start w:val="1"/>
      <w:numFmt w:val="decimal"/>
      <w:lvlText w:val="%2."/>
      <w:lvlJc w:val="left"/>
      <w:pPr>
        <w:ind w:left="1440" w:hanging="360"/>
      </w:pPr>
    </w:lvl>
    <w:lvl w:ilvl="2" w:tplc="0C09001B">
      <w:start w:val="1"/>
      <w:numFmt w:val="lowerRoman"/>
      <w:lvlText w:val="%3."/>
      <w:lvlJc w:val="right"/>
      <w:pPr>
        <w:ind w:left="2160" w:hanging="180"/>
      </w:pPr>
    </w:lvl>
    <w:lvl w:ilvl="3" w:tplc="0C090001">
      <w:start w:val="1"/>
      <w:numFmt w:val="bullet"/>
      <w:lvlText w:val=""/>
      <w:lvlJc w:val="left"/>
      <w:pPr>
        <w:ind w:left="2880" w:hanging="360"/>
      </w:pPr>
      <w:rPr>
        <w:rFonts w:ascii="Symbol" w:hAnsi="Symbol" w:hint="default"/>
      </w:r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3" w15:restartNumberingAfterBreak="0">
    <w:nsid w:val="191B68C4"/>
    <w:multiLevelType w:val="hybridMultilevel"/>
    <w:tmpl w:val="05F863B4"/>
    <w:lvl w:ilvl="0" w:tplc="08090017">
      <w:start w:val="1"/>
      <w:numFmt w:val="lowerLetter"/>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192028A2"/>
    <w:multiLevelType w:val="hybridMultilevel"/>
    <w:tmpl w:val="94FCF6A8"/>
    <w:lvl w:ilvl="0" w:tplc="C68C5E78">
      <w:numFmt w:val="bullet"/>
      <w:lvlText w:val="-"/>
      <w:lvlJc w:val="left"/>
      <w:pPr>
        <w:ind w:left="1440" w:hanging="360"/>
      </w:pPr>
      <w:rPr>
        <w:rFonts w:ascii="Verdana" w:eastAsia="Times New Roman" w:hAnsi="Verdana"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 w15:restartNumberingAfterBreak="0">
    <w:nsid w:val="1A957590"/>
    <w:multiLevelType w:val="hybridMultilevel"/>
    <w:tmpl w:val="BCA812F6"/>
    <w:lvl w:ilvl="0" w:tplc="0809000F">
      <w:start w:val="1"/>
      <w:numFmt w:val="decimal"/>
      <w:lvlText w:val="%1."/>
      <w:lvlJc w:val="left"/>
      <w:pPr>
        <w:ind w:left="144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D31168C"/>
    <w:multiLevelType w:val="hybridMultilevel"/>
    <w:tmpl w:val="4F0E2E9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1E0A1D9F"/>
    <w:multiLevelType w:val="hybridMultilevel"/>
    <w:tmpl w:val="261673B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1F263590"/>
    <w:multiLevelType w:val="hybridMultilevel"/>
    <w:tmpl w:val="9B28D27A"/>
    <w:lvl w:ilvl="0" w:tplc="08090001">
      <w:start w:val="1"/>
      <w:numFmt w:val="bullet"/>
      <w:lvlText w:val=""/>
      <w:lvlJc w:val="left"/>
      <w:pPr>
        <w:ind w:left="720" w:hanging="360"/>
      </w:pPr>
      <w:rPr>
        <w:rFonts w:ascii="Symbol" w:hAnsi="Symbol" w:hint="default"/>
        <w:b w:val="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23203E43"/>
    <w:multiLevelType w:val="multilevel"/>
    <w:tmpl w:val="B434D8B2"/>
    <w:lvl w:ilvl="0">
      <w:start w:val="1"/>
      <w:numFmt w:val="bullet"/>
      <w:lvlText w:val=""/>
      <w:lvlJc w:val="left"/>
      <w:pPr>
        <w:ind w:left="360" w:hanging="360"/>
      </w:pPr>
      <w:rPr>
        <w:rFonts w:ascii="Symbol" w:hAnsi="Symbol" w:hint="default"/>
      </w:rPr>
    </w:lvl>
    <w:lvl w:ilvl="1">
      <w:start w:val="1"/>
      <w:numFmt w:val="bullet"/>
      <w:lvlText w:val=""/>
      <w:lvlJc w:val="left"/>
      <w:pPr>
        <w:tabs>
          <w:tab w:val="num" w:pos="680"/>
        </w:tabs>
        <w:ind w:left="0" w:firstLine="0"/>
      </w:pPr>
      <w:rPr>
        <w:rFonts w:ascii="Symbol" w:hAnsi="Symbol" w:hint="default"/>
      </w:rPr>
    </w:lvl>
    <w:lvl w:ilvl="2">
      <w:start w:val="1"/>
      <w:numFmt w:val="bullet"/>
      <w:lvlText w:val=""/>
      <w:lvlJc w:val="left"/>
      <w:pPr>
        <w:tabs>
          <w:tab w:val="num" w:pos="1440"/>
        </w:tabs>
        <w:ind w:left="680" w:firstLine="0"/>
      </w:pPr>
      <w:rPr>
        <w:rFonts w:ascii="Symbol" w:hAnsi="Symbol"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0" w15:restartNumberingAfterBreak="0">
    <w:nsid w:val="26BC25F9"/>
    <w:multiLevelType w:val="hybridMultilevel"/>
    <w:tmpl w:val="DA66073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1" w15:restartNumberingAfterBreak="0">
    <w:nsid w:val="26DA3F93"/>
    <w:multiLevelType w:val="hybridMultilevel"/>
    <w:tmpl w:val="64D4AD1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2" w15:restartNumberingAfterBreak="0">
    <w:nsid w:val="29376CCE"/>
    <w:multiLevelType w:val="hybridMultilevel"/>
    <w:tmpl w:val="BB8ED62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2A60562D"/>
    <w:multiLevelType w:val="hybridMultilevel"/>
    <w:tmpl w:val="20140A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2C3A6B62"/>
    <w:multiLevelType w:val="multilevel"/>
    <w:tmpl w:val="7A80F56A"/>
    <w:lvl w:ilvl="0">
      <w:start w:val="1"/>
      <w:numFmt w:val="decimal"/>
      <w:pStyle w:val="ChapterHeading"/>
      <w:suff w:val="space"/>
      <w:lvlText w:val="%1."/>
      <w:lvlJc w:val="left"/>
      <w:pPr>
        <w:ind w:left="360" w:hanging="360"/>
      </w:pPr>
      <w:rPr>
        <w:rFonts w:hint="default"/>
      </w:rPr>
    </w:lvl>
    <w:lvl w:ilvl="1">
      <w:start w:val="1"/>
      <w:numFmt w:val="decimal"/>
      <w:pStyle w:val="Paragrapgh"/>
      <w:lvlText w:val="%1.%2."/>
      <w:lvlJc w:val="left"/>
      <w:pPr>
        <w:tabs>
          <w:tab w:val="num" w:pos="5357"/>
        </w:tabs>
        <w:ind w:left="4677" w:firstLine="0"/>
      </w:pPr>
      <w:rPr>
        <w:rFonts w:hint="default"/>
      </w:rPr>
    </w:lvl>
    <w:lvl w:ilvl="2">
      <w:start w:val="1"/>
      <w:numFmt w:val="bullet"/>
      <w:lvlText w:val=""/>
      <w:lvlJc w:val="left"/>
      <w:pPr>
        <w:tabs>
          <w:tab w:val="num" w:pos="1440"/>
        </w:tabs>
        <w:ind w:left="680" w:firstLine="0"/>
      </w:pPr>
      <w:rPr>
        <w:rFonts w:ascii="Symbol" w:hAnsi="Symbol"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5" w15:restartNumberingAfterBreak="0">
    <w:nsid w:val="33AC1E21"/>
    <w:multiLevelType w:val="hybridMultilevel"/>
    <w:tmpl w:val="07E4215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6" w15:restartNumberingAfterBreak="0">
    <w:nsid w:val="3A633546"/>
    <w:multiLevelType w:val="singleLevel"/>
    <w:tmpl w:val="17B2581A"/>
    <w:lvl w:ilvl="0">
      <w:start w:val="1"/>
      <w:numFmt w:val="bullet"/>
      <w:pStyle w:val="Bullet"/>
      <w:lvlText w:val=""/>
      <w:lvlJc w:val="left"/>
      <w:pPr>
        <w:tabs>
          <w:tab w:val="num" w:pos="1440"/>
        </w:tabs>
        <w:ind w:left="1440" w:hanging="720"/>
      </w:pPr>
      <w:rPr>
        <w:rFonts w:ascii="Symbol" w:hAnsi="Symbol" w:hint="default"/>
      </w:rPr>
    </w:lvl>
  </w:abstractNum>
  <w:abstractNum w:abstractNumId="27" w15:restartNumberingAfterBreak="0">
    <w:nsid w:val="3CFE17C4"/>
    <w:multiLevelType w:val="hybridMultilevel"/>
    <w:tmpl w:val="DFBCED82"/>
    <w:lvl w:ilvl="0" w:tplc="8638BB42">
      <w:start w:val="1"/>
      <w:numFmt w:val="lowerLetter"/>
      <w:pStyle w:val="Text-LowerCaseLetter"/>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 w15:restartNumberingAfterBreak="0">
    <w:nsid w:val="3D616C60"/>
    <w:multiLevelType w:val="hybridMultilevel"/>
    <w:tmpl w:val="5DA0251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3DA64025"/>
    <w:multiLevelType w:val="hybridMultilevel"/>
    <w:tmpl w:val="FB34C6E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3EA91659"/>
    <w:multiLevelType w:val="hybridMultilevel"/>
    <w:tmpl w:val="F5321A8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3F8A5FD1"/>
    <w:multiLevelType w:val="hybridMultilevel"/>
    <w:tmpl w:val="2E82A1F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41FC33DF"/>
    <w:multiLevelType w:val="hybridMultilevel"/>
    <w:tmpl w:val="7E2A97D2"/>
    <w:lvl w:ilvl="0" w:tplc="08090001">
      <w:start w:val="1"/>
      <w:numFmt w:val="bullet"/>
      <w:lvlText w:val=""/>
      <w:lvlJc w:val="left"/>
      <w:pPr>
        <w:ind w:left="1400" w:hanging="360"/>
      </w:pPr>
      <w:rPr>
        <w:rFonts w:ascii="Symbol" w:hAnsi="Symbol" w:hint="default"/>
      </w:rPr>
    </w:lvl>
    <w:lvl w:ilvl="1" w:tplc="08090003" w:tentative="1">
      <w:start w:val="1"/>
      <w:numFmt w:val="bullet"/>
      <w:lvlText w:val="o"/>
      <w:lvlJc w:val="left"/>
      <w:pPr>
        <w:ind w:left="2120" w:hanging="360"/>
      </w:pPr>
      <w:rPr>
        <w:rFonts w:ascii="Courier New" w:hAnsi="Courier New" w:cs="Courier New" w:hint="default"/>
      </w:rPr>
    </w:lvl>
    <w:lvl w:ilvl="2" w:tplc="08090005" w:tentative="1">
      <w:start w:val="1"/>
      <w:numFmt w:val="bullet"/>
      <w:lvlText w:val=""/>
      <w:lvlJc w:val="left"/>
      <w:pPr>
        <w:ind w:left="2840" w:hanging="360"/>
      </w:pPr>
      <w:rPr>
        <w:rFonts w:ascii="Wingdings" w:hAnsi="Wingdings" w:hint="default"/>
      </w:rPr>
    </w:lvl>
    <w:lvl w:ilvl="3" w:tplc="08090001" w:tentative="1">
      <w:start w:val="1"/>
      <w:numFmt w:val="bullet"/>
      <w:lvlText w:val=""/>
      <w:lvlJc w:val="left"/>
      <w:pPr>
        <w:ind w:left="3560" w:hanging="360"/>
      </w:pPr>
      <w:rPr>
        <w:rFonts w:ascii="Symbol" w:hAnsi="Symbol" w:hint="default"/>
      </w:rPr>
    </w:lvl>
    <w:lvl w:ilvl="4" w:tplc="08090003" w:tentative="1">
      <w:start w:val="1"/>
      <w:numFmt w:val="bullet"/>
      <w:lvlText w:val="o"/>
      <w:lvlJc w:val="left"/>
      <w:pPr>
        <w:ind w:left="4280" w:hanging="360"/>
      </w:pPr>
      <w:rPr>
        <w:rFonts w:ascii="Courier New" w:hAnsi="Courier New" w:cs="Courier New" w:hint="default"/>
      </w:rPr>
    </w:lvl>
    <w:lvl w:ilvl="5" w:tplc="08090005" w:tentative="1">
      <w:start w:val="1"/>
      <w:numFmt w:val="bullet"/>
      <w:lvlText w:val=""/>
      <w:lvlJc w:val="left"/>
      <w:pPr>
        <w:ind w:left="5000" w:hanging="360"/>
      </w:pPr>
      <w:rPr>
        <w:rFonts w:ascii="Wingdings" w:hAnsi="Wingdings" w:hint="default"/>
      </w:rPr>
    </w:lvl>
    <w:lvl w:ilvl="6" w:tplc="08090001" w:tentative="1">
      <w:start w:val="1"/>
      <w:numFmt w:val="bullet"/>
      <w:lvlText w:val=""/>
      <w:lvlJc w:val="left"/>
      <w:pPr>
        <w:ind w:left="5720" w:hanging="360"/>
      </w:pPr>
      <w:rPr>
        <w:rFonts w:ascii="Symbol" w:hAnsi="Symbol" w:hint="default"/>
      </w:rPr>
    </w:lvl>
    <w:lvl w:ilvl="7" w:tplc="08090003" w:tentative="1">
      <w:start w:val="1"/>
      <w:numFmt w:val="bullet"/>
      <w:lvlText w:val="o"/>
      <w:lvlJc w:val="left"/>
      <w:pPr>
        <w:ind w:left="6440" w:hanging="360"/>
      </w:pPr>
      <w:rPr>
        <w:rFonts w:ascii="Courier New" w:hAnsi="Courier New" w:cs="Courier New" w:hint="default"/>
      </w:rPr>
    </w:lvl>
    <w:lvl w:ilvl="8" w:tplc="08090005" w:tentative="1">
      <w:start w:val="1"/>
      <w:numFmt w:val="bullet"/>
      <w:lvlText w:val=""/>
      <w:lvlJc w:val="left"/>
      <w:pPr>
        <w:ind w:left="7160" w:hanging="360"/>
      </w:pPr>
      <w:rPr>
        <w:rFonts w:ascii="Wingdings" w:hAnsi="Wingdings" w:hint="default"/>
      </w:rPr>
    </w:lvl>
  </w:abstractNum>
  <w:abstractNum w:abstractNumId="33" w15:restartNumberingAfterBreak="0">
    <w:nsid w:val="433620DC"/>
    <w:multiLevelType w:val="hybridMultilevel"/>
    <w:tmpl w:val="B41E788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44180B5A"/>
    <w:multiLevelType w:val="hybridMultilevel"/>
    <w:tmpl w:val="4F82BB1C"/>
    <w:lvl w:ilvl="0" w:tplc="08090001">
      <w:start w:val="1"/>
      <w:numFmt w:val="bullet"/>
      <w:lvlText w:val=""/>
      <w:lvlJc w:val="left"/>
      <w:pPr>
        <w:ind w:left="1400" w:hanging="360"/>
      </w:pPr>
      <w:rPr>
        <w:rFonts w:ascii="Symbol" w:hAnsi="Symbol" w:hint="default"/>
      </w:rPr>
    </w:lvl>
    <w:lvl w:ilvl="1" w:tplc="08090003" w:tentative="1">
      <w:start w:val="1"/>
      <w:numFmt w:val="bullet"/>
      <w:lvlText w:val="o"/>
      <w:lvlJc w:val="left"/>
      <w:pPr>
        <w:ind w:left="2120" w:hanging="360"/>
      </w:pPr>
      <w:rPr>
        <w:rFonts w:ascii="Courier New" w:hAnsi="Courier New" w:cs="Courier New" w:hint="default"/>
      </w:rPr>
    </w:lvl>
    <w:lvl w:ilvl="2" w:tplc="08090005" w:tentative="1">
      <w:start w:val="1"/>
      <w:numFmt w:val="bullet"/>
      <w:lvlText w:val=""/>
      <w:lvlJc w:val="left"/>
      <w:pPr>
        <w:ind w:left="2840" w:hanging="360"/>
      </w:pPr>
      <w:rPr>
        <w:rFonts w:ascii="Wingdings" w:hAnsi="Wingdings" w:hint="default"/>
      </w:rPr>
    </w:lvl>
    <w:lvl w:ilvl="3" w:tplc="08090001" w:tentative="1">
      <w:start w:val="1"/>
      <w:numFmt w:val="bullet"/>
      <w:lvlText w:val=""/>
      <w:lvlJc w:val="left"/>
      <w:pPr>
        <w:ind w:left="3560" w:hanging="360"/>
      </w:pPr>
      <w:rPr>
        <w:rFonts w:ascii="Symbol" w:hAnsi="Symbol" w:hint="default"/>
      </w:rPr>
    </w:lvl>
    <w:lvl w:ilvl="4" w:tplc="08090003" w:tentative="1">
      <w:start w:val="1"/>
      <w:numFmt w:val="bullet"/>
      <w:lvlText w:val="o"/>
      <w:lvlJc w:val="left"/>
      <w:pPr>
        <w:ind w:left="4280" w:hanging="360"/>
      </w:pPr>
      <w:rPr>
        <w:rFonts w:ascii="Courier New" w:hAnsi="Courier New" w:cs="Courier New" w:hint="default"/>
      </w:rPr>
    </w:lvl>
    <w:lvl w:ilvl="5" w:tplc="08090005" w:tentative="1">
      <w:start w:val="1"/>
      <w:numFmt w:val="bullet"/>
      <w:lvlText w:val=""/>
      <w:lvlJc w:val="left"/>
      <w:pPr>
        <w:ind w:left="5000" w:hanging="360"/>
      </w:pPr>
      <w:rPr>
        <w:rFonts w:ascii="Wingdings" w:hAnsi="Wingdings" w:hint="default"/>
      </w:rPr>
    </w:lvl>
    <w:lvl w:ilvl="6" w:tplc="08090001" w:tentative="1">
      <w:start w:val="1"/>
      <w:numFmt w:val="bullet"/>
      <w:lvlText w:val=""/>
      <w:lvlJc w:val="left"/>
      <w:pPr>
        <w:ind w:left="5720" w:hanging="360"/>
      </w:pPr>
      <w:rPr>
        <w:rFonts w:ascii="Symbol" w:hAnsi="Symbol" w:hint="default"/>
      </w:rPr>
    </w:lvl>
    <w:lvl w:ilvl="7" w:tplc="08090003" w:tentative="1">
      <w:start w:val="1"/>
      <w:numFmt w:val="bullet"/>
      <w:lvlText w:val="o"/>
      <w:lvlJc w:val="left"/>
      <w:pPr>
        <w:ind w:left="6440" w:hanging="360"/>
      </w:pPr>
      <w:rPr>
        <w:rFonts w:ascii="Courier New" w:hAnsi="Courier New" w:cs="Courier New" w:hint="default"/>
      </w:rPr>
    </w:lvl>
    <w:lvl w:ilvl="8" w:tplc="08090005" w:tentative="1">
      <w:start w:val="1"/>
      <w:numFmt w:val="bullet"/>
      <w:lvlText w:val=""/>
      <w:lvlJc w:val="left"/>
      <w:pPr>
        <w:ind w:left="7160" w:hanging="360"/>
      </w:pPr>
      <w:rPr>
        <w:rFonts w:ascii="Wingdings" w:hAnsi="Wingdings" w:hint="default"/>
      </w:rPr>
    </w:lvl>
  </w:abstractNum>
  <w:abstractNum w:abstractNumId="35" w15:restartNumberingAfterBreak="0">
    <w:nsid w:val="455E6527"/>
    <w:multiLevelType w:val="hybridMultilevel"/>
    <w:tmpl w:val="A81CE3B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456F05C5"/>
    <w:multiLevelType w:val="hybridMultilevel"/>
    <w:tmpl w:val="025022C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45934EB7"/>
    <w:multiLevelType w:val="hybridMultilevel"/>
    <w:tmpl w:val="12FA437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8" w15:restartNumberingAfterBreak="0">
    <w:nsid w:val="4AB97222"/>
    <w:multiLevelType w:val="hybridMultilevel"/>
    <w:tmpl w:val="C45C73C0"/>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9" w15:restartNumberingAfterBreak="0">
    <w:nsid w:val="4B52507D"/>
    <w:multiLevelType w:val="hybridMultilevel"/>
    <w:tmpl w:val="20E6851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0" w15:restartNumberingAfterBreak="0">
    <w:nsid w:val="4BEF586B"/>
    <w:multiLevelType w:val="hybridMultilevel"/>
    <w:tmpl w:val="867A924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1" w15:restartNumberingAfterBreak="0">
    <w:nsid w:val="4DF210B7"/>
    <w:multiLevelType w:val="hybridMultilevel"/>
    <w:tmpl w:val="C7F474E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2" w15:restartNumberingAfterBreak="0">
    <w:nsid w:val="508D6B6F"/>
    <w:multiLevelType w:val="hybridMultilevel"/>
    <w:tmpl w:val="6890D944"/>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3" w15:restartNumberingAfterBreak="0">
    <w:nsid w:val="51765946"/>
    <w:multiLevelType w:val="hybridMultilevel"/>
    <w:tmpl w:val="53BE10F6"/>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4" w15:restartNumberingAfterBreak="0">
    <w:nsid w:val="52D62FF6"/>
    <w:multiLevelType w:val="hybridMultilevel"/>
    <w:tmpl w:val="7F04554E"/>
    <w:lvl w:ilvl="0" w:tplc="4FA6E70C">
      <w:start w:val="1"/>
      <w:numFmt w:val="lowerRoman"/>
      <w:pStyle w:val="Text-Romannumbered"/>
      <w:lvlText w:val="%1."/>
      <w:lvlJc w:val="right"/>
      <w:pPr>
        <w:tabs>
          <w:tab w:val="num" w:pos="180"/>
        </w:tabs>
        <w:ind w:left="180" w:hanging="180"/>
      </w:pPr>
      <w:rPr>
        <w:rFonts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45" w15:restartNumberingAfterBreak="0">
    <w:nsid w:val="57CC7A17"/>
    <w:multiLevelType w:val="hybridMultilevel"/>
    <w:tmpl w:val="4F841598"/>
    <w:lvl w:ilvl="0" w:tplc="08090001">
      <w:start w:val="1"/>
      <w:numFmt w:val="bullet"/>
      <w:lvlText w:val=""/>
      <w:lvlJc w:val="left"/>
      <w:pPr>
        <w:ind w:left="1400" w:hanging="360"/>
      </w:pPr>
      <w:rPr>
        <w:rFonts w:ascii="Symbol" w:hAnsi="Symbol" w:hint="default"/>
      </w:rPr>
    </w:lvl>
    <w:lvl w:ilvl="1" w:tplc="08090003" w:tentative="1">
      <w:start w:val="1"/>
      <w:numFmt w:val="bullet"/>
      <w:lvlText w:val="o"/>
      <w:lvlJc w:val="left"/>
      <w:pPr>
        <w:ind w:left="2120" w:hanging="360"/>
      </w:pPr>
      <w:rPr>
        <w:rFonts w:ascii="Courier New" w:hAnsi="Courier New" w:cs="Courier New" w:hint="default"/>
      </w:rPr>
    </w:lvl>
    <w:lvl w:ilvl="2" w:tplc="08090005" w:tentative="1">
      <w:start w:val="1"/>
      <w:numFmt w:val="bullet"/>
      <w:lvlText w:val=""/>
      <w:lvlJc w:val="left"/>
      <w:pPr>
        <w:ind w:left="2840" w:hanging="360"/>
      </w:pPr>
      <w:rPr>
        <w:rFonts w:ascii="Wingdings" w:hAnsi="Wingdings" w:hint="default"/>
      </w:rPr>
    </w:lvl>
    <w:lvl w:ilvl="3" w:tplc="08090001" w:tentative="1">
      <w:start w:val="1"/>
      <w:numFmt w:val="bullet"/>
      <w:lvlText w:val=""/>
      <w:lvlJc w:val="left"/>
      <w:pPr>
        <w:ind w:left="3560" w:hanging="360"/>
      </w:pPr>
      <w:rPr>
        <w:rFonts w:ascii="Symbol" w:hAnsi="Symbol" w:hint="default"/>
      </w:rPr>
    </w:lvl>
    <w:lvl w:ilvl="4" w:tplc="08090003" w:tentative="1">
      <w:start w:val="1"/>
      <w:numFmt w:val="bullet"/>
      <w:lvlText w:val="o"/>
      <w:lvlJc w:val="left"/>
      <w:pPr>
        <w:ind w:left="4280" w:hanging="360"/>
      </w:pPr>
      <w:rPr>
        <w:rFonts w:ascii="Courier New" w:hAnsi="Courier New" w:cs="Courier New" w:hint="default"/>
      </w:rPr>
    </w:lvl>
    <w:lvl w:ilvl="5" w:tplc="08090005" w:tentative="1">
      <w:start w:val="1"/>
      <w:numFmt w:val="bullet"/>
      <w:lvlText w:val=""/>
      <w:lvlJc w:val="left"/>
      <w:pPr>
        <w:ind w:left="5000" w:hanging="360"/>
      </w:pPr>
      <w:rPr>
        <w:rFonts w:ascii="Wingdings" w:hAnsi="Wingdings" w:hint="default"/>
      </w:rPr>
    </w:lvl>
    <w:lvl w:ilvl="6" w:tplc="08090001" w:tentative="1">
      <w:start w:val="1"/>
      <w:numFmt w:val="bullet"/>
      <w:lvlText w:val=""/>
      <w:lvlJc w:val="left"/>
      <w:pPr>
        <w:ind w:left="5720" w:hanging="360"/>
      </w:pPr>
      <w:rPr>
        <w:rFonts w:ascii="Symbol" w:hAnsi="Symbol" w:hint="default"/>
      </w:rPr>
    </w:lvl>
    <w:lvl w:ilvl="7" w:tplc="08090003" w:tentative="1">
      <w:start w:val="1"/>
      <w:numFmt w:val="bullet"/>
      <w:lvlText w:val="o"/>
      <w:lvlJc w:val="left"/>
      <w:pPr>
        <w:ind w:left="6440" w:hanging="360"/>
      </w:pPr>
      <w:rPr>
        <w:rFonts w:ascii="Courier New" w:hAnsi="Courier New" w:cs="Courier New" w:hint="default"/>
      </w:rPr>
    </w:lvl>
    <w:lvl w:ilvl="8" w:tplc="08090005" w:tentative="1">
      <w:start w:val="1"/>
      <w:numFmt w:val="bullet"/>
      <w:lvlText w:val=""/>
      <w:lvlJc w:val="left"/>
      <w:pPr>
        <w:ind w:left="7160" w:hanging="360"/>
      </w:pPr>
      <w:rPr>
        <w:rFonts w:ascii="Wingdings" w:hAnsi="Wingdings" w:hint="default"/>
      </w:rPr>
    </w:lvl>
  </w:abstractNum>
  <w:abstractNum w:abstractNumId="46" w15:restartNumberingAfterBreak="0">
    <w:nsid w:val="582975C6"/>
    <w:multiLevelType w:val="hybridMultilevel"/>
    <w:tmpl w:val="55D05F80"/>
    <w:lvl w:ilvl="0" w:tplc="84763D04">
      <w:start w:val="1"/>
      <w:numFmt w:val="bullet"/>
      <w:pStyle w:val="Text-bulleted"/>
      <w:lvlText w:val=""/>
      <w:lvlJc w:val="left"/>
      <w:pPr>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47" w15:restartNumberingAfterBreak="0">
    <w:nsid w:val="5CDC3D80"/>
    <w:multiLevelType w:val="hybridMultilevel"/>
    <w:tmpl w:val="1BA4DC1A"/>
    <w:lvl w:ilvl="0" w:tplc="4FA6E70C">
      <w:start w:val="1"/>
      <w:numFmt w:val="bullet"/>
      <w:pStyle w:val="StyleQuestionnumbertextboxBold"/>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8" w15:restartNumberingAfterBreak="0">
    <w:nsid w:val="5E3A1A27"/>
    <w:multiLevelType w:val="hybridMultilevel"/>
    <w:tmpl w:val="022813C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9" w15:restartNumberingAfterBreak="0">
    <w:nsid w:val="64207C2D"/>
    <w:multiLevelType w:val="hybridMultilevel"/>
    <w:tmpl w:val="36E0B75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0" w15:restartNumberingAfterBreak="0">
    <w:nsid w:val="670A2854"/>
    <w:multiLevelType w:val="hybridMultilevel"/>
    <w:tmpl w:val="AA201BD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1" w15:restartNumberingAfterBreak="0">
    <w:nsid w:val="69C9064F"/>
    <w:multiLevelType w:val="hybridMultilevel"/>
    <w:tmpl w:val="78CE090E"/>
    <w:lvl w:ilvl="0" w:tplc="6E5AE072">
      <w:numFmt w:val="bullet"/>
      <w:lvlText w:val="•"/>
      <w:lvlJc w:val="left"/>
      <w:pPr>
        <w:ind w:left="1080" w:hanging="720"/>
      </w:pPr>
      <w:rPr>
        <w:rFonts w:ascii="Verdana" w:eastAsia="Times New Roman" w:hAnsi="Verdana"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2" w15:restartNumberingAfterBreak="0">
    <w:nsid w:val="6C9022EA"/>
    <w:multiLevelType w:val="hybridMultilevel"/>
    <w:tmpl w:val="45D44A44"/>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53" w15:restartNumberingAfterBreak="0">
    <w:nsid w:val="6CC920E3"/>
    <w:multiLevelType w:val="hybridMultilevel"/>
    <w:tmpl w:val="C60EC3D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4" w15:restartNumberingAfterBreak="0">
    <w:nsid w:val="6D1207EF"/>
    <w:multiLevelType w:val="hybridMultilevel"/>
    <w:tmpl w:val="F64C66F4"/>
    <w:lvl w:ilvl="0" w:tplc="08090001">
      <w:start w:val="1"/>
      <w:numFmt w:val="bullet"/>
      <w:lvlText w:val=""/>
      <w:lvlJc w:val="left"/>
      <w:pPr>
        <w:ind w:left="1400" w:hanging="360"/>
      </w:pPr>
      <w:rPr>
        <w:rFonts w:ascii="Symbol" w:hAnsi="Symbol" w:hint="default"/>
      </w:rPr>
    </w:lvl>
    <w:lvl w:ilvl="1" w:tplc="08090003" w:tentative="1">
      <w:start w:val="1"/>
      <w:numFmt w:val="bullet"/>
      <w:lvlText w:val="o"/>
      <w:lvlJc w:val="left"/>
      <w:pPr>
        <w:ind w:left="2120" w:hanging="360"/>
      </w:pPr>
      <w:rPr>
        <w:rFonts w:ascii="Courier New" w:hAnsi="Courier New" w:cs="Courier New" w:hint="default"/>
      </w:rPr>
    </w:lvl>
    <w:lvl w:ilvl="2" w:tplc="08090005" w:tentative="1">
      <w:start w:val="1"/>
      <w:numFmt w:val="bullet"/>
      <w:lvlText w:val=""/>
      <w:lvlJc w:val="left"/>
      <w:pPr>
        <w:ind w:left="2840" w:hanging="360"/>
      </w:pPr>
      <w:rPr>
        <w:rFonts w:ascii="Wingdings" w:hAnsi="Wingdings" w:hint="default"/>
      </w:rPr>
    </w:lvl>
    <w:lvl w:ilvl="3" w:tplc="08090001" w:tentative="1">
      <w:start w:val="1"/>
      <w:numFmt w:val="bullet"/>
      <w:lvlText w:val=""/>
      <w:lvlJc w:val="left"/>
      <w:pPr>
        <w:ind w:left="3560" w:hanging="360"/>
      </w:pPr>
      <w:rPr>
        <w:rFonts w:ascii="Symbol" w:hAnsi="Symbol" w:hint="default"/>
      </w:rPr>
    </w:lvl>
    <w:lvl w:ilvl="4" w:tplc="08090003" w:tentative="1">
      <w:start w:val="1"/>
      <w:numFmt w:val="bullet"/>
      <w:lvlText w:val="o"/>
      <w:lvlJc w:val="left"/>
      <w:pPr>
        <w:ind w:left="4280" w:hanging="360"/>
      </w:pPr>
      <w:rPr>
        <w:rFonts w:ascii="Courier New" w:hAnsi="Courier New" w:cs="Courier New" w:hint="default"/>
      </w:rPr>
    </w:lvl>
    <w:lvl w:ilvl="5" w:tplc="08090005" w:tentative="1">
      <w:start w:val="1"/>
      <w:numFmt w:val="bullet"/>
      <w:lvlText w:val=""/>
      <w:lvlJc w:val="left"/>
      <w:pPr>
        <w:ind w:left="5000" w:hanging="360"/>
      </w:pPr>
      <w:rPr>
        <w:rFonts w:ascii="Wingdings" w:hAnsi="Wingdings" w:hint="default"/>
      </w:rPr>
    </w:lvl>
    <w:lvl w:ilvl="6" w:tplc="08090001" w:tentative="1">
      <w:start w:val="1"/>
      <w:numFmt w:val="bullet"/>
      <w:lvlText w:val=""/>
      <w:lvlJc w:val="left"/>
      <w:pPr>
        <w:ind w:left="5720" w:hanging="360"/>
      </w:pPr>
      <w:rPr>
        <w:rFonts w:ascii="Symbol" w:hAnsi="Symbol" w:hint="default"/>
      </w:rPr>
    </w:lvl>
    <w:lvl w:ilvl="7" w:tplc="08090003" w:tentative="1">
      <w:start w:val="1"/>
      <w:numFmt w:val="bullet"/>
      <w:lvlText w:val="o"/>
      <w:lvlJc w:val="left"/>
      <w:pPr>
        <w:ind w:left="6440" w:hanging="360"/>
      </w:pPr>
      <w:rPr>
        <w:rFonts w:ascii="Courier New" w:hAnsi="Courier New" w:cs="Courier New" w:hint="default"/>
      </w:rPr>
    </w:lvl>
    <w:lvl w:ilvl="8" w:tplc="08090005" w:tentative="1">
      <w:start w:val="1"/>
      <w:numFmt w:val="bullet"/>
      <w:lvlText w:val=""/>
      <w:lvlJc w:val="left"/>
      <w:pPr>
        <w:ind w:left="7160" w:hanging="360"/>
      </w:pPr>
      <w:rPr>
        <w:rFonts w:ascii="Wingdings" w:hAnsi="Wingdings" w:hint="default"/>
      </w:rPr>
    </w:lvl>
  </w:abstractNum>
  <w:abstractNum w:abstractNumId="55" w15:restartNumberingAfterBreak="0">
    <w:nsid w:val="6DC14D1D"/>
    <w:multiLevelType w:val="multilevel"/>
    <w:tmpl w:val="A370979C"/>
    <w:lvl w:ilvl="0">
      <w:start w:val="1"/>
      <w:numFmt w:val="none"/>
      <w:pStyle w:val="AppendixSection"/>
      <w:suff w:val="space"/>
      <w:lvlText w:val=""/>
      <w:lvlJc w:val="left"/>
      <w:pPr>
        <w:ind w:left="360" w:hanging="360"/>
      </w:pPr>
      <w:rPr>
        <w:rFonts w:hint="default"/>
      </w:rPr>
    </w:lvl>
    <w:lvl w:ilvl="1">
      <w:start w:val="1"/>
      <w:numFmt w:val="decimal"/>
      <w:pStyle w:val="Appendixtext-Numbered"/>
      <w:suff w:val="space"/>
      <w:lvlText w:val="%11.%2."/>
      <w:lvlJc w:val="left"/>
      <w:pPr>
        <w:ind w:left="0" w:firstLine="0"/>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56" w15:restartNumberingAfterBreak="0">
    <w:nsid w:val="6F1C5F62"/>
    <w:multiLevelType w:val="hybridMultilevel"/>
    <w:tmpl w:val="F02C77B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7" w15:restartNumberingAfterBreak="0">
    <w:nsid w:val="708E39A1"/>
    <w:multiLevelType w:val="hybridMultilevel"/>
    <w:tmpl w:val="044ACF3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8" w15:restartNumberingAfterBreak="0">
    <w:nsid w:val="72324527"/>
    <w:multiLevelType w:val="hybridMultilevel"/>
    <w:tmpl w:val="7C88CFA4"/>
    <w:lvl w:ilvl="0" w:tplc="6E5AE072">
      <w:numFmt w:val="bullet"/>
      <w:lvlText w:val="•"/>
      <w:lvlJc w:val="left"/>
      <w:pPr>
        <w:ind w:left="1080" w:hanging="720"/>
      </w:pPr>
      <w:rPr>
        <w:rFonts w:ascii="Verdana" w:eastAsia="Times New Roman" w:hAnsi="Verdana"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9" w15:restartNumberingAfterBreak="0">
    <w:nsid w:val="730E1E5E"/>
    <w:multiLevelType w:val="hybridMultilevel"/>
    <w:tmpl w:val="7ACC6E7C"/>
    <w:lvl w:ilvl="0" w:tplc="F8100F48">
      <w:start w:val="1"/>
      <w:numFmt w:val="bullet"/>
      <w:pStyle w:val="Textbox-Bullted"/>
      <w:lvlText w:val=""/>
      <w:lvlJc w:val="left"/>
      <w:pPr>
        <w:tabs>
          <w:tab w:val="num" w:pos="360"/>
        </w:tabs>
        <w:ind w:left="360" w:hanging="360"/>
      </w:pPr>
      <w:rPr>
        <w:rFonts w:ascii="Wingdings" w:hAnsi="Wingdings" w:hint="default"/>
        <w:sz w:val="18"/>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60" w15:restartNumberingAfterBreak="0">
    <w:nsid w:val="73892AEB"/>
    <w:multiLevelType w:val="hybridMultilevel"/>
    <w:tmpl w:val="8868A710"/>
    <w:lvl w:ilvl="0" w:tplc="6E5AE072">
      <w:numFmt w:val="bullet"/>
      <w:lvlText w:val="•"/>
      <w:lvlJc w:val="left"/>
      <w:pPr>
        <w:ind w:left="1080" w:hanging="720"/>
      </w:pPr>
      <w:rPr>
        <w:rFonts w:ascii="Verdana" w:eastAsia="Times New Roman" w:hAnsi="Verdana"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1" w15:restartNumberingAfterBreak="0">
    <w:nsid w:val="739D1022"/>
    <w:multiLevelType w:val="hybridMultilevel"/>
    <w:tmpl w:val="1A546E8A"/>
    <w:lvl w:ilvl="0" w:tplc="08090001">
      <w:start w:val="1"/>
      <w:numFmt w:val="bullet"/>
      <w:lvlText w:val=""/>
      <w:lvlJc w:val="left"/>
      <w:pPr>
        <w:ind w:left="1440" w:hanging="360"/>
      </w:pPr>
      <w:rPr>
        <w:rFonts w:ascii="Symbol" w:hAnsi="Symbol" w:hint="default"/>
      </w:rPr>
    </w:lvl>
    <w:lvl w:ilvl="1" w:tplc="08090003">
      <w:start w:val="1"/>
      <w:numFmt w:val="bullet"/>
      <w:lvlText w:val="o"/>
      <w:lvlJc w:val="left"/>
      <w:pPr>
        <w:ind w:left="2160" w:hanging="360"/>
      </w:pPr>
      <w:rPr>
        <w:rFonts w:ascii="Courier New" w:hAnsi="Courier New" w:cs="Courier New" w:hint="default"/>
      </w:rPr>
    </w:lvl>
    <w:lvl w:ilvl="2" w:tplc="08090005">
      <w:start w:val="1"/>
      <w:numFmt w:val="bullet"/>
      <w:lvlText w:val=""/>
      <w:lvlJc w:val="left"/>
      <w:pPr>
        <w:ind w:left="2880" w:hanging="360"/>
      </w:pPr>
      <w:rPr>
        <w:rFonts w:ascii="Wingdings" w:hAnsi="Wingdings" w:hint="default"/>
      </w:rPr>
    </w:lvl>
    <w:lvl w:ilvl="3" w:tplc="08090001">
      <w:start w:val="1"/>
      <w:numFmt w:val="bullet"/>
      <w:lvlText w:val=""/>
      <w:lvlJc w:val="left"/>
      <w:pPr>
        <w:ind w:left="3600" w:hanging="360"/>
      </w:pPr>
      <w:rPr>
        <w:rFonts w:ascii="Symbol" w:hAnsi="Symbol" w:hint="default"/>
      </w:rPr>
    </w:lvl>
    <w:lvl w:ilvl="4" w:tplc="08090003">
      <w:start w:val="1"/>
      <w:numFmt w:val="bullet"/>
      <w:lvlText w:val="o"/>
      <w:lvlJc w:val="left"/>
      <w:pPr>
        <w:ind w:left="4320" w:hanging="360"/>
      </w:pPr>
      <w:rPr>
        <w:rFonts w:ascii="Courier New" w:hAnsi="Courier New" w:cs="Courier New" w:hint="default"/>
      </w:rPr>
    </w:lvl>
    <w:lvl w:ilvl="5" w:tplc="08090005">
      <w:start w:val="1"/>
      <w:numFmt w:val="bullet"/>
      <w:lvlText w:val=""/>
      <w:lvlJc w:val="left"/>
      <w:pPr>
        <w:ind w:left="5040" w:hanging="360"/>
      </w:pPr>
      <w:rPr>
        <w:rFonts w:ascii="Wingdings" w:hAnsi="Wingdings" w:hint="default"/>
      </w:rPr>
    </w:lvl>
    <w:lvl w:ilvl="6" w:tplc="08090001">
      <w:start w:val="1"/>
      <w:numFmt w:val="bullet"/>
      <w:lvlText w:val=""/>
      <w:lvlJc w:val="left"/>
      <w:pPr>
        <w:ind w:left="5760" w:hanging="360"/>
      </w:pPr>
      <w:rPr>
        <w:rFonts w:ascii="Symbol" w:hAnsi="Symbol" w:hint="default"/>
      </w:rPr>
    </w:lvl>
    <w:lvl w:ilvl="7" w:tplc="08090003">
      <w:start w:val="1"/>
      <w:numFmt w:val="bullet"/>
      <w:lvlText w:val="o"/>
      <w:lvlJc w:val="left"/>
      <w:pPr>
        <w:ind w:left="6480" w:hanging="360"/>
      </w:pPr>
      <w:rPr>
        <w:rFonts w:ascii="Courier New" w:hAnsi="Courier New" w:cs="Courier New" w:hint="default"/>
      </w:rPr>
    </w:lvl>
    <w:lvl w:ilvl="8" w:tplc="08090005">
      <w:start w:val="1"/>
      <w:numFmt w:val="bullet"/>
      <w:lvlText w:val=""/>
      <w:lvlJc w:val="left"/>
      <w:pPr>
        <w:ind w:left="7200" w:hanging="360"/>
      </w:pPr>
      <w:rPr>
        <w:rFonts w:ascii="Wingdings" w:hAnsi="Wingdings" w:hint="default"/>
      </w:rPr>
    </w:lvl>
  </w:abstractNum>
  <w:abstractNum w:abstractNumId="62" w15:restartNumberingAfterBreak="0">
    <w:nsid w:val="74495434"/>
    <w:multiLevelType w:val="hybridMultilevel"/>
    <w:tmpl w:val="85D25312"/>
    <w:lvl w:ilvl="0" w:tplc="08090001">
      <w:start w:val="1"/>
      <w:numFmt w:val="bullet"/>
      <w:lvlText w:val=""/>
      <w:lvlJc w:val="left"/>
      <w:pPr>
        <w:ind w:left="1146" w:hanging="360"/>
      </w:pPr>
      <w:rPr>
        <w:rFonts w:ascii="Symbol" w:hAnsi="Symbol"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63" w15:restartNumberingAfterBreak="0">
    <w:nsid w:val="74AA6DAE"/>
    <w:multiLevelType w:val="multilevel"/>
    <w:tmpl w:val="25BCE996"/>
    <w:lvl w:ilvl="0">
      <w:start w:val="1"/>
      <w:numFmt w:val="decimal"/>
      <w:suff w:val="space"/>
      <w:lvlText w:val="%1."/>
      <w:lvlJc w:val="left"/>
      <w:pPr>
        <w:ind w:left="360" w:hanging="360"/>
      </w:pPr>
      <w:rPr>
        <w:rFonts w:hint="default"/>
      </w:rPr>
    </w:lvl>
    <w:lvl w:ilvl="1">
      <w:start w:val="1"/>
      <w:numFmt w:val="bullet"/>
      <w:lvlText w:val=""/>
      <w:lvlJc w:val="left"/>
      <w:pPr>
        <w:tabs>
          <w:tab w:val="num" w:pos="680"/>
        </w:tabs>
        <w:ind w:left="0" w:firstLine="0"/>
      </w:pPr>
      <w:rPr>
        <w:rFonts w:ascii="Symbol" w:hAnsi="Symbol" w:hint="default"/>
      </w:rPr>
    </w:lvl>
    <w:lvl w:ilvl="2">
      <w:start w:val="1"/>
      <w:numFmt w:val="bullet"/>
      <w:lvlText w:val=""/>
      <w:lvlJc w:val="left"/>
      <w:pPr>
        <w:tabs>
          <w:tab w:val="num" w:pos="1440"/>
        </w:tabs>
        <w:ind w:left="680" w:firstLine="0"/>
      </w:pPr>
      <w:rPr>
        <w:rFonts w:ascii="Symbol" w:hAnsi="Symbol"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64" w15:restartNumberingAfterBreak="0">
    <w:nsid w:val="75824050"/>
    <w:multiLevelType w:val="hybridMultilevel"/>
    <w:tmpl w:val="FCD65E9E"/>
    <w:lvl w:ilvl="0" w:tplc="08090001">
      <w:start w:val="1"/>
      <w:numFmt w:val="bullet"/>
      <w:lvlText w:val=""/>
      <w:lvlJc w:val="left"/>
      <w:pPr>
        <w:tabs>
          <w:tab w:val="num" w:pos="360"/>
        </w:tabs>
        <w:ind w:left="360" w:hanging="360"/>
      </w:pPr>
      <w:rPr>
        <w:rFonts w:ascii="Symbol" w:hAnsi="Symbol" w:hint="default"/>
      </w:rPr>
    </w:lvl>
    <w:lvl w:ilvl="1" w:tplc="08090005">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65" w15:restartNumberingAfterBreak="0">
    <w:nsid w:val="79F4645F"/>
    <w:multiLevelType w:val="multilevel"/>
    <w:tmpl w:val="A7C603AE"/>
    <w:lvl w:ilvl="0">
      <w:start w:val="1"/>
      <w:numFmt w:val="bullet"/>
      <w:lvlText w:val=""/>
      <w:lvlJc w:val="left"/>
      <w:pPr>
        <w:ind w:left="720" w:hanging="360"/>
      </w:pPr>
      <w:rPr>
        <w:rFonts w:ascii="Symbol" w:hAnsi="Symbol" w:hint="default"/>
        <w:b/>
      </w:rPr>
    </w:lvl>
    <w:lvl w:ilvl="1">
      <w:start w:val="1"/>
      <w:numFmt w:val="decimal"/>
      <w:lvlText w:val="%1.%2."/>
      <w:lvlJc w:val="left"/>
      <w:pPr>
        <w:tabs>
          <w:tab w:val="num" w:pos="1040"/>
        </w:tabs>
        <w:ind w:left="360" w:firstLine="0"/>
      </w:pPr>
      <w:rPr>
        <w:rFonts w:hint="default"/>
      </w:rPr>
    </w:lvl>
    <w:lvl w:ilvl="2">
      <w:start w:val="1"/>
      <w:numFmt w:val="bullet"/>
      <w:lvlText w:val="o"/>
      <w:lvlJc w:val="left"/>
      <w:pPr>
        <w:tabs>
          <w:tab w:val="num" w:pos="1800"/>
        </w:tabs>
        <w:ind w:left="1584" w:hanging="504"/>
      </w:pPr>
      <w:rPr>
        <w:rFonts w:ascii="Courier New" w:hAnsi="Courier New" w:cs="Courier New" w:hint="default"/>
      </w:rPr>
    </w:lvl>
    <w:lvl w:ilvl="3">
      <w:start w:val="1"/>
      <w:numFmt w:val="bullet"/>
      <w:lvlText w:val="o"/>
      <w:lvlJc w:val="left"/>
      <w:pPr>
        <w:tabs>
          <w:tab w:val="num" w:pos="2160"/>
        </w:tabs>
        <w:ind w:left="2088" w:hanging="648"/>
      </w:pPr>
      <w:rPr>
        <w:rFonts w:ascii="Courier New" w:hAnsi="Courier New" w:cs="Courier New" w:hint="default"/>
      </w:rPr>
    </w:lvl>
    <w:lvl w:ilvl="4">
      <w:start w:val="1"/>
      <w:numFmt w:val="decimal"/>
      <w:lvlText w:val="%1.%2.%3.%4.%5."/>
      <w:lvlJc w:val="left"/>
      <w:pPr>
        <w:tabs>
          <w:tab w:val="num" w:pos="2880"/>
        </w:tabs>
        <w:ind w:left="2592" w:hanging="792"/>
      </w:pPr>
      <w:rPr>
        <w:rFonts w:hint="default"/>
      </w:rPr>
    </w:lvl>
    <w:lvl w:ilvl="5">
      <w:start w:val="1"/>
      <w:numFmt w:val="decimal"/>
      <w:lvlText w:val="%1.%2.%3.%4.%5.%6."/>
      <w:lvlJc w:val="left"/>
      <w:pPr>
        <w:tabs>
          <w:tab w:val="num" w:pos="3240"/>
        </w:tabs>
        <w:ind w:left="3096" w:hanging="936"/>
      </w:pPr>
      <w:rPr>
        <w:rFonts w:hint="default"/>
      </w:rPr>
    </w:lvl>
    <w:lvl w:ilvl="6">
      <w:start w:val="1"/>
      <w:numFmt w:val="decimal"/>
      <w:lvlText w:val="%1.%2.%3.%4.%5.%6.%7."/>
      <w:lvlJc w:val="left"/>
      <w:pPr>
        <w:tabs>
          <w:tab w:val="num" w:pos="3960"/>
        </w:tabs>
        <w:ind w:left="3600" w:hanging="1080"/>
      </w:pPr>
      <w:rPr>
        <w:rFonts w:hint="default"/>
      </w:rPr>
    </w:lvl>
    <w:lvl w:ilvl="7">
      <w:start w:val="1"/>
      <w:numFmt w:val="decimal"/>
      <w:lvlText w:val="%1.%2.%3.%4.%5.%6.%7.%8."/>
      <w:lvlJc w:val="left"/>
      <w:pPr>
        <w:tabs>
          <w:tab w:val="num" w:pos="4320"/>
        </w:tabs>
        <w:ind w:left="4104" w:hanging="1224"/>
      </w:pPr>
      <w:rPr>
        <w:rFonts w:hint="default"/>
      </w:rPr>
    </w:lvl>
    <w:lvl w:ilvl="8">
      <w:start w:val="1"/>
      <w:numFmt w:val="decimal"/>
      <w:lvlText w:val="%1.%2.%3.%4.%5.%6.%7.%8.%9."/>
      <w:lvlJc w:val="left"/>
      <w:pPr>
        <w:tabs>
          <w:tab w:val="num" w:pos="5040"/>
        </w:tabs>
        <w:ind w:left="4680" w:hanging="1440"/>
      </w:pPr>
      <w:rPr>
        <w:rFonts w:hint="default"/>
      </w:rPr>
    </w:lvl>
  </w:abstractNum>
  <w:abstractNum w:abstractNumId="66" w15:restartNumberingAfterBreak="0">
    <w:nsid w:val="7BF958AC"/>
    <w:multiLevelType w:val="hybridMultilevel"/>
    <w:tmpl w:val="0678691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7" w15:restartNumberingAfterBreak="0">
    <w:nsid w:val="7C576282"/>
    <w:multiLevelType w:val="hybridMultilevel"/>
    <w:tmpl w:val="C982277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8" w15:restartNumberingAfterBreak="0">
    <w:nsid w:val="7D35312A"/>
    <w:multiLevelType w:val="hybridMultilevel"/>
    <w:tmpl w:val="8E109772"/>
    <w:lvl w:ilvl="0" w:tplc="08090001">
      <w:start w:val="1"/>
      <w:numFmt w:val="bullet"/>
      <w:lvlText w:val=""/>
      <w:lvlJc w:val="left"/>
      <w:pPr>
        <w:ind w:left="1440" w:hanging="360"/>
      </w:pPr>
      <w:rPr>
        <w:rFonts w:ascii="Symbol" w:hAnsi="Symbol" w:hint="default"/>
      </w:rPr>
    </w:lvl>
    <w:lvl w:ilvl="1" w:tplc="08090003">
      <w:start w:val="1"/>
      <w:numFmt w:val="bullet"/>
      <w:lvlText w:val="o"/>
      <w:lvlJc w:val="left"/>
      <w:pPr>
        <w:ind w:left="2160" w:hanging="360"/>
      </w:pPr>
      <w:rPr>
        <w:rFonts w:ascii="Courier New" w:hAnsi="Courier New" w:cs="Courier New" w:hint="default"/>
      </w:rPr>
    </w:lvl>
    <w:lvl w:ilvl="2" w:tplc="08090005">
      <w:start w:val="1"/>
      <w:numFmt w:val="bullet"/>
      <w:lvlText w:val=""/>
      <w:lvlJc w:val="left"/>
      <w:pPr>
        <w:ind w:left="2880" w:hanging="360"/>
      </w:pPr>
      <w:rPr>
        <w:rFonts w:ascii="Wingdings" w:hAnsi="Wingdings" w:hint="default"/>
      </w:rPr>
    </w:lvl>
    <w:lvl w:ilvl="3" w:tplc="08090001">
      <w:start w:val="1"/>
      <w:numFmt w:val="bullet"/>
      <w:lvlText w:val=""/>
      <w:lvlJc w:val="left"/>
      <w:pPr>
        <w:ind w:left="3600" w:hanging="360"/>
      </w:pPr>
      <w:rPr>
        <w:rFonts w:ascii="Symbol" w:hAnsi="Symbol" w:hint="default"/>
      </w:rPr>
    </w:lvl>
    <w:lvl w:ilvl="4" w:tplc="08090003">
      <w:start w:val="1"/>
      <w:numFmt w:val="bullet"/>
      <w:lvlText w:val="o"/>
      <w:lvlJc w:val="left"/>
      <w:pPr>
        <w:ind w:left="4320" w:hanging="360"/>
      </w:pPr>
      <w:rPr>
        <w:rFonts w:ascii="Courier New" w:hAnsi="Courier New" w:cs="Courier New" w:hint="default"/>
      </w:rPr>
    </w:lvl>
    <w:lvl w:ilvl="5" w:tplc="08090005">
      <w:start w:val="1"/>
      <w:numFmt w:val="bullet"/>
      <w:lvlText w:val=""/>
      <w:lvlJc w:val="left"/>
      <w:pPr>
        <w:ind w:left="5040" w:hanging="360"/>
      </w:pPr>
      <w:rPr>
        <w:rFonts w:ascii="Wingdings" w:hAnsi="Wingdings" w:hint="default"/>
      </w:rPr>
    </w:lvl>
    <w:lvl w:ilvl="6" w:tplc="08090001">
      <w:start w:val="1"/>
      <w:numFmt w:val="bullet"/>
      <w:lvlText w:val=""/>
      <w:lvlJc w:val="left"/>
      <w:pPr>
        <w:ind w:left="5760" w:hanging="360"/>
      </w:pPr>
      <w:rPr>
        <w:rFonts w:ascii="Symbol" w:hAnsi="Symbol" w:hint="default"/>
      </w:rPr>
    </w:lvl>
    <w:lvl w:ilvl="7" w:tplc="08090003">
      <w:start w:val="1"/>
      <w:numFmt w:val="bullet"/>
      <w:lvlText w:val="o"/>
      <w:lvlJc w:val="left"/>
      <w:pPr>
        <w:ind w:left="6480" w:hanging="360"/>
      </w:pPr>
      <w:rPr>
        <w:rFonts w:ascii="Courier New" w:hAnsi="Courier New" w:cs="Courier New" w:hint="default"/>
      </w:rPr>
    </w:lvl>
    <w:lvl w:ilvl="8" w:tplc="08090005">
      <w:start w:val="1"/>
      <w:numFmt w:val="bullet"/>
      <w:lvlText w:val=""/>
      <w:lvlJc w:val="left"/>
      <w:pPr>
        <w:ind w:left="7200" w:hanging="360"/>
      </w:pPr>
      <w:rPr>
        <w:rFonts w:ascii="Wingdings" w:hAnsi="Wingdings" w:hint="default"/>
      </w:rPr>
    </w:lvl>
  </w:abstractNum>
  <w:abstractNum w:abstractNumId="69" w15:restartNumberingAfterBreak="0">
    <w:nsid w:val="7E16596B"/>
    <w:multiLevelType w:val="hybridMultilevel"/>
    <w:tmpl w:val="37424976"/>
    <w:lvl w:ilvl="0" w:tplc="08090001">
      <w:start w:val="1"/>
      <w:numFmt w:val="bullet"/>
      <w:lvlText w:val=""/>
      <w:lvlJc w:val="left"/>
      <w:pPr>
        <w:ind w:left="1080" w:hanging="360"/>
      </w:pPr>
      <w:rPr>
        <w:rFonts w:ascii="Symbol" w:hAnsi="Symbol" w:hint="default"/>
      </w:rPr>
    </w:lvl>
    <w:lvl w:ilvl="1" w:tplc="08090003">
      <w:start w:val="1"/>
      <w:numFmt w:val="bullet"/>
      <w:lvlText w:val="o"/>
      <w:lvlJc w:val="left"/>
      <w:pPr>
        <w:ind w:left="1800" w:hanging="360"/>
      </w:pPr>
      <w:rPr>
        <w:rFonts w:ascii="Courier New" w:hAnsi="Courier New" w:cs="Courier New" w:hint="default"/>
      </w:rPr>
    </w:lvl>
    <w:lvl w:ilvl="2" w:tplc="08090005">
      <w:start w:val="1"/>
      <w:numFmt w:val="bullet"/>
      <w:lvlText w:val=""/>
      <w:lvlJc w:val="left"/>
      <w:pPr>
        <w:ind w:left="2520" w:hanging="360"/>
      </w:pPr>
      <w:rPr>
        <w:rFonts w:ascii="Wingdings" w:hAnsi="Wingdings" w:hint="default"/>
      </w:rPr>
    </w:lvl>
    <w:lvl w:ilvl="3" w:tplc="08090001">
      <w:start w:val="1"/>
      <w:numFmt w:val="bullet"/>
      <w:lvlText w:val=""/>
      <w:lvlJc w:val="left"/>
      <w:pPr>
        <w:ind w:left="3240" w:hanging="360"/>
      </w:pPr>
      <w:rPr>
        <w:rFonts w:ascii="Symbol" w:hAnsi="Symbol" w:hint="default"/>
      </w:rPr>
    </w:lvl>
    <w:lvl w:ilvl="4" w:tplc="08090003">
      <w:start w:val="1"/>
      <w:numFmt w:val="bullet"/>
      <w:lvlText w:val="o"/>
      <w:lvlJc w:val="left"/>
      <w:pPr>
        <w:ind w:left="3960" w:hanging="360"/>
      </w:pPr>
      <w:rPr>
        <w:rFonts w:ascii="Courier New" w:hAnsi="Courier New" w:cs="Courier New" w:hint="default"/>
      </w:rPr>
    </w:lvl>
    <w:lvl w:ilvl="5" w:tplc="08090005">
      <w:start w:val="1"/>
      <w:numFmt w:val="bullet"/>
      <w:lvlText w:val=""/>
      <w:lvlJc w:val="left"/>
      <w:pPr>
        <w:ind w:left="4680" w:hanging="360"/>
      </w:pPr>
      <w:rPr>
        <w:rFonts w:ascii="Wingdings" w:hAnsi="Wingdings" w:hint="default"/>
      </w:rPr>
    </w:lvl>
    <w:lvl w:ilvl="6" w:tplc="08090001">
      <w:start w:val="1"/>
      <w:numFmt w:val="bullet"/>
      <w:lvlText w:val=""/>
      <w:lvlJc w:val="left"/>
      <w:pPr>
        <w:ind w:left="5400" w:hanging="360"/>
      </w:pPr>
      <w:rPr>
        <w:rFonts w:ascii="Symbol" w:hAnsi="Symbol" w:hint="default"/>
      </w:rPr>
    </w:lvl>
    <w:lvl w:ilvl="7" w:tplc="08090003">
      <w:start w:val="1"/>
      <w:numFmt w:val="bullet"/>
      <w:lvlText w:val="o"/>
      <w:lvlJc w:val="left"/>
      <w:pPr>
        <w:ind w:left="6120" w:hanging="360"/>
      </w:pPr>
      <w:rPr>
        <w:rFonts w:ascii="Courier New" w:hAnsi="Courier New" w:cs="Courier New" w:hint="default"/>
      </w:rPr>
    </w:lvl>
    <w:lvl w:ilvl="8" w:tplc="08090005">
      <w:start w:val="1"/>
      <w:numFmt w:val="bullet"/>
      <w:lvlText w:val=""/>
      <w:lvlJc w:val="left"/>
      <w:pPr>
        <w:ind w:left="6840" w:hanging="360"/>
      </w:pPr>
      <w:rPr>
        <w:rFonts w:ascii="Wingdings" w:hAnsi="Wingdings" w:hint="default"/>
      </w:rPr>
    </w:lvl>
  </w:abstractNum>
  <w:num w:numId="1">
    <w:abstractNumId w:val="59"/>
  </w:num>
  <w:num w:numId="2">
    <w:abstractNumId w:val="0"/>
  </w:num>
  <w:num w:numId="3">
    <w:abstractNumId w:val="44"/>
  </w:num>
  <w:num w:numId="4">
    <w:abstractNumId w:val="24"/>
  </w:num>
  <w:num w:numId="5">
    <w:abstractNumId w:val="46"/>
  </w:num>
  <w:num w:numId="6">
    <w:abstractNumId w:val="27"/>
  </w:num>
  <w:num w:numId="7">
    <w:abstractNumId w:val="10"/>
  </w:num>
  <w:num w:numId="8">
    <w:abstractNumId w:val="34"/>
  </w:num>
  <w:num w:numId="9">
    <w:abstractNumId w:val="32"/>
  </w:num>
  <w:num w:numId="10">
    <w:abstractNumId w:val="45"/>
  </w:num>
  <w:num w:numId="11">
    <w:abstractNumId w:val="11"/>
  </w:num>
  <w:num w:numId="12">
    <w:abstractNumId w:val="18"/>
  </w:num>
  <w:num w:numId="13">
    <w:abstractNumId w:val="47"/>
  </w:num>
  <w:num w:numId="14">
    <w:abstractNumId w:val="26"/>
  </w:num>
  <w:num w:numId="15">
    <w:abstractNumId w:val="40"/>
  </w:num>
  <w:num w:numId="16">
    <w:abstractNumId w:val="40"/>
  </w:num>
  <w:num w:numId="17">
    <w:abstractNumId w:val="6"/>
  </w:num>
  <w:num w:numId="18">
    <w:abstractNumId w:val="63"/>
  </w:num>
  <w:num w:numId="19">
    <w:abstractNumId w:val="19"/>
  </w:num>
  <w:num w:numId="20">
    <w:abstractNumId w:val="69"/>
  </w:num>
  <w:num w:numId="21">
    <w:abstractNumId w:val="16"/>
  </w:num>
  <w:num w:numId="22">
    <w:abstractNumId w:val="61"/>
  </w:num>
  <w:num w:numId="23">
    <w:abstractNumId w:val="68"/>
  </w:num>
  <w:num w:numId="24">
    <w:abstractNumId w:val="43"/>
  </w:num>
  <w:num w:numId="25">
    <w:abstractNumId w:val="52"/>
  </w:num>
  <w:num w:numId="26">
    <w:abstractNumId w:val="30"/>
  </w:num>
  <w:num w:numId="27">
    <w:abstractNumId w:val="23"/>
  </w:num>
  <w:num w:numId="28">
    <w:abstractNumId w:val="1"/>
  </w:num>
  <w:num w:numId="29">
    <w:abstractNumId w:val="22"/>
  </w:num>
  <w:num w:numId="30">
    <w:abstractNumId w:val="41"/>
  </w:num>
  <w:num w:numId="31">
    <w:abstractNumId w:val="53"/>
  </w:num>
  <w:num w:numId="32">
    <w:abstractNumId w:val="35"/>
  </w:num>
  <w:num w:numId="33">
    <w:abstractNumId w:val="8"/>
  </w:num>
  <w:num w:numId="34">
    <w:abstractNumId w:val="28"/>
  </w:num>
  <w:num w:numId="35">
    <w:abstractNumId w:val="2"/>
  </w:num>
  <w:num w:numId="36">
    <w:abstractNumId w:val="39"/>
  </w:num>
  <w:num w:numId="37">
    <w:abstractNumId w:val="33"/>
  </w:num>
  <w:num w:numId="38">
    <w:abstractNumId w:val="17"/>
  </w:num>
  <w:num w:numId="39">
    <w:abstractNumId w:val="54"/>
  </w:num>
  <w:num w:numId="40">
    <w:abstractNumId w:val="36"/>
  </w:num>
  <w:num w:numId="41">
    <w:abstractNumId w:val="13"/>
  </w:num>
  <w:num w:numId="42">
    <w:abstractNumId w:val="29"/>
  </w:num>
  <w:num w:numId="43">
    <w:abstractNumId w:val="7"/>
  </w:num>
  <w:num w:numId="44">
    <w:abstractNumId w:val="57"/>
  </w:num>
  <w:num w:numId="45">
    <w:abstractNumId w:val="4"/>
  </w:num>
  <w:num w:numId="46">
    <w:abstractNumId w:val="51"/>
  </w:num>
  <w:num w:numId="47">
    <w:abstractNumId w:val="60"/>
  </w:num>
  <w:num w:numId="48">
    <w:abstractNumId w:val="65"/>
  </w:num>
  <w:num w:numId="49">
    <w:abstractNumId w:val="31"/>
  </w:num>
  <w:num w:numId="50">
    <w:abstractNumId w:val="62"/>
  </w:num>
  <w:num w:numId="51">
    <w:abstractNumId w:val="49"/>
  </w:num>
  <w:num w:numId="52">
    <w:abstractNumId w:val="64"/>
  </w:num>
  <w:num w:numId="53">
    <w:abstractNumId w:val="42"/>
  </w:num>
  <w:num w:numId="54">
    <w:abstractNumId w:val="21"/>
  </w:num>
  <w:num w:numId="55">
    <w:abstractNumId w:val="20"/>
  </w:num>
  <w:num w:numId="56">
    <w:abstractNumId w:val="67"/>
  </w:num>
  <w:num w:numId="57">
    <w:abstractNumId w:val="9"/>
  </w:num>
  <w:num w:numId="58">
    <w:abstractNumId w:val="25"/>
  </w:num>
  <w:num w:numId="59">
    <w:abstractNumId w:val="3"/>
  </w:num>
  <w:num w:numId="60">
    <w:abstractNumId w:val="5"/>
  </w:num>
  <w:num w:numId="61">
    <w:abstractNumId w:val="56"/>
  </w:num>
  <w:num w:numId="62">
    <w:abstractNumId w:val="50"/>
  </w:num>
  <w:num w:numId="63">
    <w:abstractNumId w:val="37"/>
  </w:num>
  <w:num w:numId="64">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abstractNumId w:val="55"/>
  </w:num>
  <w:num w:numId="66">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abstractNumId w:val="66"/>
  </w:num>
  <w:num w:numId="68">
    <w:abstractNumId w:val="38"/>
  </w:num>
  <w:num w:numId="69">
    <w:abstractNumId w:val="14"/>
  </w:num>
  <w:num w:numId="70">
    <w:abstractNumId w:val="12"/>
  </w:num>
  <w:num w:numId="71">
    <w:abstractNumId w:val="15"/>
  </w:num>
  <w:num w:numId="72">
    <w:abstractNumId w:val="48"/>
  </w:num>
  <w:num w:numId="73">
    <w:abstractNumId w:val="58"/>
  </w:num>
  <w:numIdMacAtCleanup w:val="7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removePersonalInformation/>
  <w:removeDateAndTime/>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NotTrackFormatting/>
  <w:documentProtection w:formatting="1" w:enforcement="0"/>
  <w:styleLockTheme/>
  <w:styleLockQFSet/>
  <w:defaultTabStop w:val="720"/>
  <w:evenAndOddHeaders/>
  <w:drawingGridHorizontalSpacing w:val="100"/>
  <w:displayHorizontalDrawingGridEvery w:val="2"/>
  <w:noPunctuationKerning/>
  <w:characterSpacingControl w:val="doNotCompress"/>
  <w:hdrShapeDefaults>
    <o:shapedefaults v:ext="edit" spidmax="38913">
      <o:colormru v:ext="edit" colors="red,#f60"/>
    </o:shapedefaults>
  </w:hdrShapeDefaults>
  <w:footnotePr>
    <w:footnote w:id="-1"/>
    <w:footnote w:id="0"/>
    <w:footnote w:id="1"/>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tr" w:val="橄ㄴ㙠ިپ찔㈇"/>
  </w:docVars>
  <w:rsids>
    <w:rsidRoot w:val="00A321BF"/>
    <w:rsid w:val="0000071E"/>
    <w:rsid w:val="00000845"/>
    <w:rsid w:val="00001D6F"/>
    <w:rsid w:val="00002921"/>
    <w:rsid w:val="000029B7"/>
    <w:rsid w:val="000038D0"/>
    <w:rsid w:val="00004E71"/>
    <w:rsid w:val="00006067"/>
    <w:rsid w:val="000060C2"/>
    <w:rsid w:val="0000655E"/>
    <w:rsid w:val="00006C0D"/>
    <w:rsid w:val="00006E56"/>
    <w:rsid w:val="00006FD0"/>
    <w:rsid w:val="000075BB"/>
    <w:rsid w:val="000077F5"/>
    <w:rsid w:val="00007DC2"/>
    <w:rsid w:val="00010572"/>
    <w:rsid w:val="00010700"/>
    <w:rsid w:val="00011364"/>
    <w:rsid w:val="00011DA9"/>
    <w:rsid w:val="00011E7D"/>
    <w:rsid w:val="000128C0"/>
    <w:rsid w:val="00012D39"/>
    <w:rsid w:val="00013B82"/>
    <w:rsid w:val="00013DDF"/>
    <w:rsid w:val="0001401F"/>
    <w:rsid w:val="00014ED1"/>
    <w:rsid w:val="00014F4C"/>
    <w:rsid w:val="00015BDC"/>
    <w:rsid w:val="000172E8"/>
    <w:rsid w:val="00017CCC"/>
    <w:rsid w:val="000203DF"/>
    <w:rsid w:val="00020E11"/>
    <w:rsid w:val="000212CC"/>
    <w:rsid w:val="000226AF"/>
    <w:rsid w:val="00022827"/>
    <w:rsid w:val="0002317C"/>
    <w:rsid w:val="000236FD"/>
    <w:rsid w:val="00023DDD"/>
    <w:rsid w:val="000240C9"/>
    <w:rsid w:val="00026290"/>
    <w:rsid w:val="000275BA"/>
    <w:rsid w:val="00030205"/>
    <w:rsid w:val="00030468"/>
    <w:rsid w:val="00030697"/>
    <w:rsid w:val="00030DAB"/>
    <w:rsid w:val="00030DBB"/>
    <w:rsid w:val="000311D8"/>
    <w:rsid w:val="000312CC"/>
    <w:rsid w:val="00031798"/>
    <w:rsid w:val="00031B0D"/>
    <w:rsid w:val="0003276D"/>
    <w:rsid w:val="0003323D"/>
    <w:rsid w:val="00033F09"/>
    <w:rsid w:val="0003414C"/>
    <w:rsid w:val="00034C83"/>
    <w:rsid w:val="00034D44"/>
    <w:rsid w:val="000354A9"/>
    <w:rsid w:val="00036B53"/>
    <w:rsid w:val="00037064"/>
    <w:rsid w:val="00037493"/>
    <w:rsid w:val="0004028C"/>
    <w:rsid w:val="00041046"/>
    <w:rsid w:val="000414D3"/>
    <w:rsid w:val="00041833"/>
    <w:rsid w:val="00042257"/>
    <w:rsid w:val="0004238C"/>
    <w:rsid w:val="00043D95"/>
    <w:rsid w:val="00043E22"/>
    <w:rsid w:val="0004517C"/>
    <w:rsid w:val="0004524D"/>
    <w:rsid w:val="00045279"/>
    <w:rsid w:val="000469E9"/>
    <w:rsid w:val="00046E29"/>
    <w:rsid w:val="00047023"/>
    <w:rsid w:val="00050827"/>
    <w:rsid w:val="00052DC4"/>
    <w:rsid w:val="00052E69"/>
    <w:rsid w:val="00053A10"/>
    <w:rsid w:val="00056F46"/>
    <w:rsid w:val="00057DA4"/>
    <w:rsid w:val="00060353"/>
    <w:rsid w:val="00061A93"/>
    <w:rsid w:val="00061C4D"/>
    <w:rsid w:val="00061DDA"/>
    <w:rsid w:val="00062B42"/>
    <w:rsid w:val="00062D08"/>
    <w:rsid w:val="00063488"/>
    <w:rsid w:val="00064F5F"/>
    <w:rsid w:val="00065559"/>
    <w:rsid w:val="00065705"/>
    <w:rsid w:val="00065C41"/>
    <w:rsid w:val="0006636A"/>
    <w:rsid w:val="000666E7"/>
    <w:rsid w:val="00067187"/>
    <w:rsid w:val="000702DE"/>
    <w:rsid w:val="0007038A"/>
    <w:rsid w:val="00070468"/>
    <w:rsid w:val="0007084B"/>
    <w:rsid w:val="00070DFA"/>
    <w:rsid w:val="00071864"/>
    <w:rsid w:val="00071BEC"/>
    <w:rsid w:val="00072D24"/>
    <w:rsid w:val="00073D67"/>
    <w:rsid w:val="00073E5B"/>
    <w:rsid w:val="00073EA4"/>
    <w:rsid w:val="000748B6"/>
    <w:rsid w:val="00075D54"/>
    <w:rsid w:val="0007703C"/>
    <w:rsid w:val="000771D9"/>
    <w:rsid w:val="0007770D"/>
    <w:rsid w:val="00077D1A"/>
    <w:rsid w:val="0008062A"/>
    <w:rsid w:val="000808EB"/>
    <w:rsid w:val="00080AC6"/>
    <w:rsid w:val="00081442"/>
    <w:rsid w:val="00081694"/>
    <w:rsid w:val="00081B4A"/>
    <w:rsid w:val="00081BF0"/>
    <w:rsid w:val="00082083"/>
    <w:rsid w:val="000820E8"/>
    <w:rsid w:val="000821DD"/>
    <w:rsid w:val="00082785"/>
    <w:rsid w:val="0008278F"/>
    <w:rsid w:val="00082961"/>
    <w:rsid w:val="00082DF1"/>
    <w:rsid w:val="00083810"/>
    <w:rsid w:val="000839E0"/>
    <w:rsid w:val="00083C57"/>
    <w:rsid w:val="00084946"/>
    <w:rsid w:val="000873E8"/>
    <w:rsid w:val="000876A9"/>
    <w:rsid w:val="000877DE"/>
    <w:rsid w:val="00087863"/>
    <w:rsid w:val="00087AC5"/>
    <w:rsid w:val="00087E55"/>
    <w:rsid w:val="00090529"/>
    <w:rsid w:val="00090C20"/>
    <w:rsid w:val="00090CB3"/>
    <w:rsid w:val="0009153B"/>
    <w:rsid w:val="00091E3C"/>
    <w:rsid w:val="00091FD6"/>
    <w:rsid w:val="000920A4"/>
    <w:rsid w:val="000931A8"/>
    <w:rsid w:val="000932C7"/>
    <w:rsid w:val="00095B04"/>
    <w:rsid w:val="000963F5"/>
    <w:rsid w:val="00096943"/>
    <w:rsid w:val="00096CC9"/>
    <w:rsid w:val="00096DEF"/>
    <w:rsid w:val="00097E15"/>
    <w:rsid w:val="000A0091"/>
    <w:rsid w:val="000A03F8"/>
    <w:rsid w:val="000A03FB"/>
    <w:rsid w:val="000A0E00"/>
    <w:rsid w:val="000A101F"/>
    <w:rsid w:val="000A160F"/>
    <w:rsid w:val="000A1B8B"/>
    <w:rsid w:val="000A1BB0"/>
    <w:rsid w:val="000A1FA9"/>
    <w:rsid w:val="000A2F16"/>
    <w:rsid w:val="000A3007"/>
    <w:rsid w:val="000A3924"/>
    <w:rsid w:val="000A3A36"/>
    <w:rsid w:val="000A42DB"/>
    <w:rsid w:val="000A4712"/>
    <w:rsid w:val="000A5882"/>
    <w:rsid w:val="000A5F2F"/>
    <w:rsid w:val="000A679F"/>
    <w:rsid w:val="000A6A1C"/>
    <w:rsid w:val="000A6A9E"/>
    <w:rsid w:val="000B10AE"/>
    <w:rsid w:val="000B1C6A"/>
    <w:rsid w:val="000B22DF"/>
    <w:rsid w:val="000B25D9"/>
    <w:rsid w:val="000B3D62"/>
    <w:rsid w:val="000B4EE5"/>
    <w:rsid w:val="000B5728"/>
    <w:rsid w:val="000B68C1"/>
    <w:rsid w:val="000B6A35"/>
    <w:rsid w:val="000B7332"/>
    <w:rsid w:val="000B7717"/>
    <w:rsid w:val="000C0106"/>
    <w:rsid w:val="000C1CC2"/>
    <w:rsid w:val="000C1F52"/>
    <w:rsid w:val="000C20CD"/>
    <w:rsid w:val="000C26A8"/>
    <w:rsid w:val="000C2B58"/>
    <w:rsid w:val="000C307B"/>
    <w:rsid w:val="000C30B1"/>
    <w:rsid w:val="000C3677"/>
    <w:rsid w:val="000C3D39"/>
    <w:rsid w:val="000C472D"/>
    <w:rsid w:val="000C563B"/>
    <w:rsid w:val="000C5E76"/>
    <w:rsid w:val="000C5F47"/>
    <w:rsid w:val="000C7B49"/>
    <w:rsid w:val="000D2622"/>
    <w:rsid w:val="000D27BC"/>
    <w:rsid w:val="000D36F3"/>
    <w:rsid w:val="000D481F"/>
    <w:rsid w:val="000D52C3"/>
    <w:rsid w:val="000D57EC"/>
    <w:rsid w:val="000D5F78"/>
    <w:rsid w:val="000D665B"/>
    <w:rsid w:val="000D696B"/>
    <w:rsid w:val="000D6B1A"/>
    <w:rsid w:val="000D6E5B"/>
    <w:rsid w:val="000D6FF5"/>
    <w:rsid w:val="000D7047"/>
    <w:rsid w:val="000D72F4"/>
    <w:rsid w:val="000E1162"/>
    <w:rsid w:val="000E2B54"/>
    <w:rsid w:val="000E3668"/>
    <w:rsid w:val="000E398F"/>
    <w:rsid w:val="000E5C3D"/>
    <w:rsid w:val="000E7626"/>
    <w:rsid w:val="000E79F9"/>
    <w:rsid w:val="000E7B57"/>
    <w:rsid w:val="000F0302"/>
    <w:rsid w:val="000F0343"/>
    <w:rsid w:val="000F09FB"/>
    <w:rsid w:val="000F0AC6"/>
    <w:rsid w:val="000F0BE9"/>
    <w:rsid w:val="000F22B9"/>
    <w:rsid w:val="000F26B3"/>
    <w:rsid w:val="000F2921"/>
    <w:rsid w:val="000F3381"/>
    <w:rsid w:val="000F369B"/>
    <w:rsid w:val="000F4AC9"/>
    <w:rsid w:val="000F4E96"/>
    <w:rsid w:val="000F5DD5"/>
    <w:rsid w:val="000F6E57"/>
    <w:rsid w:val="000F729F"/>
    <w:rsid w:val="000F731A"/>
    <w:rsid w:val="000F7CD3"/>
    <w:rsid w:val="001001E4"/>
    <w:rsid w:val="0010092B"/>
    <w:rsid w:val="00100A81"/>
    <w:rsid w:val="001020AC"/>
    <w:rsid w:val="00102601"/>
    <w:rsid w:val="00103090"/>
    <w:rsid w:val="001034BA"/>
    <w:rsid w:val="00104577"/>
    <w:rsid w:val="00105C24"/>
    <w:rsid w:val="00105D65"/>
    <w:rsid w:val="001060B6"/>
    <w:rsid w:val="00106249"/>
    <w:rsid w:val="00106F78"/>
    <w:rsid w:val="001076D0"/>
    <w:rsid w:val="00107F41"/>
    <w:rsid w:val="00110D66"/>
    <w:rsid w:val="0011118B"/>
    <w:rsid w:val="001118C6"/>
    <w:rsid w:val="00112466"/>
    <w:rsid w:val="001125E5"/>
    <w:rsid w:val="001127BC"/>
    <w:rsid w:val="00112ECD"/>
    <w:rsid w:val="00113284"/>
    <w:rsid w:val="0011365A"/>
    <w:rsid w:val="001138AF"/>
    <w:rsid w:val="00113EFB"/>
    <w:rsid w:val="00114C99"/>
    <w:rsid w:val="001151CB"/>
    <w:rsid w:val="00115F3B"/>
    <w:rsid w:val="001168F8"/>
    <w:rsid w:val="00116F36"/>
    <w:rsid w:val="001177E7"/>
    <w:rsid w:val="00117AB6"/>
    <w:rsid w:val="00117BA8"/>
    <w:rsid w:val="00117DE3"/>
    <w:rsid w:val="00120F69"/>
    <w:rsid w:val="001212B9"/>
    <w:rsid w:val="0012139F"/>
    <w:rsid w:val="00121ECB"/>
    <w:rsid w:val="00122B54"/>
    <w:rsid w:val="00122DC1"/>
    <w:rsid w:val="00122F5E"/>
    <w:rsid w:val="00124049"/>
    <w:rsid w:val="0012494E"/>
    <w:rsid w:val="001251EB"/>
    <w:rsid w:val="00125274"/>
    <w:rsid w:val="0012605C"/>
    <w:rsid w:val="001272AE"/>
    <w:rsid w:val="001273D9"/>
    <w:rsid w:val="0012799D"/>
    <w:rsid w:val="00130387"/>
    <w:rsid w:val="00130558"/>
    <w:rsid w:val="0013089B"/>
    <w:rsid w:val="00130C3B"/>
    <w:rsid w:val="00130E60"/>
    <w:rsid w:val="00130F31"/>
    <w:rsid w:val="001311C5"/>
    <w:rsid w:val="00131A9F"/>
    <w:rsid w:val="00131DC0"/>
    <w:rsid w:val="001329B6"/>
    <w:rsid w:val="00132EB7"/>
    <w:rsid w:val="00133223"/>
    <w:rsid w:val="0013381D"/>
    <w:rsid w:val="0013388F"/>
    <w:rsid w:val="0013398A"/>
    <w:rsid w:val="00134D14"/>
    <w:rsid w:val="001351AE"/>
    <w:rsid w:val="00135D3F"/>
    <w:rsid w:val="00136B15"/>
    <w:rsid w:val="00140367"/>
    <w:rsid w:val="00142516"/>
    <w:rsid w:val="0014257B"/>
    <w:rsid w:val="0014257E"/>
    <w:rsid w:val="00142A47"/>
    <w:rsid w:val="0014311D"/>
    <w:rsid w:val="001431B4"/>
    <w:rsid w:val="0014332A"/>
    <w:rsid w:val="001443F3"/>
    <w:rsid w:val="00144CEA"/>
    <w:rsid w:val="001452F0"/>
    <w:rsid w:val="00145606"/>
    <w:rsid w:val="00146828"/>
    <w:rsid w:val="00147A18"/>
    <w:rsid w:val="00147CDC"/>
    <w:rsid w:val="00147F79"/>
    <w:rsid w:val="00147FB2"/>
    <w:rsid w:val="0015008A"/>
    <w:rsid w:val="00150396"/>
    <w:rsid w:val="00151F10"/>
    <w:rsid w:val="0015257F"/>
    <w:rsid w:val="001537CC"/>
    <w:rsid w:val="00153989"/>
    <w:rsid w:val="001539A7"/>
    <w:rsid w:val="00153AA1"/>
    <w:rsid w:val="00153DFE"/>
    <w:rsid w:val="00154306"/>
    <w:rsid w:val="00154558"/>
    <w:rsid w:val="001553FE"/>
    <w:rsid w:val="001558F2"/>
    <w:rsid w:val="00156486"/>
    <w:rsid w:val="00156937"/>
    <w:rsid w:val="001569F7"/>
    <w:rsid w:val="00157D6A"/>
    <w:rsid w:val="00157FD3"/>
    <w:rsid w:val="001604C9"/>
    <w:rsid w:val="001606A9"/>
    <w:rsid w:val="00160FAE"/>
    <w:rsid w:val="001613DF"/>
    <w:rsid w:val="00161404"/>
    <w:rsid w:val="0016273E"/>
    <w:rsid w:val="001643D8"/>
    <w:rsid w:val="001663D4"/>
    <w:rsid w:val="00166C55"/>
    <w:rsid w:val="00166F77"/>
    <w:rsid w:val="00167B74"/>
    <w:rsid w:val="00170449"/>
    <w:rsid w:val="00171596"/>
    <w:rsid w:val="00172AE5"/>
    <w:rsid w:val="00173431"/>
    <w:rsid w:val="0017360B"/>
    <w:rsid w:val="00173AD9"/>
    <w:rsid w:val="00174179"/>
    <w:rsid w:val="00174DF6"/>
    <w:rsid w:val="001750B1"/>
    <w:rsid w:val="00175ACE"/>
    <w:rsid w:val="00176067"/>
    <w:rsid w:val="00176117"/>
    <w:rsid w:val="00176C74"/>
    <w:rsid w:val="001773DB"/>
    <w:rsid w:val="00177670"/>
    <w:rsid w:val="00180A22"/>
    <w:rsid w:val="00181C01"/>
    <w:rsid w:val="00181E7A"/>
    <w:rsid w:val="001835ED"/>
    <w:rsid w:val="001838CC"/>
    <w:rsid w:val="00185B66"/>
    <w:rsid w:val="00185D90"/>
    <w:rsid w:val="00185DEC"/>
    <w:rsid w:val="001868DC"/>
    <w:rsid w:val="00191450"/>
    <w:rsid w:val="001917F0"/>
    <w:rsid w:val="00192120"/>
    <w:rsid w:val="0019248B"/>
    <w:rsid w:val="0019347C"/>
    <w:rsid w:val="00193BAC"/>
    <w:rsid w:val="001948AF"/>
    <w:rsid w:val="001952DB"/>
    <w:rsid w:val="00197114"/>
    <w:rsid w:val="00197C07"/>
    <w:rsid w:val="00197D2B"/>
    <w:rsid w:val="001A0B66"/>
    <w:rsid w:val="001A1916"/>
    <w:rsid w:val="001A1BAB"/>
    <w:rsid w:val="001A1CEC"/>
    <w:rsid w:val="001A2239"/>
    <w:rsid w:val="001A2D11"/>
    <w:rsid w:val="001A3B10"/>
    <w:rsid w:val="001A3CC8"/>
    <w:rsid w:val="001A4244"/>
    <w:rsid w:val="001A4631"/>
    <w:rsid w:val="001A4737"/>
    <w:rsid w:val="001A5113"/>
    <w:rsid w:val="001A522B"/>
    <w:rsid w:val="001A5C09"/>
    <w:rsid w:val="001A5D7F"/>
    <w:rsid w:val="001A6BE3"/>
    <w:rsid w:val="001A6D4C"/>
    <w:rsid w:val="001A78DE"/>
    <w:rsid w:val="001B0031"/>
    <w:rsid w:val="001B0568"/>
    <w:rsid w:val="001B0766"/>
    <w:rsid w:val="001B09A4"/>
    <w:rsid w:val="001B0F66"/>
    <w:rsid w:val="001B19FD"/>
    <w:rsid w:val="001B1B46"/>
    <w:rsid w:val="001B1CEC"/>
    <w:rsid w:val="001B2A51"/>
    <w:rsid w:val="001B30AA"/>
    <w:rsid w:val="001B43A3"/>
    <w:rsid w:val="001B4C00"/>
    <w:rsid w:val="001B5A11"/>
    <w:rsid w:val="001B6AD2"/>
    <w:rsid w:val="001B76A5"/>
    <w:rsid w:val="001B7F45"/>
    <w:rsid w:val="001C04DC"/>
    <w:rsid w:val="001C0885"/>
    <w:rsid w:val="001C0B0C"/>
    <w:rsid w:val="001C1200"/>
    <w:rsid w:val="001C1BEA"/>
    <w:rsid w:val="001C25B9"/>
    <w:rsid w:val="001C3261"/>
    <w:rsid w:val="001C6200"/>
    <w:rsid w:val="001C676C"/>
    <w:rsid w:val="001C7194"/>
    <w:rsid w:val="001C7E89"/>
    <w:rsid w:val="001D0B57"/>
    <w:rsid w:val="001D16C9"/>
    <w:rsid w:val="001D17ED"/>
    <w:rsid w:val="001D18FE"/>
    <w:rsid w:val="001D27EC"/>
    <w:rsid w:val="001D2B0F"/>
    <w:rsid w:val="001D2C0A"/>
    <w:rsid w:val="001D3025"/>
    <w:rsid w:val="001D41F5"/>
    <w:rsid w:val="001D47C6"/>
    <w:rsid w:val="001D4B10"/>
    <w:rsid w:val="001D5C1B"/>
    <w:rsid w:val="001D62D5"/>
    <w:rsid w:val="001D6334"/>
    <w:rsid w:val="001D6CF7"/>
    <w:rsid w:val="001D7160"/>
    <w:rsid w:val="001D74FF"/>
    <w:rsid w:val="001E14EF"/>
    <w:rsid w:val="001E1675"/>
    <w:rsid w:val="001E25A2"/>
    <w:rsid w:val="001E33FD"/>
    <w:rsid w:val="001E57BD"/>
    <w:rsid w:val="001E5810"/>
    <w:rsid w:val="001E59B8"/>
    <w:rsid w:val="001E5D67"/>
    <w:rsid w:val="001E6699"/>
    <w:rsid w:val="001E75C5"/>
    <w:rsid w:val="001F003E"/>
    <w:rsid w:val="001F0382"/>
    <w:rsid w:val="001F04B7"/>
    <w:rsid w:val="001F07DE"/>
    <w:rsid w:val="001F105E"/>
    <w:rsid w:val="001F10CD"/>
    <w:rsid w:val="001F123D"/>
    <w:rsid w:val="001F1AD0"/>
    <w:rsid w:val="001F2686"/>
    <w:rsid w:val="001F4666"/>
    <w:rsid w:val="001F559A"/>
    <w:rsid w:val="001F5C2D"/>
    <w:rsid w:val="001F68D1"/>
    <w:rsid w:val="001F6D30"/>
    <w:rsid w:val="001F742D"/>
    <w:rsid w:val="001F75C4"/>
    <w:rsid w:val="001F7F7F"/>
    <w:rsid w:val="00200408"/>
    <w:rsid w:val="00200C11"/>
    <w:rsid w:val="002014BD"/>
    <w:rsid w:val="00201880"/>
    <w:rsid w:val="00201D9F"/>
    <w:rsid w:val="0020308D"/>
    <w:rsid w:val="00203125"/>
    <w:rsid w:val="00203424"/>
    <w:rsid w:val="00204F91"/>
    <w:rsid w:val="00205789"/>
    <w:rsid w:val="0020592E"/>
    <w:rsid w:val="00205EEB"/>
    <w:rsid w:val="00206779"/>
    <w:rsid w:val="00206B40"/>
    <w:rsid w:val="00206B46"/>
    <w:rsid w:val="00206D93"/>
    <w:rsid w:val="00206E07"/>
    <w:rsid w:val="002106C5"/>
    <w:rsid w:val="00210C7D"/>
    <w:rsid w:val="0021122D"/>
    <w:rsid w:val="0021145A"/>
    <w:rsid w:val="002118F7"/>
    <w:rsid w:val="00211B98"/>
    <w:rsid w:val="002138C8"/>
    <w:rsid w:val="002140F1"/>
    <w:rsid w:val="002145F8"/>
    <w:rsid w:val="0021609C"/>
    <w:rsid w:val="002166C6"/>
    <w:rsid w:val="002177D9"/>
    <w:rsid w:val="00217AB6"/>
    <w:rsid w:val="00217AF4"/>
    <w:rsid w:val="00217BB6"/>
    <w:rsid w:val="0022049A"/>
    <w:rsid w:val="002207F1"/>
    <w:rsid w:val="00220F2A"/>
    <w:rsid w:val="00221763"/>
    <w:rsid w:val="00221EF0"/>
    <w:rsid w:val="00224465"/>
    <w:rsid w:val="0022468E"/>
    <w:rsid w:val="002246C2"/>
    <w:rsid w:val="00224D64"/>
    <w:rsid w:val="00225756"/>
    <w:rsid w:val="00226A80"/>
    <w:rsid w:val="00226B34"/>
    <w:rsid w:val="0022782F"/>
    <w:rsid w:val="00227F2F"/>
    <w:rsid w:val="002311D0"/>
    <w:rsid w:val="002315EF"/>
    <w:rsid w:val="00231960"/>
    <w:rsid w:val="002319E7"/>
    <w:rsid w:val="00232A67"/>
    <w:rsid w:val="00232B97"/>
    <w:rsid w:val="00232F61"/>
    <w:rsid w:val="00233A9E"/>
    <w:rsid w:val="00233B5C"/>
    <w:rsid w:val="00233C7C"/>
    <w:rsid w:val="00235A06"/>
    <w:rsid w:val="00235DA2"/>
    <w:rsid w:val="002377BB"/>
    <w:rsid w:val="00237AF3"/>
    <w:rsid w:val="002405F4"/>
    <w:rsid w:val="00240C0B"/>
    <w:rsid w:val="00240E09"/>
    <w:rsid w:val="0024104C"/>
    <w:rsid w:val="0024251E"/>
    <w:rsid w:val="00242D68"/>
    <w:rsid w:val="0024383C"/>
    <w:rsid w:val="00243BAE"/>
    <w:rsid w:val="0024547E"/>
    <w:rsid w:val="00247CF1"/>
    <w:rsid w:val="00250067"/>
    <w:rsid w:val="00250264"/>
    <w:rsid w:val="002503D6"/>
    <w:rsid w:val="0025102F"/>
    <w:rsid w:val="002517D6"/>
    <w:rsid w:val="0025295D"/>
    <w:rsid w:val="00252CEA"/>
    <w:rsid w:val="00253B5E"/>
    <w:rsid w:val="0025481F"/>
    <w:rsid w:val="00254B3C"/>
    <w:rsid w:val="00255A60"/>
    <w:rsid w:val="00256C06"/>
    <w:rsid w:val="00256E2A"/>
    <w:rsid w:val="0026008F"/>
    <w:rsid w:val="002604E0"/>
    <w:rsid w:val="00260506"/>
    <w:rsid w:val="0026130B"/>
    <w:rsid w:val="00261361"/>
    <w:rsid w:val="002616FE"/>
    <w:rsid w:val="00261F93"/>
    <w:rsid w:val="0026342D"/>
    <w:rsid w:val="00265485"/>
    <w:rsid w:val="00265E15"/>
    <w:rsid w:val="00266098"/>
    <w:rsid w:val="00266268"/>
    <w:rsid w:val="002664AF"/>
    <w:rsid w:val="002665B7"/>
    <w:rsid w:val="002675A0"/>
    <w:rsid w:val="00267B5C"/>
    <w:rsid w:val="00270485"/>
    <w:rsid w:val="00270788"/>
    <w:rsid w:val="002709C0"/>
    <w:rsid w:val="00270D9D"/>
    <w:rsid w:val="00270F0A"/>
    <w:rsid w:val="00271405"/>
    <w:rsid w:val="002723C0"/>
    <w:rsid w:val="0027246D"/>
    <w:rsid w:val="00272E25"/>
    <w:rsid w:val="00273765"/>
    <w:rsid w:val="00274FFD"/>
    <w:rsid w:val="002750B6"/>
    <w:rsid w:val="0027728E"/>
    <w:rsid w:val="002802AD"/>
    <w:rsid w:val="00280C95"/>
    <w:rsid w:val="002815E9"/>
    <w:rsid w:val="002816A7"/>
    <w:rsid w:val="0028488B"/>
    <w:rsid w:val="00284890"/>
    <w:rsid w:val="002852E7"/>
    <w:rsid w:val="002859FD"/>
    <w:rsid w:val="0028729A"/>
    <w:rsid w:val="0029032A"/>
    <w:rsid w:val="00290357"/>
    <w:rsid w:val="00290A68"/>
    <w:rsid w:val="0029147D"/>
    <w:rsid w:val="002930C3"/>
    <w:rsid w:val="00293849"/>
    <w:rsid w:val="00293B2C"/>
    <w:rsid w:val="00295199"/>
    <w:rsid w:val="002955E1"/>
    <w:rsid w:val="002970D3"/>
    <w:rsid w:val="0029775E"/>
    <w:rsid w:val="00297B6B"/>
    <w:rsid w:val="002A0648"/>
    <w:rsid w:val="002A07D9"/>
    <w:rsid w:val="002A08EF"/>
    <w:rsid w:val="002A0951"/>
    <w:rsid w:val="002A165F"/>
    <w:rsid w:val="002A189E"/>
    <w:rsid w:val="002A19AB"/>
    <w:rsid w:val="002A27DA"/>
    <w:rsid w:val="002A2890"/>
    <w:rsid w:val="002A397F"/>
    <w:rsid w:val="002A42AD"/>
    <w:rsid w:val="002A520B"/>
    <w:rsid w:val="002A5267"/>
    <w:rsid w:val="002A5383"/>
    <w:rsid w:val="002A543F"/>
    <w:rsid w:val="002A553B"/>
    <w:rsid w:val="002A59A7"/>
    <w:rsid w:val="002A7AA9"/>
    <w:rsid w:val="002B0467"/>
    <w:rsid w:val="002B0815"/>
    <w:rsid w:val="002B21C8"/>
    <w:rsid w:val="002B26B3"/>
    <w:rsid w:val="002B30A5"/>
    <w:rsid w:val="002B3B29"/>
    <w:rsid w:val="002B40AA"/>
    <w:rsid w:val="002B46B4"/>
    <w:rsid w:val="002B5150"/>
    <w:rsid w:val="002B58BE"/>
    <w:rsid w:val="002B5B24"/>
    <w:rsid w:val="002B6383"/>
    <w:rsid w:val="002B75F6"/>
    <w:rsid w:val="002C0390"/>
    <w:rsid w:val="002C0465"/>
    <w:rsid w:val="002C0E0C"/>
    <w:rsid w:val="002C0EAA"/>
    <w:rsid w:val="002C155D"/>
    <w:rsid w:val="002C16B1"/>
    <w:rsid w:val="002C3DA6"/>
    <w:rsid w:val="002C401A"/>
    <w:rsid w:val="002C495F"/>
    <w:rsid w:val="002C4CF0"/>
    <w:rsid w:val="002C53B4"/>
    <w:rsid w:val="002C5843"/>
    <w:rsid w:val="002C5E40"/>
    <w:rsid w:val="002C64AC"/>
    <w:rsid w:val="002C69BF"/>
    <w:rsid w:val="002C7237"/>
    <w:rsid w:val="002D197D"/>
    <w:rsid w:val="002D201E"/>
    <w:rsid w:val="002D2091"/>
    <w:rsid w:val="002D21B6"/>
    <w:rsid w:val="002D23E8"/>
    <w:rsid w:val="002D412C"/>
    <w:rsid w:val="002D529E"/>
    <w:rsid w:val="002D5A05"/>
    <w:rsid w:val="002D7B35"/>
    <w:rsid w:val="002E0F0A"/>
    <w:rsid w:val="002E103D"/>
    <w:rsid w:val="002E1C64"/>
    <w:rsid w:val="002E1F2A"/>
    <w:rsid w:val="002E2262"/>
    <w:rsid w:val="002E368F"/>
    <w:rsid w:val="002E3C92"/>
    <w:rsid w:val="002E4ADE"/>
    <w:rsid w:val="002E4DE3"/>
    <w:rsid w:val="002E529E"/>
    <w:rsid w:val="002E53CD"/>
    <w:rsid w:val="002E545B"/>
    <w:rsid w:val="002E6133"/>
    <w:rsid w:val="002E64AA"/>
    <w:rsid w:val="002E6B64"/>
    <w:rsid w:val="002F023F"/>
    <w:rsid w:val="002F0520"/>
    <w:rsid w:val="002F091B"/>
    <w:rsid w:val="002F0A1D"/>
    <w:rsid w:val="002F0E3A"/>
    <w:rsid w:val="002F136B"/>
    <w:rsid w:val="002F2045"/>
    <w:rsid w:val="002F260F"/>
    <w:rsid w:val="002F26DD"/>
    <w:rsid w:val="002F2CF2"/>
    <w:rsid w:val="002F4C7C"/>
    <w:rsid w:val="002F542B"/>
    <w:rsid w:val="002F58BF"/>
    <w:rsid w:val="002F636C"/>
    <w:rsid w:val="002F6D74"/>
    <w:rsid w:val="002F740D"/>
    <w:rsid w:val="00301081"/>
    <w:rsid w:val="00301D51"/>
    <w:rsid w:val="00303998"/>
    <w:rsid w:val="003047FF"/>
    <w:rsid w:val="00305042"/>
    <w:rsid w:val="003051A7"/>
    <w:rsid w:val="00306B49"/>
    <w:rsid w:val="00306D4F"/>
    <w:rsid w:val="0030761D"/>
    <w:rsid w:val="003078BE"/>
    <w:rsid w:val="00307EB6"/>
    <w:rsid w:val="0031030C"/>
    <w:rsid w:val="00310CBC"/>
    <w:rsid w:val="00311047"/>
    <w:rsid w:val="00311C7F"/>
    <w:rsid w:val="00312F50"/>
    <w:rsid w:val="003135DE"/>
    <w:rsid w:val="00314A71"/>
    <w:rsid w:val="00314BB0"/>
    <w:rsid w:val="00315275"/>
    <w:rsid w:val="00316621"/>
    <w:rsid w:val="00316A31"/>
    <w:rsid w:val="003171F2"/>
    <w:rsid w:val="00317427"/>
    <w:rsid w:val="003174B4"/>
    <w:rsid w:val="0032003D"/>
    <w:rsid w:val="003201D6"/>
    <w:rsid w:val="003206B1"/>
    <w:rsid w:val="0032165D"/>
    <w:rsid w:val="00321A9C"/>
    <w:rsid w:val="00322F46"/>
    <w:rsid w:val="00323005"/>
    <w:rsid w:val="00324A8D"/>
    <w:rsid w:val="00324DD8"/>
    <w:rsid w:val="003253B2"/>
    <w:rsid w:val="00325AE5"/>
    <w:rsid w:val="0032628E"/>
    <w:rsid w:val="00326BFB"/>
    <w:rsid w:val="00326EA8"/>
    <w:rsid w:val="00327316"/>
    <w:rsid w:val="00327B5C"/>
    <w:rsid w:val="00330167"/>
    <w:rsid w:val="0033034F"/>
    <w:rsid w:val="003315BD"/>
    <w:rsid w:val="003327ED"/>
    <w:rsid w:val="00334544"/>
    <w:rsid w:val="00336576"/>
    <w:rsid w:val="003372F2"/>
    <w:rsid w:val="00337CE2"/>
    <w:rsid w:val="003409D1"/>
    <w:rsid w:val="0034134B"/>
    <w:rsid w:val="00341F8F"/>
    <w:rsid w:val="003421BD"/>
    <w:rsid w:val="00342506"/>
    <w:rsid w:val="00342A64"/>
    <w:rsid w:val="00342CA2"/>
    <w:rsid w:val="0034312E"/>
    <w:rsid w:val="00343174"/>
    <w:rsid w:val="003432DF"/>
    <w:rsid w:val="00343B5F"/>
    <w:rsid w:val="00344B2D"/>
    <w:rsid w:val="003456BF"/>
    <w:rsid w:val="00345762"/>
    <w:rsid w:val="00346020"/>
    <w:rsid w:val="00347275"/>
    <w:rsid w:val="00347519"/>
    <w:rsid w:val="003477DF"/>
    <w:rsid w:val="003500ED"/>
    <w:rsid w:val="003513EC"/>
    <w:rsid w:val="00351833"/>
    <w:rsid w:val="003518CB"/>
    <w:rsid w:val="00351E63"/>
    <w:rsid w:val="00352664"/>
    <w:rsid w:val="0035275F"/>
    <w:rsid w:val="00352782"/>
    <w:rsid w:val="00352806"/>
    <w:rsid w:val="00353328"/>
    <w:rsid w:val="00353BAC"/>
    <w:rsid w:val="0035416F"/>
    <w:rsid w:val="00354870"/>
    <w:rsid w:val="00355884"/>
    <w:rsid w:val="00355898"/>
    <w:rsid w:val="00355FC9"/>
    <w:rsid w:val="00356590"/>
    <w:rsid w:val="003575A0"/>
    <w:rsid w:val="003575B6"/>
    <w:rsid w:val="00357C42"/>
    <w:rsid w:val="00357C48"/>
    <w:rsid w:val="00361079"/>
    <w:rsid w:val="00361497"/>
    <w:rsid w:val="00363646"/>
    <w:rsid w:val="00363983"/>
    <w:rsid w:val="00363B82"/>
    <w:rsid w:val="003643F9"/>
    <w:rsid w:val="0036455E"/>
    <w:rsid w:val="00365389"/>
    <w:rsid w:val="00365ABC"/>
    <w:rsid w:val="00365B57"/>
    <w:rsid w:val="00365E9B"/>
    <w:rsid w:val="00366764"/>
    <w:rsid w:val="00366F70"/>
    <w:rsid w:val="00367B45"/>
    <w:rsid w:val="00370900"/>
    <w:rsid w:val="00371142"/>
    <w:rsid w:val="00371457"/>
    <w:rsid w:val="003715C5"/>
    <w:rsid w:val="003720FF"/>
    <w:rsid w:val="00372447"/>
    <w:rsid w:val="00372633"/>
    <w:rsid w:val="00372FE5"/>
    <w:rsid w:val="0037300C"/>
    <w:rsid w:val="00376264"/>
    <w:rsid w:val="0037628E"/>
    <w:rsid w:val="0037646E"/>
    <w:rsid w:val="00377B93"/>
    <w:rsid w:val="003801FD"/>
    <w:rsid w:val="003810E5"/>
    <w:rsid w:val="003810EE"/>
    <w:rsid w:val="00381513"/>
    <w:rsid w:val="003815FD"/>
    <w:rsid w:val="003821A3"/>
    <w:rsid w:val="00383438"/>
    <w:rsid w:val="003838C7"/>
    <w:rsid w:val="00383CC7"/>
    <w:rsid w:val="00383F90"/>
    <w:rsid w:val="003848FD"/>
    <w:rsid w:val="00385285"/>
    <w:rsid w:val="0038531E"/>
    <w:rsid w:val="0038570C"/>
    <w:rsid w:val="00386511"/>
    <w:rsid w:val="00390D88"/>
    <w:rsid w:val="0039144D"/>
    <w:rsid w:val="00391A6B"/>
    <w:rsid w:val="00392D12"/>
    <w:rsid w:val="00392D3B"/>
    <w:rsid w:val="003931C1"/>
    <w:rsid w:val="0039361E"/>
    <w:rsid w:val="0039452D"/>
    <w:rsid w:val="003949F2"/>
    <w:rsid w:val="00394CC0"/>
    <w:rsid w:val="00394D03"/>
    <w:rsid w:val="00394F95"/>
    <w:rsid w:val="00395654"/>
    <w:rsid w:val="003964CD"/>
    <w:rsid w:val="00396A89"/>
    <w:rsid w:val="003978D7"/>
    <w:rsid w:val="003A03AE"/>
    <w:rsid w:val="003A1ACF"/>
    <w:rsid w:val="003A1DF2"/>
    <w:rsid w:val="003A26F1"/>
    <w:rsid w:val="003A2E30"/>
    <w:rsid w:val="003A3C49"/>
    <w:rsid w:val="003A4383"/>
    <w:rsid w:val="003A57C9"/>
    <w:rsid w:val="003A5889"/>
    <w:rsid w:val="003A5CD8"/>
    <w:rsid w:val="003A5DF4"/>
    <w:rsid w:val="003A6320"/>
    <w:rsid w:val="003A633B"/>
    <w:rsid w:val="003A6B2E"/>
    <w:rsid w:val="003A6E26"/>
    <w:rsid w:val="003A78CF"/>
    <w:rsid w:val="003B0204"/>
    <w:rsid w:val="003B0236"/>
    <w:rsid w:val="003B0457"/>
    <w:rsid w:val="003B1331"/>
    <w:rsid w:val="003B3560"/>
    <w:rsid w:val="003B3765"/>
    <w:rsid w:val="003B3A56"/>
    <w:rsid w:val="003B3B64"/>
    <w:rsid w:val="003B45EA"/>
    <w:rsid w:val="003B4940"/>
    <w:rsid w:val="003B5150"/>
    <w:rsid w:val="003B5C7D"/>
    <w:rsid w:val="003B63D0"/>
    <w:rsid w:val="003B6762"/>
    <w:rsid w:val="003B758A"/>
    <w:rsid w:val="003C0AA6"/>
    <w:rsid w:val="003C1BE9"/>
    <w:rsid w:val="003C21EB"/>
    <w:rsid w:val="003C2AC5"/>
    <w:rsid w:val="003C3D35"/>
    <w:rsid w:val="003C3F64"/>
    <w:rsid w:val="003C4211"/>
    <w:rsid w:val="003C466B"/>
    <w:rsid w:val="003C46F4"/>
    <w:rsid w:val="003C4E94"/>
    <w:rsid w:val="003C7B8B"/>
    <w:rsid w:val="003D114B"/>
    <w:rsid w:val="003D1228"/>
    <w:rsid w:val="003D1548"/>
    <w:rsid w:val="003D1623"/>
    <w:rsid w:val="003D1997"/>
    <w:rsid w:val="003D257E"/>
    <w:rsid w:val="003D29B7"/>
    <w:rsid w:val="003D2E4F"/>
    <w:rsid w:val="003D2F63"/>
    <w:rsid w:val="003D3DA0"/>
    <w:rsid w:val="003D4835"/>
    <w:rsid w:val="003D4C2B"/>
    <w:rsid w:val="003D5152"/>
    <w:rsid w:val="003D557F"/>
    <w:rsid w:val="003D5BEC"/>
    <w:rsid w:val="003D5BFA"/>
    <w:rsid w:val="003D6688"/>
    <w:rsid w:val="003D6798"/>
    <w:rsid w:val="003D6B2C"/>
    <w:rsid w:val="003D6EB1"/>
    <w:rsid w:val="003E0018"/>
    <w:rsid w:val="003E011B"/>
    <w:rsid w:val="003E0AF6"/>
    <w:rsid w:val="003E0ECF"/>
    <w:rsid w:val="003E0F64"/>
    <w:rsid w:val="003E103C"/>
    <w:rsid w:val="003E1095"/>
    <w:rsid w:val="003E11D3"/>
    <w:rsid w:val="003E1980"/>
    <w:rsid w:val="003E1DEC"/>
    <w:rsid w:val="003E2BC1"/>
    <w:rsid w:val="003E2D6A"/>
    <w:rsid w:val="003E418D"/>
    <w:rsid w:val="003E48F9"/>
    <w:rsid w:val="003E512B"/>
    <w:rsid w:val="003E5CF9"/>
    <w:rsid w:val="003E5E1F"/>
    <w:rsid w:val="003E656D"/>
    <w:rsid w:val="003E703B"/>
    <w:rsid w:val="003E7697"/>
    <w:rsid w:val="003E7C80"/>
    <w:rsid w:val="003F0946"/>
    <w:rsid w:val="003F0C3D"/>
    <w:rsid w:val="003F1285"/>
    <w:rsid w:val="003F1312"/>
    <w:rsid w:val="003F151E"/>
    <w:rsid w:val="003F2614"/>
    <w:rsid w:val="003F295D"/>
    <w:rsid w:val="003F34B9"/>
    <w:rsid w:val="003F4514"/>
    <w:rsid w:val="003F45CE"/>
    <w:rsid w:val="003F48EB"/>
    <w:rsid w:val="003F5464"/>
    <w:rsid w:val="003F562C"/>
    <w:rsid w:val="003F5F85"/>
    <w:rsid w:val="003F695C"/>
    <w:rsid w:val="003F71C8"/>
    <w:rsid w:val="003F7C1F"/>
    <w:rsid w:val="003F7EC3"/>
    <w:rsid w:val="00400038"/>
    <w:rsid w:val="00401B3F"/>
    <w:rsid w:val="00402FA1"/>
    <w:rsid w:val="00403757"/>
    <w:rsid w:val="00404077"/>
    <w:rsid w:val="004041DC"/>
    <w:rsid w:val="00404891"/>
    <w:rsid w:val="00405267"/>
    <w:rsid w:val="00405817"/>
    <w:rsid w:val="00406979"/>
    <w:rsid w:val="00407106"/>
    <w:rsid w:val="004072A4"/>
    <w:rsid w:val="004078C3"/>
    <w:rsid w:val="004106BC"/>
    <w:rsid w:val="00410C20"/>
    <w:rsid w:val="0041152A"/>
    <w:rsid w:val="00411912"/>
    <w:rsid w:val="00411B33"/>
    <w:rsid w:val="004140D3"/>
    <w:rsid w:val="00414C6B"/>
    <w:rsid w:val="00414DFF"/>
    <w:rsid w:val="004150DB"/>
    <w:rsid w:val="004152A0"/>
    <w:rsid w:val="004155DC"/>
    <w:rsid w:val="004160E1"/>
    <w:rsid w:val="004166AF"/>
    <w:rsid w:val="0042045C"/>
    <w:rsid w:val="00421EB4"/>
    <w:rsid w:val="0042327D"/>
    <w:rsid w:val="004232E1"/>
    <w:rsid w:val="0042418B"/>
    <w:rsid w:val="004256D0"/>
    <w:rsid w:val="004256E0"/>
    <w:rsid w:val="0042626B"/>
    <w:rsid w:val="004262B0"/>
    <w:rsid w:val="00426653"/>
    <w:rsid w:val="00427EDE"/>
    <w:rsid w:val="0043112C"/>
    <w:rsid w:val="00431B10"/>
    <w:rsid w:val="00433B27"/>
    <w:rsid w:val="00433E45"/>
    <w:rsid w:val="0043435D"/>
    <w:rsid w:val="00434A2D"/>
    <w:rsid w:val="00434D0E"/>
    <w:rsid w:val="004352C0"/>
    <w:rsid w:val="00435603"/>
    <w:rsid w:val="00436419"/>
    <w:rsid w:val="00437AB2"/>
    <w:rsid w:val="00440DF6"/>
    <w:rsid w:val="0044101F"/>
    <w:rsid w:val="00441F7B"/>
    <w:rsid w:val="00441FFE"/>
    <w:rsid w:val="00442730"/>
    <w:rsid w:val="00442AD0"/>
    <w:rsid w:val="00442EAA"/>
    <w:rsid w:val="00442FFF"/>
    <w:rsid w:val="00443439"/>
    <w:rsid w:val="00443FBC"/>
    <w:rsid w:val="00444AC7"/>
    <w:rsid w:val="00445E08"/>
    <w:rsid w:val="00446959"/>
    <w:rsid w:val="004474A8"/>
    <w:rsid w:val="0044794A"/>
    <w:rsid w:val="0045085B"/>
    <w:rsid w:val="00450EEF"/>
    <w:rsid w:val="0045240F"/>
    <w:rsid w:val="00453F42"/>
    <w:rsid w:val="00453F48"/>
    <w:rsid w:val="0045421C"/>
    <w:rsid w:val="00455207"/>
    <w:rsid w:val="004557C8"/>
    <w:rsid w:val="00455E0B"/>
    <w:rsid w:val="00456824"/>
    <w:rsid w:val="00456F8D"/>
    <w:rsid w:val="00456FA8"/>
    <w:rsid w:val="00460146"/>
    <w:rsid w:val="004605E1"/>
    <w:rsid w:val="004606F8"/>
    <w:rsid w:val="0046150F"/>
    <w:rsid w:val="00461F02"/>
    <w:rsid w:val="0046211B"/>
    <w:rsid w:val="004621CE"/>
    <w:rsid w:val="00462251"/>
    <w:rsid w:val="004622F7"/>
    <w:rsid w:val="0046313E"/>
    <w:rsid w:val="004641D9"/>
    <w:rsid w:val="004644D2"/>
    <w:rsid w:val="0046496C"/>
    <w:rsid w:val="00466A6D"/>
    <w:rsid w:val="0047162E"/>
    <w:rsid w:val="004719FA"/>
    <w:rsid w:val="00472449"/>
    <w:rsid w:val="00472820"/>
    <w:rsid w:val="00473D75"/>
    <w:rsid w:val="004742F6"/>
    <w:rsid w:val="00475186"/>
    <w:rsid w:val="00475E28"/>
    <w:rsid w:val="00476923"/>
    <w:rsid w:val="004769CE"/>
    <w:rsid w:val="00476AF9"/>
    <w:rsid w:val="00476F1E"/>
    <w:rsid w:val="00477CB3"/>
    <w:rsid w:val="0048083C"/>
    <w:rsid w:val="00481B82"/>
    <w:rsid w:val="0048387A"/>
    <w:rsid w:val="00483930"/>
    <w:rsid w:val="00485AB0"/>
    <w:rsid w:val="00487B72"/>
    <w:rsid w:val="0049028D"/>
    <w:rsid w:val="00490B53"/>
    <w:rsid w:val="00490DFE"/>
    <w:rsid w:val="00491501"/>
    <w:rsid w:val="00491667"/>
    <w:rsid w:val="00491CF4"/>
    <w:rsid w:val="004925C9"/>
    <w:rsid w:val="004930C3"/>
    <w:rsid w:val="0049365D"/>
    <w:rsid w:val="00493B6C"/>
    <w:rsid w:val="00494BB2"/>
    <w:rsid w:val="004950F9"/>
    <w:rsid w:val="00495624"/>
    <w:rsid w:val="004957F0"/>
    <w:rsid w:val="00495F83"/>
    <w:rsid w:val="0049614C"/>
    <w:rsid w:val="00496BC2"/>
    <w:rsid w:val="00497E46"/>
    <w:rsid w:val="004A0341"/>
    <w:rsid w:val="004A0FBA"/>
    <w:rsid w:val="004A1898"/>
    <w:rsid w:val="004A19C7"/>
    <w:rsid w:val="004A1BDA"/>
    <w:rsid w:val="004A21CD"/>
    <w:rsid w:val="004A262A"/>
    <w:rsid w:val="004A2DB0"/>
    <w:rsid w:val="004A33F9"/>
    <w:rsid w:val="004A401C"/>
    <w:rsid w:val="004A498E"/>
    <w:rsid w:val="004A49F0"/>
    <w:rsid w:val="004A5D54"/>
    <w:rsid w:val="004A6F9E"/>
    <w:rsid w:val="004B018F"/>
    <w:rsid w:val="004B066E"/>
    <w:rsid w:val="004B0971"/>
    <w:rsid w:val="004B0B8F"/>
    <w:rsid w:val="004B169A"/>
    <w:rsid w:val="004B387F"/>
    <w:rsid w:val="004B4EDF"/>
    <w:rsid w:val="004B5562"/>
    <w:rsid w:val="004B59CC"/>
    <w:rsid w:val="004B6463"/>
    <w:rsid w:val="004B64F0"/>
    <w:rsid w:val="004B70EA"/>
    <w:rsid w:val="004C06AE"/>
    <w:rsid w:val="004C0B90"/>
    <w:rsid w:val="004C12D0"/>
    <w:rsid w:val="004C1DE4"/>
    <w:rsid w:val="004C2464"/>
    <w:rsid w:val="004C25A5"/>
    <w:rsid w:val="004C32E4"/>
    <w:rsid w:val="004C3CF5"/>
    <w:rsid w:val="004C4A93"/>
    <w:rsid w:val="004C4C04"/>
    <w:rsid w:val="004C4CC4"/>
    <w:rsid w:val="004C6EAB"/>
    <w:rsid w:val="004C6FB8"/>
    <w:rsid w:val="004C7867"/>
    <w:rsid w:val="004C7FE0"/>
    <w:rsid w:val="004D1A95"/>
    <w:rsid w:val="004D2FC5"/>
    <w:rsid w:val="004D3064"/>
    <w:rsid w:val="004D466E"/>
    <w:rsid w:val="004D486C"/>
    <w:rsid w:val="004D537F"/>
    <w:rsid w:val="004D549E"/>
    <w:rsid w:val="004D5651"/>
    <w:rsid w:val="004D5D4B"/>
    <w:rsid w:val="004D63F9"/>
    <w:rsid w:val="004D6CD5"/>
    <w:rsid w:val="004D7661"/>
    <w:rsid w:val="004D77E0"/>
    <w:rsid w:val="004E05B4"/>
    <w:rsid w:val="004E0889"/>
    <w:rsid w:val="004E0B1A"/>
    <w:rsid w:val="004E0CA3"/>
    <w:rsid w:val="004E0F08"/>
    <w:rsid w:val="004E1038"/>
    <w:rsid w:val="004E1CBF"/>
    <w:rsid w:val="004E3560"/>
    <w:rsid w:val="004E36B9"/>
    <w:rsid w:val="004E4380"/>
    <w:rsid w:val="004E5854"/>
    <w:rsid w:val="004E6281"/>
    <w:rsid w:val="004E675B"/>
    <w:rsid w:val="004E6A32"/>
    <w:rsid w:val="004E75D1"/>
    <w:rsid w:val="004F2257"/>
    <w:rsid w:val="004F375B"/>
    <w:rsid w:val="004F3AE1"/>
    <w:rsid w:val="004F54AC"/>
    <w:rsid w:val="004F6036"/>
    <w:rsid w:val="004F79A8"/>
    <w:rsid w:val="004F7E90"/>
    <w:rsid w:val="005000DE"/>
    <w:rsid w:val="005002CC"/>
    <w:rsid w:val="00500D29"/>
    <w:rsid w:val="00500F0A"/>
    <w:rsid w:val="00501369"/>
    <w:rsid w:val="00501573"/>
    <w:rsid w:val="005019CD"/>
    <w:rsid w:val="005021A2"/>
    <w:rsid w:val="005021C3"/>
    <w:rsid w:val="0050228F"/>
    <w:rsid w:val="005026B5"/>
    <w:rsid w:val="0050279A"/>
    <w:rsid w:val="0050284A"/>
    <w:rsid w:val="00504406"/>
    <w:rsid w:val="005047EC"/>
    <w:rsid w:val="005054FA"/>
    <w:rsid w:val="00505D8D"/>
    <w:rsid w:val="00507628"/>
    <w:rsid w:val="005076D6"/>
    <w:rsid w:val="00507DBB"/>
    <w:rsid w:val="0051081B"/>
    <w:rsid w:val="0051137A"/>
    <w:rsid w:val="00511D4C"/>
    <w:rsid w:val="00511F2C"/>
    <w:rsid w:val="005125F6"/>
    <w:rsid w:val="00512972"/>
    <w:rsid w:val="00512D79"/>
    <w:rsid w:val="00512E74"/>
    <w:rsid w:val="005138A3"/>
    <w:rsid w:val="00513C6B"/>
    <w:rsid w:val="005141B3"/>
    <w:rsid w:val="00514941"/>
    <w:rsid w:val="00516477"/>
    <w:rsid w:val="00517697"/>
    <w:rsid w:val="00517E1E"/>
    <w:rsid w:val="0052021F"/>
    <w:rsid w:val="0052193A"/>
    <w:rsid w:val="005222A2"/>
    <w:rsid w:val="005225A4"/>
    <w:rsid w:val="00522805"/>
    <w:rsid w:val="00523774"/>
    <w:rsid w:val="00523C48"/>
    <w:rsid w:val="00523E0A"/>
    <w:rsid w:val="0052517B"/>
    <w:rsid w:val="00525F3E"/>
    <w:rsid w:val="00526168"/>
    <w:rsid w:val="005265E8"/>
    <w:rsid w:val="00526923"/>
    <w:rsid w:val="005273B3"/>
    <w:rsid w:val="00527498"/>
    <w:rsid w:val="00527C01"/>
    <w:rsid w:val="00527C25"/>
    <w:rsid w:val="00527EAC"/>
    <w:rsid w:val="00530081"/>
    <w:rsid w:val="00531037"/>
    <w:rsid w:val="005322CF"/>
    <w:rsid w:val="00532734"/>
    <w:rsid w:val="00532921"/>
    <w:rsid w:val="005335C4"/>
    <w:rsid w:val="00533797"/>
    <w:rsid w:val="00533C0B"/>
    <w:rsid w:val="00534278"/>
    <w:rsid w:val="0053431E"/>
    <w:rsid w:val="0053474F"/>
    <w:rsid w:val="00534F91"/>
    <w:rsid w:val="00535122"/>
    <w:rsid w:val="00535A4E"/>
    <w:rsid w:val="00535B2E"/>
    <w:rsid w:val="00535DBC"/>
    <w:rsid w:val="00536ACC"/>
    <w:rsid w:val="00536E0A"/>
    <w:rsid w:val="00536EDA"/>
    <w:rsid w:val="005371DF"/>
    <w:rsid w:val="00537A8A"/>
    <w:rsid w:val="00540F56"/>
    <w:rsid w:val="005428BE"/>
    <w:rsid w:val="005428DA"/>
    <w:rsid w:val="00542BEB"/>
    <w:rsid w:val="00543034"/>
    <w:rsid w:val="005435E0"/>
    <w:rsid w:val="0054364F"/>
    <w:rsid w:val="00543F41"/>
    <w:rsid w:val="005442EA"/>
    <w:rsid w:val="00544872"/>
    <w:rsid w:val="00545464"/>
    <w:rsid w:val="00545BAE"/>
    <w:rsid w:val="00545D78"/>
    <w:rsid w:val="005461F2"/>
    <w:rsid w:val="005466A7"/>
    <w:rsid w:val="005479A1"/>
    <w:rsid w:val="00547B17"/>
    <w:rsid w:val="00550742"/>
    <w:rsid w:val="00550780"/>
    <w:rsid w:val="00551671"/>
    <w:rsid w:val="005519E6"/>
    <w:rsid w:val="00551A34"/>
    <w:rsid w:val="00551D02"/>
    <w:rsid w:val="00553D10"/>
    <w:rsid w:val="00554B06"/>
    <w:rsid w:val="00554B98"/>
    <w:rsid w:val="00554D19"/>
    <w:rsid w:val="00556B16"/>
    <w:rsid w:val="00556DE1"/>
    <w:rsid w:val="00557912"/>
    <w:rsid w:val="0056163A"/>
    <w:rsid w:val="00562452"/>
    <w:rsid w:val="0056417C"/>
    <w:rsid w:val="005645FF"/>
    <w:rsid w:val="0056530A"/>
    <w:rsid w:val="00565AEA"/>
    <w:rsid w:val="00565F59"/>
    <w:rsid w:val="005665D4"/>
    <w:rsid w:val="005667A6"/>
    <w:rsid w:val="00567C6D"/>
    <w:rsid w:val="00567EB6"/>
    <w:rsid w:val="005707B6"/>
    <w:rsid w:val="005728D8"/>
    <w:rsid w:val="00572D5D"/>
    <w:rsid w:val="00572DBD"/>
    <w:rsid w:val="0057371A"/>
    <w:rsid w:val="00574153"/>
    <w:rsid w:val="00574646"/>
    <w:rsid w:val="00574763"/>
    <w:rsid w:val="00575AAD"/>
    <w:rsid w:val="00575D5A"/>
    <w:rsid w:val="00575EE9"/>
    <w:rsid w:val="00576886"/>
    <w:rsid w:val="00577488"/>
    <w:rsid w:val="0057799A"/>
    <w:rsid w:val="005804BC"/>
    <w:rsid w:val="00580894"/>
    <w:rsid w:val="00582495"/>
    <w:rsid w:val="00582542"/>
    <w:rsid w:val="00582C04"/>
    <w:rsid w:val="005836EC"/>
    <w:rsid w:val="00584721"/>
    <w:rsid w:val="00584E1E"/>
    <w:rsid w:val="00585212"/>
    <w:rsid w:val="00586E10"/>
    <w:rsid w:val="0058779B"/>
    <w:rsid w:val="00587E31"/>
    <w:rsid w:val="00590B9F"/>
    <w:rsid w:val="00591765"/>
    <w:rsid w:val="00591972"/>
    <w:rsid w:val="005927FA"/>
    <w:rsid w:val="00594B56"/>
    <w:rsid w:val="005950DC"/>
    <w:rsid w:val="005957CD"/>
    <w:rsid w:val="00596816"/>
    <w:rsid w:val="00597A14"/>
    <w:rsid w:val="00597A63"/>
    <w:rsid w:val="00597BC6"/>
    <w:rsid w:val="00597D9B"/>
    <w:rsid w:val="00597DA0"/>
    <w:rsid w:val="00597ED2"/>
    <w:rsid w:val="005A0263"/>
    <w:rsid w:val="005A0870"/>
    <w:rsid w:val="005A2B13"/>
    <w:rsid w:val="005A4FF3"/>
    <w:rsid w:val="005A5E63"/>
    <w:rsid w:val="005A62C7"/>
    <w:rsid w:val="005A6487"/>
    <w:rsid w:val="005A72C0"/>
    <w:rsid w:val="005A7306"/>
    <w:rsid w:val="005B0F67"/>
    <w:rsid w:val="005B10EC"/>
    <w:rsid w:val="005B1925"/>
    <w:rsid w:val="005B1954"/>
    <w:rsid w:val="005B3297"/>
    <w:rsid w:val="005B3621"/>
    <w:rsid w:val="005B57D5"/>
    <w:rsid w:val="005B5885"/>
    <w:rsid w:val="005B5A0B"/>
    <w:rsid w:val="005B5C1C"/>
    <w:rsid w:val="005B6331"/>
    <w:rsid w:val="005B6ED7"/>
    <w:rsid w:val="005C0092"/>
    <w:rsid w:val="005C09D4"/>
    <w:rsid w:val="005C0BE7"/>
    <w:rsid w:val="005C0DF6"/>
    <w:rsid w:val="005C0FCB"/>
    <w:rsid w:val="005C12A2"/>
    <w:rsid w:val="005C1FCD"/>
    <w:rsid w:val="005C35C0"/>
    <w:rsid w:val="005C5A53"/>
    <w:rsid w:val="005C7271"/>
    <w:rsid w:val="005D04EC"/>
    <w:rsid w:val="005D15C2"/>
    <w:rsid w:val="005D1FA2"/>
    <w:rsid w:val="005D27E0"/>
    <w:rsid w:val="005D2950"/>
    <w:rsid w:val="005D3017"/>
    <w:rsid w:val="005D3C65"/>
    <w:rsid w:val="005D40EA"/>
    <w:rsid w:val="005D4D07"/>
    <w:rsid w:val="005D4F47"/>
    <w:rsid w:val="005D560A"/>
    <w:rsid w:val="005D5BBC"/>
    <w:rsid w:val="005D69C6"/>
    <w:rsid w:val="005E0513"/>
    <w:rsid w:val="005E135D"/>
    <w:rsid w:val="005E143B"/>
    <w:rsid w:val="005E169F"/>
    <w:rsid w:val="005E1898"/>
    <w:rsid w:val="005E33C7"/>
    <w:rsid w:val="005E3548"/>
    <w:rsid w:val="005E37BE"/>
    <w:rsid w:val="005E3ED8"/>
    <w:rsid w:val="005E4EA1"/>
    <w:rsid w:val="005E6534"/>
    <w:rsid w:val="005E6C52"/>
    <w:rsid w:val="005E7BA3"/>
    <w:rsid w:val="005E7D81"/>
    <w:rsid w:val="005F0291"/>
    <w:rsid w:val="005F0651"/>
    <w:rsid w:val="005F1F02"/>
    <w:rsid w:val="005F236A"/>
    <w:rsid w:val="005F23D2"/>
    <w:rsid w:val="005F241D"/>
    <w:rsid w:val="005F2FA0"/>
    <w:rsid w:val="005F3828"/>
    <w:rsid w:val="005F3D23"/>
    <w:rsid w:val="005F4658"/>
    <w:rsid w:val="005F4F47"/>
    <w:rsid w:val="005F5AA0"/>
    <w:rsid w:val="005F5D09"/>
    <w:rsid w:val="005F615A"/>
    <w:rsid w:val="005F62A8"/>
    <w:rsid w:val="005F7811"/>
    <w:rsid w:val="005F7D96"/>
    <w:rsid w:val="006002B5"/>
    <w:rsid w:val="00600F9E"/>
    <w:rsid w:val="006019C1"/>
    <w:rsid w:val="00601AC7"/>
    <w:rsid w:val="0060259B"/>
    <w:rsid w:val="006025E7"/>
    <w:rsid w:val="0060300C"/>
    <w:rsid w:val="006035C4"/>
    <w:rsid w:val="00604F15"/>
    <w:rsid w:val="00605CAC"/>
    <w:rsid w:val="0060604F"/>
    <w:rsid w:val="00606149"/>
    <w:rsid w:val="00606DEE"/>
    <w:rsid w:val="00607051"/>
    <w:rsid w:val="00607103"/>
    <w:rsid w:val="00607876"/>
    <w:rsid w:val="00607EFD"/>
    <w:rsid w:val="00610622"/>
    <w:rsid w:val="00610951"/>
    <w:rsid w:val="00612035"/>
    <w:rsid w:val="0061502B"/>
    <w:rsid w:val="00615055"/>
    <w:rsid w:val="00615417"/>
    <w:rsid w:val="0061555A"/>
    <w:rsid w:val="006159C5"/>
    <w:rsid w:val="0061790C"/>
    <w:rsid w:val="00617F80"/>
    <w:rsid w:val="00617FEA"/>
    <w:rsid w:val="00620996"/>
    <w:rsid w:val="00621585"/>
    <w:rsid w:val="0062222E"/>
    <w:rsid w:val="0062254E"/>
    <w:rsid w:val="006237AA"/>
    <w:rsid w:val="006239C3"/>
    <w:rsid w:val="00623E4D"/>
    <w:rsid w:val="00624120"/>
    <w:rsid w:val="00624BE5"/>
    <w:rsid w:val="00624F8D"/>
    <w:rsid w:val="00625EE0"/>
    <w:rsid w:val="00626BDB"/>
    <w:rsid w:val="0062718E"/>
    <w:rsid w:val="00627AF3"/>
    <w:rsid w:val="00627D07"/>
    <w:rsid w:val="00630F8F"/>
    <w:rsid w:val="00631C8F"/>
    <w:rsid w:val="00633FF4"/>
    <w:rsid w:val="00634758"/>
    <w:rsid w:val="006347C8"/>
    <w:rsid w:val="00634F0F"/>
    <w:rsid w:val="00635F90"/>
    <w:rsid w:val="00636980"/>
    <w:rsid w:val="00636B7C"/>
    <w:rsid w:val="006377B9"/>
    <w:rsid w:val="00637A3F"/>
    <w:rsid w:val="00640882"/>
    <w:rsid w:val="00640901"/>
    <w:rsid w:val="00641129"/>
    <w:rsid w:val="00641590"/>
    <w:rsid w:val="00641A69"/>
    <w:rsid w:val="00641C34"/>
    <w:rsid w:val="00642ED2"/>
    <w:rsid w:val="0064311F"/>
    <w:rsid w:val="006451DD"/>
    <w:rsid w:val="006453B0"/>
    <w:rsid w:val="00645ACB"/>
    <w:rsid w:val="00645BEC"/>
    <w:rsid w:val="00645DF0"/>
    <w:rsid w:val="00646121"/>
    <w:rsid w:val="006462F0"/>
    <w:rsid w:val="00646FD4"/>
    <w:rsid w:val="00647642"/>
    <w:rsid w:val="0064794E"/>
    <w:rsid w:val="00647AD6"/>
    <w:rsid w:val="00650665"/>
    <w:rsid w:val="006527C2"/>
    <w:rsid w:val="0065326B"/>
    <w:rsid w:val="00653502"/>
    <w:rsid w:val="00653812"/>
    <w:rsid w:val="0065431A"/>
    <w:rsid w:val="006548C8"/>
    <w:rsid w:val="006561C8"/>
    <w:rsid w:val="00656431"/>
    <w:rsid w:val="00656968"/>
    <w:rsid w:val="00660099"/>
    <w:rsid w:val="00660F7B"/>
    <w:rsid w:val="00661ABE"/>
    <w:rsid w:val="006631CD"/>
    <w:rsid w:val="0066355D"/>
    <w:rsid w:val="00663CD8"/>
    <w:rsid w:val="0066429F"/>
    <w:rsid w:val="00664350"/>
    <w:rsid w:val="00664380"/>
    <w:rsid w:val="00665002"/>
    <w:rsid w:val="00666598"/>
    <w:rsid w:val="00667233"/>
    <w:rsid w:val="00667E9D"/>
    <w:rsid w:val="00667FA5"/>
    <w:rsid w:val="00670680"/>
    <w:rsid w:val="00672664"/>
    <w:rsid w:val="0067369A"/>
    <w:rsid w:val="0067380F"/>
    <w:rsid w:val="00673D9F"/>
    <w:rsid w:val="006741E9"/>
    <w:rsid w:val="0067440C"/>
    <w:rsid w:val="0067515C"/>
    <w:rsid w:val="00675641"/>
    <w:rsid w:val="006758C9"/>
    <w:rsid w:val="00675EE7"/>
    <w:rsid w:val="00675FC5"/>
    <w:rsid w:val="00676781"/>
    <w:rsid w:val="00676A14"/>
    <w:rsid w:val="00676E51"/>
    <w:rsid w:val="00677714"/>
    <w:rsid w:val="0067773D"/>
    <w:rsid w:val="00680194"/>
    <w:rsid w:val="00680310"/>
    <w:rsid w:val="00680FEA"/>
    <w:rsid w:val="006813B5"/>
    <w:rsid w:val="006826DC"/>
    <w:rsid w:val="006829D2"/>
    <w:rsid w:val="006846BB"/>
    <w:rsid w:val="006847D1"/>
    <w:rsid w:val="00684B1F"/>
    <w:rsid w:val="00684BE9"/>
    <w:rsid w:val="0068587F"/>
    <w:rsid w:val="00686386"/>
    <w:rsid w:val="006872A4"/>
    <w:rsid w:val="00687AF7"/>
    <w:rsid w:val="0069018C"/>
    <w:rsid w:val="00690194"/>
    <w:rsid w:val="00690730"/>
    <w:rsid w:val="00691D3A"/>
    <w:rsid w:val="00691DCE"/>
    <w:rsid w:val="006921DC"/>
    <w:rsid w:val="00692C23"/>
    <w:rsid w:val="00693F0E"/>
    <w:rsid w:val="006941C0"/>
    <w:rsid w:val="00696CC0"/>
    <w:rsid w:val="00696FA2"/>
    <w:rsid w:val="00697418"/>
    <w:rsid w:val="00697743"/>
    <w:rsid w:val="006A01B2"/>
    <w:rsid w:val="006A055F"/>
    <w:rsid w:val="006A0856"/>
    <w:rsid w:val="006A2345"/>
    <w:rsid w:val="006A278F"/>
    <w:rsid w:val="006A3ABE"/>
    <w:rsid w:val="006A4F55"/>
    <w:rsid w:val="006A5022"/>
    <w:rsid w:val="006A5079"/>
    <w:rsid w:val="006A5945"/>
    <w:rsid w:val="006A67D0"/>
    <w:rsid w:val="006A74B3"/>
    <w:rsid w:val="006A7981"/>
    <w:rsid w:val="006B0611"/>
    <w:rsid w:val="006B1678"/>
    <w:rsid w:val="006B2D91"/>
    <w:rsid w:val="006B2F4D"/>
    <w:rsid w:val="006B3EF8"/>
    <w:rsid w:val="006B3F69"/>
    <w:rsid w:val="006B3F7C"/>
    <w:rsid w:val="006B44E6"/>
    <w:rsid w:val="006B53C4"/>
    <w:rsid w:val="006B5A02"/>
    <w:rsid w:val="006B5A6A"/>
    <w:rsid w:val="006B65B6"/>
    <w:rsid w:val="006B7D39"/>
    <w:rsid w:val="006C0A49"/>
    <w:rsid w:val="006C0C6F"/>
    <w:rsid w:val="006C12E7"/>
    <w:rsid w:val="006C1326"/>
    <w:rsid w:val="006C13D8"/>
    <w:rsid w:val="006C1F27"/>
    <w:rsid w:val="006C20C1"/>
    <w:rsid w:val="006C5E56"/>
    <w:rsid w:val="006C6298"/>
    <w:rsid w:val="006C64A6"/>
    <w:rsid w:val="006C6C4A"/>
    <w:rsid w:val="006D083B"/>
    <w:rsid w:val="006D0E29"/>
    <w:rsid w:val="006D14FA"/>
    <w:rsid w:val="006D15D2"/>
    <w:rsid w:val="006D1F48"/>
    <w:rsid w:val="006D3D8E"/>
    <w:rsid w:val="006D431F"/>
    <w:rsid w:val="006D495D"/>
    <w:rsid w:val="006D4BC5"/>
    <w:rsid w:val="006D4BFE"/>
    <w:rsid w:val="006D5BA0"/>
    <w:rsid w:val="006D5C73"/>
    <w:rsid w:val="006D72FC"/>
    <w:rsid w:val="006E010F"/>
    <w:rsid w:val="006E025B"/>
    <w:rsid w:val="006E06CA"/>
    <w:rsid w:val="006E1307"/>
    <w:rsid w:val="006E17F1"/>
    <w:rsid w:val="006E1D59"/>
    <w:rsid w:val="006E2D79"/>
    <w:rsid w:val="006E2D81"/>
    <w:rsid w:val="006E2F91"/>
    <w:rsid w:val="006E3287"/>
    <w:rsid w:val="006E3589"/>
    <w:rsid w:val="006E6180"/>
    <w:rsid w:val="006E6383"/>
    <w:rsid w:val="006F22AB"/>
    <w:rsid w:val="006F319A"/>
    <w:rsid w:val="006F32A6"/>
    <w:rsid w:val="006F50E1"/>
    <w:rsid w:val="006F5E73"/>
    <w:rsid w:val="006F6A30"/>
    <w:rsid w:val="006F6A40"/>
    <w:rsid w:val="006F6F1C"/>
    <w:rsid w:val="006F7E7F"/>
    <w:rsid w:val="00700BBC"/>
    <w:rsid w:val="00700C37"/>
    <w:rsid w:val="00701B3A"/>
    <w:rsid w:val="00701E60"/>
    <w:rsid w:val="00702169"/>
    <w:rsid w:val="00703003"/>
    <w:rsid w:val="007046A7"/>
    <w:rsid w:val="00704817"/>
    <w:rsid w:val="0070526C"/>
    <w:rsid w:val="0070654F"/>
    <w:rsid w:val="00706D0C"/>
    <w:rsid w:val="007075CD"/>
    <w:rsid w:val="007077EE"/>
    <w:rsid w:val="00707C62"/>
    <w:rsid w:val="00710777"/>
    <w:rsid w:val="0071202F"/>
    <w:rsid w:val="00714088"/>
    <w:rsid w:val="007141DB"/>
    <w:rsid w:val="00714453"/>
    <w:rsid w:val="00714492"/>
    <w:rsid w:val="007149B0"/>
    <w:rsid w:val="00714EFD"/>
    <w:rsid w:val="00716900"/>
    <w:rsid w:val="00716992"/>
    <w:rsid w:val="0071717E"/>
    <w:rsid w:val="0071767B"/>
    <w:rsid w:val="0071770D"/>
    <w:rsid w:val="00717833"/>
    <w:rsid w:val="00721B13"/>
    <w:rsid w:val="0072377C"/>
    <w:rsid w:val="00723D22"/>
    <w:rsid w:val="007247EF"/>
    <w:rsid w:val="00725DD7"/>
    <w:rsid w:val="00726043"/>
    <w:rsid w:val="00726795"/>
    <w:rsid w:val="00726F55"/>
    <w:rsid w:val="007270D0"/>
    <w:rsid w:val="00727A31"/>
    <w:rsid w:val="00730C09"/>
    <w:rsid w:val="0073175D"/>
    <w:rsid w:val="007317B1"/>
    <w:rsid w:val="00731810"/>
    <w:rsid w:val="00732EB8"/>
    <w:rsid w:val="00732F86"/>
    <w:rsid w:val="00735057"/>
    <w:rsid w:val="00735274"/>
    <w:rsid w:val="0073532C"/>
    <w:rsid w:val="00735CA8"/>
    <w:rsid w:val="00735DB8"/>
    <w:rsid w:val="007363AA"/>
    <w:rsid w:val="00736C3D"/>
    <w:rsid w:val="007371B9"/>
    <w:rsid w:val="00737A75"/>
    <w:rsid w:val="00737B24"/>
    <w:rsid w:val="00740F5E"/>
    <w:rsid w:val="0074116B"/>
    <w:rsid w:val="0074148D"/>
    <w:rsid w:val="007415F4"/>
    <w:rsid w:val="007416B1"/>
    <w:rsid w:val="007422F2"/>
    <w:rsid w:val="007441C7"/>
    <w:rsid w:val="007441CD"/>
    <w:rsid w:val="00745016"/>
    <w:rsid w:val="007459CE"/>
    <w:rsid w:val="00745E2C"/>
    <w:rsid w:val="0074603D"/>
    <w:rsid w:val="00750A9E"/>
    <w:rsid w:val="00750FCF"/>
    <w:rsid w:val="00752069"/>
    <w:rsid w:val="0075270C"/>
    <w:rsid w:val="00752CCA"/>
    <w:rsid w:val="0075309B"/>
    <w:rsid w:val="00753EE9"/>
    <w:rsid w:val="00754CEE"/>
    <w:rsid w:val="0075516D"/>
    <w:rsid w:val="00755C75"/>
    <w:rsid w:val="0076025D"/>
    <w:rsid w:val="007606AB"/>
    <w:rsid w:val="007611B3"/>
    <w:rsid w:val="007614D2"/>
    <w:rsid w:val="00761842"/>
    <w:rsid w:val="007619E1"/>
    <w:rsid w:val="00761B32"/>
    <w:rsid w:val="00761E45"/>
    <w:rsid w:val="0076234A"/>
    <w:rsid w:val="007623D4"/>
    <w:rsid w:val="00762457"/>
    <w:rsid w:val="00762468"/>
    <w:rsid w:val="007628EC"/>
    <w:rsid w:val="00763029"/>
    <w:rsid w:val="007636D5"/>
    <w:rsid w:val="00764A11"/>
    <w:rsid w:val="00764E1C"/>
    <w:rsid w:val="0076592D"/>
    <w:rsid w:val="007659F5"/>
    <w:rsid w:val="00765B1C"/>
    <w:rsid w:val="00765D2F"/>
    <w:rsid w:val="00766473"/>
    <w:rsid w:val="0076790C"/>
    <w:rsid w:val="00767CB8"/>
    <w:rsid w:val="00770E3A"/>
    <w:rsid w:val="00771138"/>
    <w:rsid w:val="00771438"/>
    <w:rsid w:val="007723B0"/>
    <w:rsid w:val="00772465"/>
    <w:rsid w:val="00773894"/>
    <w:rsid w:val="00775DAC"/>
    <w:rsid w:val="007766E0"/>
    <w:rsid w:val="00776DEF"/>
    <w:rsid w:val="0077759B"/>
    <w:rsid w:val="00780B10"/>
    <w:rsid w:val="00781D10"/>
    <w:rsid w:val="00782F71"/>
    <w:rsid w:val="0078439D"/>
    <w:rsid w:val="007858B4"/>
    <w:rsid w:val="00785E06"/>
    <w:rsid w:val="00785EFE"/>
    <w:rsid w:val="0078723A"/>
    <w:rsid w:val="0078726A"/>
    <w:rsid w:val="00787D51"/>
    <w:rsid w:val="00790438"/>
    <w:rsid w:val="007905E6"/>
    <w:rsid w:val="00790C76"/>
    <w:rsid w:val="00790FAA"/>
    <w:rsid w:val="00791072"/>
    <w:rsid w:val="007916D2"/>
    <w:rsid w:val="00792205"/>
    <w:rsid w:val="007922D0"/>
    <w:rsid w:val="00793013"/>
    <w:rsid w:val="00793AC9"/>
    <w:rsid w:val="00794664"/>
    <w:rsid w:val="00794884"/>
    <w:rsid w:val="007948F4"/>
    <w:rsid w:val="00795243"/>
    <w:rsid w:val="00795B1F"/>
    <w:rsid w:val="00797154"/>
    <w:rsid w:val="00797159"/>
    <w:rsid w:val="00797BA6"/>
    <w:rsid w:val="00797E42"/>
    <w:rsid w:val="007A0BE4"/>
    <w:rsid w:val="007A13BC"/>
    <w:rsid w:val="007A17BC"/>
    <w:rsid w:val="007A1B38"/>
    <w:rsid w:val="007A20E4"/>
    <w:rsid w:val="007A215D"/>
    <w:rsid w:val="007A2714"/>
    <w:rsid w:val="007A31C0"/>
    <w:rsid w:val="007A381D"/>
    <w:rsid w:val="007A7319"/>
    <w:rsid w:val="007A735C"/>
    <w:rsid w:val="007B137A"/>
    <w:rsid w:val="007B1612"/>
    <w:rsid w:val="007B167E"/>
    <w:rsid w:val="007B19E6"/>
    <w:rsid w:val="007B260D"/>
    <w:rsid w:val="007B276C"/>
    <w:rsid w:val="007B2940"/>
    <w:rsid w:val="007B2C7E"/>
    <w:rsid w:val="007B3392"/>
    <w:rsid w:val="007B394B"/>
    <w:rsid w:val="007B4E28"/>
    <w:rsid w:val="007B5B40"/>
    <w:rsid w:val="007B69D1"/>
    <w:rsid w:val="007B6A33"/>
    <w:rsid w:val="007B6B30"/>
    <w:rsid w:val="007B6DA5"/>
    <w:rsid w:val="007B7740"/>
    <w:rsid w:val="007C02CD"/>
    <w:rsid w:val="007C0755"/>
    <w:rsid w:val="007C1150"/>
    <w:rsid w:val="007C1528"/>
    <w:rsid w:val="007C21D6"/>
    <w:rsid w:val="007C2E77"/>
    <w:rsid w:val="007C3476"/>
    <w:rsid w:val="007C3C36"/>
    <w:rsid w:val="007C465E"/>
    <w:rsid w:val="007C570B"/>
    <w:rsid w:val="007C613D"/>
    <w:rsid w:val="007C6ADC"/>
    <w:rsid w:val="007C6AF7"/>
    <w:rsid w:val="007C6E58"/>
    <w:rsid w:val="007C7442"/>
    <w:rsid w:val="007C78EB"/>
    <w:rsid w:val="007D03C1"/>
    <w:rsid w:val="007D0731"/>
    <w:rsid w:val="007D0812"/>
    <w:rsid w:val="007D0AD3"/>
    <w:rsid w:val="007D11C4"/>
    <w:rsid w:val="007D409E"/>
    <w:rsid w:val="007D4875"/>
    <w:rsid w:val="007D529D"/>
    <w:rsid w:val="007D5A62"/>
    <w:rsid w:val="007D5C18"/>
    <w:rsid w:val="007D5C87"/>
    <w:rsid w:val="007D5D04"/>
    <w:rsid w:val="007D7813"/>
    <w:rsid w:val="007D7CF6"/>
    <w:rsid w:val="007E0191"/>
    <w:rsid w:val="007E0266"/>
    <w:rsid w:val="007E0317"/>
    <w:rsid w:val="007E28F6"/>
    <w:rsid w:val="007E309C"/>
    <w:rsid w:val="007E3ACA"/>
    <w:rsid w:val="007E427B"/>
    <w:rsid w:val="007E4B08"/>
    <w:rsid w:val="007E4C38"/>
    <w:rsid w:val="007E4E27"/>
    <w:rsid w:val="007E5466"/>
    <w:rsid w:val="007E56DD"/>
    <w:rsid w:val="007E6317"/>
    <w:rsid w:val="007E658C"/>
    <w:rsid w:val="007E77C8"/>
    <w:rsid w:val="007E7A8D"/>
    <w:rsid w:val="007F12CD"/>
    <w:rsid w:val="007F1E6D"/>
    <w:rsid w:val="007F24D1"/>
    <w:rsid w:val="007F2710"/>
    <w:rsid w:val="007F30FA"/>
    <w:rsid w:val="007F3604"/>
    <w:rsid w:val="007F419D"/>
    <w:rsid w:val="007F470F"/>
    <w:rsid w:val="007F4B64"/>
    <w:rsid w:val="007F4E3D"/>
    <w:rsid w:val="007F4FEF"/>
    <w:rsid w:val="007F5037"/>
    <w:rsid w:val="007F5109"/>
    <w:rsid w:val="007F5BE2"/>
    <w:rsid w:val="007F6624"/>
    <w:rsid w:val="007F7192"/>
    <w:rsid w:val="007F7D76"/>
    <w:rsid w:val="008007E7"/>
    <w:rsid w:val="008008BE"/>
    <w:rsid w:val="00801679"/>
    <w:rsid w:val="00801B9D"/>
    <w:rsid w:val="008022C2"/>
    <w:rsid w:val="00802C72"/>
    <w:rsid w:val="00804070"/>
    <w:rsid w:val="00804E42"/>
    <w:rsid w:val="008050ED"/>
    <w:rsid w:val="008056D8"/>
    <w:rsid w:val="008057B9"/>
    <w:rsid w:val="00806901"/>
    <w:rsid w:val="00806F0A"/>
    <w:rsid w:val="008075A0"/>
    <w:rsid w:val="00807E59"/>
    <w:rsid w:val="00807EA9"/>
    <w:rsid w:val="00810F84"/>
    <w:rsid w:val="0081222D"/>
    <w:rsid w:val="00812D6F"/>
    <w:rsid w:val="00813A34"/>
    <w:rsid w:val="00814D2A"/>
    <w:rsid w:val="00816648"/>
    <w:rsid w:val="00816820"/>
    <w:rsid w:val="00817FC5"/>
    <w:rsid w:val="00820511"/>
    <w:rsid w:val="008212DF"/>
    <w:rsid w:val="008222E6"/>
    <w:rsid w:val="00822AD7"/>
    <w:rsid w:val="00822C9D"/>
    <w:rsid w:val="0082355A"/>
    <w:rsid w:val="0082394C"/>
    <w:rsid w:val="00823B8C"/>
    <w:rsid w:val="00823E81"/>
    <w:rsid w:val="0082420D"/>
    <w:rsid w:val="00824E0A"/>
    <w:rsid w:val="00826ED5"/>
    <w:rsid w:val="00827F62"/>
    <w:rsid w:val="008300D5"/>
    <w:rsid w:val="00830702"/>
    <w:rsid w:val="00831845"/>
    <w:rsid w:val="00831C52"/>
    <w:rsid w:val="008324A2"/>
    <w:rsid w:val="008327B3"/>
    <w:rsid w:val="00832B09"/>
    <w:rsid w:val="008331EB"/>
    <w:rsid w:val="0083387D"/>
    <w:rsid w:val="00833F81"/>
    <w:rsid w:val="008341BA"/>
    <w:rsid w:val="008341E2"/>
    <w:rsid w:val="00835567"/>
    <w:rsid w:val="0083572A"/>
    <w:rsid w:val="00835E41"/>
    <w:rsid w:val="0083600E"/>
    <w:rsid w:val="00836ED1"/>
    <w:rsid w:val="0083781C"/>
    <w:rsid w:val="008400CA"/>
    <w:rsid w:val="00840354"/>
    <w:rsid w:val="00840F15"/>
    <w:rsid w:val="00840F3D"/>
    <w:rsid w:val="00843C76"/>
    <w:rsid w:val="00843F31"/>
    <w:rsid w:val="0084478D"/>
    <w:rsid w:val="008449FF"/>
    <w:rsid w:val="00844DA9"/>
    <w:rsid w:val="008463DB"/>
    <w:rsid w:val="00846D71"/>
    <w:rsid w:val="00847461"/>
    <w:rsid w:val="00850281"/>
    <w:rsid w:val="0085131D"/>
    <w:rsid w:val="00851387"/>
    <w:rsid w:val="00851555"/>
    <w:rsid w:val="008521C1"/>
    <w:rsid w:val="00853DAA"/>
    <w:rsid w:val="00853F29"/>
    <w:rsid w:val="0085577D"/>
    <w:rsid w:val="00855D65"/>
    <w:rsid w:val="008560A4"/>
    <w:rsid w:val="00857E9A"/>
    <w:rsid w:val="00861DDE"/>
    <w:rsid w:val="008626BB"/>
    <w:rsid w:val="008627F1"/>
    <w:rsid w:val="00862852"/>
    <w:rsid w:val="00862DCA"/>
    <w:rsid w:val="008631D7"/>
    <w:rsid w:val="00863252"/>
    <w:rsid w:val="00863367"/>
    <w:rsid w:val="00863B82"/>
    <w:rsid w:val="00863F5D"/>
    <w:rsid w:val="0086497B"/>
    <w:rsid w:val="00864E10"/>
    <w:rsid w:val="00864F73"/>
    <w:rsid w:val="00865784"/>
    <w:rsid w:val="00865860"/>
    <w:rsid w:val="008658B6"/>
    <w:rsid w:val="0086625D"/>
    <w:rsid w:val="00866F28"/>
    <w:rsid w:val="00867096"/>
    <w:rsid w:val="00867EB6"/>
    <w:rsid w:val="008704FF"/>
    <w:rsid w:val="00870966"/>
    <w:rsid w:val="00870B55"/>
    <w:rsid w:val="00871F33"/>
    <w:rsid w:val="00872499"/>
    <w:rsid w:val="00872612"/>
    <w:rsid w:val="008732E1"/>
    <w:rsid w:val="0087495C"/>
    <w:rsid w:val="00874CFB"/>
    <w:rsid w:val="00874FFC"/>
    <w:rsid w:val="00875654"/>
    <w:rsid w:val="00875C97"/>
    <w:rsid w:val="0087643F"/>
    <w:rsid w:val="00876BEA"/>
    <w:rsid w:val="00877587"/>
    <w:rsid w:val="008777B7"/>
    <w:rsid w:val="00877C72"/>
    <w:rsid w:val="008800AC"/>
    <w:rsid w:val="008800F3"/>
    <w:rsid w:val="008807B6"/>
    <w:rsid w:val="00880D1F"/>
    <w:rsid w:val="00880F8E"/>
    <w:rsid w:val="00881C3A"/>
    <w:rsid w:val="00881E0D"/>
    <w:rsid w:val="00882434"/>
    <w:rsid w:val="00882FBC"/>
    <w:rsid w:val="0088439F"/>
    <w:rsid w:val="00884F4E"/>
    <w:rsid w:val="0088509C"/>
    <w:rsid w:val="00885354"/>
    <w:rsid w:val="00885819"/>
    <w:rsid w:val="008866DE"/>
    <w:rsid w:val="00886C7C"/>
    <w:rsid w:val="008873A9"/>
    <w:rsid w:val="00890A03"/>
    <w:rsid w:val="00890C0C"/>
    <w:rsid w:val="008920C9"/>
    <w:rsid w:val="0089220F"/>
    <w:rsid w:val="00892D20"/>
    <w:rsid w:val="0089401E"/>
    <w:rsid w:val="008943D5"/>
    <w:rsid w:val="00894D78"/>
    <w:rsid w:val="00895456"/>
    <w:rsid w:val="00895FD7"/>
    <w:rsid w:val="00896677"/>
    <w:rsid w:val="00896CF9"/>
    <w:rsid w:val="00897D5E"/>
    <w:rsid w:val="00897E29"/>
    <w:rsid w:val="00897F49"/>
    <w:rsid w:val="008A011A"/>
    <w:rsid w:val="008A0C28"/>
    <w:rsid w:val="008A0E9E"/>
    <w:rsid w:val="008A120F"/>
    <w:rsid w:val="008A1698"/>
    <w:rsid w:val="008A21D6"/>
    <w:rsid w:val="008A2CAE"/>
    <w:rsid w:val="008A3D24"/>
    <w:rsid w:val="008A4E36"/>
    <w:rsid w:val="008A5E5C"/>
    <w:rsid w:val="008A6544"/>
    <w:rsid w:val="008A665A"/>
    <w:rsid w:val="008B24C4"/>
    <w:rsid w:val="008B251C"/>
    <w:rsid w:val="008B2C5D"/>
    <w:rsid w:val="008B3591"/>
    <w:rsid w:val="008B50FE"/>
    <w:rsid w:val="008B56C5"/>
    <w:rsid w:val="008B5C48"/>
    <w:rsid w:val="008B5E55"/>
    <w:rsid w:val="008B6C9A"/>
    <w:rsid w:val="008B7956"/>
    <w:rsid w:val="008B7FD2"/>
    <w:rsid w:val="008C1245"/>
    <w:rsid w:val="008C1A3D"/>
    <w:rsid w:val="008C3AAC"/>
    <w:rsid w:val="008C464F"/>
    <w:rsid w:val="008C505C"/>
    <w:rsid w:val="008C5068"/>
    <w:rsid w:val="008C5307"/>
    <w:rsid w:val="008C6210"/>
    <w:rsid w:val="008C70E9"/>
    <w:rsid w:val="008C7788"/>
    <w:rsid w:val="008D0599"/>
    <w:rsid w:val="008D0EE0"/>
    <w:rsid w:val="008D18EB"/>
    <w:rsid w:val="008D1F62"/>
    <w:rsid w:val="008D2548"/>
    <w:rsid w:val="008D311F"/>
    <w:rsid w:val="008D3149"/>
    <w:rsid w:val="008D34AF"/>
    <w:rsid w:val="008D3C46"/>
    <w:rsid w:val="008D4692"/>
    <w:rsid w:val="008D478B"/>
    <w:rsid w:val="008D536F"/>
    <w:rsid w:val="008D5E82"/>
    <w:rsid w:val="008D6348"/>
    <w:rsid w:val="008D6F27"/>
    <w:rsid w:val="008D7E0A"/>
    <w:rsid w:val="008D7EFD"/>
    <w:rsid w:val="008E0063"/>
    <w:rsid w:val="008E0AA6"/>
    <w:rsid w:val="008E14DD"/>
    <w:rsid w:val="008E2678"/>
    <w:rsid w:val="008E2D02"/>
    <w:rsid w:val="008E31C7"/>
    <w:rsid w:val="008E365F"/>
    <w:rsid w:val="008E3FE5"/>
    <w:rsid w:val="008E4219"/>
    <w:rsid w:val="008E470D"/>
    <w:rsid w:val="008E54EA"/>
    <w:rsid w:val="008E5ABE"/>
    <w:rsid w:val="008E65CF"/>
    <w:rsid w:val="008E681F"/>
    <w:rsid w:val="008E6C54"/>
    <w:rsid w:val="008E6EFC"/>
    <w:rsid w:val="008F0D1B"/>
    <w:rsid w:val="008F14BF"/>
    <w:rsid w:val="008F1967"/>
    <w:rsid w:val="008F1AEF"/>
    <w:rsid w:val="008F2440"/>
    <w:rsid w:val="008F248F"/>
    <w:rsid w:val="008F3ACA"/>
    <w:rsid w:val="008F3CC1"/>
    <w:rsid w:val="008F5175"/>
    <w:rsid w:val="008F5DF6"/>
    <w:rsid w:val="008F60A3"/>
    <w:rsid w:val="008F64FA"/>
    <w:rsid w:val="008F7194"/>
    <w:rsid w:val="008F7CC2"/>
    <w:rsid w:val="008F7EC1"/>
    <w:rsid w:val="00900A8B"/>
    <w:rsid w:val="009013E9"/>
    <w:rsid w:val="00901D3A"/>
    <w:rsid w:val="00902C68"/>
    <w:rsid w:val="00902F9F"/>
    <w:rsid w:val="0090343B"/>
    <w:rsid w:val="009048F2"/>
    <w:rsid w:val="00904B43"/>
    <w:rsid w:val="00905589"/>
    <w:rsid w:val="009060CF"/>
    <w:rsid w:val="009065AC"/>
    <w:rsid w:val="00906E82"/>
    <w:rsid w:val="00906F95"/>
    <w:rsid w:val="00907B0F"/>
    <w:rsid w:val="00907C8F"/>
    <w:rsid w:val="009104CA"/>
    <w:rsid w:val="009111F1"/>
    <w:rsid w:val="00911582"/>
    <w:rsid w:val="00911C03"/>
    <w:rsid w:val="00912140"/>
    <w:rsid w:val="009126E4"/>
    <w:rsid w:val="00912A6E"/>
    <w:rsid w:val="0091403A"/>
    <w:rsid w:val="00914766"/>
    <w:rsid w:val="00914E64"/>
    <w:rsid w:val="009168D3"/>
    <w:rsid w:val="00917003"/>
    <w:rsid w:val="00917522"/>
    <w:rsid w:val="00917BC2"/>
    <w:rsid w:val="00917F7B"/>
    <w:rsid w:val="00920008"/>
    <w:rsid w:val="00920C4A"/>
    <w:rsid w:val="00920FCE"/>
    <w:rsid w:val="00921BB5"/>
    <w:rsid w:val="00921D62"/>
    <w:rsid w:val="00922138"/>
    <w:rsid w:val="0092379A"/>
    <w:rsid w:val="009239B9"/>
    <w:rsid w:val="009240C9"/>
    <w:rsid w:val="00924F95"/>
    <w:rsid w:val="009251EE"/>
    <w:rsid w:val="00925DCC"/>
    <w:rsid w:val="009265D6"/>
    <w:rsid w:val="0092672E"/>
    <w:rsid w:val="00926932"/>
    <w:rsid w:val="00926C90"/>
    <w:rsid w:val="00930967"/>
    <w:rsid w:val="00931306"/>
    <w:rsid w:val="0093225E"/>
    <w:rsid w:val="009326EC"/>
    <w:rsid w:val="00932AF2"/>
    <w:rsid w:val="009333B1"/>
    <w:rsid w:val="00933A68"/>
    <w:rsid w:val="00933D8C"/>
    <w:rsid w:val="00934156"/>
    <w:rsid w:val="0093456B"/>
    <w:rsid w:val="00935A74"/>
    <w:rsid w:val="00935ECF"/>
    <w:rsid w:val="009377C9"/>
    <w:rsid w:val="0094028B"/>
    <w:rsid w:val="00940384"/>
    <w:rsid w:val="00940447"/>
    <w:rsid w:val="00940F57"/>
    <w:rsid w:val="00941DBF"/>
    <w:rsid w:val="009439F5"/>
    <w:rsid w:val="009455CA"/>
    <w:rsid w:val="00945E23"/>
    <w:rsid w:val="009463AC"/>
    <w:rsid w:val="00947FCE"/>
    <w:rsid w:val="009509CB"/>
    <w:rsid w:val="00950BCF"/>
    <w:rsid w:val="00951D7D"/>
    <w:rsid w:val="00952325"/>
    <w:rsid w:val="00952C48"/>
    <w:rsid w:val="0095358D"/>
    <w:rsid w:val="0095426C"/>
    <w:rsid w:val="009553D3"/>
    <w:rsid w:val="00955C78"/>
    <w:rsid w:val="00957554"/>
    <w:rsid w:val="00957931"/>
    <w:rsid w:val="00960143"/>
    <w:rsid w:val="0096015D"/>
    <w:rsid w:val="009606E5"/>
    <w:rsid w:val="00960F68"/>
    <w:rsid w:val="009619C6"/>
    <w:rsid w:val="00961AEC"/>
    <w:rsid w:val="00961DE2"/>
    <w:rsid w:val="00961E8D"/>
    <w:rsid w:val="00962A88"/>
    <w:rsid w:val="00963DEF"/>
    <w:rsid w:val="009662AD"/>
    <w:rsid w:val="00967426"/>
    <w:rsid w:val="009676BA"/>
    <w:rsid w:val="009677BB"/>
    <w:rsid w:val="00970421"/>
    <w:rsid w:val="00970D34"/>
    <w:rsid w:val="009712B8"/>
    <w:rsid w:val="009715B5"/>
    <w:rsid w:val="009719CB"/>
    <w:rsid w:val="009721B3"/>
    <w:rsid w:val="009726A0"/>
    <w:rsid w:val="009727F6"/>
    <w:rsid w:val="00974974"/>
    <w:rsid w:val="00975DE0"/>
    <w:rsid w:val="00975F6D"/>
    <w:rsid w:val="00976B7B"/>
    <w:rsid w:val="00976BBE"/>
    <w:rsid w:val="00977B43"/>
    <w:rsid w:val="00980059"/>
    <w:rsid w:val="00980069"/>
    <w:rsid w:val="009804F9"/>
    <w:rsid w:val="009807DA"/>
    <w:rsid w:val="00980C8C"/>
    <w:rsid w:val="00981159"/>
    <w:rsid w:val="00981D4A"/>
    <w:rsid w:val="00982757"/>
    <w:rsid w:val="00983636"/>
    <w:rsid w:val="00984597"/>
    <w:rsid w:val="009846F5"/>
    <w:rsid w:val="0098503D"/>
    <w:rsid w:val="0098526F"/>
    <w:rsid w:val="0098593C"/>
    <w:rsid w:val="00985E0C"/>
    <w:rsid w:val="00986BBB"/>
    <w:rsid w:val="0098739F"/>
    <w:rsid w:val="009873DE"/>
    <w:rsid w:val="009876EB"/>
    <w:rsid w:val="00987753"/>
    <w:rsid w:val="00990F92"/>
    <w:rsid w:val="00991C94"/>
    <w:rsid w:val="00992C50"/>
    <w:rsid w:val="00992D97"/>
    <w:rsid w:val="00992E30"/>
    <w:rsid w:val="009930C8"/>
    <w:rsid w:val="00993922"/>
    <w:rsid w:val="00993956"/>
    <w:rsid w:val="00993E35"/>
    <w:rsid w:val="0099405A"/>
    <w:rsid w:val="009946BE"/>
    <w:rsid w:val="00994D31"/>
    <w:rsid w:val="0099526D"/>
    <w:rsid w:val="00995424"/>
    <w:rsid w:val="00995542"/>
    <w:rsid w:val="009957AE"/>
    <w:rsid w:val="00996DD2"/>
    <w:rsid w:val="00997327"/>
    <w:rsid w:val="00997569"/>
    <w:rsid w:val="009977DE"/>
    <w:rsid w:val="00997BC1"/>
    <w:rsid w:val="009A038A"/>
    <w:rsid w:val="009A1348"/>
    <w:rsid w:val="009A1B64"/>
    <w:rsid w:val="009A38E6"/>
    <w:rsid w:val="009A4BCB"/>
    <w:rsid w:val="009A5C4D"/>
    <w:rsid w:val="009A62B8"/>
    <w:rsid w:val="009A666B"/>
    <w:rsid w:val="009B035C"/>
    <w:rsid w:val="009B044E"/>
    <w:rsid w:val="009B04F9"/>
    <w:rsid w:val="009B0DFD"/>
    <w:rsid w:val="009B0F2A"/>
    <w:rsid w:val="009B2003"/>
    <w:rsid w:val="009B2CEF"/>
    <w:rsid w:val="009B31FF"/>
    <w:rsid w:val="009B364C"/>
    <w:rsid w:val="009B3C97"/>
    <w:rsid w:val="009B4278"/>
    <w:rsid w:val="009B4AF5"/>
    <w:rsid w:val="009B50AE"/>
    <w:rsid w:val="009B56AE"/>
    <w:rsid w:val="009B63AA"/>
    <w:rsid w:val="009B661E"/>
    <w:rsid w:val="009B703D"/>
    <w:rsid w:val="009B78DF"/>
    <w:rsid w:val="009C1096"/>
    <w:rsid w:val="009C132A"/>
    <w:rsid w:val="009C1B17"/>
    <w:rsid w:val="009C1B78"/>
    <w:rsid w:val="009C260D"/>
    <w:rsid w:val="009C2D1F"/>
    <w:rsid w:val="009C2DCC"/>
    <w:rsid w:val="009C3413"/>
    <w:rsid w:val="009C3B90"/>
    <w:rsid w:val="009C3C96"/>
    <w:rsid w:val="009C55DC"/>
    <w:rsid w:val="009C5B3A"/>
    <w:rsid w:val="009C64D5"/>
    <w:rsid w:val="009C6B42"/>
    <w:rsid w:val="009C7788"/>
    <w:rsid w:val="009D040D"/>
    <w:rsid w:val="009D085F"/>
    <w:rsid w:val="009D0926"/>
    <w:rsid w:val="009D09DD"/>
    <w:rsid w:val="009D215F"/>
    <w:rsid w:val="009D2579"/>
    <w:rsid w:val="009D2FB8"/>
    <w:rsid w:val="009D3236"/>
    <w:rsid w:val="009D3C83"/>
    <w:rsid w:val="009D3D4B"/>
    <w:rsid w:val="009D3E6C"/>
    <w:rsid w:val="009D446A"/>
    <w:rsid w:val="009D499A"/>
    <w:rsid w:val="009D53D9"/>
    <w:rsid w:val="009D5413"/>
    <w:rsid w:val="009D6210"/>
    <w:rsid w:val="009D63F3"/>
    <w:rsid w:val="009D6D03"/>
    <w:rsid w:val="009D7659"/>
    <w:rsid w:val="009E0B5F"/>
    <w:rsid w:val="009E0D48"/>
    <w:rsid w:val="009E1221"/>
    <w:rsid w:val="009E194A"/>
    <w:rsid w:val="009E1A15"/>
    <w:rsid w:val="009E3A75"/>
    <w:rsid w:val="009E3F00"/>
    <w:rsid w:val="009E4819"/>
    <w:rsid w:val="009E499C"/>
    <w:rsid w:val="009E4C78"/>
    <w:rsid w:val="009E4EEC"/>
    <w:rsid w:val="009E53F2"/>
    <w:rsid w:val="009E54AB"/>
    <w:rsid w:val="009E561E"/>
    <w:rsid w:val="009E603D"/>
    <w:rsid w:val="009E656F"/>
    <w:rsid w:val="009E751C"/>
    <w:rsid w:val="009E78A8"/>
    <w:rsid w:val="009E7C27"/>
    <w:rsid w:val="009F0783"/>
    <w:rsid w:val="009F0A86"/>
    <w:rsid w:val="009F0B03"/>
    <w:rsid w:val="009F0EA4"/>
    <w:rsid w:val="009F184E"/>
    <w:rsid w:val="009F226B"/>
    <w:rsid w:val="009F2D7D"/>
    <w:rsid w:val="009F2FB1"/>
    <w:rsid w:val="009F4C18"/>
    <w:rsid w:val="009F4C6E"/>
    <w:rsid w:val="009F51A9"/>
    <w:rsid w:val="009F5270"/>
    <w:rsid w:val="009F52F4"/>
    <w:rsid w:val="009F55DA"/>
    <w:rsid w:val="009F577A"/>
    <w:rsid w:val="009F63BA"/>
    <w:rsid w:val="009F6527"/>
    <w:rsid w:val="009F687D"/>
    <w:rsid w:val="009F70D2"/>
    <w:rsid w:val="00A00C26"/>
    <w:rsid w:val="00A00CFA"/>
    <w:rsid w:val="00A01890"/>
    <w:rsid w:val="00A01ADC"/>
    <w:rsid w:val="00A01D26"/>
    <w:rsid w:val="00A02097"/>
    <w:rsid w:val="00A03591"/>
    <w:rsid w:val="00A039D5"/>
    <w:rsid w:val="00A03F9D"/>
    <w:rsid w:val="00A040A9"/>
    <w:rsid w:val="00A044DF"/>
    <w:rsid w:val="00A0475F"/>
    <w:rsid w:val="00A05F3B"/>
    <w:rsid w:val="00A067F1"/>
    <w:rsid w:val="00A10551"/>
    <w:rsid w:val="00A10F35"/>
    <w:rsid w:val="00A113E3"/>
    <w:rsid w:val="00A12DAF"/>
    <w:rsid w:val="00A134A3"/>
    <w:rsid w:val="00A1427F"/>
    <w:rsid w:val="00A164F1"/>
    <w:rsid w:val="00A16BF4"/>
    <w:rsid w:val="00A1717D"/>
    <w:rsid w:val="00A17613"/>
    <w:rsid w:val="00A17DE3"/>
    <w:rsid w:val="00A20046"/>
    <w:rsid w:val="00A20213"/>
    <w:rsid w:val="00A20BCC"/>
    <w:rsid w:val="00A20EE5"/>
    <w:rsid w:val="00A224AC"/>
    <w:rsid w:val="00A23BD0"/>
    <w:rsid w:val="00A253A3"/>
    <w:rsid w:val="00A25C0A"/>
    <w:rsid w:val="00A271B0"/>
    <w:rsid w:val="00A275F0"/>
    <w:rsid w:val="00A27E58"/>
    <w:rsid w:val="00A30565"/>
    <w:rsid w:val="00A30B83"/>
    <w:rsid w:val="00A30BD7"/>
    <w:rsid w:val="00A30BDF"/>
    <w:rsid w:val="00A30C23"/>
    <w:rsid w:val="00A31610"/>
    <w:rsid w:val="00A319A0"/>
    <w:rsid w:val="00A321BF"/>
    <w:rsid w:val="00A322A6"/>
    <w:rsid w:val="00A32535"/>
    <w:rsid w:val="00A331B6"/>
    <w:rsid w:val="00A33D26"/>
    <w:rsid w:val="00A33DB4"/>
    <w:rsid w:val="00A33F16"/>
    <w:rsid w:val="00A34807"/>
    <w:rsid w:val="00A35203"/>
    <w:rsid w:val="00A3551D"/>
    <w:rsid w:val="00A35866"/>
    <w:rsid w:val="00A36520"/>
    <w:rsid w:val="00A3692B"/>
    <w:rsid w:val="00A36D89"/>
    <w:rsid w:val="00A36F8E"/>
    <w:rsid w:val="00A378CD"/>
    <w:rsid w:val="00A37C80"/>
    <w:rsid w:val="00A37C8F"/>
    <w:rsid w:val="00A408BA"/>
    <w:rsid w:val="00A409A2"/>
    <w:rsid w:val="00A41A27"/>
    <w:rsid w:val="00A42214"/>
    <w:rsid w:val="00A4272B"/>
    <w:rsid w:val="00A4335E"/>
    <w:rsid w:val="00A434C3"/>
    <w:rsid w:val="00A434D0"/>
    <w:rsid w:val="00A43C7B"/>
    <w:rsid w:val="00A450A7"/>
    <w:rsid w:val="00A456A0"/>
    <w:rsid w:val="00A45A03"/>
    <w:rsid w:val="00A45A41"/>
    <w:rsid w:val="00A45A80"/>
    <w:rsid w:val="00A45CFA"/>
    <w:rsid w:val="00A46EAC"/>
    <w:rsid w:val="00A4795D"/>
    <w:rsid w:val="00A47A59"/>
    <w:rsid w:val="00A47EB2"/>
    <w:rsid w:val="00A51562"/>
    <w:rsid w:val="00A51ABA"/>
    <w:rsid w:val="00A54049"/>
    <w:rsid w:val="00A555E5"/>
    <w:rsid w:val="00A55BE9"/>
    <w:rsid w:val="00A56A3C"/>
    <w:rsid w:val="00A56D79"/>
    <w:rsid w:val="00A605CF"/>
    <w:rsid w:val="00A60772"/>
    <w:rsid w:val="00A60F59"/>
    <w:rsid w:val="00A63328"/>
    <w:rsid w:val="00A64610"/>
    <w:rsid w:val="00A6677A"/>
    <w:rsid w:val="00A66888"/>
    <w:rsid w:val="00A676B8"/>
    <w:rsid w:val="00A708A3"/>
    <w:rsid w:val="00A732E1"/>
    <w:rsid w:val="00A73411"/>
    <w:rsid w:val="00A74544"/>
    <w:rsid w:val="00A74C83"/>
    <w:rsid w:val="00A805E3"/>
    <w:rsid w:val="00A809ED"/>
    <w:rsid w:val="00A81C2C"/>
    <w:rsid w:val="00A82E65"/>
    <w:rsid w:val="00A83637"/>
    <w:rsid w:val="00A8376B"/>
    <w:rsid w:val="00A844A6"/>
    <w:rsid w:val="00A849AA"/>
    <w:rsid w:val="00A852E9"/>
    <w:rsid w:val="00A85332"/>
    <w:rsid w:val="00A85759"/>
    <w:rsid w:val="00A862F1"/>
    <w:rsid w:val="00A872B0"/>
    <w:rsid w:val="00A874E1"/>
    <w:rsid w:val="00A902AB"/>
    <w:rsid w:val="00A906FF"/>
    <w:rsid w:val="00A915E7"/>
    <w:rsid w:val="00A92710"/>
    <w:rsid w:val="00A92741"/>
    <w:rsid w:val="00A92E8C"/>
    <w:rsid w:val="00A93D7B"/>
    <w:rsid w:val="00A94A97"/>
    <w:rsid w:val="00A94D06"/>
    <w:rsid w:val="00A9544E"/>
    <w:rsid w:val="00A958F9"/>
    <w:rsid w:val="00A95E54"/>
    <w:rsid w:val="00A95FBA"/>
    <w:rsid w:val="00A96145"/>
    <w:rsid w:val="00A96239"/>
    <w:rsid w:val="00A96EEC"/>
    <w:rsid w:val="00AA0396"/>
    <w:rsid w:val="00AA0E14"/>
    <w:rsid w:val="00AA1B4D"/>
    <w:rsid w:val="00AA23C6"/>
    <w:rsid w:val="00AA23C8"/>
    <w:rsid w:val="00AA2568"/>
    <w:rsid w:val="00AA3028"/>
    <w:rsid w:val="00AA42CC"/>
    <w:rsid w:val="00AA4F5E"/>
    <w:rsid w:val="00AA5BEF"/>
    <w:rsid w:val="00AA5E86"/>
    <w:rsid w:val="00AB05F4"/>
    <w:rsid w:val="00AB0F76"/>
    <w:rsid w:val="00AB10D0"/>
    <w:rsid w:val="00AB12A3"/>
    <w:rsid w:val="00AB130A"/>
    <w:rsid w:val="00AB1DF7"/>
    <w:rsid w:val="00AB2019"/>
    <w:rsid w:val="00AB2B68"/>
    <w:rsid w:val="00AB4FF2"/>
    <w:rsid w:val="00AB532B"/>
    <w:rsid w:val="00AB5A36"/>
    <w:rsid w:val="00AB5DDD"/>
    <w:rsid w:val="00AB5F65"/>
    <w:rsid w:val="00AB60E7"/>
    <w:rsid w:val="00AB6A3A"/>
    <w:rsid w:val="00AB6CF3"/>
    <w:rsid w:val="00AB6F3F"/>
    <w:rsid w:val="00AB72DA"/>
    <w:rsid w:val="00AB757D"/>
    <w:rsid w:val="00AB7FFC"/>
    <w:rsid w:val="00AC0BF3"/>
    <w:rsid w:val="00AC1357"/>
    <w:rsid w:val="00AC1512"/>
    <w:rsid w:val="00AC233B"/>
    <w:rsid w:val="00AC2FF9"/>
    <w:rsid w:val="00AC3EF6"/>
    <w:rsid w:val="00AC4577"/>
    <w:rsid w:val="00AC46A4"/>
    <w:rsid w:val="00AC5215"/>
    <w:rsid w:val="00AC523C"/>
    <w:rsid w:val="00AC5AAA"/>
    <w:rsid w:val="00AC5CA7"/>
    <w:rsid w:val="00AC5F29"/>
    <w:rsid w:val="00AC7E32"/>
    <w:rsid w:val="00AC7EAF"/>
    <w:rsid w:val="00AD110F"/>
    <w:rsid w:val="00AD1349"/>
    <w:rsid w:val="00AD2354"/>
    <w:rsid w:val="00AD402E"/>
    <w:rsid w:val="00AD55DE"/>
    <w:rsid w:val="00AD5D9E"/>
    <w:rsid w:val="00AD63DD"/>
    <w:rsid w:val="00AD6BA3"/>
    <w:rsid w:val="00AD6DCE"/>
    <w:rsid w:val="00AD711C"/>
    <w:rsid w:val="00AD77FE"/>
    <w:rsid w:val="00AD7AAE"/>
    <w:rsid w:val="00AE02A5"/>
    <w:rsid w:val="00AE13FE"/>
    <w:rsid w:val="00AE1B0B"/>
    <w:rsid w:val="00AE1BF7"/>
    <w:rsid w:val="00AE2861"/>
    <w:rsid w:val="00AE29B2"/>
    <w:rsid w:val="00AE2D08"/>
    <w:rsid w:val="00AE3A83"/>
    <w:rsid w:val="00AE3CDC"/>
    <w:rsid w:val="00AE4F7A"/>
    <w:rsid w:val="00AE5F3C"/>
    <w:rsid w:val="00AE6B8A"/>
    <w:rsid w:val="00AF1D7D"/>
    <w:rsid w:val="00AF285C"/>
    <w:rsid w:val="00AF2A47"/>
    <w:rsid w:val="00AF2CF0"/>
    <w:rsid w:val="00AF39C2"/>
    <w:rsid w:val="00AF3CBE"/>
    <w:rsid w:val="00AF3EB4"/>
    <w:rsid w:val="00AF42D5"/>
    <w:rsid w:val="00AF442F"/>
    <w:rsid w:val="00AF449F"/>
    <w:rsid w:val="00AF59D0"/>
    <w:rsid w:val="00AF5D65"/>
    <w:rsid w:val="00AF6258"/>
    <w:rsid w:val="00AF64BC"/>
    <w:rsid w:val="00AF6AD4"/>
    <w:rsid w:val="00AF736F"/>
    <w:rsid w:val="00AF7E2E"/>
    <w:rsid w:val="00B00251"/>
    <w:rsid w:val="00B00DEF"/>
    <w:rsid w:val="00B00E22"/>
    <w:rsid w:val="00B0137B"/>
    <w:rsid w:val="00B02478"/>
    <w:rsid w:val="00B02840"/>
    <w:rsid w:val="00B03E88"/>
    <w:rsid w:val="00B0426B"/>
    <w:rsid w:val="00B045F7"/>
    <w:rsid w:val="00B04F96"/>
    <w:rsid w:val="00B050B0"/>
    <w:rsid w:val="00B056F2"/>
    <w:rsid w:val="00B05C54"/>
    <w:rsid w:val="00B077AE"/>
    <w:rsid w:val="00B07D9A"/>
    <w:rsid w:val="00B131FA"/>
    <w:rsid w:val="00B1346D"/>
    <w:rsid w:val="00B13697"/>
    <w:rsid w:val="00B1416D"/>
    <w:rsid w:val="00B14DA4"/>
    <w:rsid w:val="00B15BA5"/>
    <w:rsid w:val="00B15CFC"/>
    <w:rsid w:val="00B1664E"/>
    <w:rsid w:val="00B16C41"/>
    <w:rsid w:val="00B170EF"/>
    <w:rsid w:val="00B172BA"/>
    <w:rsid w:val="00B2029C"/>
    <w:rsid w:val="00B20518"/>
    <w:rsid w:val="00B20A77"/>
    <w:rsid w:val="00B214BF"/>
    <w:rsid w:val="00B2299F"/>
    <w:rsid w:val="00B235FB"/>
    <w:rsid w:val="00B23CCB"/>
    <w:rsid w:val="00B24966"/>
    <w:rsid w:val="00B253F8"/>
    <w:rsid w:val="00B301FA"/>
    <w:rsid w:val="00B303D9"/>
    <w:rsid w:val="00B303FF"/>
    <w:rsid w:val="00B3099C"/>
    <w:rsid w:val="00B31366"/>
    <w:rsid w:val="00B3165C"/>
    <w:rsid w:val="00B3222F"/>
    <w:rsid w:val="00B32381"/>
    <w:rsid w:val="00B326E8"/>
    <w:rsid w:val="00B32BE8"/>
    <w:rsid w:val="00B32D4E"/>
    <w:rsid w:val="00B33C67"/>
    <w:rsid w:val="00B34DD9"/>
    <w:rsid w:val="00B350DD"/>
    <w:rsid w:val="00B37FEF"/>
    <w:rsid w:val="00B4093B"/>
    <w:rsid w:val="00B4125B"/>
    <w:rsid w:val="00B41408"/>
    <w:rsid w:val="00B41463"/>
    <w:rsid w:val="00B418D8"/>
    <w:rsid w:val="00B4191E"/>
    <w:rsid w:val="00B41B69"/>
    <w:rsid w:val="00B41E62"/>
    <w:rsid w:val="00B41E75"/>
    <w:rsid w:val="00B42436"/>
    <w:rsid w:val="00B4246F"/>
    <w:rsid w:val="00B44373"/>
    <w:rsid w:val="00B45533"/>
    <w:rsid w:val="00B459BB"/>
    <w:rsid w:val="00B463DF"/>
    <w:rsid w:val="00B464BE"/>
    <w:rsid w:val="00B46BB3"/>
    <w:rsid w:val="00B46C2B"/>
    <w:rsid w:val="00B474CB"/>
    <w:rsid w:val="00B47961"/>
    <w:rsid w:val="00B5009B"/>
    <w:rsid w:val="00B50125"/>
    <w:rsid w:val="00B50BB0"/>
    <w:rsid w:val="00B515F0"/>
    <w:rsid w:val="00B51850"/>
    <w:rsid w:val="00B51905"/>
    <w:rsid w:val="00B51D94"/>
    <w:rsid w:val="00B52912"/>
    <w:rsid w:val="00B52E70"/>
    <w:rsid w:val="00B52E7D"/>
    <w:rsid w:val="00B539FD"/>
    <w:rsid w:val="00B54167"/>
    <w:rsid w:val="00B54384"/>
    <w:rsid w:val="00B54D65"/>
    <w:rsid w:val="00B55240"/>
    <w:rsid w:val="00B55F73"/>
    <w:rsid w:val="00B568B0"/>
    <w:rsid w:val="00B56A4B"/>
    <w:rsid w:val="00B56D54"/>
    <w:rsid w:val="00B5719A"/>
    <w:rsid w:val="00B57A27"/>
    <w:rsid w:val="00B6022C"/>
    <w:rsid w:val="00B60838"/>
    <w:rsid w:val="00B6138C"/>
    <w:rsid w:val="00B625A4"/>
    <w:rsid w:val="00B633CC"/>
    <w:rsid w:val="00B63BBB"/>
    <w:rsid w:val="00B6414E"/>
    <w:rsid w:val="00B645C4"/>
    <w:rsid w:val="00B6487F"/>
    <w:rsid w:val="00B64A17"/>
    <w:rsid w:val="00B64C10"/>
    <w:rsid w:val="00B6570C"/>
    <w:rsid w:val="00B6638E"/>
    <w:rsid w:val="00B66411"/>
    <w:rsid w:val="00B6647A"/>
    <w:rsid w:val="00B67139"/>
    <w:rsid w:val="00B67722"/>
    <w:rsid w:val="00B7050D"/>
    <w:rsid w:val="00B70827"/>
    <w:rsid w:val="00B710CE"/>
    <w:rsid w:val="00B71526"/>
    <w:rsid w:val="00B71545"/>
    <w:rsid w:val="00B7178D"/>
    <w:rsid w:val="00B72AA3"/>
    <w:rsid w:val="00B72AA5"/>
    <w:rsid w:val="00B72AC1"/>
    <w:rsid w:val="00B73BDD"/>
    <w:rsid w:val="00B74701"/>
    <w:rsid w:val="00B747C9"/>
    <w:rsid w:val="00B74857"/>
    <w:rsid w:val="00B76FF1"/>
    <w:rsid w:val="00B77080"/>
    <w:rsid w:val="00B77342"/>
    <w:rsid w:val="00B77A35"/>
    <w:rsid w:val="00B77A53"/>
    <w:rsid w:val="00B809F7"/>
    <w:rsid w:val="00B82374"/>
    <w:rsid w:val="00B82FDD"/>
    <w:rsid w:val="00B8409D"/>
    <w:rsid w:val="00B845D4"/>
    <w:rsid w:val="00B84855"/>
    <w:rsid w:val="00B84AF9"/>
    <w:rsid w:val="00B84BA4"/>
    <w:rsid w:val="00B84CE0"/>
    <w:rsid w:val="00B84F00"/>
    <w:rsid w:val="00B85CDB"/>
    <w:rsid w:val="00B85DD1"/>
    <w:rsid w:val="00B87890"/>
    <w:rsid w:val="00B87908"/>
    <w:rsid w:val="00B87C90"/>
    <w:rsid w:val="00B87DEB"/>
    <w:rsid w:val="00B90834"/>
    <w:rsid w:val="00B9124D"/>
    <w:rsid w:val="00B912F2"/>
    <w:rsid w:val="00B9138E"/>
    <w:rsid w:val="00B92CA7"/>
    <w:rsid w:val="00B930F5"/>
    <w:rsid w:val="00B938AA"/>
    <w:rsid w:val="00B94FE8"/>
    <w:rsid w:val="00B95109"/>
    <w:rsid w:val="00B96FF1"/>
    <w:rsid w:val="00B97051"/>
    <w:rsid w:val="00BA044E"/>
    <w:rsid w:val="00BA05A7"/>
    <w:rsid w:val="00BA1B03"/>
    <w:rsid w:val="00BA1B70"/>
    <w:rsid w:val="00BA2071"/>
    <w:rsid w:val="00BA50A3"/>
    <w:rsid w:val="00BA568C"/>
    <w:rsid w:val="00BA5813"/>
    <w:rsid w:val="00BA5D49"/>
    <w:rsid w:val="00BA65E0"/>
    <w:rsid w:val="00BA6E1B"/>
    <w:rsid w:val="00BA76BC"/>
    <w:rsid w:val="00BA7A84"/>
    <w:rsid w:val="00BA7F3A"/>
    <w:rsid w:val="00BB00E1"/>
    <w:rsid w:val="00BB1014"/>
    <w:rsid w:val="00BB1084"/>
    <w:rsid w:val="00BB1168"/>
    <w:rsid w:val="00BB12F0"/>
    <w:rsid w:val="00BB20E8"/>
    <w:rsid w:val="00BB24B2"/>
    <w:rsid w:val="00BB24C2"/>
    <w:rsid w:val="00BB277D"/>
    <w:rsid w:val="00BB2876"/>
    <w:rsid w:val="00BB2D7C"/>
    <w:rsid w:val="00BB309E"/>
    <w:rsid w:val="00BB3BB0"/>
    <w:rsid w:val="00BB3E7F"/>
    <w:rsid w:val="00BB553C"/>
    <w:rsid w:val="00BB5999"/>
    <w:rsid w:val="00BB59D5"/>
    <w:rsid w:val="00BB68A3"/>
    <w:rsid w:val="00BB79D5"/>
    <w:rsid w:val="00BC068D"/>
    <w:rsid w:val="00BC1AAB"/>
    <w:rsid w:val="00BC223E"/>
    <w:rsid w:val="00BC24F8"/>
    <w:rsid w:val="00BC262A"/>
    <w:rsid w:val="00BC2901"/>
    <w:rsid w:val="00BC373D"/>
    <w:rsid w:val="00BC435E"/>
    <w:rsid w:val="00BC4974"/>
    <w:rsid w:val="00BC585E"/>
    <w:rsid w:val="00BC66E7"/>
    <w:rsid w:val="00BC6875"/>
    <w:rsid w:val="00BC70E4"/>
    <w:rsid w:val="00BC7152"/>
    <w:rsid w:val="00BC7566"/>
    <w:rsid w:val="00BC7705"/>
    <w:rsid w:val="00BC788F"/>
    <w:rsid w:val="00BD2822"/>
    <w:rsid w:val="00BD28ED"/>
    <w:rsid w:val="00BD3296"/>
    <w:rsid w:val="00BD3F38"/>
    <w:rsid w:val="00BD61F4"/>
    <w:rsid w:val="00BD666A"/>
    <w:rsid w:val="00BD7234"/>
    <w:rsid w:val="00BD7D10"/>
    <w:rsid w:val="00BE0928"/>
    <w:rsid w:val="00BE1DD4"/>
    <w:rsid w:val="00BE297E"/>
    <w:rsid w:val="00BE5A56"/>
    <w:rsid w:val="00BE5C3F"/>
    <w:rsid w:val="00BE608B"/>
    <w:rsid w:val="00BE658A"/>
    <w:rsid w:val="00BE6CF7"/>
    <w:rsid w:val="00BE716F"/>
    <w:rsid w:val="00BE71AA"/>
    <w:rsid w:val="00BF0739"/>
    <w:rsid w:val="00BF1836"/>
    <w:rsid w:val="00BF2E0D"/>
    <w:rsid w:val="00BF38E0"/>
    <w:rsid w:val="00BF3CE7"/>
    <w:rsid w:val="00C00BC0"/>
    <w:rsid w:val="00C00E69"/>
    <w:rsid w:val="00C02194"/>
    <w:rsid w:val="00C02225"/>
    <w:rsid w:val="00C022C5"/>
    <w:rsid w:val="00C02D7E"/>
    <w:rsid w:val="00C0515C"/>
    <w:rsid w:val="00C05181"/>
    <w:rsid w:val="00C051D7"/>
    <w:rsid w:val="00C05D14"/>
    <w:rsid w:val="00C062F9"/>
    <w:rsid w:val="00C0656A"/>
    <w:rsid w:val="00C07953"/>
    <w:rsid w:val="00C07AD6"/>
    <w:rsid w:val="00C07EF3"/>
    <w:rsid w:val="00C07F6C"/>
    <w:rsid w:val="00C10CD1"/>
    <w:rsid w:val="00C11ECE"/>
    <w:rsid w:val="00C12CBA"/>
    <w:rsid w:val="00C131AC"/>
    <w:rsid w:val="00C13695"/>
    <w:rsid w:val="00C1417B"/>
    <w:rsid w:val="00C14951"/>
    <w:rsid w:val="00C15751"/>
    <w:rsid w:val="00C1630D"/>
    <w:rsid w:val="00C17292"/>
    <w:rsid w:val="00C208AD"/>
    <w:rsid w:val="00C20FD1"/>
    <w:rsid w:val="00C210CD"/>
    <w:rsid w:val="00C22773"/>
    <w:rsid w:val="00C23917"/>
    <w:rsid w:val="00C23F99"/>
    <w:rsid w:val="00C2455D"/>
    <w:rsid w:val="00C247E3"/>
    <w:rsid w:val="00C255A0"/>
    <w:rsid w:val="00C25617"/>
    <w:rsid w:val="00C26855"/>
    <w:rsid w:val="00C26B7C"/>
    <w:rsid w:val="00C273D4"/>
    <w:rsid w:val="00C27604"/>
    <w:rsid w:val="00C27923"/>
    <w:rsid w:val="00C27A88"/>
    <w:rsid w:val="00C27C0D"/>
    <w:rsid w:val="00C30172"/>
    <w:rsid w:val="00C31B96"/>
    <w:rsid w:val="00C31C1A"/>
    <w:rsid w:val="00C3398F"/>
    <w:rsid w:val="00C33CF0"/>
    <w:rsid w:val="00C34119"/>
    <w:rsid w:val="00C342E6"/>
    <w:rsid w:val="00C34CB0"/>
    <w:rsid w:val="00C34EF7"/>
    <w:rsid w:val="00C3522C"/>
    <w:rsid w:val="00C362C0"/>
    <w:rsid w:val="00C362C5"/>
    <w:rsid w:val="00C373C0"/>
    <w:rsid w:val="00C40947"/>
    <w:rsid w:val="00C4108E"/>
    <w:rsid w:val="00C414A8"/>
    <w:rsid w:val="00C432F4"/>
    <w:rsid w:val="00C43867"/>
    <w:rsid w:val="00C4461D"/>
    <w:rsid w:val="00C448E2"/>
    <w:rsid w:val="00C44AB2"/>
    <w:rsid w:val="00C44BA2"/>
    <w:rsid w:val="00C450A8"/>
    <w:rsid w:val="00C4643D"/>
    <w:rsid w:val="00C46585"/>
    <w:rsid w:val="00C478BF"/>
    <w:rsid w:val="00C479B7"/>
    <w:rsid w:val="00C47BDD"/>
    <w:rsid w:val="00C53CE3"/>
    <w:rsid w:val="00C53FD2"/>
    <w:rsid w:val="00C54EFD"/>
    <w:rsid w:val="00C56225"/>
    <w:rsid w:val="00C57631"/>
    <w:rsid w:val="00C577E7"/>
    <w:rsid w:val="00C6103F"/>
    <w:rsid w:val="00C61446"/>
    <w:rsid w:val="00C61692"/>
    <w:rsid w:val="00C61814"/>
    <w:rsid w:val="00C62806"/>
    <w:rsid w:val="00C62E05"/>
    <w:rsid w:val="00C63222"/>
    <w:rsid w:val="00C632E0"/>
    <w:rsid w:val="00C657F4"/>
    <w:rsid w:val="00C65EAA"/>
    <w:rsid w:val="00C66555"/>
    <w:rsid w:val="00C675AA"/>
    <w:rsid w:val="00C67FCE"/>
    <w:rsid w:val="00C7173E"/>
    <w:rsid w:val="00C7267E"/>
    <w:rsid w:val="00C72A50"/>
    <w:rsid w:val="00C73996"/>
    <w:rsid w:val="00C73CB5"/>
    <w:rsid w:val="00C74A48"/>
    <w:rsid w:val="00C74DDB"/>
    <w:rsid w:val="00C74E60"/>
    <w:rsid w:val="00C74F8C"/>
    <w:rsid w:val="00C75FF6"/>
    <w:rsid w:val="00C76584"/>
    <w:rsid w:val="00C76F4B"/>
    <w:rsid w:val="00C80787"/>
    <w:rsid w:val="00C80E50"/>
    <w:rsid w:val="00C8117F"/>
    <w:rsid w:val="00C818E4"/>
    <w:rsid w:val="00C81A4A"/>
    <w:rsid w:val="00C82968"/>
    <w:rsid w:val="00C82AC5"/>
    <w:rsid w:val="00C84AA1"/>
    <w:rsid w:val="00C84C30"/>
    <w:rsid w:val="00C84DE6"/>
    <w:rsid w:val="00C85101"/>
    <w:rsid w:val="00C85C65"/>
    <w:rsid w:val="00C85CC5"/>
    <w:rsid w:val="00C90951"/>
    <w:rsid w:val="00C90D20"/>
    <w:rsid w:val="00C90D80"/>
    <w:rsid w:val="00C91767"/>
    <w:rsid w:val="00C91F5B"/>
    <w:rsid w:val="00C92075"/>
    <w:rsid w:val="00C923B5"/>
    <w:rsid w:val="00C92F56"/>
    <w:rsid w:val="00C939B9"/>
    <w:rsid w:val="00C94037"/>
    <w:rsid w:val="00C94070"/>
    <w:rsid w:val="00C94232"/>
    <w:rsid w:val="00C94EF8"/>
    <w:rsid w:val="00C96E06"/>
    <w:rsid w:val="00C97644"/>
    <w:rsid w:val="00C9789C"/>
    <w:rsid w:val="00CA1F5C"/>
    <w:rsid w:val="00CA2EE4"/>
    <w:rsid w:val="00CA300E"/>
    <w:rsid w:val="00CA31C7"/>
    <w:rsid w:val="00CA3427"/>
    <w:rsid w:val="00CA4493"/>
    <w:rsid w:val="00CA51F5"/>
    <w:rsid w:val="00CA5453"/>
    <w:rsid w:val="00CA5A2A"/>
    <w:rsid w:val="00CA62C6"/>
    <w:rsid w:val="00CA729F"/>
    <w:rsid w:val="00CB0248"/>
    <w:rsid w:val="00CB0A32"/>
    <w:rsid w:val="00CB0C2D"/>
    <w:rsid w:val="00CB38E7"/>
    <w:rsid w:val="00CB39BC"/>
    <w:rsid w:val="00CB4CD9"/>
    <w:rsid w:val="00CB52CD"/>
    <w:rsid w:val="00CB541F"/>
    <w:rsid w:val="00CB5C38"/>
    <w:rsid w:val="00CB6EC7"/>
    <w:rsid w:val="00CC121C"/>
    <w:rsid w:val="00CC212E"/>
    <w:rsid w:val="00CC278E"/>
    <w:rsid w:val="00CC27CD"/>
    <w:rsid w:val="00CC39AE"/>
    <w:rsid w:val="00CC3F81"/>
    <w:rsid w:val="00CC470D"/>
    <w:rsid w:val="00CC65B0"/>
    <w:rsid w:val="00CC708D"/>
    <w:rsid w:val="00CC7F3A"/>
    <w:rsid w:val="00CD06C4"/>
    <w:rsid w:val="00CD06E9"/>
    <w:rsid w:val="00CD0756"/>
    <w:rsid w:val="00CD075F"/>
    <w:rsid w:val="00CD0908"/>
    <w:rsid w:val="00CD1255"/>
    <w:rsid w:val="00CD167F"/>
    <w:rsid w:val="00CD1B8D"/>
    <w:rsid w:val="00CD2010"/>
    <w:rsid w:val="00CD21D8"/>
    <w:rsid w:val="00CD324B"/>
    <w:rsid w:val="00CD35FD"/>
    <w:rsid w:val="00CD4412"/>
    <w:rsid w:val="00CD4813"/>
    <w:rsid w:val="00CD4B46"/>
    <w:rsid w:val="00CD62DE"/>
    <w:rsid w:val="00CD6645"/>
    <w:rsid w:val="00CD6678"/>
    <w:rsid w:val="00CD6A0D"/>
    <w:rsid w:val="00CD6EE7"/>
    <w:rsid w:val="00CD7667"/>
    <w:rsid w:val="00CE09C9"/>
    <w:rsid w:val="00CE1037"/>
    <w:rsid w:val="00CE1F12"/>
    <w:rsid w:val="00CE2CC4"/>
    <w:rsid w:val="00CE2E0E"/>
    <w:rsid w:val="00CE3649"/>
    <w:rsid w:val="00CE3904"/>
    <w:rsid w:val="00CE3FEC"/>
    <w:rsid w:val="00CE448C"/>
    <w:rsid w:val="00CE5002"/>
    <w:rsid w:val="00CE59EB"/>
    <w:rsid w:val="00CE5CD3"/>
    <w:rsid w:val="00CE5E3B"/>
    <w:rsid w:val="00CE6412"/>
    <w:rsid w:val="00CE670C"/>
    <w:rsid w:val="00CE6B6D"/>
    <w:rsid w:val="00CE6ED0"/>
    <w:rsid w:val="00CE7E49"/>
    <w:rsid w:val="00CF0039"/>
    <w:rsid w:val="00CF0B03"/>
    <w:rsid w:val="00CF17C8"/>
    <w:rsid w:val="00CF25D5"/>
    <w:rsid w:val="00CF2C2E"/>
    <w:rsid w:val="00CF4EAB"/>
    <w:rsid w:val="00CF4EAC"/>
    <w:rsid w:val="00CF5170"/>
    <w:rsid w:val="00CF5407"/>
    <w:rsid w:val="00CF57BA"/>
    <w:rsid w:val="00CF5967"/>
    <w:rsid w:val="00CF6A45"/>
    <w:rsid w:val="00CF77FF"/>
    <w:rsid w:val="00D016CE"/>
    <w:rsid w:val="00D05300"/>
    <w:rsid w:val="00D066A8"/>
    <w:rsid w:val="00D10467"/>
    <w:rsid w:val="00D105FD"/>
    <w:rsid w:val="00D12FFE"/>
    <w:rsid w:val="00D13058"/>
    <w:rsid w:val="00D131E9"/>
    <w:rsid w:val="00D136BA"/>
    <w:rsid w:val="00D13798"/>
    <w:rsid w:val="00D145A8"/>
    <w:rsid w:val="00D14A48"/>
    <w:rsid w:val="00D14E37"/>
    <w:rsid w:val="00D15A82"/>
    <w:rsid w:val="00D15B1F"/>
    <w:rsid w:val="00D15B67"/>
    <w:rsid w:val="00D16693"/>
    <w:rsid w:val="00D2055A"/>
    <w:rsid w:val="00D2076B"/>
    <w:rsid w:val="00D20D6F"/>
    <w:rsid w:val="00D20ED5"/>
    <w:rsid w:val="00D2130F"/>
    <w:rsid w:val="00D217D5"/>
    <w:rsid w:val="00D21899"/>
    <w:rsid w:val="00D22134"/>
    <w:rsid w:val="00D22BDF"/>
    <w:rsid w:val="00D2391A"/>
    <w:rsid w:val="00D2411D"/>
    <w:rsid w:val="00D24189"/>
    <w:rsid w:val="00D241F2"/>
    <w:rsid w:val="00D24A7F"/>
    <w:rsid w:val="00D25037"/>
    <w:rsid w:val="00D25A13"/>
    <w:rsid w:val="00D2627B"/>
    <w:rsid w:val="00D26B51"/>
    <w:rsid w:val="00D26E53"/>
    <w:rsid w:val="00D26FD0"/>
    <w:rsid w:val="00D2717A"/>
    <w:rsid w:val="00D30967"/>
    <w:rsid w:val="00D30AD2"/>
    <w:rsid w:val="00D30BDB"/>
    <w:rsid w:val="00D30DA6"/>
    <w:rsid w:val="00D31172"/>
    <w:rsid w:val="00D31265"/>
    <w:rsid w:val="00D31374"/>
    <w:rsid w:val="00D31822"/>
    <w:rsid w:val="00D31F44"/>
    <w:rsid w:val="00D32525"/>
    <w:rsid w:val="00D3299C"/>
    <w:rsid w:val="00D34403"/>
    <w:rsid w:val="00D35070"/>
    <w:rsid w:val="00D354EF"/>
    <w:rsid w:val="00D35BB0"/>
    <w:rsid w:val="00D37314"/>
    <w:rsid w:val="00D402D7"/>
    <w:rsid w:val="00D415B4"/>
    <w:rsid w:val="00D41758"/>
    <w:rsid w:val="00D4178B"/>
    <w:rsid w:val="00D42C61"/>
    <w:rsid w:val="00D43804"/>
    <w:rsid w:val="00D452C0"/>
    <w:rsid w:val="00D452EC"/>
    <w:rsid w:val="00D453ED"/>
    <w:rsid w:val="00D462C9"/>
    <w:rsid w:val="00D47488"/>
    <w:rsid w:val="00D47A9F"/>
    <w:rsid w:val="00D51426"/>
    <w:rsid w:val="00D51763"/>
    <w:rsid w:val="00D51888"/>
    <w:rsid w:val="00D51DCA"/>
    <w:rsid w:val="00D51FE3"/>
    <w:rsid w:val="00D524E2"/>
    <w:rsid w:val="00D52CAA"/>
    <w:rsid w:val="00D539F9"/>
    <w:rsid w:val="00D53AB8"/>
    <w:rsid w:val="00D53FFC"/>
    <w:rsid w:val="00D5428A"/>
    <w:rsid w:val="00D54BB0"/>
    <w:rsid w:val="00D55C10"/>
    <w:rsid w:val="00D55E82"/>
    <w:rsid w:val="00D561D9"/>
    <w:rsid w:val="00D56B10"/>
    <w:rsid w:val="00D57728"/>
    <w:rsid w:val="00D609FD"/>
    <w:rsid w:val="00D60B24"/>
    <w:rsid w:val="00D614E2"/>
    <w:rsid w:val="00D61674"/>
    <w:rsid w:val="00D61A42"/>
    <w:rsid w:val="00D61C28"/>
    <w:rsid w:val="00D61DDD"/>
    <w:rsid w:val="00D62808"/>
    <w:rsid w:val="00D62FF4"/>
    <w:rsid w:val="00D63DEE"/>
    <w:rsid w:val="00D6461B"/>
    <w:rsid w:val="00D65202"/>
    <w:rsid w:val="00D656A5"/>
    <w:rsid w:val="00D65746"/>
    <w:rsid w:val="00D67F89"/>
    <w:rsid w:val="00D7001B"/>
    <w:rsid w:val="00D70938"/>
    <w:rsid w:val="00D723AC"/>
    <w:rsid w:val="00D7295A"/>
    <w:rsid w:val="00D72C87"/>
    <w:rsid w:val="00D72E70"/>
    <w:rsid w:val="00D733C0"/>
    <w:rsid w:val="00D735F5"/>
    <w:rsid w:val="00D737E9"/>
    <w:rsid w:val="00D737F7"/>
    <w:rsid w:val="00D748FB"/>
    <w:rsid w:val="00D74FC3"/>
    <w:rsid w:val="00D754DC"/>
    <w:rsid w:val="00D76572"/>
    <w:rsid w:val="00D7772D"/>
    <w:rsid w:val="00D77CF3"/>
    <w:rsid w:val="00D80593"/>
    <w:rsid w:val="00D805F6"/>
    <w:rsid w:val="00D80D6F"/>
    <w:rsid w:val="00D80F3C"/>
    <w:rsid w:val="00D81968"/>
    <w:rsid w:val="00D81A10"/>
    <w:rsid w:val="00D81A7C"/>
    <w:rsid w:val="00D827D6"/>
    <w:rsid w:val="00D82D87"/>
    <w:rsid w:val="00D845F6"/>
    <w:rsid w:val="00D850E5"/>
    <w:rsid w:val="00D8534D"/>
    <w:rsid w:val="00D85842"/>
    <w:rsid w:val="00D85B12"/>
    <w:rsid w:val="00D85EF4"/>
    <w:rsid w:val="00D85F41"/>
    <w:rsid w:val="00D86AE1"/>
    <w:rsid w:val="00D879A7"/>
    <w:rsid w:val="00D87CA4"/>
    <w:rsid w:val="00D903E5"/>
    <w:rsid w:val="00D9196A"/>
    <w:rsid w:val="00D931EB"/>
    <w:rsid w:val="00D934AF"/>
    <w:rsid w:val="00D938EE"/>
    <w:rsid w:val="00D94E10"/>
    <w:rsid w:val="00D94E7C"/>
    <w:rsid w:val="00D96648"/>
    <w:rsid w:val="00D972C1"/>
    <w:rsid w:val="00D976DF"/>
    <w:rsid w:val="00DA0C16"/>
    <w:rsid w:val="00DA0EF6"/>
    <w:rsid w:val="00DA1DB9"/>
    <w:rsid w:val="00DA21E4"/>
    <w:rsid w:val="00DA38D3"/>
    <w:rsid w:val="00DA3D01"/>
    <w:rsid w:val="00DA3F2B"/>
    <w:rsid w:val="00DA3FDD"/>
    <w:rsid w:val="00DA42DE"/>
    <w:rsid w:val="00DA4B53"/>
    <w:rsid w:val="00DA4BD1"/>
    <w:rsid w:val="00DA4C11"/>
    <w:rsid w:val="00DA4CBE"/>
    <w:rsid w:val="00DA55E0"/>
    <w:rsid w:val="00DA59F2"/>
    <w:rsid w:val="00DA64E2"/>
    <w:rsid w:val="00DA6CFF"/>
    <w:rsid w:val="00DA7615"/>
    <w:rsid w:val="00DA7B79"/>
    <w:rsid w:val="00DB0163"/>
    <w:rsid w:val="00DB08FC"/>
    <w:rsid w:val="00DB0B5E"/>
    <w:rsid w:val="00DB12BE"/>
    <w:rsid w:val="00DB1396"/>
    <w:rsid w:val="00DB364D"/>
    <w:rsid w:val="00DB37D6"/>
    <w:rsid w:val="00DB3BC8"/>
    <w:rsid w:val="00DB409B"/>
    <w:rsid w:val="00DB416E"/>
    <w:rsid w:val="00DB42D8"/>
    <w:rsid w:val="00DB45BA"/>
    <w:rsid w:val="00DB496D"/>
    <w:rsid w:val="00DB4ABB"/>
    <w:rsid w:val="00DB6540"/>
    <w:rsid w:val="00DB7777"/>
    <w:rsid w:val="00DB7FA6"/>
    <w:rsid w:val="00DC01DB"/>
    <w:rsid w:val="00DC19B9"/>
    <w:rsid w:val="00DC2115"/>
    <w:rsid w:val="00DC24D2"/>
    <w:rsid w:val="00DC3D40"/>
    <w:rsid w:val="00DC43DD"/>
    <w:rsid w:val="00DC4DF0"/>
    <w:rsid w:val="00DC52EC"/>
    <w:rsid w:val="00DC61C4"/>
    <w:rsid w:val="00DC6ED5"/>
    <w:rsid w:val="00DC6F83"/>
    <w:rsid w:val="00DC7398"/>
    <w:rsid w:val="00DC78B7"/>
    <w:rsid w:val="00DC7D8F"/>
    <w:rsid w:val="00DC7E0E"/>
    <w:rsid w:val="00DD02B2"/>
    <w:rsid w:val="00DD1196"/>
    <w:rsid w:val="00DD190E"/>
    <w:rsid w:val="00DD1F8D"/>
    <w:rsid w:val="00DD2CBC"/>
    <w:rsid w:val="00DD2E87"/>
    <w:rsid w:val="00DD5CA0"/>
    <w:rsid w:val="00DD7E9B"/>
    <w:rsid w:val="00DE03FD"/>
    <w:rsid w:val="00DE109F"/>
    <w:rsid w:val="00DE12C3"/>
    <w:rsid w:val="00DE1682"/>
    <w:rsid w:val="00DE1F98"/>
    <w:rsid w:val="00DE24B3"/>
    <w:rsid w:val="00DE26F5"/>
    <w:rsid w:val="00DE2CB0"/>
    <w:rsid w:val="00DE2F68"/>
    <w:rsid w:val="00DE54C6"/>
    <w:rsid w:val="00DE68C7"/>
    <w:rsid w:val="00DE71AE"/>
    <w:rsid w:val="00DF0B07"/>
    <w:rsid w:val="00DF228C"/>
    <w:rsid w:val="00DF2474"/>
    <w:rsid w:val="00DF25E6"/>
    <w:rsid w:val="00DF2FA8"/>
    <w:rsid w:val="00DF326A"/>
    <w:rsid w:val="00DF3877"/>
    <w:rsid w:val="00DF4D05"/>
    <w:rsid w:val="00DF4E66"/>
    <w:rsid w:val="00DF5914"/>
    <w:rsid w:val="00DF60F4"/>
    <w:rsid w:val="00DF6A47"/>
    <w:rsid w:val="00E00009"/>
    <w:rsid w:val="00E0042C"/>
    <w:rsid w:val="00E01452"/>
    <w:rsid w:val="00E014FF"/>
    <w:rsid w:val="00E01DAD"/>
    <w:rsid w:val="00E02033"/>
    <w:rsid w:val="00E024DE"/>
    <w:rsid w:val="00E027C7"/>
    <w:rsid w:val="00E03509"/>
    <w:rsid w:val="00E03C96"/>
    <w:rsid w:val="00E03FB4"/>
    <w:rsid w:val="00E04744"/>
    <w:rsid w:val="00E04C90"/>
    <w:rsid w:val="00E0592F"/>
    <w:rsid w:val="00E05A3D"/>
    <w:rsid w:val="00E05A8B"/>
    <w:rsid w:val="00E05BD2"/>
    <w:rsid w:val="00E05BFD"/>
    <w:rsid w:val="00E05F88"/>
    <w:rsid w:val="00E0649B"/>
    <w:rsid w:val="00E06C6D"/>
    <w:rsid w:val="00E073F6"/>
    <w:rsid w:val="00E11A02"/>
    <w:rsid w:val="00E11B3E"/>
    <w:rsid w:val="00E12C7F"/>
    <w:rsid w:val="00E12E07"/>
    <w:rsid w:val="00E1317E"/>
    <w:rsid w:val="00E140B9"/>
    <w:rsid w:val="00E14DC6"/>
    <w:rsid w:val="00E14E5C"/>
    <w:rsid w:val="00E1501E"/>
    <w:rsid w:val="00E15727"/>
    <w:rsid w:val="00E173DF"/>
    <w:rsid w:val="00E17478"/>
    <w:rsid w:val="00E21982"/>
    <w:rsid w:val="00E21EB2"/>
    <w:rsid w:val="00E2227F"/>
    <w:rsid w:val="00E23FB7"/>
    <w:rsid w:val="00E24507"/>
    <w:rsid w:val="00E24696"/>
    <w:rsid w:val="00E24F6F"/>
    <w:rsid w:val="00E25815"/>
    <w:rsid w:val="00E259B8"/>
    <w:rsid w:val="00E259CA"/>
    <w:rsid w:val="00E25C2A"/>
    <w:rsid w:val="00E25CB8"/>
    <w:rsid w:val="00E26999"/>
    <w:rsid w:val="00E26ADE"/>
    <w:rsid w:val="00E27463"/>
    <w:rsid w:val="00E275D6"/>
    <w:rsid w:val="00E308FE"/>
    <w:rsid w:val="00E30F4D"/>
    <w:rsid w:val="00E314AF"/>
    <w:rsid w:val="00E3213E"/>
    <w:rsid w:val="00E3264E"/>
    <w:rsid w:val="00E32B21"/>
    <w:rsid w:val="00E3523A"/>
    <w:rsid w:val="00E36163"/>
    <w:rsid w:val="00E36AD6"/>
    <w:rsid w:val="00E36AD8"/>
    <w:rsid w:val="00E36CE3"/>
    <w:rsid w:val="00E36FF6"/>
    <w:rsid w:val="00E37899"/>
    <w:rsid w:val="00E37F5B"/>
    <w:rsid w:val="00E4069D"/>
    <w:rsid w:val="00E41070"/>
    <w:rsid w:val="00E41B39"/>
    <w:rsid w:val="00E423FD"/>
    <w:rsid w:val="00E428FA"/>
    <w:rsid w:val="00E43998"/>
    <w:rsid w:val="00E43F1C"/>
    <w:rsid w:val="00E44127"/>
    <w:rsid w:val="00E44CE6"/>
    <w:rsid w:val="00E45256"/>
    <w:rsid w:val="00E46014"/>
    <w:rsid w:val="00E46771"/>
    <w:rsid w:val="00E46A47"/>
    <w:rsid w:val="00E47BCC"/>
    <w:rsid w:val="00E50795"/>
    <w:rsid w:val="00E50C14"/>
    <w:rsid w:val="00E52ECE"/>
    <w:rsid w:val="00E534F9"/>
    <w:rsid w:val="00E53714"/>
    <w:rsid w:val="00E5417C"/>
    <w:rsid w:val="00E548B3"/>
    <w:rsid w:val="00E54FA7"/>
    <w:rsid w:val="00E5602D"/>
    <w:rsid w:val="00E572A5"/>
    <w:rsid w:val="00E57A44"/>
    <w:rsid w:val="00E57DD2"/>
    <w:rsid w:val="00E57DFA"/>
    <w:rsid w:val="00E6117B"/>
    <w:rsid w:val="00E6143A"/>
    <w:rsid w:val="00E618F7"/>
    <w:rsid w:val="00E62C82"/>
    <w:rsid w:val="00E63F5B"/>
    <w:rsid w:val="00E63F75"/>
    <w:rsid w:val="00E6565C"/>
    <w:rsid w:val="00E65D72"/>
    <w:rsid w:val="00E661F3"/>
    <w:rsid w:val="00E671CE"/>
    <w:rsid w:val="00E678ED"/>
    <w:rsid w:val="00E67A91"/>
    <w:rsid w:val="00E67C7E"/>
    <w:rsid w:val="00E70A1E"/>
    <w:rsid w:val="00E70A9D"/>
    <w:rsid w:val="00E70DC3"/>
    <w:rsid w:val="00E7114F"/>
    <w:rsid w:val="00E71457"/>
    <w:rsid w:val="00E71902"/>
    <w:rsid w:val="00E71A31"/>
    <w:rsid w:val="00E72053"/>
    <w:rsid w:val="00E72312"/>
    <w:rsid w:val="00E72539"/>
    <w:rsid w:val="00E726BF"/>
    <w:rsid w:val="00E74565"/>
    <w:rsid w:val="00E7457B"/>
    <w:rsid w:val="00E74914"/>
    <w:rsid w:val="00E75074"/>
    <w:rsid w:val="00E751BD"/>
    <w:rsid w:val="00E755C7"/>
    <w:rsid w:val="00E756AB"/>
    <w:rsid w:val="00E76E55"/>
    <w:rsid w:val="00E77466"/>
    <w:rsid w:val="00E77701"/>
    <w:rsid w:val="00E77FB0"/>
    <w:rsid w:val="00E80451"/>
    <w:rsid w:val="00E80506"/>
    <w:rsid w:val="00E8075D"/>
    <w:rsid w:val="00E80DD4"/>
    <w:rsid w:val="00E81A8C"/>
    <w:rsid w:val="00E822E1"/>
    <w:rsid w:val="00E82A19"/>
    <w:rsid w:val="00E82F81"/>
    <w:rsid w:val="00E8443B"/>
    <w:rsid w:val="00E84578"/>
    <w:rsid w:val="00E84982"/>
    <w:rsid w:val="00E85868"/>
    <w:rsid w:val="00E85B76"/>
    <w:rsid w:val="00E86CEF"/>
    <w:rsid w:val="00E90467"/>
    <w:rsid w:val="00E912CA"/>
    <w:rsid w:val="00E91C8B"/>
    <w:rsid w:val="00E91ED6"/>
    <w:rsid w:val="00E9209F"/>
    <w:rsid w:val="00E9232C"/>
    <w:rsid w:val="00E92DF0"/>
    <w:rsid w:val="00E9308F"/>
    <w:rsid w:val="00E936FB"/>
    <w:rsid w:val="00E9613E"/>
    <w:rsid w:val="00E961D2"/>
    <w:rsid w:val="00E96C26"/>
    <w:rsid w:val="00E97F79"/>
    <w:rsid w:val="00EA0089"/>
    <w:rsid w:val="00EA0635"/>
    <w:rsid w:val="00EA1299"/>
    <w:rsid w:val="00EA19C5"/>
    <w:rsid w:val="00EA1CAB"/>
    <w:rsid w:val="00EA244B"/>
    <w:rsid w:val="00EA4FE4"/>
    <w:rsid w:val="00EA64D2"/>
    <w:rsid w:val="00EA6653"/>
    <w:rsid w:val="00EA6673"/>
    <w:rsid w:val="00EA7D34"/>
    <w:rsid w:val="00EB17A4"/>
    <w:rsid w:val="00EB37B9"/>
    <w:rsid w:val="00EB3AF7"/>
    <w:rsid w:val="00EB3DF7"/>
    <w:rsid w:val="00EB492D"/>
    <w:rsid w:val="00EB586E"/>
    <w:rsid w:val="00EB5C70"/>
    <w:rsid w:val="00EB5DAD"/>
    <w:rsid w:val="00EB5DBB"/>
    <w:rsid w:val="00EB667C"/>
    <w:rsid w:val="00EB6AFA"/>
    <w:rsid w:val="00EC05E2"/>
    <w:rsid w:val="00EC1CB7"/>
    <w:rsid w:val="00EC334D"/>
    <w:rsid w:val="00EC33B6"/>
    <w:rsid w:val="00EC34B3"/>
    <w:rsid w:val="00EC3ABD"/>
    <w:rsid w:val="00EC405A"/>
    <w:rsid w:val="00EC46A7"/>
    <w:rsid w:val="00EC6475"/>
    <w:rsid w:val="00EC71D0"/>
    <w:rsid w:val="00EC78DD"/>
    <w:rsid w:val="00ED05F2"/>
    <w:rsid w:val="00ED06AA"/>
    <w:rsid w:val="00ED0905"/>
    <w:rsid w:val="00ED1885"/>
    <w:rsid w:val="00ED1C37"/>
    <w:rsid w:val="00ED1F8F"/>
    <w:rsid w:val="00ED242A"/>
    <w:rsid w:val="00ED27BB"/>
    <w:rsid w:val="00ED344A"/>
    <w:rsid w:val="00ED496C"/>
    <w:rsid w:val="00ED4C69"/>
    <w:rsid w:val="00ED4F5A"/>
    <w:rsid w:val="00ED51DE"/>
    <w:rsid w:val="00ED5FBC"/>
    <w:rsid w:val="00ED6861"/>
    <w:rsid w:val="00ED7C0B"/>
    <w:rsid w:val="00ED7CAF"/>
    <w:rsid w:val="00ED7F31"/>
    <w:rsid w:val="00EE0794"/>
    <w:rsid w:val="00EE0860"/>
    <w:rsid w:val="00EE0C82"/>
    <w:rsid w:val="00EE0CBA"/>
    <w:rsid w:val="00EE1AE8"/>
    <w:rsid w:val="00EE22E7"/>
    <w:rsid w:val="00EE2B28"/>
    <w:rsid w:val="00EE3141"/>
    <w:rsid w:val="00EE3E56"/>
    <w:rsid w:val="00EE611B"/>
    <w:rsid w:val="00EE670F"/>
    <w:rsid w:val="00EE720F"/>
    <w:rsid w:val="00EE765A"/>
    <w:rsid w:val="00EE7859"/>
    <w:rsid w:val="00EE7C75"/>
    <w:rsid w:val="00EF04C9"/>
    <w:rsid w:val="00EF1273"/>
    <w:rsid w:val="00EF1F83"/>
    <w:rsid w:val="00EF253E"/>
    <w:rsid w:val="00EF2EEF"/>
    <w:rsid w:val="00EF4B59"/>
    <w:rsid w:val="00EF4CB0"/>
    <w:rsid w:val="00EF5041"/>
    <w:rsid w:val="00EF51B8"/>
    <w:rsid w:val="00EF5376"/>
    <w:rsid w:val="00EF55A5"/>
    <w:rsid w:val="00EF570D"/>
    <w:rsid w:val="00EF78B2"/>
    <w:rsid w:val="00EF7DA3"/>
    <w:rsid w:val="00F01D95"/>
    <w:rsid w:val="00F034EB"/>
    <w:rsid w:val="00F038C9"/>
    <w:rsid w:val="00F03AD2"/>
    <w:rsid w:val="00F040D8"/>
    <w:rsid w:val="00F04C56"/>
    <w:rsid w:val="00F06002"/>
    <w:rsid w:val="00F06765"/>
    <w:rsid w:val="00F06810"/>
    <w:rsid w:val="00F06CAD"/>
    <w:rsid w:val="00F072F5"/>
    <w:rsid w:val="00F07E1D"/>
    <w:rsid w:val="00F103F0"/>
    <w:rsid w:val="00F10DC4"/>
    <w:rsid w:val="00F10DC5"/>
    <w:rsid w:val="00F11151"/>
    <w:rsid w:val="00F119B1"/>
    <w:rsid w:val="00F11B53"/>
    <w:rsid w:val="00F12A27"/>
    <w:rsid w:val="00F13626"/>
    <w:rsid w:val="00F13A28"/>
    <w:rsid w:val="00F15226"/>
    <w:rsid w:val="00F1542B"/>
    <w:rsid w:val="00F15FF8"/>
    <w:rsid w:val="00F1643D"/>
    <w:rsid w:val="00F171FD"/>
    <w:rsid w:val="00F1726D"/>
    <w:rsid w:val="00F2269E"/>
    <w:rsid w:val="00F246DD"/>
    <w:rsid w:val="00F253B2"/>
    <w:rsid w:val="00F25532"/>
    <w:rsid w:val="00F260C2"/>
    <w:rsid w:val="00F267C6"/>
    <w:rsid w:val="00F272A1"/>
    <w:rsid w:val="00F2744C"/>
    <w:rsid w:val="00F27468"/>
    <w:rsid w:val="00F275A1"/>
    <w:rsid w:val="00F27D80"/>
    <w:rsid w:val="00F317DA"/>
    <w:rsid w:val="00F31BA5"/>
    <w:rsid w:val="00F33C99"/>
    <w:rsid w:val="00F35179"/>
    <w:rsid w:val="00F363F6"/>
    <w:rsid w:val="00F36EB5"/>
    <w:rsid w:val="00F3723E"/>
    <w:rsid w:val="00F3731C"/>
    <w:rsid w:val="00F37401"/>
    <w:rsid w:val="00F3791D"/>
    <w:rsid w:val="00F37B70"/>
    <w:rsid w:val="00F405A0"/>
    <w:rsid w:val="00F41D2E"/>
    <w:rsid w:val="00F440FB"/>
    <w:rsid w:val="00F443E8"/>
    <w:rsid w:val="00F4511B"/>
    <w:rsid w:val="00F456D1"/>
    <w:rsid w:val="00F45769"/>
    <w:rsid w:val="00F46BBB"/>
    <w:rsid w:val="00F4710A"/>
    <w:rsid w:val="00F4729C"/>
    <w:rsid w:val="00F50784"/>
    <w:rsid w:val="00F518E9"/>
    <w:rsid w:val="00F5194E"/>
    <w:rsid w:val="00F52743"/>
    <w:rsid w:val="00F5341E"/>
    <w:rsid w:val="00F539C5"/>
    <w:rsid w:val="00F5476E"/>
    <w:rsid w:val="00F5514C"/>
    <w:rsid w:val="00F55C2B"/>
    <w:rsid w:val="00F55CAA"/>
    <w:rsid w:val="00F560DD"/>
    <w:rsid w:val="00F5665C"/>
    <w:rsid w:val="00F5704D"/>
    <w:rsid w:val="00F57EFB"/>
    <w:rsid w:val="00F607A3"/>
    <w:rsid w:val="00F60F43"/>
    <w:rsid w:val="00F61056"/>
    <w:rsid w:val="00F61F08"/>
    <w:rsid w:val="00F62102"/>
    <w:rsid w:val="00F62633"/>
    <w:rsid w:val="00F62972"/>
    <w:rsid w:val="00F63F1D"/>
    <w:rsid w:val="00F64281"/>
    <w:rsid w:val="00F651FC"/>
    <w:rsid w:val="00F66418"/>
    <w:rsid w:val="00F669F0"/>
    <w:rsid w:val="00F66A98"/>
    <w:rsid w:val="00F66EEC"/>
    <w:rsid w:val="00F7059E"/>
    <w:rsid w:val="00F705D4"/>
    <w:rsid w:val="00F706DC"/>
    <w:rsid w:val="00F70D7C"/>
    <w:rsid w:val="00F70E48"/>
    <w:rsid w:val="00F71474"/>
    <w:rsid w:val="00F739A0"/>
    <w:rsid w:val="00F74E32"/>
    <w:rsid w:val="00F75704"/>
    <w:rsid w:val="00F76989"/>
    <w:rsid w:val="00F77C70"/>
    <w:rsid w:val="00F8020A"/>
    <w:rsid w:val="00F80728"/>
    <w:rsid w:val="00F81549"/>
    <w:rsid w:val="00F81977"/>
    <w:rsid w:val="00F81BB0"/>
    <w:rsid w:val="00F821B3"/>
    <w:rsid w:val="00F82EC3"/>
    <w:rsid w:val="00F832BF"/>
    <w:rsid w:val="00F8561B"/>
    <w:rsid w:val="00F8641A"/>
    <w:rsid w:val="00F867AC"/>
    <w:rsid w:val="00F86F55"/>
    <w:rsid w:val="00F876EA"/>
    <w:rsid w:val="00F87DEA"/>
    <w:rsid w:val="00F908AB"/>
    <w:rsid w:val="00F92B51"/>
    <w:rsid w:val="00F92C8C"/>
    <w:rsid w:val="00F931D9"/>
    <w:rsid w:val="00F93860"/>
    <w:rsid w:val="00F93BFA"/>
    <w:rsid w:val="00F94AF9"/>
    <w:rsid w:val="00F94D47"/>
    <w:rsid w:val="00F95667"/>
    <w:rsid w:val="00F95A4F"/>
    <w:rsid w:val="00F95A85"/>
    <w:rsid w:val="00F976E4"/>
    <w:rsid w:val="00F977A7"/>
    <w:rsid w:val="00F9798C"/>
    <w:rsid w:val="00F97E0B"/>
    <w:rsid w:val="00FA1389"/>
    <w:rsid w:val="00FA13B1"/>
    <w:rsid w:val="00FA15F7"/>
    <w:rsid w:val="00FA229F"/>
    <w:rsid w:val="00FA2481"/>
    <w:rsid w:val="00FA35E2"/>
    <w:rsid w:val="00FA3D8C"/>
    <w:rsid w:val="00FA434A"/>
    <w:rsid w:val="00FA469C"/>
    <w:rsid w:val="00FA5440"/>
    <w:rsid w:val="00FA67DB"/>
    <w:rsid w:val="00FA6858"/>
    <w:rsid w:val="00FA6C86"/>
    <w:rsid w:val="00FA6EDE"/>
    <w:rsid w:val="00FA6EFD"/>
    <w:rsid w:val="00FB060E"/>
    <w:rsid w:val="00FB0AC3"/>
    <w:rsid w:val="00FB1507"/>
    <w:rsid w:val="00FB24FC"/>
    <w:rsid w:val="00FB25BC"/>
    <w:rsid w:val="00FB2EDD"/>
    <w:rsid w:val="00FB38D8"/>
    <w:rsid w:val="00FB3940"/>
    <w:rsid w:val="00FB3B0C"/>
    <w:rsid w:val="00FB415C"/>
    <w:rsid w:val="00FB445F"/>
    <w:rsid w:val="00FB451F"/>
    <w:rsid w:val="00FB47C9"/>
    <w:rsid w:val="00FB53CD"/>
    <w:rsid w:val="00FB546D"/>
    <w:rsid w:val="00FB5A74"/>
    <w:rsid w:val="00FB5B87"/>
    <w:rsid w:val="00FB5CDA"/>
    <w:rsid w:val="00FB5CE9"/>
    <w:rsid w:val="00FB6036"/>
    <w:rsid w:val="00FB79EA"/>
    <w:rsid w:val="00FB79FD"/>
    <w:rsid w:val="00FC0178"/>
    <w:rsid w:val="00FC07F3"/>
    <w:rsid w:val="00FC0CFA"/>
    <w:rsid w:val="00FC1227"/>
    <w:rsid w:val="00FC1240"/>
    <w:rsid w:val="00FC1377"/>
    <w:rsid w:val="00FC2429"/>
    <w:rsid w:val="00FC2EC2"/>
    <w:rsid w:val="00FC32A6"/>
    <w:rsid w:val="00FC40B2"/>
    <w:rsid w:val="00FC45ED"/>
    <w:rsid w:val="00FC4A33"/>
    <w:rsid w:val="00FC66D0"/>
    <w:rsid w:val="00FC6F4F"/>
    <w:rsid w:val="00FC7B9B"/>
    <w:rsid w:val="00FD025A"/>
    <w:rsid w:val="00FD0CD6"/>
    <w:rsid w:val="00FD0EBC"/>
    <w:rsid w:val="00FD0FA9"/>
    <w:rsid w:val="00FD189E"/>
    <w:rsid w:val="00FD277C"/>
    <w:rsid w:val="00FD3577"/>
    <w:rsid w:val="00FD4D18"/>
    <w:rsid w:val="00FD4EA4"/>
    <w:rsid w:val="00FD542A"/>
    <w:rsid w:val="00FD5551"/>
    <w:rsid w:val="00FD5947"/>
    <w:rsid w:val="00FD656C"/>
    <w:rsid w:val="00FD6984"/>
    <w:rsid w:val="00FD70AF"/>
    <w:rsid w:val="00FD70E1"/>
    <w:rsid w:val="00FD7C43"/>
    <w:rsid w:val="00FD7CF4"/>
    <w:rsid w:val="00FE03C0"/>
    <w:rsid w:val="00FE0B97"/>
    <w:rsid w:val="00FE0EB7"/>
    <w:rsid w:val="00FE1196"/>
    <w:rsid w:val="00FE13AB"/>
    <w:rsid w:val="00FE142E"/>
    <w:rsid w:val="00FE224F"/>
    <w:rsid w:val="00FE3DB6"/>
    <w:rsid w:val="00FE4332"/>
    <w:rsid w:val="00FE4792"/>
    <w:rsid w:val="00FE5150"/>
    <w:rsid w:val="00FE66A3"/>
    <w:rsid w:val="00FE783D"/>
    <w:rsid w:val="00FF0B3E"/>
    <w:rsid w:val="00FF2175"/>
    <w:rsid w:val="00FF2B06"/>
    <w:rsid w:val="00FF2D6F"/>
    <w:rsid w:val="00FF2E22"/>
    <w:rsid w:val="00FF2EBD"/>
    <w:rsid w:val="00FF4265"/>
    <w:rsid w:val="00FF503E"/>
    <w:rsid w:val="00FF5713"/>
    <w:rsid w:val="00FF5D71"/>
    <w:rsid w:val="00FF5ED5"/>
    <w:rsid w:val="00FF62AA"/>
    <w:rsid w:val="00FF6DC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8913">
      <o:colormru v:ext="edit" colors="red,#f60"/>
    </o:shapedefaults>
    <o:shapelayout v:ext="edit">
      <o:idmap v:ext="edit" data="1"/>
    </o:shapelayout>
  </w:shapeDefaults>
  <w:decimalSymbol w:val="."/>
  <w:listSeparator w:val=","/>
  <w14:docId w14:val="71960D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heading 1" w:uiPriority="99" w:qFormat="1"/>
    <w:lsdException w:name="heading 2" w:qFormat="1"/>
    <w:lsdException w:name="heading 3" w:qFormat="1"/>
    <w:lsdException w:name="heading 4" w:uiPriority="99" w:qFormat="1"/>
    <w:lsdException w:name="heading 5" w:uiPriority="99" w:qFormat="1"/>
    <w:lsdException w:name="heading 6" w:uiPriority="99"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semiHidden="1" w:uiPriority="99" w:unhideWhenUsed="1"/>
    <w:lsdException w:name="index 2" w:semiHidden="1" w:uiPriority="99" w:unhideWhenUsed="1"/>
    <w:lsdException w:name="index 3" w:semiHidden="1" w:uiPriority="99" w:unhideWhenUsed="1"/>
    <w:lsdException w:name="index 4" w:semiHidden="1" w:uiPriority="99" w:unhideWhenUsed="1"/>
    <w:lsdException w:name="index 5" w:semiHidden="1" w:uiPriority="99" w:unhideWhenUsed="1"/>
    <w:lsdException w:name="index 6" w:semiHidden="1" w:uiPriority="99" w:unhideWhenUsed="1"/>
    <w:lsdException w:name="index 7" w:semiHidden="1" w:uiPriority="99" w:unhideWhenUsed="1"/>
    <w:lsdException w:name="index 8" w:semiHidden="1" w:uiPriority="99" w:unhideWhenUsed="1"/>
    <w:lsdException w:name="index 9" w:semiHidden="1" w:uiPriority="99" w:unhideWhenUsed="1"/>
    <w:lsdException w:name="toc 1" w:semiHidden="1" w:uiPriority="39" w:unhideWhenUsed="1"/>
    <w:lsdException w:name="toc 2" w:semiHidden="1" w:uiPriority="39" w:unhideWhenUsed="1"/>
    <w:lsdException w:name="toc 3" w:semiHidden="1" w:uiPriority="39" w:unhideWhenUsed="1"/>
    <w:lsdException w:name="toc 4" w:semiHidden="1" w:uiPriority="99" w:unhideWhenUsed="1"/>
    <w:lsdException w:name="toc 5" w:semiHidden="1" w:uiPriority="99" w:unhideWhenUsed="1"/>
    <w:lsdException w:name="toc 6" w:semiHidden="1" w:uiPriority="99" w:unhideWhenUsed="1"/>
    <w:lsdException w:name="toc 7" w:semiHidden="1" w:uiPriority="99" w:unhideWhenUsed="1"/>
    <w:lsdException w:name="toc 8" w:semiHidden="1" w:uiPriority="99" w:unhideWhenUsed="1"/>
    <w:lsdException w:name="toc 9" w:semiHidden="1" w:uiPriority="99"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iPriority="99" w:unhideWhenUsed="1"/>
    <w:lsdException w:name="caption" w:semiHidden="1" w:uiPriority="99"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locked="1" w:semiHidden="1" w:unhideWhenUsed="1"/>
    <w:lsdException w:name="page number" w:semiHidden="1" w:uiPriority="99" w:unhideWhenUsed="1"/>
    <w:lsdException w:name="endnote reference" w:locked="1" w:semiHidden="1" w:unhideWhenUsed="1"/>
    <w:lsdException w:name="endnote text" w:semiHidden="1" w:uiPriority="99" w:unhideWhenUsed="1"/>
    <w:lsdException w:name="table of authorities" w:semiHidden="1" w:uiPriority="99" w:unhideWhenUsed="1"/>
    <w:lsdException w:name="macro" w:semiHidden="1" w:uiPriority="99" w:unhideWhenUsed="1"/>
    <w:lsdException w:name="toa heading" w:semiHidden="1" w:uiPriority="99" w:unhideWhenUsed="1"/>
    <w:lsdException w:name="List" w:semiHidden="1" w:unhideWhenUsed="1"/>
    <w:lsdException w:name="List Bullet" w:semiHidden="1" w:uiPriority="99"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locked="1" w:semiHidden="1" w:uiPriority="99" w:unhideWhenUsed="1"/>
    <w:lsdException w:name="Strong" w:locked="1"/>
    <w:lsdException w:name="Emphasis" w:locked="1"/>
    <w:lsdException w:name="Document Map" w:semiHidden="1" w:uiPriority="99"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locked="1" w:semiHidden="1" w:unhideWhenUsed="1"/>
    <w:lsdException w:name="HTML Address"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semiHidden="1" w:uiPriority="99" w:unhideWhenUsed="1"/>
    <w:lsdException w:name="Table Grid" w:locked="1" w:uiPriority="59"/>
    <w:lsdException w:name="Table Theme" w:locked="1" w:semiHidden="1" w:unhideWhenUsed="1"/>
    <w:lsdException w:name="Placeholder Text" w:locked="1" w:semiHidden="1" w:uiPriority="99"/>
    <w:lsdException w:name="No Spacing" w:locked="1" w:uiPriority="1"/>
    <w:lsdException w:name="Light Shading" w:locked="1" w:uiPriority="60"/>
    <w:lsdException w:name="Light List" w:locked="1" w:uiPriority="61"/>
    <w:lsdException w:name="Light Grid" w:locked="1" w:uiPriority="62"/>
    <w:lsdException w:name="Medium Shading 1" w:locked="1" w:uiPriority="63"/>
    <w:lsdException w:name="Medium Shading 2" w:locked="1" w:uiPriority="64"/>
    <w:lsdException w:name="Medium List 1" w:locked="1" w:uiPriority="65"/>
    <w:lsdException w:name="Medium List 2" w:locked="1" w:uiPriority="66"/>
    <w:lsdException w:name="Medium Grid 1" w:locked="1" w:uiPriority="67"/>
    <w:lsdException w:name="Medium Grid 2" w:locked="1" w:uiPriority="68"/>
    <w:lsdException w:name="Medium Grid 3" w:locked="1" w:uiPriority="69"/>
    <w:lsdException w:name="Dark List" w:locked="1" w:uiPriority="70"/>
    <w:lsdException w:name="Colorful Shading" w:locked="1" w:uiPriority="71"/>
    <w:lsdException w:name="Colorful List" w:locked="1" w:uiPriority="72"/>
    <w:lsdException w:name="Colorful Grid" w:locked="1" w:uiPriority="73"/>
    <w:lsdException w:name="Light Shading Accent 1" w:locked="1" w:uiPriority="60"/>
    <w:lsdException w:name="Light List Accent 1" w:locked="1" w:uiPriority="61"/>
    <w:lsdException w:name="Light Grid Accent 1" w:locked="1" w:uiPriority="62"/>
    <w:lsdException w:name="Medium Shading 1 Accent 1" w:locked="1" w:uiPriority="63"/>
    <w:lsdException w:name="Medium Shading 2 Accent 1" w:locked="1" w:uiPriority="64"/>
    <w:lsdException w:name="Medium List 1 Accent 1" w:locked="1" w:uiPriority="65"/>
    <w:lsdException w:name="Revision" w:semiHidden="1" w:uiPriority="99"/>
    <w:lsdException w:name="List Paragraph" w:locked="1" w:uiPriority="34" w:qFormat="1"/>
    <w:lsdException w:name="Quote" w:locked="1" w:uiPriority="29"/>
    <w:lsdException w:name="Intense Quote" w:locked="1" w:uiPriority="30"/>
    <w:lsdException w:name="Medium List 2 Accent 1" w:locked="1" w:uiPriority="66"/>
    <w:lsdException w:name="Medium Grid 1 Accent 1" w:locked="1" w:uiPriority="67"/>
    <w:lsdException w:name="Medium Grid 2 Accent 1" w:locked="1" w:uiPriority="68"/>
    <w:lsdException w:name="Medium Grid 3 Accent 1" w:locked="1" w:uiPriority="69"/>
    <w:lsdException w:name="Dark List Accent 1" w:locked="1" w:uiPriority="70"/>
    <w:lsdException w:name="Colorful Shading Accent 1" w:locked="1" w:uiPriority="71"/>
    <w:lsdException w:name="Colorful List Accent 1" w:locked="1" w:uiPriority="72"/>
    <w:lsdException w:name="Colorful Grid Accent 1" w:locked="1" w:uiPriority="73"/>
    <w:lsdException w:name="Light Shading Accent 2" w:locked="1" w:uiPriority="60"/>
    <w:lsdException w:name="Light List Accent 2" w:locked="1" w:uiPriority="61"/>
    <w:lsdException w:name="Light Grid Accent 2" w:locked="1" w:uiPriority="62"/>
    <w:lsdException w:name="Medium Shading 1 Accent 2" w:locked="1" w:uiPriority="63"/>
    <w:lsdException w:name="Medium Shading 2 Accent 2" w:locked="1" w:uiPriority="64"/>
    <w:lsdException w:name="Medium List 1 Accent 2" w:locked="1" w:uiPriority="65"/>
    <w:lsdException w:name="Medium List 2 Accent 2" w:locked="1" w:uiPriority="66"/>
    <w:lsdException w:name="Medium Grid 1 Accent 2" w:locked="1" w:uiPriority="67"/>
    <w:lsdException w:name="Medium Grid 2 Accent 2" w:locked="1" w:uiPriority="68"/>
    <w:lsdException w:name="Medium Grid 3 Accent 2" w:locked="1" w:uiPriority="69"/>
    <w:lsdException w:name="Dark List Accent 2" w:locked="1" w:uiPriority="70"/>
    <w:lsdException w:name="Colorful Shading Accent 2" w:locked="1" w:uiPriority="71"/>
    <w:lsdException w:name="Colorful List Accent 2" w:locked="1" w:uiPriority="72"/>
    <w:lsdException w:name="Colorful Grid Accent 2" w:locked="1" w:uiPriority="73"/>
    <w:lsdException w:name="Light Shading Accent 3" w:locked="1" w:uiPriority="60"/>
    <w:lsdException w:name="Light List Accent 3" w:locked="1" w:uiPriority="61"/>
    <w:lsdException w:name="Light Grid Accent 3" w:locked="1" w:uiPriority="62"/>
    <w:lsdException w:name="Medium Shading 1 Accent 3" w:locked="1" w:uiPriority="63"/>
    <w:lsdException w:name="Medium Shading 2 Accent 3" w:locked="1" w:uiPriority="64"/>
    <w:lsdException w:name="Medium List 1 Accent 3" w:locked="1" w:uiPriority="65"/>
    <w:lsdException w:name="Medium List 2 Accent 3" w:locked="1" w:uiPriority="66"/>
    <w:lsdException w:name="Medium Grid 1 Accent 3" w:locked="1" w:uiPriority="67"/>
    <w:lsdException w:name="Medium Grid 2 Accent 3" w:locked="1" w:uiPriority="68"/>
    <w:lsdException w:name="Medium Grid 3 Accent 3" w:locked="1" w:uiPriority="69"/>
    <w:lsdException w:name="Dark List Accent 3" w:locked="1" w:uiPriority="70"/>
    <w:lsdException w:name="Colorful Shading Accent 3" w:locked="1" w:uiPriority="71"/>
    <w:lsdException w:name="Colorful List Accent 3" w:locked="1" w:uiPriority="72"/>
    <w:lsdException w:name="Colorful Grid Accent 3" w:locked="1" w:uiPriority="73"/>
    <w:lsdException w:name="Light Shading Accent 4" w:locked="1" w:uiPriority="60"/>
    <w:lsdException w:name="Light List Accent 4" w:locked="1" w:uiPriority="61"/>
    <w:lsdException w:name="Light Grid Accent 4" w:locked="1" w:uiPriority="62"/>
    <w:lsdException w:name="Medium Shading 1 Accent 4" w:locked="1" w:uiPriority="63"/>
    <w:lsdException w:name="Medium Shading 2 Accent 4" w:locked="1" w:uiPriority="64"/>
    <w:lsdException w:name="Medium List 1 Accent 4" w:locked="1" w:uiPriority="65"/>
    <w:lsdException w:name="Medium List 2 Accent 4" w:locked="1" w:uiPriority="66"/>
    <w:lsdException w:name="Medium Grid 1 Accent 4" w:locked="1" w:uiPriority="67"/>
    <w:lsdException w:name="Medium Grid 2 Accent 4" w:locked="1" w:uiPriority="68"/>
    <w:lsdException w:name="Medium Grid 3 Accent 4" w:locked="1" w:uiPriority="69"/>
    <w:lsdException w:name="Dark List Accent 4" w:locked="1" w:uiPriority="70"/>
    <w:lsdException w:name="Colorful Shading Accent 4" w:locked="1" w:uiPriority="71"/>
    <w:lsdException w:name="Colorful List Accent 4" w:locked="1" w:uiPriority="72"/>
    <w:lsdException w:name="Colorful Grid Accent 4" w:locked="1" w:uiPriority="73"/>
    <w:lsdException w:name="Light Shading Accent 5" w:locked="1" w:uiPriority="60"/>
    <w:lsdException w:name="Light List Accent 5" w:locked="1" w:uiPriority="61"/>
    <w:lsdException w:name="Light Grid Accent 5" w:locked="1" w:uiPriority="62"/>
    <w:lsdException w:name="Medium Shading 1 Accent 5" w:locked="1" w:uiPriority="63"/>
    <w:lsdException w:name="Medium Shading 2 Accent 5" w:locked="1" w:uiPriority="64"/>
    <w:lsdException w:name="Medium List 1 Accent 5" w:locked="1" w:uiPriority="65"/>
    <w:lsdException w:name="Medium List 2 Accent 5" w:locked="1" w:uiPriority="66"/>
    <w:lsdException w:name="Medium Grid 1 Accent 5" w:locked="1" w:uiPriority="67"/>
    <w:lsdException w:name="Medium Grid 2 Accent 5" w:locked="1" w:uiPriority="68"/>
    <w:lsdException w:name="Medium Grid 3 Accent 5" w:locked="1" w:uiPriority="69"/>
    <w:lsdException w:name="Dark List Accent 5" w:locked="1" w:uiPriority="70"/>
    <w:lsdException w:name="Colorful Shading Accent 5" w:locked="1" w:uiPriority="71"/>
    <w:lsdException w:name="Colorful List Accent 5" w:locked="1" w:uiPriority="72"/>
    <w:lsdException w:name="Colorful Grid Accent 5" w:locked="1" w:uiPriority="73"/>
    <w:lsdException w:name="Light Shading Accent 6" w:locked="1" w:uiPriority="60"/>
    <w:lsdException w:name="Light List Accent 6" w:locked="1" w:uiPriority="61"/>
    <w:lsdException w:name="Light Grid Accent 6" w:locked="1" w:uiPriority="62"/>
    <w:lsdException w:name="Medium Shading 1 Accent 6" w:locked="1" w:uiPriority="63"/>
    <w:lsdException w:name="Medium Shading 2 Accent 6" w:locked="1" w:uiPriority="64"/>
    <w:lsdException w:name="Medium List 1 Accent 6" w:locked="1" w:uiPriority="65"/>
    <w:lsdException w:name="Medium List 2 Accent 6" w:locked="1" w:uiPriority="66"/>
    <w:lsdException w:name="Medium Grid 1 Accent 6" w:locked="1" w:uiPriority="67"/>
    <w:lsdException w:name="Medium Grid 2 Accent 6" w:locked="1" w:uiPriority="68"/>
    <w:lsdException w:name="Medium Grid 3 Accent 6" w:locked="1" w:uiPriority="69"/>
    <w:lsdException w:name="Dark List Accent 6" w:locked="1" w:uiPriority="70"/>
    <w:lsdException w:name="Colorful Shading Accent 6" w:locked="1" w:uiPriority="71"/>
    <w:lsdException w:name="Colorful List Accent 6" w:locked="1" w:uiPriority="72"/>
    <w:lsdException w:name="Colorful Grid Accent 6" w:locked="1" w:uiPriority="73"/>
    <w:lsdException w:name="Subtle Emphasis" w:locked="1" w:uiPriority="19"/>
    <w:lsdException w:name="Intense Emphasis" w:locked="1" w:uiPriority="21"/>
    <w:lsdException w:name="Subtle Reference" w:locked="1" w:uiPriority="31"/>
    <w:lsdException w:name="Intense Reference" w:locked="1" w:uiPriority="32"/>
    <w:lsdException w:name="Book Title" w:locked="1" w:uiPriority="33"/>
    <w:lsdException w:name="Bibliography" w:locked="1"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A20BCC"/>
    <w:rPr>
      <w:rFonts w:ascii="Verdana" w:hAnsi="Verdana"/>
      <w:szCs w:val="24"/>
      <w:lang w:eastAsia="en-US"/>
    </w:rPr>
  </w:style>
  <w:style w:type="paragraph" w:styleId="Heading1">
    <w:name w:val="heading 1"/>
    <w:aliases w:val="Section heading,Main Heading - Color,MAIN BODY HEADINGS (RED)"/>
    <w:basedOn w:val="Normal"/>
    <w:next w:val="Normal"/>
    <w:link w:val="Heading1Char"/>
    <w:uiPriority w:val="99"/>
    <w:qFormat/>
    <w:rsid w:val="00C74F8C"/>
    <w:pPr>
      <w:pBdr>
        <w:bottom w:val="single" w:sz="24" w:space="1" w:color="365F91" w:themeColor="accent1" w:themeShade="BF"/>
      </w:pBdr>
      <w:tabs>
        <w:tab w:val="left" w:pos="2581"/>
      </w:tabs>
      <w:spacing w:after="200" w:line="276" w:lineRule="auto"/>
      <w:outlineLvl w:val="0"/>
    </w:pPr>
    <w:rPr>
      <w:color w:val="365F91" w:themeColor="accent1" w:themeShade="BF"/>
      <w:sz w:val="40"/>
    </w:rPr>
  </w:style>
  <w:style w:type="paragraph" w:styleId="Heading2">
    <w:name w:val="heading 2"/>
    <w:aliases w:val="Main Heading - Colour,Sub-Heading 1 - Bold,Heading 2 Char1,Heading 2 Char Char,Heading 2 Char2 Char Char,Heading 2 Char1 Char Char Char,Heading 2 Char Char Char Char Char,Heading 2 Char2 Char Char Char Char Char"/>
    <w:basedOn w:val="Heading1"/>
    <w:next w:val="Normal"/>
    <w:link w:val="Heading2Char"/>
    <w:qFormat/>
    <w:rsid w:val="0088439F"/>
    <w:pPr>
      <w:pBdr>
        <w:bottom w:val="none" w:sz="0" w:space="0" w:color="auto"/>
      </w:pBdr>
      <w:spacing w:before="120" w:after="360" w:line="240" w:lineRule="auto"/>
      <w:outlineLvl w:val="1"/>
    </w:pPr>
    <w:rPr>
      <w:b/>
      <w:sz w:val="24"/>
    </w:rPr>
  </w:style>
  <w:style w:type="paragraph" w:styleId="Heading3">
    <w:name w:val="heading 3"/>
    <w:aliases w:val="Sub-heading 2 - Bold"/>
    <w:basedOn w:val="Heading2"/>
    <w:next w:val="Normal"/>
    <w:link w:val="Heading3Char"/>
    <w:qFormat/>
    <w:rsid w:val="00843C76"/>
    <w:pPr>
      <w:outlineLvl w:val="2"/>
    </w:pPr>
    <w:rPr>
      <w:color w:val="auto"/>
      <w:sz w:val="20"/>
    </w:rPr>
  </w:style>
  <w:style w:type="paragraph" w:styleId="Heading4">
    <w:name w:val="heading 4"/>
    <w:aliases w:val="Sub-heading 2 - Italic"/>
    <w:basedOn w:val="Heading3"/>
    <w:next w:val="Normal"/>
    <w:link w:val="Heading4Char"/>
    <w:uiPriority w:val="99"/>
    <w:qFormat/>
    <w:rsid w:val="003F0946"/>
    <w:pPr>
      <w:outlineLvl w:val="3"/>
    </w:pPr>
    <w:rPr>
      <w:b w:val="0"/>
      <w:i/>
    </w:rPr>
  </w:style>
  <w:style w:type="paragraph" w:styleId="Heading5">
    <w:name w:val="heading 5"/>
    <w:aliases w:val="Sub-heading 3 - Plain,Do not use"/>
    <w:basedOn w:val="Heading4"/>
    <w:next w:val="Normal"/>
    <w:link w:val="Heading5Char"/>
    <w:uiPriority w:val="99"/>
    <w:qFormat/>
    <w:rsid w:val="003F0946"/>
    <w:pPr>
      <w:outlineLvl w:val="4"/>
    </w:pPr>
    <w:rPr>
      <w:i w:val="0"/>
    </w:rPr>
  </w:style>
  <w:style w:type="paragraph" w:styleId="Heading6">
    <w:name w:val="heading 6"/>
    <w:aliases w:val="Heading 6 - Do not use,- Do not use"/>
    <w:basedOn w:val="Normal"/>
    <w:next w:val="Normal"/>
    <w:link w:val="Heading6Char"/>
    <w:uiPriority w:val="99"/>
    <w:qFormat/>
    <w:rsid w:val="00193BAC"/>
    <w:pPr>
      <w:spacing w:before="240" w:after="60"/>
      <w:outlineLvl w:val="5"/>
    </w:pPr>
    <w:rPr>
      <w:bCs/>
      <w:szCs w:val="22"/>
    </w:rPr>
  </w:style>
  <w:style w:type="paragraph" w:styleId="Heading7">
    <w:name w:val="heading 7"/>
    <w:aliases w:val="Heading 7 - Do not use"/>
    <w:basedOn w:val="Normal"/>
    <w:next w:val="Normal"/>
    <w:link w:val="Heading7Char"/>
    <w:uiPriority w:val="99"/>
    <w:qFormat/>
    <w:rsid w:val="00193BAC"/>
    <w:pPr>
      <w:spacing w:before="240" w:after="60"/>
      <w:outlineLvl w:val="6"/>
    </w:pPr>
  </w:style>
  <w:style w:type="paragraph" w:styleId="Heading8">
    <w:name w:val="heading 8"/>
    <w:aliases w:val="Heading 8 - Do not use"/>
    <w:basedOn w:val="Normal"/>
    <w:next w:val="Normal"/>
    <w:link w:val="Heading8Char"/>
    <w:uiPriority w:val="99"/>
    <w:qFormat/>
    <w:rsid w:val="00193BAC"/>
    <w:pPr>
      <w:spacing w:before="240" w:after="60"/>
      <w:outlineLvl w:val="7"/>
    </w:pPr>
    <w:rPr>
      <w:iCs/>
    </w:rPr>
  </w:style>
  <w:style w:type="paragraph" w:styleId="Heading9">
    <w:name w:val="heading 9"/>
    <w:aliases w:val="Heading 9 - Do not use"/>
    <w:basedOn w:val="Normal"/>
    <w:next w:val="Normal"/>
    <w:link w:val="Heading9Char"/>
    <w:uiPriority w:val="99"/>
    <w:qFormat/>
    <w:rsid w:val="00193BAC"/>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verTopic">
    <w:name w:val="Cover_Topic"/>
    <w:basedOn w:val="Normal"/>
    <w:link w:val="CoverTopicChar"/>
    <w:uiPriority w:val="99"/>
    <w:rsid w:val="001773DB"/>
    <w:rPr>
      <w:b/>
      <w:sz w:val="22"/>
    </w:rPr>
  </w:style>
  <w:style w:type="character" w:customStyle="1" w:styleId="CoverTopicChar">
    <w:name w:val="Cover_Topic Char"/>
    <w:basedOn w:val="DefaultParagraphFont"/>
    <w:link w:val="CoverTopic"/>
    <w:uiPriority w:val="99"/>
    <w:rsid w:val="001773DB"/>
    <w:rPr>
      <w:rFonts w:ascii="Verdana" w:hAnsi="Verdana"/>
      <w:b/>
      <w:sz w:val="22"/>
      <w:szCs w:val="24"/>
      <w:lang w:val="en-US" w:eastAsia="en-US" w:bidi="ar-SA"/>
    </w:rPr>
  </w:style>
  <w:style w:type="paragraph" w:styleId="Footer">
    <w:name w:val="footer"/>
    <w:basedOn w:val="Normal"/>
    <w:link w:val="FooterChar"/>
    <w:uiPriority w:val="99"/>
    <w:rsid w:val="005B57D5"/>
    <w:pPr>
      <w:tabs>
        <w:tab w:val="center" w:pos="4320"/>
        <w:tab w:val="right" w:pos="8640"/>
      </w:tabs>
    </w:pPr>
    <w:rPr>
      <w:sz w:val="16"/>
    </w:rPr>
  </w:style>
  <w:style w:type="character" w:customStyle="1" w:styleId="CoverTopicDetails">
    <w:name w:val="Cover_Topic Details"/>
    <w:basedOn w:val="DefaultParagraphFont"/>
    <w:uiPriority w:val="99"/>
    <w:rsid w:val="00AE1BF7"/>
    <w:rPr>
      <w:rFonts w:ascii="Verdana" w:hAnsi="Verdana"/>
      <w:sz w:val="20"/>
      <w:szCs w:val="24"/>
      <w:lang w:val="en-US" w:eastAsia="en-US" w:bidi="ar-SA"/>
    </w:rPr>
  </w:style>
  <w:style w:type="paragraph" w:customStyle="1" w:styleId="Text">
    <w:name w:val="Text"/>
    <w:basedOn w:val="Normal"/>
    <w:link w:val="TextChar"/>
    <w:uiPriority w:val="99"/>
    <w:rsid w:val="0041152A"/>
    <w:pPr>
      <w:tabs>
        <w:tab w:val="left" w:pos="2581"/>
      </w:tabs>
    </w:pPr>
  </w:style>
  <w:style w:type="character" w:customStyle="1" w:styleId="CoverDocumentTypeexplanation">
    <w:name w:val="Cover_Document Type explanation"/>
    <w:basedOn w:val="DefaultParagraphFont"/>
    <w:uiPriority w:val="99"/>
    <w:rsid w:val="003E11D3"/>
    <w:rPr>
      <w:rFonts w:ascii="Verdana" w:hAnsi="Verdana"/>
      <w:b/>
      <w:color w:val="808080"/>
      <w:sz w:val="24"/>
      <w:szCs w:val="24"/>
      <w:lang w:val="en-US" w:eastAsia="en-US" w:bidi="ar-SA"/>
    </w:rPr>
  </w:style>
  <w:style w:type="character" w:customStyle="1" w:styleId="Text-Italics">
    <w:name w:val="Text - Italics"/>
    <w:uiPriority w:val="99"/>
    <w:rsid w:val="00E67C7E"/>
    <w:rPr>
      <w:rFonts w:ascii="Verdana" w:hAnsi="Verdana"/>
      <w:i/>
      <w:sz w:val="20"/>
    </w:rPr>
  </w:style>
  <w:style w:type="paragraph" w:styleId="BalloonText">
    <w:name w:val="Balloon Text"/>
    <w:basedOn w:val="Normal"/>
    <w:link w:val="BalloonTextChar"/>
    <w:uiPriority w:val="99"/>
    <w:semiHidden/>
    <w:locked/>
    <w:rsid w:val="009676BA"/>
    <w:rPr>
      <w:rFonts w:ascii="Tahoma" w:hAnsi="Tahoma" w:cs="Tahoma"/>
      <w:sz w:val="16"/>
      <w:szCs w:val="16"/>
    </w:rPr>
  </w:style>
  <w:style w:type="paragraph" w:customStyle="1" w:styleId="Text-Numbered">
    <w:name w:val="Text - Numbered"/>
    <w:basedOn w:val="Normal"/>
    <w:uiPriority w:val="99"/>
    <w:qFormat/>
    <w:rsid w:val="009676BA"/>
    <w:pPr>
      <w:numPr>
        <w:numId w:val="2"/>
      </w:numPr>
    </w:pPr>
  </w:style>
  <w:style w:type="paragraph" w:customStyle="1" w:styleId="DraftCover">
    <w:name w:val="Draft Cover"/>
    <w:basedOn w:val="Normal"/>
    <w:uiPriority w:val="99"/>
    <w:rsid w:val="000C20CD"/>
    <w:rPr>
      <w:b/>
      <w:sz w:val="28"/>
    </w:rPr>
  </w:style>
  <w:style w:type="paragraph" w:customStyle="1" w:styleId="Tablehead">
    <w:name w:val="Table_head"/>
    <w:basedOn w:val="Normal"/>
    <w:uiPriority w:val="99"/>
    <w:rsid w:val="009676BA"/>
    <w:rPr>
      <w:rFonts w:cs="Arial"/>
      <w:b/>
    </w:rPr>
  </w:style>
  <w:style w:type="paragraph" w:customStyle="1" w:styleId="TableText-LeftAligned">
    <w:name w:val="Table_Text - Left Aligned"/>
    <w:basedOn w:val="Normal"/>
    <w:uiPriority w:val="99"/>
    <w:rsid w:val="009676BA"/>
  </w:style>
  <w:style w:type="character" w:customStyle="1" w:styleId="CoverTopicCharChar">
    <w:name w:val="Cover_Topic Char Char"/>
    <w:basedOn w:val="DefaultParagraphFont"/>
    <w:rsid w:val="00FC66D0"/>
    <w:rPr>
      <w:rFonts w:ascii="Verdana" w:eastAsia="MS Mincho" w:hAnsi="Verdana"/>
      <w:b/>
      <w:sz w:val="22"/>
      <w:szCs w:val="24"/>
      <w:lang w:val="en-US" w:eastAsia="en-US" w:bidi="ar-SA"/>
    </w:rPr>
  </w:style>
  <w:style w:type="paragraph" w:customStyle="1" w:styleId="SameasHeading1butdoesnotappearinTableofContents">
    <w:name w:val="Same as Heading 1 but does not appear in Table of Contents"/>
    <w:basedOn w:val="Heading1"/>
    <w:next w:val="Normal"/>
    <w:rsid w:val="00911C03"/>
  </w:style>
  <w:style w:type="paragraph" w:customStyle="1" w:styleId="ChapterSummary">
    <w:name w:val="Chapter Summary"/>
    <w:basedOn w:val="Normal"/>
    <w:uiPriority w:val="99"/>
    <w:rsid w:val="00C25617"/>
    <w:pPr>
      <w:numPr>
        <w:numId w:val="7"/>
      </w:numPr>
      <w:pBdr>
        <w:top w:val="single" w:sz="4" w:space="1" w:color="FFCC99"/>
        <w:left w:val="single" w:sz="4" w:space="4" w:color="FFCC99"/>
        <w:bottom w:val="single" w:sz="4" w:space="1" w:color="FFCC99"/>
        <w:right w:val="single" w:sz="4" w:space="4" w:color="FFCC99"/>
      </w:pBdr>
      <w:shd w:val="clear" w:color="auto" w:fill="EFF9FF"/>
    </w:pPr>
  </w:style>
  <w:style w:type="paragraph" w:customStyle="1" w:styleId="Textbox-Bullted">
    <w:name w:val="Text box - Bullted"/>
    <w:basedOn w:val="Normal"/>
    <w:link w:val="Textbox-BulltedChar"/>
    <w:uiPriority w:val="99"/>
    <w:rsid w:val="00355FC9"/>
    <w:pPr>
      <w:numPr>
        <w:numId w:val="1"/>
      </w:numPr>
      <w:shd w:val="clear" w:color="auto" w:fill="EFF9FF"/>
    </w:pPr>
    <w:rPr>
      <w:szCs w:val="20"/>
    </w:rPr>
  </w:style>
  <w:style w:type="character" w:customStyle="1" w:styleId="Textbox-BulltedChar">
    <w:name w:val="Text box - Bullted Char"/>
    <w:basedOn w:val="DefaultParagraphFont"/>
    <w:link w:val="Textbox-Bullted"/>
    <w:uiPriority w:val="99"/>
    <w:rsid w:val="00355FC9"/>
    <w:rPr>
      <w:rFonts w:ascii="Verdana" w:hAnsi="Verdana"/>
      <w:shd w:val="clear" w:color="auto" w:fill="EFF9FF"/>
      <w:lang w:eastAsia="en-US"/>
    </w:rPr>
  </w:style>
  <w:style w:type="paragraph" w:customStyle="1" w:styleId="AppendixSection">
    <w:name w:val="Appendix_Section"/>
    <w:basedOn w:val="Normal"/>
    <w:uiPriority w:val="99"/>
    <w:rsid w:val="003F0C3D"/>
    <w:pPr>
      <w:numPr>
        <w:numId w:val="65"/>
      </w:numPr>
      <w:pBdr>
        <w:bottom w:val="single" w:sz="24" w:space="1" w:color="365F91" w:themeColor="accent1" w:themeShade="BF"/>
      </w:pBdr>
      <w:tabs>
        <w:tab w:val="left" w:pos="2581"/>
      </w:tabs>
      <w:spacing w:after="200" w:line="276" w:lineRule="auto"/>
    </w:pPr>
    <w:rPr>
      <w:color w:val="365F91" w:themeColor="accent1" w:themeShade="BF"/>
      <w:sz w:val="48"/>
    </w:rPr>
  </w:style>
  <w:style w:type="paragraph" w:customStyle="1" w:styleId="ChapterHeading">
    <w:name w:val="Chapter Heading"/>
    <w:basedOn w:val="Heading1"/>
    <w:next w:val="Normal"/>
    <w:rsid w:val="00405267"/>
    <w:pPr>
      <w:pageBreakBefore/>
      <w:numPr>
        <w:numId w:val="4"/>
      </w:numPr>
    </w:pPr>
    <w:rPr>
      <w:bCs/>
      <w:szCs w:val="20"/>
    </w:rPr>
  </w:style>
  <w:style w:type="paragraph" w:customStyle="1" w:styleId="Indexhead">
    <w:name w:val="Index head"/>
    <w:basedOn w:val="Normal"/>
    <w:uiPriority w:val="99"/>
    <w:rsid w:val="009676BA"/>
    <w:pPr>
      <w:tabs>
        <w:tab w:val="left" w:pos="2581"/>
      </w:tabs>
    </w:pPr>
    <w:rPr>
      <w:b/>
    </w:rPr>
  </w:style>
  <w:style w:type="paragraph" w:styleId="FootnoteText">
    <w:name w:val="footnote text"/>
    <w:link w:val="FootnoteTextChar"/>
    <w:semiHidden/>
    <w:locked/>
    <w:rsid w:val="00B6487F"/>
    <w:pPr>
      <w:widowControl w:val="0"/>
    </w:pPr>
    <w:rPr>
      <w:rFonts w:ascii="Verdana" w:hAnsi="Verdana"/>
      <w:sz w:val="18"/>
      <w:lang w:eastAsia="en-US"/>
    </w:rPr>
  </w:style>
  <w:style w:type="character" w:customStyle="1" w:styleId="Text-Bold">
    <w:name w:val="Text - Bold"/>
    <w:basedOn w:val="DefaultParagraphFont"/>
    <w:uiPriority w:val="99"/>
    <w:rsid w:val="00AE02A5"/>
    <w:rPr>
      <w:rFonts w:ascii="Verdana" w:hAnsi="Verdana"/>
      <w:b/>
      <w:bCs/>
      <w:sz w:val="20"/>
    </w:rPr>
  </w:style>
  <w:style w:type="paragraph" w:customStyle="1" w:styleId="Tableofcontents">
    <w:name w:val="Table of contents"/>
    <w:basedOn w:val="Normal"/>
    <w:uiPriority w:val="99"/>
    <w:rsid w:val="008C7788"/>
    <w:pPr>
      <w:tabs>
        <w:tab w:val="left" w:pos="2581"/>
      </w:tabs>
      <w:spacing w:after="200" w:line="360" w:lineRule="auto"/>
    </w:pPr>
    <w:rPr>
      <w:b/>
      <w:color w:val="365F91" w:themeColor="accent1" w:themeShade="BF"/>
      <w:sz w:val="48"/>
    </w:rPr>
  </w:style>
  <w:style w:type="paragraph" w:styleId="TOC1">
    <w:name w:val="toc 1"/>
    <w:basedOn w:val="Normal"/>
    <w:next w:val="Normal"/>
    <w:uiPriority w:val="39"/>
    <w:rsid w:val="00DE12C3"/>
    <w:pPr>
      <w:spacing w:before="120"/>
    </w:pPr>
    <w:rPr>
      <w:b/>
      <w:sz w:val="22"/>
    </w:rPr>
  </w:style>
  <w:style w:type="character" w:styleId="CommentReference">
    <w:name w:val="annotation reference"/>
    <w:basedOn w:val="DefaultParagraphFont"/>
    <w:uiPriority w:val="99"/>
    <w:semiHidden/>
    <w:locked/>
    <w:rsid w:val="009676BA"/>
    <w:rPr>
      <w:sz w:val="16"/>
      <w:szCs w:val="16"/>
    </w:rPr>
  </w:style>
  <w:style w:type="paragraph" w:styleId="CommentText">
    <w:name w:val="annotation text"/>
    <w:basedOn w:val="Normal"/>
    <w:link w:val="CommentTextChar"/>
    <w:uiPriority w:val="99"/>
    <w:semiHidden/>
    <w:locked/>
    <w:rsid w:val="009676BA"/>
    <w:rPr>
      <w:szCs w:val="20"/>
    </w:rPr>
  </w:style>
  <w:style w:type="paragraph" w:customStyle="1" w:styleId="GlossaryHead">
    <w:name w:val="Glossary Head"/>
    <w:basedOn w:val="Normal"/>
    <w:uiPriority w:val="99"/>
    <w:rsid w:val="002138C8"/>
    <w:rPr>
      <w:rFonts w:cs="Arial"/>
      <w:b/>
      <w:caps/>
      <w:szCs w:val="22"/>
    </w:rPr>
  </w:style>
  <w:style w:type="paragraph" w:customStyle="1" w:styleId="GlossarySub-head">
    <w:name w:val="Glossary Sub-head"/>
    <w:basedOn w:val="GlossaryHead"/>
    <w:uiPriority w:val="99"/>
    <w:rsid w:val="002138C8"/>
    <w:rPr>
      <w:b w:val="0"/>
      <w:caps w:val="0"/>
      <w:color w:val="333399"/>
      <w:szCs w:val="20"/>
    </w:rPr>
  </w:style>
  <w:style w:type="paragraph" w:customStyle="1" w:styleId="Glossarytext">
    <w:name w:val="Glossary text"/>
    <w:basedOn w:val="Normal"/>
    <w:uiPriority w:val="99"/>
    <w:rsid w:val="009676BA"/>
    <w:rPr>
      <w:rFonts w:cs="Arial"/>
      <w:szCs w:val="17"/>
    </w:rPr>
  </w:style>
  <w:style w:type="paragraph" w:styleId="TOC2">
    <w:name w:val="toc 2"/>
    <w:basedOn w:val="Normal"/>
    <w:next w:val="Normal"/>
    <w:uiPriority w:val="39"/>
    <w:rsid w:val="009676BA"/>
    <w:pPr>
      <w:ind w:left="240"/>
    </w:pPr>
  </w:style>
  <w:style w:type="character" w:styleId="Hyperlink">
    <w:name w:val="Hyperlink"/>
    <w:aliases w:val="TOC - Hyperlink"/>
    <w:basedOn w:val="DefaultParagraphFont"/>
    <w:uiPriority w:val="99"/>
    <w:rsid w:val="004E6281"/>
    <w:rPr>
      <w:rFonts w:ascii="Verdana" w:hAnsi="Verdana"/>
      <w:color w:val="0000FF"/>
      <w:sz w:val="22"/>
      <w:u w:val="single"/>
    </w:rPr>
  </w:style>
  <w:style w:type="paragraph" w:styleId="TOC3">
    <w:name w:val="toc 3"/>
    <w:basedOn w:val="Normal"/>
    <w:next w:val="Normal"/>
    <w:uiPriority w:val="39"/>
    <w:rsid w:val="009676BA"/>
    <w:pPr>
      <w:ind w:left="480"/>
    </w:pPr>
  </w:style>
  <w:style w:type="paragraph" w:styleId="Header">
    <w:name w:val="header"/>
    <w:basedOn w:val="Normal"/>
    <w:link w:val="HeaderChar"/>
    <w:uiPriority w:val="99"/>
    <w:rsid w:val="00A43C7B"/>
    <w:pPr>
      <w:tabs>
        <w:tab w:val="center" w:pos="4320"/>
        <w:tab w:val="right" w:pos="8640"/>
      </w:tabs>
    </w:pPr>
  </w:style>
  <w:style w:type="character" w:customStyle="1" w:styleId="Text-underlined">
    <w:name w:val="Text - underlined"/>
    <w:basedOn w:val="DefaultParagraphFont"/>
    <w:uiPriority w:val="99"/>
    <w:rsid w:val="003821A3"/>
    <w:rPr>
      <w:rFonts w:ascii="Verdana" w:hAnsi="Verdana"/>
      <w:sz w:val="20"/>
      <w:u w:val="single"/>
    </w:rPr>
  </w:style>
  <w:style w:type="paragraph" w:customStyle="1" w:styleId="Text-bulleted">
    <w:name w:val="Text - bulleted"/>
    <w:basedOn w:val="Normal"/>
    <w:qFormat/>
    <w:rsid w:val="008341BA"/>
    <w:pPr>
      <w:numPr>
        <w:numId w:val="5"/>
      </w:numPr>
      <w:tabs>
        <w:tab w:val="left" w:pos="2581"/>
      </w:tabs>
    </w:pPr>
    <w:rPr>
      <w:rFonts w:cs="CGOmega-Regular"/>
    </w:rPr>
  </w:style>
  <w:style w:type="paragraph" w:customStyle="1" w:styleId="Paragrapgh">
    <w:name w:val="Paragrapgh"/>
    <w:basedOn w:val="Normal"/>
    <w:uiPriority w:val="99"/>
    <w:qFormat/>
    <w:rsid w:val="00D748FB"/>
    <w:pPr>
      <w:numPr>
        <w:ilvl w:val="1"/>
        <w:numId w:val="4"/>
      </w:numPr>
      <w:spacing w:before="360" w:after="360"/>
    </w:pPr>
    <w:rPr>
      <w:szCs w:val="20"/>
    </w:rPr>
  </w:style>
  <w:style w:type="character" w:styleId="FootnoteReference">
    <w:name w:val="footnote reference"/>
    <w:basedOn w:val="DefaultParagraphFont"/>
    <w:semiHidden/>
    <w:locked/>
    <w:rsid w:val="00B6487F"/>
    <w:rPr>
      <w:rFonts w:ascii="Verdana" w:hAnsi="Verdana"/>
      <w:vertAlign w:val="superscript"/>
    </w:rPr>
  </w:style>
  <w:style w:type="paragraph" w:customStyle="1" w:styleId="FootnoteText1">
    <w:name w:val="Footnote Text1"/>
    <w:uiPriority w:val="99"/>
    <w:rsid w:val="00181E7A"/>
    <w:rPr>
      <w:rFonts w:ascii="Verdana" w:hAnsi="Verdana"/>
      <w:sz w:val="18"/>
      <w:szCs w:val="16"/>
      <w:lang w:eastAsia="en-US"/>
    </w:rPr>
  </w:style>
  <w:style w:type="paragraph" w:customStyle="1" w:styleId="Text-LeftAilgned">
    <w:name w:val="Text - Left Ailgned"/>
    <w:basedOn w:val="Normal"/>
    <w:link w:val="Text-LeftAilgnedChar"/>
    <w:uiPriority w:val="99"/>
    <w:rsid w:val="002D7B35"/>
    <w:pPr>
      <w:tabs>
        <w:tab w:val="left" w:pos="2581"/>
      </w:tabs>
    </w:pPr>
  </w:style>
  <w:style w:type="character" w:customStyle="1" w:styleId="Text-LeftAilgnedChar">
    <w:name w:val="Text - Left Ailgned Char"/>
    <w:basedOn w:val="DefaultParagraphFont"/>
    <w:link w:val="Text-LeftAilgned"/>
    <w:uiPriority w:val="99"/>
    <w:rsid w:val="002D7B35"/>
    <w:rPr>
      <w:rFonts w:ascii="Verdana" w:hAnsi="Verdana"/>
      <w:szCs w:val="24"/>
      <w:lang w:val="en-US" w:eastAsia="en-US" w:bidi="ar-SA"/>
    </w:rPr>
  </w:style>
  <w:style w:type="paragraph" w:customStyle="1" w:styleId="Text-RightAligned">
    <w:name w:val="Text - Right Aligned"/>
    <w:basedOn w:val="Normal"/>
    <w:uiPriority w:val="99"/>
    <w:rsid w:val="002D7B35"/>
    <w:pPr>
      <w:tabs>
        <w:tab w:val="left" w:pos="2581"/>
      </w:tabs>
      <w:jc w:val="right"/>
    </w:pPr>
  </w:style>
  <w:style w:type="paragraph" w:customStyle="1" w:styleId="Text-Romannumbered">
    <w:name w:val="Text - Roman numbered"/>
    <w:basedOn w:val="Text-bulleted"/>
    <w:uiPriority w:val="99"/>
    <w:rsid w:val="005B57D5"/>
    <w:pPr>
      <w:numPr>
        <w:numId w:val="3"/>
      </w:numPr>
    </w:pPr>
  </w:style>
  <w:style w:type="paragraph" w:customStyle="1" w:styleId="Textbox-BulletedBold">
    <w:name w:val="Text box - Bulleted Bold"/>
    <w:basedOn w:val="Textbox-Bullted"/>
    <w:link w:val="Textbox-BulletedBoldChar"/>
    <w:rsid w:val="00D656A5"/>
    <w:rPr>
      <w:b/>
      <w:bCs/>
    </w:rPr>
  </w:style>
  <w:style w:type="character" w:customStyle="1" w:styleId="Textbox-BulletedBoldChar">
    <w:name w:val="Text box - Bulleted Bold Char"/>
    <w:basedOn w:val="Textbox-BulltedChar"/>
    <w:link w:val="Textbox-BulletedBold"/>
    <w:rsid w:val="00D656A5"/>
    <w:rPr>
      <w:rFonts w:ascii="Verdana" w:hAnsi="Verdana"/>
      <w:b/>
      <w:bCs/>
      <w:shd w:val="clear" w:color="auto" w:fill="EFF9FF"/>
      <w:lang w:eastAsia="en-US"/>
    </w:rPr>
  </w:style>
  <w:style w:type="paragraph" w:customStyle="1" w:styleId="Textbox">
    <w:name w:val="Text box"/>
    <w:basedOn w:val="Normal"/>
    <w:rsid w:val="00355FC9"/>
    <w:pPr>
      <w:shd w:val="clear" w:color="auto" w:fill="EFF9FF"/>
    </w:pPr>
  </w:style>
  <w:style w:type="paragraph" w:customStyle="1" w:styleId="Text-bulleted-Bold">
    <w:name w:val="Text - bulleted - Bold"/>
    <w:basedOn w:val="Text-bulleted"/>
    <w:uiPriority w:val="99"/>
    <w:rsid w:val="003D114B"/>
    <w:rPr>
      <w:b/>
      <w:bCs/>
    </w:rPr>
  </w:style>
  <w:style w:type="paragraph" w:customStyle="1" w:styleId="ParagrapghBold">
    <w:name w:val="Paragrapgh + Bold"/>
    <w:basedOn w:val="Paragrapgh"/>
    <w:uiPriority w:val="99"/>
    <w:qFormat/>
    <w:rsid w:val="00794884"/>
    <w:pPr>
      <w:spacing w:before="120"/>
    </w:pPr>
    <w:rPr>
      <w:b/>
      <w:bCs/>
    </w:rPr>
  </w:style>
  <w:style w:type="paragraph" w:customStyle="1" w:styleId="StyleTableText-RightAligned">
    <w:name w:val="Style Table_Text - Right Aligned"/>
    <w:basedOn w:val="TableText-LeftAligned"/>
    <w:uiPriority w:val="99"/>
    <w:rsid w:val="00961DE2"/>
    <w:pPr>
      <w:jc w:val="right"/>
    </w:pPr>
    <w:rPr>
      <w:szCs w:val="20"/>
    </w:rPr>
  </w:style>
  <w:style w:type="paragraph" w:customStyle="1" w:styleId="TableText-Centered">
    <w:name w:val="Table_Text - Centered"/>
    <w:basedOn w:val="TableText-LeftAligned"/>
    <w:uiPriority w:val="99"/>
    <w:rsid w:val="00961DE2"/>
    <w:pPr>
      <w:jc w:val="center"/>
    </w:pPr>
    <w:rPr>
      <w:szCs w:val="20"/>
    </w:rPr>
  </w:style>
  <w:style w:type="character" w:styleId="PageNumber">
    <w:name w:val="page number"/>
    <w:basedOn w:val="DefaultParagraphFont"/>
    <w:uiPriority w:val="99"/>
    <w:rsid w:val="005B57D5"/>
    <w:rPr>
      <w:rFonts w:ascii="Verdana" w:hAnsi="Verdana"/>
      <w:sz w:val="16"/>
    </w:rPr>
  </w:style>
  <w:style w:type="paragraph" w:customStyle="1" w:styleId="Text-Centered">
    <w:name w:val="Text - Centered"/>
    <w:basedOn w:val="TableText-LeftAligned"/>
    <w:uiPriority w:val="99"/>
    <w:rsid w:val="00365389"/>
    <w:pPr>
      <w:jc w:val="center"/>
    </w:pPr>
    <w:rPr>
      <w:szCs w:val="20"/>
    </w:rPr>
  </w:style>
  <w:style w:type="paragraph" w:customStyle="1" w:styleId="TableText-Centered0">
    <w:name w:val="Table Text - Centered"/>
    <w:basedOn w:val="TableText-LeftAligned"/>
    <w:uiPriority w:val="99"/>
    <w:rsid w:val="00365389"/>
    <w:pPr>
      <w:jc w:val="center"/>
    </w:pPr>
    <w:rPr>
      <w:szCs w:val="20"/>
    </w:rPr>
  </w:style>
  <w:style w:type="character" w:customStyle="1" w:styleId="Text-Italicsbold">
    <w:name w:val="Text - Italics + bold"/>
    <w:basedOn w:val="DefaultParagraphFont"/>
    <w:uiPriority w:val="99"/>
    <w:rsid w:val="001F559A"/>
    <w:rPr>
      <w:rFonts w:ascii="Verdana" w:hAnsi="Verdana"/>
      <w:b/>
      <w:i/>
      <w:sz w:val="20"/>
    </w:rPr>
  </w:style>
  <w:style w:type="paragraph" w:customStyle="1" w:styleId="Appendixtext-Numbered">
    <w:name w:val="Appendix text - Numbered"/>
    <w:basedOn w:val="Normal"/>
    <w:link w:val="Appendixtext-NumberedChar"/>
    <w:uiPriority w:val="99"/>
    <w:qFormat/>
    <w:rsid w:val="00171596"/>
    <w:pPr>
      <w:numPr>
        <w:ilvl w:val="1"/>
        <w:numId w:val="65"/>
      </w:numPr>
      <w:spacing w:before="120" w:after="360"/>
    </w:pPr>
  </w:style>
  <w:style w:type="character" w:customStyle="1" w:styleId="Appendixtext-NumberedChar">
    <w:name w:val="Appendix text - Numbered Char"/>
    <w:basedOn w:val="DefaultParagraphFont"/>
    <w:link w:val="Appendixtext-Numbered"/>
    <w:uiPriority w:val="99"/>
    <w:rsid w:val="00171596"/>
    <w:rPr>
      <w:rFonts w:ascii="Verdana" w:hAnsi="Verdana"/>
      <w:szCs w:val="24"/>
      <w:lang w:eastAsia="en-US"/>
    </w:rPr>
  </w:style>
  <w:style w:type="paragraph" w:customStyle="1" w:styleId="TopSectionHeadings">
    <w:name w:val="Top Section Headings"/>
    <w:basedOn w:val="Normal"/>
    <w:link w:val="TopSectionHeadingsChar"/>
    <w:uiPriority w:val="99"/>
    <w:rsid w:val="003A6B2E"/>
    <w:pPr>
      <w:pBdr>
        <w:bottom w:val="single" w:sz="4" w:space="1" w:color="000000" w:themeColor="text1"/>
      </w:pBdr>
    </w:pPr>
    <w:rPr>
      <w:sz w:val="28"/>
    </w:rPr>
  </w:style>
  <w:style w:type="character" w:customStyle="1" w:styleId="TopSectionHeadingsChar">
    <w:name w:val="Top Section Headings Char"/>
    <w:basedOn w:val="DefaultParagraphFont"/>
    <w:link w:val="TopSectionHeadings"/>
    <w:uiPriority w:val="99"/>
    <w:rsid w:val="003A6B2E"/>
    <w:rPr>
      <w:rFonts w:ascii="Verdana" w:hAnsi="Verdana"/>
      <w:sz w:val="28"/>
      <w:szCs w:val="24"/>
      <w:lang w:eastAsia="en-US"/>
    </w:rPr>
  </w:style>
  <w:style w:type="paragraph" w:customStyle="1" w:styleId="ParagrapghItalic">
    <w:name w:val="Paragrapgh + Italic"/>
    <w:basedOn w:val="Paragrapgh"/>
    <w:uiPriority w:val="99"/>
    <w:qFormat/>
    <w:rsid w:val="00794884"/>
    <w:pPr>
      <w:spacing w:before="120"/>
    </w:pPr>
    <w:rPr>
      <w:i/>
      <w:iCs/>
    </w:rPr>
  </w:style>
  <w:style w:type="paragraph" w:customStyle="1" w:styleId="Frontcoverfooter-bold">
    <w:name w:val="Front cover footer - bold"/>
    <w:basedOn w:val="Normal"/>
    <w:uiPriority w:val="99"/>
    <w:rsid w:val="008B24C4"/>
    <w:pPr>
      <w:jc w:val="right"/>
    </w:pPr>
    <w:rPr>
      <w:b/>
      <w:color w:val="FFFFFF"/>
      <w:spacing w:val="6"/>
      <w:position w:val="10"/>
      <w:szCs w:val="20"/>
    </w:rPr>
  </w:style>
  <w:style w:type="paragraph" w:customStyle="1" w:styleId="Text-LowerCaseLetter">
    <w:name w:val="Text - Lower Case Letter"/>
    <w:basedOn w:val="Normal"/>
    <w:uiPriority w:val="99"/>
    <w:rsid w:val="002D7B35"/>
    <w:pPr>
      <w:numPr>
        <w:numId w:val="6"/>
      </w:numPr>
      <w:tabs>
        <w:tab w:val="left" w:pos="2581"/>
      </w:tabs>
    </w:pPr>
  </w:style>
  <w:style w:type="paragraph" w:customStyle="1" w:styleId="Frontcoverpunchline">
    <w:name w:val="Front cover punchline"/>
    <w:basedOn w:val="Normal"/>
    <w:uiPriority w:val="99"/>
    <w:rsid w:val="008B24C4"/>
    <w:pPr>
      <w:jc w:val="right"/>
    </w:pPr>
    <w:rPr>
      <w:color w:val="FFFFFF"/>
      <w:spacing w:val="6"/>
      <w:position w:val="10"/>
      <w:szCs w:val="20"/>
    </w:rPr>
  </w:style>
  <w:style w:type="paragraph" w:customStyle="1" w:styleId="ParagrapghUnderline">
    <w:name w:val="Paragrapgh + Underline"/>
    <w:basedOn w:val="Paragrapgh"/>
    <w:uiPriority w:val="99"/>
    <w:rsid w:val="00794884"/>
    <w:pPr>
      <w:spacing w:before="120"/>
    </w:pPr>
    <w:rPr>
      <w:u w:val="single"/>
    </w:rPr>
  </w:style>
  <w:style w:type="paragraph" w:styleId="CommentSubject">
    <w:name w:val="annotation subject"/>
    <w:basedOn w:val="CommentText"/>
    <w:next w:val="CommentText"/>
    <w:link w:val="CommentSubjectChar"/>
    <w:uiPriority w:val="99"/>
    <w:semiHidden/>
    <w:locked/>
    <w:rsid w:val="00E72312"/>
    <w:rPr>
      <w:b/>
      <w:bCs/>
    </w:rPr>
  </w:style>
  <w:style w:type="paragraph" w:styleId="DocumentMap">
    <w:name w:val="Document Map"/>
    <w:basedOn w:val="Normal"/>
    <w:link w:val="DocumentMapChar"/>
    <w:uiPriority w:val="99"/>
    <w:semiHidden/>
    <w:locked/>
    <w:rsid w:val="00E72312"/>
    <w:pPr>
      <w:shd w:val="clear" w:color="auto" w:fill="000080"/>
    </w:pPr>
    <w:rPr>
      <w:rFonts w:ascii="Tahoma" w:hAnsi="Tahoma" w:cs="Tahoma"/>
      <w:szCs w:val="20"/>
    </w:rPr>
  </w:style>
  <w:style w:type="paragraph" w:styleId="EndnoteText">
    <w:name w:val="endnote text"/>
    <w:basedOn w:val="Normal"/>
    <w:link w:val="EndnoteTextChar"/>
    <w:uiPriority w:val="99"/>
    <w:semiHidden/>
    <w:locked/>
    <w:rsid w:val="00E72312"/>
    <w:rPr>
      <w:szCs w:val="20"/>
    </w:rPr>
  </w:style>
  <w:style w:type="paragraph" w:styleId="Index1">
    <w:name w:val="index 1"/>
    <w:basedOn w:val="Normal"/>
    <w:next w:val="Normal"/>
    <w:uiPriority w:val="99"/>
    <w:semiHidden/>
    <w:locked/>
    <w:rsid w:val="00E72312"/>
    <w:pPr>
      <w:ind w:left="200" w:hanging="200"/>
    </w:pPr>
  </w:style>
  <w:style w:type="paragraph" w:styleId="Index2">
    <w:name w:val="index 2"/>
    <w:basedOn w:val="Normal"/>
    <w:next w:val="Normal"/>
    <w:uiPriority w:val="99"/>
    <w:semiHidden/>
    <w:locked/>
    <w:rsid w:val="00E72312"/>
    <w:pPr>
      <w:ind w:left="400" w:hanging="200"/>
    </w:pPr>
  </w:style>
  <w:style w:type="paragraph" w:styleId="Index3">
    <w:name w:val="index 3"/>
    <w:basedOn w:val="Normal"/>
    <w:next w:val="Normal"/>
    <w:uiPriority w:val="99"/>
    <w:semiHidden/>
    <w:locked/>
    <w:rsid w:val="00E72312"/>
    <w:pPr>
      <w:ind w:left="600" w:hanging="200"/>
    </w:pPr>
  </w:style>
  <w:style w:type="paragraph" w:styleId="Index4">
    <w:name w:val="index 4"/>
    <w:basedOn w:val="Normal"/>
    <w:next w:val="Normal"/>
    <w:uiPriority w:val="99"/>
    <w:semiHidden/>
    <w:locked/>
    <w:rsid w:val="00E72312"/>
    <w:pPr>
      <w:ind w:left="800" w:hanging="200"/>
    </w:pPr>
  </w:style>
  <w:style w:type="paragraph" w:styleId="Index5">
    <w:name w:val="index 5"/>
    <w:basedOn w:val="Normal"/>
    <w:next w:val="Normal"/>
    <w:uiPriority w:val="99"/>
    <w:semiHidden/>
    <w:locked/>
    <w:rsid w:val="00E72312"/>
    <w:pPr>
      <w:ind w:left="1000" w:hanging="200"/>
    </w:pPr>
  </w:style>
  <w:style w:type="paragraph" w:styleId="Index6">
    <w:name w:val="index 6"/>
    <w:basedOn w:val="Normal"/>
    <w:next w:val="Normal"/>
    <w:uiPriority w:val="99"/>
    <w:semiHidden/>
    <w:locked/>
    <w:rsid w:val="00E72312"/>
    <w:pPr>
      <w:ind w:left="1200" w:hanging="200"/>
    </w:pPr>
  </w:style>
  <w:style w:type="paragraph" w:styleId="Index7">
    <w:name w:val="index 7"/>
    <w:basedOn w:val="Normal"/>
    <w:next w:val="Normal"/>
    <w:uiPriority w:val="99"/>
    <w:semiHidden/>
    <w:locked/>
    <w:rsid w:val="00E72312"/>
    <w:pPr>
      <w:ind w:left="1400" w:hanging="200"/>
    </w:pPr>
  </w:style>
  <w:style w:type="paragraph" w:styleId="Index8">
    <w:name w:val="index 8"/>
    <w:basedOn w:val="Normal"/>
    <w:next w:val="Normal"/>
    <w:uiPriority w:val="99"/>
    <w:semiHidden/>
    <w:locked/>
    <w:rsid w:val="00E72312"/>
    <w:pPr>
      <w:ind w:left="1600" w:hanging="200"/>
    </w:pPr>
  </w:style>
  <w:style w:type="paragraph" w:styleId="Index9">
    <w:name w:val="index 9"/>
    <w:basedOn w:val="Normal"/>
    <w:next w:val="Normal"/>
    <w:uiPriority w:val="99"/>
    <w:semiHidden/>
    <w:locked/>
    <w:rsid w:val="00E72312"/>
    <w:pPr>
      <w:ind w:left="1800" w:hanging="200"/>
    </w:pPr>
  </w:style>
  <w:style w:type="paragraph" w:styleId="IndexHeading">
    <w:name w:val="index heading"/>
    <w:basedOn w:val="Normal"/>
    <w:next w:val="Index1"/>
    <w:uiPriority w:val="99"/>
    <w:semiHidden/>
    <w:locked/>
    <w:rsid w:val="00E72312"/>
    <w:rPr>
      <w:rFonts w:ascii="Arial" w:hAnsi="Arial" w:cs="Arial"/>
      <w:b/>
      <w:bCs/>
    </w:rPr>
  </w:style>
  <w:style w:type="paragraph" w:styleId="MacroText">
    <w:name w:val="macro"/>
    <w:link w:val="MacroTextChar"/>
    <w:uiPriority w:val="99"/>
    <w:semiHidden/>
    <w:locked/>
    <w:rsid w:val="00E72312"/>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lang w:eastAsia="en-US"/>
    </w:rPr>
  </w:style>
  <w:style w:type="paragraph" w:styleId="TableofAuthorities">
    <w:name w:val="table of authorities"/>
    <w:basedOn w:val="Normal"/>
    <w:next w:val="Normal"/>
    <w:uiPriority w:val="99"/>
    <w:semiHidden/>
    <w:locked/>
    <w:rsid w:val="00E72312"/>
    <w:pPr>
      <w:ind w:left="200" w:hanging="200"/>
    </w:pPr>
  </w:style>
  <w:style w:type="paragraph" w:styleId="TableofFigures">
    <w:name w:val="table of figures"/>
    <w:basedOn w:val="Normal"/>
    <w:next w:val="Normal"/>
    <w:uiPriority w:val="99"/>
    <w:semiHidden/>
    <w:locked/>
    <w:rsid w:val="00E72312"/>
  </w:style>
  <w:style w:type="paragraph" w:styleId="TOAHeading">
    <w:name w:val="toa heading"/>
    <w:basedOn w:val="Normal"/>
    <w:next w:val="Normal"/>
    <w:uiPriority w:val="99"/>
    <w:semiHidden/>
    <w:rsid w:val="00E72312"/>
    <w:pPr>
      <w:spacing w:before="120"/>
    </w:pPr>
    <w:rPr>
      <w:rFonts w:ascii="Arial" w:hAnsi="Arial" w:cs="Arial"/>
      <w:b/>
      <w:bCs/>
      <w:sz w:val="24"/>
    </w:rPr>
  </w:style>
  <w:style w:type="paragraph" w:styleId="TOC4">
    <w:name w:val="toc 4"/>
    <w:basedOn w:val="Normal"/>
    <w:next w:val="Normal"/>
    <w:uiPriority w:val="99"/>
    <w:rsid w:val="00E72312"/>
    <w:pPr>
      <w:ind w:left="600"/>
    </w:pPr>
  </w:style>
  <w:style w:type="paragraph" w:styleId="TOC5">
    <w:name w:val="toc 5"/>
    <w:basedOn w:val="Normal"/>
    <w:next w:val="Normal"/>
    <w:uiPriority w:val="99"/>
    <w:rsid w:val="00E72312"/>
    <w:pPr>
      <w:ind w:left="800"/>
    </w:pPr>
  </w:style>
  <w:style w:type="paragraph" w:styleId="TOC6">
    <w:name w:val="toc 6"/>
    <w:basedOn w:val="Normal"/>
    <w:next w:val="Normal"/>
    <w:uiPriority w:val="99"/>
    <w:rsid w:val="00E72312"/>
    <w:pPr>
      <w:ind w:left="1000"/>
    </w:pPr>
  </w:style>
  <w:style w:type="paragraph" w:styleId="TOC7">
    <w:name w:val="toc 7"/>
    <w:basedOn w:val="Normal"/>
    <w:next w:val="Normal"/>
    <w:uiPriority w:val="99"/>
    <w:rsid w:val="00E72312"/>
    <w:pPr>
      <w:ind w:left="1200"/>
    </w:pPr>
  </w:style>
  <w:style w:type="paragraph" w:styleId="TOC8">
    <w:name w:val="toc 8"/>
    <w:basedOn w:val="Normal"/>
    <w:next w:val="Normal"/>
    <w:uiPriority w:val="99"/>
    <w:rsid w:val="00E72312"/>
    <w:pPr>
      <w:ind w:left="1400"/>
    </w:pPr>
  </w:style>
  <w:style w:type="paragraph" w:styleId="TOC9">
    <w:name w:val="toc 9"/>
    <w:basedOn w:val="Normal"/>
    <w:next w:val="Normal"/>
    <w:uiPriority w:val="99"/>
    <w:rsid w:val="00E72312"/>
    <w:pPr>
      <w:ind w:left="1600"/>
    </w:pPr>
  </w:style>
  <w:style w:type="table" w:styleId="TableGrid">
    <w:name w:val="Table Grid"/>
    <w:basedOn w:val="TableNormal"/>
    <w:uiPriority w:val="59"/>
    <w:locked/>
    <w:rsid w:val="003B020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oStyle17ptBold">
    <w:name w:val="oStyle 17 pt Bold"/>
    <w:basedOn w:val="DefaultParagraphFont"/>
    <w:rsid w:val="00E80DD4"/>
    <w:rPr>
      <w:b/>
      <w:bCs/>
      <w:sz w:val="34"/>
    </w:rPr>
  </w:style>
  <w:style w:type="paragraph" w:customStyle="1" w:styleId="oStyle21ptAfter10pt">
    <w:name w:val="oStyle 21 pt After:  10 pt"/>
    <w:basedOn w:val="Normal"/>
    <w:rsid w:val="00E80DD4"/>
    <w:pPr>
      <w:spacing w:after="200"/>
    </w:pPr>
    <w:rPr>
      <w:sz w:val="42"/>
      <w:szCs w:val="20"/>
    </w:rPr>
  </w:style>
  <w:style w:type="character" w:customStyle="1" w:styleId="oStyle4pt">
    <w:name w:val="oStyle 4 pt"/>
    <w:basedOn w:val="DefaultParagraphFont"/>
    <w:rsid w:val="00E80DD4"/>
    <w:rPr>
      <w:sz w:val="8"/>
    </w:rPr>
  </w:style>
  <w:style w:type="character" w:customStyle="1" w:styleId="oStyle6pt">
    <w:name w:val="oStyle 6 pt"/>
    <w:basedOn w:val="DefaultParagraphFont"/>
    <w:rsid w:val="00E80DD4"/>
    <w:rPr>
      <w:sz w:val="12"/>
    </w:rPr>
  </w:style>
  <w:style w:type="paragraph" w:customStyle="1" w:styleId="SameasHeading1butlike2inTableofContents">
    <w:name w:val="Same as Heading 1 but like 2 in Table of Contents"/>
    <w:basedOn w:val="Heading1"/>
    <w:next w:val="Normal"/>
    <w:rsid w:val="00BD7D10"/>
  </w:style>
  <w:style w:type="paragraph" w:customStyle="1" w:styleId="StyleTextbox-BulltedTopNoborderBottomNoborderL">
    <w:name w:val="Style Text box - Bullted + Top: (No border) Bottom: (No border) L..."/>
    <w:basedOn w:val="Textbox-Bullted"/>
    <w:rsid w:val="006D0E29"/>
    <w:pPr>
      <w:shd w:val="clear" w:color="auto" w:fill="EEECE1"/>
    </w:pPr>
  </w:style>
  <w:style w:type="paragraph" w:customStyle="1" w:styleId="Textbox-BulletedBoldGrey">
    <w:name w:val="Text box - Bulleted Bold Grey"/>
    <w:basedOn w:val="Textbox-Bullted"/>
    <w:link w:val="Textbox-BulletedBoldGreyChar"/>
    <w:rsid w:val="00B74857"/>
    <w:pPr>
      <w:shd w:val="clear" w:color="auto" w:fill="EEECE1"/>
      <w:ind w:left="357" w:hanging="357"/>
    </w:pPr>
    <w:rPr>
      <w:b/>
    </w:rPr>
  </w:style>
  <w:style w:type="character" w:customStyle="1" w:styleId="Textbox-BulletedBoldGreyChar">
    <w:name w:val="Text box - Bulleted Bold Grey Char"/>
    <w:basedOn w:val="Textbox-BulltedChar"/>
    <w:link w:val="Textbox-BulletedBoldGrey"/>
    <w:rsid w:val="00B74857"/>
    <w:rPr>
      <w:rFonts w:ascii="Verdana" w:hAnsi="Verdana"/>
      <w:b/>
      <w:shd w:val="clear" w:color="auto" w:fill="EEECE1"/>
      <w:lang w:eastAsia="en-US"/>
    </w:rPr>
  </w:style>
  <w:style w:type="paragraph" w:customStyle="1" w:styleId="Default">
    <w:name w:val="Default"/>
    <w:rsid w:val="00DB496D"/>
    <w:pPr>
      <w:autoSpaceDE w:val="0"/>
      <w:autoSpaceDN w:val="0"/>
      <w:adjustRightInd w:val="0"/>
    </w:pPr>
    <w:rPr>
      <w:rFonts w:ascii="Verdana" w:hAnsi="Verdana" w:cs="Verdana"/>
      <w:color w:val="000000"/>
      <w:sz w:val="24"/>
      <w:szCs w:val="24"/>
    </w:rPr>
  </w:style>
  <w:style w:type="paragraph" w:styleId="ListBullet">
    <w:name w:val="List Bullet"/>
    <w:basedOn w:val="Normal"/>
    <w:uiPriority w:val="99"/>
    <w:rsid w:val="00DB496D"/>
    <w:pPr>
      <w:tabs>
        <w:tab w:val="num" w:pos="360"/>
      </w:tabs>
      <w:ind w:left="360" w:hanging="360"/>
      <w:contextualSpacing/>
    </w:pPr>
  </w:style>
  <w:style w:type="paragraph" w:styleId="ListParagraph">
    <w:name w:val="List Paragraph"/>
    <w:basedOn w:val="Normal"/>
    <w:link w:val="ListParagraphChar"/>
    <w:uiPriority w:val="34"/>
    <w:qFormat/>
    <w:locked/>
    <w:rsid w:val="00DB496D"/>
    <w:pPr>
      <w:ind w:left="720"/>
      <w:contextualSpacing/>
    </w:pPr>
  </w:style>
  <w:style w:type="character" w:customStyle="1" w:styleId="CommentTextChar">
    <w:name w:val="Comment Text Char"/>
    <w:basedOn w:val="DefaultParagraphFont"/>
    <w:link w:val="CommentText"/>
    <w:uiPriority w:val="99"/>
    <w:semiHidden/>
    <w:rsid w:val="00DB496D"/>
    <w:rPr>
      <w:rFonts w:ascii="Verdana" w:hAnsi="Verdana"/>
      <w:lang w:eastAsia="en-US"/>
    </w:rPr>
  </w:style>
  <w:style w:type="character" w:customStyle="1" w:styleId="Heading3Char">
    <w:name w:val="Heading 3 Char"/>
    <w:aliases w:val="Sub-heading 2 - Bold Char"/>
    <w:basedOn w:val="DefaultParagraphFont"/>
    <w:link w:val="Heading3"/>
    <w:rsid w:val="00DB496D"/>
    <w:rPr>
      <w:rFonts w:ascii="Verdana" w:hAnsi="Verdana"/>
      <w:b/>
      <w:szCs w:val="24"/>
      <w:lang w:eastAsia="en-US"/>
    </w:rPr>
  </w:style>
  <w:style w:type="paragraph" w:styleId="Revision">
    <w:name w:val="Revision"/>
    <w:hidden/>
    <w:uiPriority w:val="99"/>
    <w:semiHidden/>
    <w:rsid w:val="00DB496D"/>
    <w:rPr>
      <w:rFonts w:ascii="Verdana" w:hAnsi="Verdana"/>
      <w:szCs w:val="24"/>
      <w:lang w:eastAsia="en-US"/>
    </w:rPr>
  </w:style>
  <w:style w:type="character" w:customStyle="1" w:styleId="FooterChar">
    <w:name w:val="Footer Char"/>
    <w:basedOn w:val="DefaultParagraphFont"/>
    <w:link w:val="Footer"/>
    <w:uiPriority w:val="99"/>
    <w:rsid w:val="00DB496D"/>
    <w:rPr>
      <w:rFonts w:ascii="Verdana" w:hAnsi="Verdana"/>
      <w:sz w:val="16"/>
      <w:szCs w:val="24"/>
      <w:lang w:eastAsia="en-US"/>
    </w:rPr>
  </w:style>
  <w:style w:type="character" w:customStyle="1" w:styleId="HeaderChar">
    <w:name w:val="Header Char"/>
    <w:basedOn w:val="DefaultParagraphFont"/>
    <w:link w:val="Header"/>
    <w:uiPriority w:val="99"/>
    <w:rsid w:val="00DB496D"/>
    <w:rPr>
      <w:rFonts w:ascii="Verdana" w:hAnsi="Verdana"/>
      <w:szCs w:val="24"/>
      <w:lang w:eastAsia="en-US"/>
    </w:rPr>
  </w:style>
  <w:style w:type="character" w:customStyle="1" w:styleId="Heading2Char">
    <w:name w:val="Heading 2 Char"/>
    <w:aliases w:val="Main Heading - Colour Char,Sub-Heading 1 - Bold Char,Heading 2 Char1 Char,Heading 2 Char Char Char,Heading 2 Char2 Char Char Char,Heading 2 Char1 Char Char Char Char,Heading 2 Char Char Char Char Char Char"/>
    <w:basedOn w:val="DefaultParagraphFont"/>
    <w:link w:val="Heading2"/>
    <w:rsid w:val="00DB496D"/>
    <w:rPr>
      <w:rFonts w:ascii="Verdana" w:hAnsi="Verdana"/>
      <w:b/>
      <w:color w:val="365F91" w:themeColor="accent1" w:themeShade="BF"/>
      <w:sz w:val="24"/>
      <w:szCs w:val="24"/>
      <w:lang w:eastAsia="en-US"/>
    </w:rPr>
  </w:style>
  <w:style w:type="character" w:customStyle="1" w:styleId="FootnoteTextChar">
    <w:name w:val="Footnote Text Char"/>
    <w:basedOn w:val="DefaultParagraphFont"/>
    <w:link w:val="FootnoteText"/>
    <w:semiHidden/>
    <w:rsid w:val="00DB496D"/>
    <w:rPr>
      <w:rFonts w:ascii="Verdana" w:hAnsi="Verdana"/>
      <w:sz w:val="18"/>
      <w:lang w:eastAsia="en-US"/>
    </w:rPr>
  </w:style>
  <w:style w:type="character" w:styleId="FollowedHyperlink">
    <w:name w:val="FollowedHyperlink"/>
    <w:basedOn w:val="DefaultParagraphFont"/>
    <w:uiPriority w:val="99"/>
    <w:locked/>
    <w:rsid w:val="00DB496D"/>
    <w:rPr>
      <w:color w:val="800080" w:themeColor="followedHyperlink"/>
      <w:u w:val="single"/>
    </w:rPr>
  </w:style>
  <w:style w:type="paragraph" w:styleId="TOCHeading">
    <w:name w:val="TOC Heading"/>
    <w:basedOn w:val="Heading1"/>
    <w:next w:val="Normal"/>
    <w:uiPriority w:val="39"/>
    <w:semiHidden/>
    <w:unhideWhenUsed/>
    <w:qFormat/>
    <w:rsid w:val="00DB496D"/>
    <w:pPr>
      <w:keepNext/>
      <w:keepLines/>
      <w:pBdr>
        <w:bottom w:val="none" w:sz="0" w:space="0" w:color="auto"/>
      </w:pBdr>
      <w:tabs>
        <w:tab w:val="clear" w:pos="2581"/>
      </w:tabs>
      <w:spacing w:before="480" w:after="0"/>
      <w:outlineLvl w:val="9"/>
    </w:pPr>
    <w:rPr>
      <w:rFonts w:asciiTheme="majorHAnsi" w:eastAsiaTheme="majorEastAsia" w:hAnsiTheme="majorHAnsi" w:cstheme="majorBidi"/>
      <w:b/>
      <w:bCs/>
      <w:sz w:val="28"/>
      <w:szCs w:val="28"/>
      <w:lang w:val="en-US"/>
    </w:rPr>
  </w:style>
  <w:style w:type="paragraph" w:styleId="NormalWeb">
    <w:name w:val="Normal (Web)"/>
    <w:basedOn w:val="Normal"/>
    <w:uiPriority w:val="99"/>
    <w:unhideWhenUsed/>
    <w:rsid w:val="00DB496D"/>
    <w:pPr>
      <w:spacing w:before="100" w:beforeAutospacing="1" w:after="100" w:afterAutospacing="1"/>
    </w:pPr>
    <w:rPr>
      <w:rFonts w:ascii="Times New Roman" w:hAnsi="Times New Roman"/>
      <w:sz w:val="24"/>
      <w:lang w:eastAsia="en-GB"/>
    </w:rPr>
  </w:style>
  <w:style w:type="character" w:customStyle="1" w:styleId="Heading1Char">
    <w:name w:val="Heading 1 Char"/>
    <w:aliases w:val="Section heading Char,Main Heading - Color Char,MAIN BODY HEADINGS (RED) Char"/>
    <w:basedOn w:val="DefaultParagraphFont"/>
    <w:link w:val="Heading1"/>
    <w:uiPriority w:val="99"/>
    <w:locked/>
    <w:rsid w:val="00DB496D"/>
    <w:rPr>
      <w:rFonts w:ascii="Verdana" w:hAnsi="Verdana"/>
      <w:color w:val="365F91" w:themeColor="accent1" w:themeShade="BF"/>
      <w:sz w:val="40"/>
      <w:szCs w:val="24"/>
      <w:lang w:eastAsia="en-US"/>
    </w:rPr>
  </w:style>
  <w:style w:type="character" w:customStyle="1" w:styleId="Heading4Char">
    <w:name w:val="Heading 4 Char"/>
    <w:aliases w:val="Sub-heading 2 - Italic Char"/>
    <w:basedOn w:val="DefaultParagraphFont"/>
    <w:link w:val="Heading4"/>
    <w:uiPriority w:val="99"/>
    <w:locked/>
    <w:rsid w:val="00DB496D"/>
    <w:rPr>
      <w:rFonts w:ascii="Verdana" w:hAnsi="Verdana"/>
      <w:i/>
      <w:szCs w:val="24"/>
      <w:lang w:eastAsia="en-US"/>
    </w:rPr>
  </w:style>
  <w:style w:type="character" w:customStyle="1" w:styleId="Heading5Char">
    <w:name w:val="Heading 5 Char"/>
    <w:aliases w:val="Sub-heading 3 - Plain Char,Do not use Char"/>
    <w:basedOn w:val="DefaultParagraphFont"/>
    <w:link w:val="Heading5"/>
    <w:uiPriority w:val="99"/>
    <w:locked/>
    <w:rsid w:val="00DB496D"/>
    <w:rPr>
      <w:rFonts w:ascii="Verdana" w:hAnsi="Verdana"/>
      <w:szCs w:val="24"/>
      <w:lang w:eastAsia="en-US"/>
    </w:rPr>
  </w:style>
  <w:style w:type="character" w:customStyle="1" w:styleId="Heading6Char">
    <w:name w:val="Heading 6 Char"/>
    <w:aliases w:val="Heading 6 - Do not use Char,- Do not use Char"/>
    <w:basedOn w:val="DefaultParagraphFont"/>
    <w:link w:val="Heading6"/>
    <w:uiPriority w:val="99"/>
    <w:locked/>
    <w:rsid w:val="00DB496D"/>
    <w:rPr>
      <w:rFonts w:ascii="Verdana" w:hAnsi="Verdana"/>
      <w:bCs/>
      <w:szCs w:val="22"/>
      <w:lang w:eastAsia="en-US"/>
    </w:rPr>
  </w:style>
  <w:style w:type="character" w:customStyle="1" w:styleId="Heading7Char">
    <w:name w:val="Heading 7 Char"/>
    <w:aliases w:val="Heading 7 - Do not use Char"/>
    <w:basedOn w:val="DefaultParagraphFont"/>
    <w:link w:val="Heading7"/>
    <w:uiPriority w:val="99"/>
    <w:locked/>
    <w:rsid w:val="00DB496D"/>
    <w:rPr>
      <w:rFonts w:ascii="Verdana" w:hAnsi="Verdana"/>
      <w:szCs w:val="24"/>
      <w:lang w:eastAsia="en-US"/>
    </w:rPr>
  </w:style>
  <w:style w:type="character" w:customStyle="1" w:styleId="Heading8Char">
    <w:name w:val="Heading 8 Char"/>
    <w:aliases w:val="Heading 8 - Do not use Char"/>
    <w:basedOn w:val="DefaultParagraphFont"/>
    <w:link w:val="Heading8"/>
    <w:uiPriority w:val="99"/>
    <w:locked/>
    <w:rsid w:val="00DB496D"/>
    <w:rPr>
      <w:rFonts w:ascii="Verdana" w:hAnsi="Verdana"/>
      <w:iCs/>
      <w:szCs w:val="24"/>
      <w:lang w:eastAsia="en-US"/>
    </w:rPr>
  </w:style>
  <w:style w:type="character" w:customStyle="1" w:styleId="Heading9Char">
    <w:name w:val="Heading 9 Char"/>
    <w:aliases w:val="Heading 9 - Do not use Char"/>
    <w:basedOn w:val="DefaultParagraphFont"/>
    <w:link w:val="Heading9"/>
    <w:uiPriority w:val="99"/>
    <w:locked/>
    <w:rsid w:val="00DB496D"/>
    <w:rPr>
      <w:rFonts w:ascii="Arial" w:hAnsi="Arial" w:cs="Arial"/>
      <w:sz w:val="22"/>
      <w:szCs w:val="22"/>
      <w:lang w:eastAsia="en-US"/>
    </w:rPr>
  </w:style>
  <w:style w:type="paragraph" w:customStyle="1" w:styleId="CoverDocumentTypeChar">
    <w:name w:val="Cover_Document Type Char"/>
    <w:basedOn w:val="Normal"/>
    <w:link w:val="CoverDocumentTypeCharChar"/>
    <w:uiPriority w:val="99"/>
    <w:rsid w:val="00DB496D"/>
    <w:pPr>
      <w:framePr w:hSpace="180" w:wrap="around" w:vAnchor="text" w:hAnchor="margin" w:y="80"/>
    </w:pPr>
    <w:rPr>
      <w:b/>
      <w:sz w:val="22"/>
    </w:rPr>
  </w:style>
  <w:style w:type="character" w:customStyle="1" w:styleId="CoverDocumentTypeCharChar">
    <w:name w:val="Cover_Document Type Char Char"/>
    <w:basedOn w:val="DefaultParagraphFont"/>
    <w:link w:val="CoverDocumentTypeChar"/>
    <w:uiPriority w:val="99"/>
    <w:locked/>
    <w:rsid w:val="00DB496D"/>
    <w:rPr>
      <w:rFonts w:ascii="Verdana" w:hAnsi="Verdana"/>
      <w:b/>
      <w:sz w:val="22"/>
      <w:szCs w:val="24"/>
      <w:lang w:eastAsia="en-US"/>
    </w:rPr>
  </w:style>
  <w:style w:type="character" w:customStyle="1" w:styleId="BalloonTextChar">
    <w:name w:val="Balloon Text Char"/>
    <w:basedOn w:val="DefaultParagraphFont"/>
    <w:link w:val="BalloonText"/>
    <w:uiPriority w:val="99"/>
    <w:semiHidden/>
    <w:locked/>
    <w:rsid w:val="00DB496D"/>
    <w:rPr>
      <w:rFonts w:ascii="Tahoma" w:hAnsi="Tahoma" w:cs="Tahoma"/>
      <w:sz w:val="16"/>
      <w:szCs w:val="16"/>
      <w:lang w:eastAsia="en-US"/>
    </w:rPr>
  </w:style>
  <w:style w:type="character" w:customStyle="1" w:styleId="TextChar">
    <w:name w:val="Text Char"/>
    <w:basedOn w:val="DefaultParagraphFont"/>
    <w:link w:val="Text"/>
    <w:uiPriority w:val="99"/>
    <w:locked/>
    <w:rsid w:val="00DB496D"/>
    <w:rPr>
      <w:rFonts w:ascii="Verdana" w:hAnsi="Verdana"/>
      <w:szCs w:val="24"/>
      <w:lang w:eastAsia="en-US"/>
    </w:rPr>
  </w:style>
  <w:style w:type="paragraph" w:customStyle="1" w:styleId="StyleQuestionnumbertextboxBold">
    <w:name w:val="Style Question number text box + Bold"/>
    <w:basedOn w:val="Normal"/>
    <w:link w:val="StyleQuestionnumbertextboxBoldChar"/>
    <w:uiPriority w:val="99"/>
    <w:rsid w:val="00DB496D"/>
    <w:pPr>
      <w:numPr>
        <w:numId w:val="13"/>
      </w:numPr>
      <w:pBdr>
        <w:top w:val="single" w:sz="4" w:space="1" w:color="FFCC99"/>
        <w:left w:val="single" w:sz="4" w:space="4" w:color="FFCC99"/>
        <w:bottom w:val="single" w:sz="4" w:space="1" w:color="FFCC99"/>
        <w:right w:val="single" w:sz="4" w:space="4" w:color="FFCC99"/>
      </w:pBdr>
      <w:shd w:val="clear" w:color="auto" w:fill="F3FAFD"/>
      <w:tabs>
        <w:tab w:val="left" w:pos="2581"/>
      </w:tabs>
    </w:pPr>
    <w:rPr>
      <w:b/>
      <w:bCs/>
      <w:szCs w:val="20"/>
    </w:rPr>
  </w:style>
  <w:style w:type="character" w:customStyle="1" w:styleId="StyleQuestionnumbertextboxBoldChar">
    <w:name w:val="Style Question number text box + Bold Char"/>
    <w:basedOn w:val="DefaultParagraphFont"/>
    <w:link w:val="StyleQuestionnumbertextboxBold"/>
    <w:uiPriority w:val="99"/>
    <w:locked/>
    <w:rsid w:val="00DB496D"/>
    <w:rPr>
      <w:rFonts w:ascii="Verdana" w:hAnsi="Verdana"/>
      <w:b/>
      <w:bCs/>
      <w:shd w:val="clear" w:color="auto" w:fill="F3FAFD"/>
      <w:lang w:eastAsia="en-US"/>
    </w:rPr>
  </w:style>
  <w:style w:type="character" w:customStyle="1" w:styleId="CommentSubjectChar">
    <w:name w:val="Comment Subject Char"/>
    <w:basedOn w:val="CommentTextChar"/>
    <w:link w:val="CommentSubject"/>
    <w:uiPriority w:val="99"/>
    <w:semiHidden/>
    <w:locked/>
    <w:rsid w:val="00DB496D"/>
    <w:rPr>
      <w:rFonts w:ascii="Verdana" w:hAnsi="Verdana"/>
      <w:b/>
      <w:bCs/>
      <w:lang w:eastAsia="en-US"/>
    </w:rPr>
  </w:style>
  <w:style w:type="character" w:customStyle="1" w:styleId="DocumentMapChar">
    <w:name w:val="Document Map Char"/>
    <w:basedOn w:val="DefaultParagraphFont"/>
    <w:link w:val="DocumentMap"/>
    <w:uiPriority w:val="99"/>
    <w:semiHidden/>
    <w:locked/>
    <w:rsid w:val="00DB496D"/>
    <w:rPr>
      <w:rFonts w:ascii="Tahoma" w:hAnsi="Tahoma" w:cs="Tahoma"/>
      <w:shd w:val="clear" w:color="auto" w:fill="000080"/>
      <w:lang w:eastAsia="en-US"/>
    </w:rPr>
  </w:style>
  <w:style w:type="character" w:customStyle="1" w:styleId="EndnoteTextChar">
    <w:name w:val="Endnote Text Char"/>
    <w:basedOn w:val="DefaultParagraphFont"/>
    <w:link w:val="EndnoteText"/>
    <w:uiPriority w:val="99"/>
    <w:semiHidden/>
    <w:locked/>
    <w:rsid w:val="00DB496D"/>
    <w:rPr>
      <w:rFonts w:ascii="Verdana" w:hAnsi="Verdana"/>
      <w:lang w:eastAsia="en-US"/>
    </w:rPr>
  </w:style>
  <w:style w:type="character" w:customStyle="1" w:styleId="MacroTextChar">
    <w:name w:val="Macro Text Char"/>
    <w:basedOn w:val="DefaultParagraphFont"/>
    <w:link w:val="MacroText"/>
    <w:uiPriority w:val="99"/>
    <w:semiHidden/>
    <w:locked/>
    <w:rsid w:val="00DB496D"/>
    <w:rPr>
      <w:rFonts w:ascii="Courier New" w:hAnsi="Courier New" w:cs="Courier New"/>
      <w:lang w:eastAsia="en-US"/>
    </w:rPr>
  </w:style>
  <w:style w:type="character" w:customStyle="1" w:styleId="legamended2">
    <w:name w:val="legamended2"/>
    <w:basedOn w:val="DefaultParagraphFont"/>
    <w:uiPriority w:val="99"/>
    <w:rsid w:val="00DB496D"/>
    <w:rPr>
      <w:rFonts w:cs="Times New Roman"/>
      <w:color w:val="0000FF"/>
      <w:shd w:val="clear" w:color="auto" w:fill="FFFFFF"/>
    </w:rPr>
  </w:style>
  <w:style w:type="paragraph" w:customStyle="1" w:styleId="Title1">
    <w:name w:val="Title1"/>
    <w:basedOn w:val="Normal"/>
    <w:uiPriority w:val="99"/>
    <w:rsid w:val="00DB496D"/>
    <w:pPr>
      <w:spacing w:after="120"/>
    </w:pPr>
    <w:rPr>
      <w:rFonts w:cs="Arial"/>
      <w:sz w:val="32"/>
      <w:szCs w:val="22"/>
      <w:lang w:eastAsia="en-GB"/>
    </w:rPr>
  </w:style>
  <w:style w:type="paragraph" w:styleId="Caption">
    <w:name w:val="caption"/>
    <w:basedOn w:val="Normal"/>
    <w:next w:val="Normal"/>
    <w:uiPriority w:val="99"/>
    <w:qFormat/>
    <w:rsid w:val="00DB496D"/>
    <w:rPr>
      <w:rFonts w:cs="Arial"/>
      <w:b/>
      <w:bCs/>
      <w:szCs w:val="20"/>
      <w:lang w:eastAsia="en-GB"/>
    </w:rPr>
  </w:style>
  <w:style w:type="paragraph" w:customStyle="1" w:styleId="Bullet">
    <w:name w:val="Bullet"/>
    <w:uiPriority w:val="99"/>
    <w:rsid w:val="00DB496D"/>
    <w:pPr>
      <w:numPr>
        <w:numId w:val="14"/>
      </w:numPr>
      <w:spacing w:after="240" w:line="360" w:lineRule="auto"/>
    </w:pPr>
    <w:rPr>
      <w:rFonts w:ascii="CG Omega" w:hAnsi="CG Omega"/>
      <w:sz w:val="22"/>
      <w:lang w:eastAsia="en-US"/>
    </w:rPr>
  </w:style>
  <w:style w:type="paragraph" w:customStyle="1" w:styleId="paragrapgh0">
    <w:name w:val="paragrapgh"/>
    <w:basedOn w:val="Normal"/>
    <w:rsid w:val="00872612"/>
    <w:pPr>
      <w:spacing w:before="360" w:after="360"/>
    </w:pPr>
    <w:rPr>
      <w:rFonts w:eastAsiaTheme="minorHAnsi"/>
      <w:szCs w:val="20"/>
      <w:lang w:eastAsia="en-GB"/>
    </w:rPr>
  </w:style>
  <w:style w:type="paragraph" w:styleId="PlainText">
    <w:name w:val="Plain Text"/>
    <w:basedOn w:val="Normal"/>
    <w:link w:val="PlainTextChar"/>
    <w:uiPriority w:val="99"/>
    <w:unhideWhenUsed/>
    <w:rsid w:val="00761842"/>
    <w:rPr>
      <w:rFonts w:ascii="Calibri" w:eastAsiaTheme="minorHAnsi" w:hAnsi="Calibri" w:cstheme="minorBidi"/>
      <w:sz w:val="22"/>
      <w:szCs w:val="21"/>
    </w:rPr>
  </w:style>
  <w:style w:type="character" w:customStyle="1" w:styleId="PlainTextChar">
    <w:name w:val="Plain Text Char"/>
    <w:basedOn w:val="DefaultParagraphFont"/>
    <w:link w:val="PlainText"/>
    <w:uiPriority w:val="99"/>
    <w:rsid w:val="00761842"/>
    <w:rPr>
      <w:rFonts w:ascii="Calibri" w:eastAsiaTheme="minorHAnsi" w:hAnsi="Calibri" w:cstheme="minorBidi"/>
      <w:sz w:val="22"/>
      <w:szCs w:val="21"/>
      <w:lang w:eastAsia="en-US"/>
    </w:rPr>
  </w:style>
  <w:style w:type="character" w:styleId="PlaceholderText">
    <w:name w:val="Placeholder Text"/>
    <w:basedOn w:val="DefaultParagraphFont"/>
    <w:uiPriority w:val="99"/>
    <w:semiHidden/>
    <w:locked/>
    <w:rsid w:val="00363B82"/>
    <w:rPr>
      <w:color w:val="808080"/>
    </w:rPr>
  </w:style>
  <w:style w:type="character" w:customStyle="1" w:styleId="ListParagraphChar">
    <w:name w:val="List Paragraph Char"/>
    <w:basedOn w:val="DefaultParagraphFont"/>
    <w:link w:val="ListParagraph"/>
    <w:uiPriority w:val="34"/>
    <w:locked/>
    <w:rsid w:val="00C75FF6"/>
    <w:rPr>
      <w:rFonts w:ascii="Verdana" w:hAnsi="Verdana"/>
      <w:szCs w:val="24"/>
      <w:lang w:eastAsia="en-US"/>
    </w:rPr>
  </w:style>
  <w:style w:type="paragraph" w:customStyle="1" w:styleId="Sectiontitle">
    <w:name w:val="Section title"/>
    <w:basedOn w:val="Heading1"/>
    <w:next w:val="Normal"/>
    <w:rsid w:val="00B51D94"/>
    <w:pPr>
      <w:pageBreakBefore/>
      <w:pBdr>
        <w:bottom w:val="none" w:sz="0" w:space="0" w:color="auto"/>
      </w:pBdr>
      <w:ind w:left="360" w:hanging="360"/>
    </w:pPr>
    <w:rPr>
      <w:b/>
      <w:bCs/>
      <w:color w:val="F68220"/>
      <w:sz w:val="28"/>
      <w:szCs w:val="20"/>
    </w:rPr>
  </w:style>
  <w:style w:type="paragraph" w:customStyle="1" w:styleId="Paragraph">
    <w:name w:val="Paragraph"/>
    <w:aliases w:val="numbered"/>
    <w:basedOn w:val="Normal"/>
    <w:link w:val="ParagraphChar"/>
    <w:qFormat/>
    <w:rsid w:val="00B51D94"/>
    <w:pPr>
      <w:tabs>
        <w:tab w:val="num" w:pos="680"/>
      </w:tabs>
      <w:spacing w:before="360" w:after="360"/>
      <w:ind w:left="680" w:hanging="680"/>
    </w:pPr>
    <w:rPr>
      <w:szCs w:val="20"/>
    </w:rPr>
  </w:style>
  <w:style w:type="character" w:customStyle="1" w:styleId="ParagraphChar">
    <w:name w:val="Paragraph Char"/>
    <w:aliases w:val="numbered Char"/>
    <w:basedOn w:val="DefaultParagraphFont"/>
    <w:link w:val="Paragraph"/>
    <w:rsid w:val="00B51D94"/>
    <w:rPr>
      <w:rFonts w:ascii="Verdana" w:hAnsi="Verdana"/>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673538">
      <w:bodyDiv w:val="1"/>
      <w:marLeft w:val="0"/>
      <w:marRight w:val="0"/>
      <w:marTop w:val="0"/>
      <w:marBottom w:val="0"/>
      <w:divBdr>
        <w:top w:val="none" w:sz="0" w:space="0" w:color="auto"/>
        <w:left w:val="none" w:sz="0" w:space="0" w:color="auto"/>
        <w:bottom w:val="none" w:sz="0" w:space="0" w:color="auto"/>
        <w:right w:val="none" w:sz="0" w:space="0" w:color="auto"/>
      </w:divBdr>
    </w:div>
    <w:div w:id="59061993">
      <w:bodyDiv w:val="1"/>
      <w:marLeft w:val="0"/>
      <w:marRight w:val="0"/>
      <w:marTop w:val="0"/>
      <w:marBottom w:val="0"/>
      <w:divBdr>
        <w:top w:val="none" w:sz="0" w:space="0" w:color="auto"/>
        <w:left w:val="none" w:sz="0" w:space="0" w:color="auto"/>
        <w:bottom w:val="none" w:sz="0" w:space="0" w:color="auto"/>
        <w:right w:val="none" w:sz="0" w:space="0" w:color="auto"/>
      </w:divBdr>
    </w:div>
    <w:div w:id="114982902">
      <w:bodyDiv w:val="1"/>
      <w:marLeft w:val="0"/>
      <w:marRight w:val="0"/>
      <w:marTop w:val="0"/>
      <w:marBottom w:val="0"/>
      <w:divBdr>
        <w:top w:val="none" w:sz="0" w:space="0" w:color="auto"/>
        <w:left w:val="none" w:sz="0" w:space="0" w:color="auto"/>
        <w:bottom w:val="none" w:sz="0" w:space="0" w:color="auto"/>
        <w:right w:val="none" w:sz="0" w:space="0" w:color="auto"/>
      </w:divBdr>
    </w:div>
    <w:div w:id="147484585">
      <w:bodyDiv w:val="1"/>
      <w:marLeft w:val="0"/>
      <w:marRight w:val="0"/>
      <w:marTop w:val="0"/>
      <w:marBottom w:val="0"/>
      <w:divBdr>
        <w:top w:val="none" w:sz="0" w:space="0" w:color="auto"/>
        <w:left w:val="none" w:sz="0" w:space="0" w:color="auto"/>
        <w:bottom w:val="none" w:sz="0" w:space="0" w:color="auto"/>
        <w:right w:val="none" w:sz="0" w:space="0" w:color="auto"/>
      </w:divBdr>
    </w:div>
    <w:div w:id="315229316">
      <w:bodyDiv w:val="1"/>
      <w:marLeft w:val="0"/>
      <w:marRight w:val="0"/>
      <w:marTop w:val="0"/>
      <w:marBottom w:val="0"/>
      <w:divBdr>
        <w:top w:val="none" w:sz="0" w:space="0" w:color="auto"/>
        <w:left w:val="none" w:sz="0" w:space="0" w:color="auto"/>
        <w:bottom w:val="none" w:sz="0" w:space="0" w:color="auto"/>
        <w:right w:val="none" w:sz="0" w:space="0" w:color="auto"/>
      </w:divBdr>
    </w:div>
    <w:div w:id="362364308">
      <w:bodyDiv w:val="1"/>
      <w:marLeft w:val="0"/>
      <w:marRight w:val="0"/>
      <w:marTop w:val="0"/>
      <w:marBottom w:val="0"/>
      <w:divBdr>
        <w:top w:val="none" w:sz="0" w:space="0" w:color="auto"/>
        <w:left w:val="none" w:sz="0" w:space="0" w:color="auto"/>
        <w:bottom w:val="none" w:sz="0" w:space="0" w:color="auto"/>
        <w:right w:val="none" w:sz="0" w:space="0" w:color="auto"/>
      </w:divBdr>
    </w:div>
    <w:div w:id="413623092">
      <w:bodyDiv w:val="1"/>
      <w:marLeft w:val="0"/>
      <w:marRight w:val="0"/>
      <w:marTop w:val="0"/>
      <w:marBottom w:val="0"/>
      <w:divBdr>
        <w:top w:val="none" w:sz="0" w:space="0" w:color="auto"/>
        <w:left w:val="none" w:sz="0" w:space="0" w:color="auto"/>
        <w:bottom w:val="none" w:sz="0" w:space="0" w:color="auto"/>
        <w:right w:val="none" w:sz="0" w:space="0" w:color="auto"/>
      </w:divBdr>
    </w:div>
    <w:div w:id="416750922">
      <w:bodyDiv w:val="1"/>
      <w:marLeft w:val="0"/>
      <w:marRight w:val="0"/>
      <w:marTop w:val="0"/>
      <w:marBottom w:val="0"/>
      <w:divBdr>
        <w:top w:val="none" w:sz="0" w:space="0" w:color="auto"/>
        <w:left w:val="none" w:sz="0" w:space="0" w:color="auto"/>
        <w:bottom w:val="none" w:sz="0" w:space="0" w:color="auto"/>
        <w:right w:val="none" w:sz="0" w:space="0" w:color="auto"/>
      </w:divBdr>
    </w:div>
    <w:div w:id="449787401">
      <w:bodyDiv w:val="1"/>
      <w:marLeft w:val="0"/>
      <w:marRight w:val="0"/>
      <w:marTop w:val="0"/>
      <w:marBottom w:val="0"/>
      <w:divBdr>
        <w:top w:val="none" w:sz="0" w:space="0" w:color="auto"/>
        <w:left w:val="none" w:sz="0" w:space="0" w:color="auto"/>
        <w:bottom w:val="none" w:sz="0" w:space="0" w:color="auto"/>
        <w:right w:val="none" w:sz="0" w:space="0" w:color="auto"/>
      </w:divBdr>
    </w:div>
    <w:div w:id="695077404">
      <w:bodyDiv w:val="1"/>
      <w:marLeft w:val="0"/>
      <w:marRight w:val="0"/>
      <w:marTop w:val="0"/>
      <w:marBottom w:val="0"/>
      <w:divBdr>
        <w:top w:val="none" w:sz="0" w:space="0" w:color="auto"/>
        <w:left w:val="none" w:sz="0" w:space="0" w:color="auto"/>
        <w:bottom w:val="none" w:sz="0" w:space="0" w:color="auto"/>
        <w:right w:val="none" w:sz="0" w:space="0" w:color="auto"/>
      </w:divBdr>
    </w:div>
    <w:div w:id="698361878">
      <w:bodyDiv w:val="1"/>
      <w:marLeft w:val="0"/>
      <w:marRight w:val="0"/>
      <w:marTop w:val="0"/>
      <w:marBottom w:val="0"/>
      <w:divBdr>
        <w:top w:val="none" w:sz="0" w:space="0" w:color="auto"/>
        <w:left w:val="none" w:sz="0" w:space="0" w:color="auto"/>
        <w:bottom w:val="none" w:sz="0" w:space="0" w:color="auto"/>
        <w:right w:val="none" w:sz="0" w:space="0" w:color="auto"/>
      </w:divBdr>
    </w:div>
    <w:div w:id="770900330">
      <w:bodyDiv w:val="1"/>
      <w:marLeft w:val="0"/>
      <w:marRight w:val="0"/>
      <w:marTop w:val="0"/>
      <w:marBottom w:val="0"/>
      <w:divBdr>
        <w:top w:val="none" w:sz="0" w:space="0" w:color="auto"/>
        <w:left w:val="none" w:sz="0" w:space="0" w:color="auto"/>
        <w:bottom w:val="none" w:sz="0" w:space="0" w:color="auto"/>
        <w:right w:val="none" w:sz="0" w:space="0" w:color="auto"/>
      </w:divBdr>
    </w:div>
    <w:div w:id="772474468">
      <w:bodyDiv w:val="1"/>
      <w:marLeft w:val="0"/>
      <w:marRight w:val="0"/>
      <w:marTop w:val="0"/>
      <w:marBottom w:val="0"/>
      <w:divBdr>
        <w:top w:val="none" w:sz="0" w:space="0" w:color="auto"/>
        <w:left w:val="none" w:sz="0" w:space="0" w:color="auto"/>
        <w:bottom w:val="none" w:sz="0" w:space="0" w:color="auto"/>
        <w:right w:val="none" w:sz="0" w:space="0" w:color="auto"/>
      </w:divBdr>
    </w:div>
    <w:div w:id="798380270">
      <w:bodyDiv w:val="1"/>
      <w:marLeft w:val="0"/>
      <w:marRight w:val="0"/>
      <w:marTop w:val="0"/>
      <w:marBottom w:val="0"/>
      <w:divBdr>
        <w:top w:val="none" w:sz="0" w:space="0" w:color="auto"/>
        <w:left w:val="none" w:sz="0" w:space="0" w:color="auto"/>
        <w:bottom w:val="none" w:sz="0" w:space="0" w:color="auto"/>
        <w:right w:val="none" w:sz="0" w:space="0" w:color="auto"/>
      </w:divBdr>
    </w:div>
    <w:div w:id="821123826">
      <w:bodyDiv w:val="1"/>
      <w:marLeft w:val="0"/>
      <w:marRight w:val="0"/>
      <w:marTop w:val="0"/>
      <w:marBottom w:val="0"/>
      <w:divBdr>
        <w:top w:val="none" w:sz="0" w:space="0" w:color="auto"/>
        <w:left w:val="none" w:sz="0" w:space="0" w:color="auto"/>
        <w:bottom w:val="none" w:sz="0" w:space="0" w:color="auto"/>
        <w:right w:val="none" w:sz="0" w:space="0" w:color="auto"/>
      </w:divBdr>
    </w:div>
    <w:div w:id="839539934">
      <w:bodyDiv w:val="1"/>
      <w:marLeft w:val="0"/>
      <w:marRight w:val="0"/>
      <w:marTop w:val="0"/>
      <w:marBottom w:val="0"/>
      <w:divBdr>
        <w:top w:val="none" w:sz="0" w:space="0" w:color="auto"/>
        <w:left w:val="none" w:sz="0" w:space="0" w:color="auto"/>
        <w:bottom w:val="none" w:sz="0" w:space="0" w:color="auto"/>
        <w:right w:val="none" w:sz="0" w:space="0" w:color="auto"/>
      </w:divBdr>
    </w:div>
    <w:div w:id="854535987">
      <w:bodyDiv w:val="1"/>
      <w:marLeft w:val="0"/>
      <w:marRight w:val="0"/>
      <w:marTop w:val="0"/>
      <w:marBottom w:val="0"/>
      <w:divBdr>
        <w:top w:val="none" w:sz="0" w:space="0" w:color="auto"/>
        <w:left w:val="none" w:sz="0" w:space="0" w:color="auto"/>
        <w:bottom w:val="none" w:sz="0" w:space="0" w:color="auto"/>
        <w:right w:val="none" w:sz="0" w:space="0" w:color="auto"/>
      </w:divBdr>
    </w:div>
    <w:div w:id="1019545759">
      <w:bodyDiv w:val="1"/>
      <w:marLeft w:val="0"/>
      <w:marRight w:val="0"/>
      <w:marTop w:val="0"/>
      <w:marBottom w:val="0"/>
      <w:divBdr>
        <w:top w:val="none" w:sz="0" w:space="0" w:color="auto"/>
        <w:left w:val="none" w:sz="0" w:space="0" w:color="auto"/>
        <w:bottom w:val="none" w:sz="0" w:space="0" w:color="auto"/>
        <w:right w:val="none" w:sz="0" w:space="0" w:color="auto"/>
      </w:divBdr>
    </w:div>
    <w:div w:id="1019888071">
      <w:bodyDiv w:val="1"/>
      <w:marLeft w:val="0"/>
      <w:marRight w:val="0"/>
      <w:marTop w:val="0"/>
      <w:marBottom w:val="0"/>
      <w:divBdr>
        <w:top w:val="none" w:sz="0" w:space="0" w:color="auto"/>
        <w:left w:val="none" w:sz="0" w:space="0" w:color="auto"/>
        <w:bottom w:val="none" w:sz="0" w:space="0" w:color="auto"/>
        <w:right w:val="none" w:sz="0" w:space="0" w:color="auto"/>
      </w:divBdr>
    </w:div>
    <w:div w:id="1201430257">
      <w:bodyDiv w:val="1"/>
      <w:marLeft w:val="0"/>
      <w:marRight w:val="0"/>
      <w:marTop w:val="0"/>
      <w:marBottom w:val="0"/>
      <w:divBdr>
        <w:top w:val="none" w:sz="0" w:space="0" w:color="auto"/>
        <w:left w:val="none" w:sz="0" w:space="0" w:color="auto"/>
        <w:bottom w:val="none" w:sz="0" w:space="0" w:color="auto"/>
        <w:right w:val="none" w:sz="0" w:space="0" w:color="auto"/>
      </w:divBdr>
    </w:div>
    <w:div w:id="1206213650">
      <w:bodyDiv w:val="1"/>
      <w:marLeft w:val="0"/>
      <w:marRight w:val="0"/>
      <w:marTop w:val="0"/>
      <w:marBottom w:val="0"/>
      <w:divBdr>
        <w:top w:val="none" w:sz="0" w:space="0" w:color="auto"/>
        <w:left w:val="none" w:sz="0" w:space="0" w:color="auto"/>
        <w:bottom w:val="none" w:sz="0" w:space="0" w:color="auto"/>
        <w:right w:val="none" w:sz="0" w:space="0" w:color="auto"/>
      </w:divBdr>
    </w:div>
    <w:div w:id="1254242161">
      <w:bodyDiv w:val="1"/>
      <w:marLeft w:val="0"/>
      <w:marRight w:val="0"/>
      <w:marTop w:val="0"/>
      <w:marBottom w:val="0"/>
      <w:divBdr>
        <w:top w:val="none" w:sz="0" w:space="0" w:color="auto"/>
        <w:left w:val="none" w:sz="0" w:space="0" w:color="auto"/>
        <w:bottom w:val="none" w:sz="0" w:space="0" w:color="auto"/>
        <w:right w:val="none" w:sz="0" w:space="0" w:color="auto"/>
      </w:divBdr>
    </w:div>
    <w:div w:id="1282104685">
      <w:bodyDiv w:val="1"/>
      <w:marLeft w:val="0"/>
      <w:marRight w:val="0"/>
      <w:marTop w:val="0"/>
      <w:marBottom w:val="0"/>
      <w:divBdr>
        <w:top w:val="none" w:sz="0" w:space="0" w:color="auto"/>
        <w:left w:val="none" w:sz="0" w:space="0" w:color="auto"/>
        <w:bottom w:val="none" w:sz="0" w:space="0" w:color="auto"/>
        <w:right w:val="none" w:sz="0" w:space="0" w:color="auto"/>
      </w:divBdr>
    </w:div>
    <w:div w:id="1326012505">
      <w:bodyDiv w:val="1"/>
      <w:marLeft w:val="0"/>
      <w:marRight w:val="0"/>
      <w:marTop w:val="0"/>
      <w:marBottom w:val="0"/>
      <w:divBdr>
        <w:top w:val="none" w:sz="0" w:space="0" w:color="auto"/>
        <w:left w:val="none" w:sz="0" w:space="0" w:color="auto"/>
        <w:bottom w:val="none" w:sz="0" w:space="0" w:color="auto"/>
        <w:right w:val="none" w:sz="0" w:space="0" w:color="auto"/>
      </w:divBdr>
    </w:div>
    <w:div w:id="1346252393">
      <w:bodyDiv w:val="1"/>
      <w:marLeft w:val="0"/>
      <w:marRight w:val="0"/>
      <w:marTop w:val="0"/>
      <w:marBottom w:val="0"/>
      <w:divBdr>
        <w:top w:val="none" w:sz="0" w:space="0" w:color="auto"/>
        <w:left w:val="none" w:sz="0" w:space="0" w:color="auto"/>
        <w:bottom w:val="none" w:sz="0" w:space="0" w:color="auto"/>
        <w:right w:val="none" w:sz="0" w:space="0" w:color="auto"/>
      </w:divBdr>
    </w:div>
    <w:div w:id="1375739572">
      <w:bodyDiv w:val="1"/>
      <w:marLeft w:val="0"/>
      <w:marRight w:val="0"/>
      <w:marTop w:val="0"/>
      <w:marBottom w:val="0"/>
      <w:divBdr>
        <w:top w:val="none" w:sz="0" w:space="0" w:color="auto"/>
        <w:left w:val="none" w:sz="0" w:space="0" w:color="auto"/>
        <w:bottom w:val="none" w:sz="0" w:space="0" w:color="auto"/>
        <w:right w:val="none" w:sz="0" w:space="0" w:color="auto"/>
      </w:divBdr>
    </w:div>
    <w:div w:id="1400788506">
      <w:bodyDiv w:val="1"/>
      <w:marLeft w:val="0"/>
      <w:marRight w:val="0"/>
      <w:marTop w:val="0"/>
      <w:marBottom w:val="0"/>
      <w:divBdr>
        <w:top w:val="none" w:sz="0" w:space="0" w:color="auto"/>
        <w:left w:val="none" w:sz="0" w:space="0" w:color="auto"/>
        <w:bottom w:val="none" w:sz="0" w:space="0" w:color="auto"/>
        <w:right w:val="none" w:sz="0" w:space="0" w:color="auto"/>
      </w:divBdr>
    </w:div>
    <w:div w:id="1436831080">
      <w:bodyDiv w:val="1"/>
      <w:marLeft w:val="0"/>
      <w:marRight w:val="0"/>
      <w:marTop w:val="0"/>
      <w:marBottom w:val="0"/>
      <w:divBdr>
        <w:top w:val="none" w:sz="0" w:space="0" w:color="auto"/>
        <w:left w:val="none" w:sz="0" w:space="0" w:color="auto"/>
        <w:bottom w:val="none" w:sz="0" w:space="0" w:color="auto"/>
        <w:right w:val="none" w:sz="0" w:space="0" w:color="auto"/>
      </w:divBdr>
    </w:div>
    <w:div w:id="1511139585">
      <w:bodyDiv w:val="1"/>
      <w:marLeft w:val="0"/>
      <w:marRight w:val="0"/>
      <w:marTop w:val="0"/>
      <w:marBottom w:val="0"/>
      <w:divBdr>
        <w:top w:val="none" w:sz="0" w:space="0" w:color="auto"/>
        <w:left w:val="none" w:sz="0" w:space="0" w:color="auto"/>
        <w:bottom w:val="none" w:sz="0" w:space="0" w:color="auto"/>
        <w:right w:val="none" w:sz="0" w:space="0" w:color="auto"/>
      </w:divBdr>
    </w:div>
    <w:div w:id="1550220878">
      <w:bodyDiv w:val="1"/>
      <w:marLeft w:val="0"/>
      <w:marRight w:val="0"/>
      <w:marTop w:val="0"/>
      <w:marBottom w:val="0"/>
      <w:divBdr>
        <w:top w:val="none" w:sz="0" w:space="0" w:color="auto"/>
        <w:left w:val="none" w:sz="0" w:space="0" w:color="auto"/>
        <w:bottom w:val="none" w:sz="0" w:space="0" w:color="auto"/>
        <w:right w:val="none" w:sz="0" w:space="0" w:color="auto"/>
      </w:divBdr>
    </w:div>
    <w:div w:id="1603340966">
      <w:bodyDiv w:val="1"/>
      <w:marLeft w:val="0"/>
      <w:marRight w:val="0"/>
      <w:marTop w:val="0"/>
      <w:marBottom w:val="0"/>
      <w:divBdr>
        <w:top w:val="none" w:sz="0" w:space="0" w:color="auto"/>
        <w:left w:val="none" w:sz="0" w:space="0" w:color="auto"/>
        <w:bottom w:val="none" w:sz="0" w:space="0" w:color="auto"/>
        <w:right w:val="none" w:sz="0" w:space="0" w:color="auto"/>
      </w:divBdr>
    </w:div>
    <w:div w:id="1711421626">
      <w:bodyDiv w:val="1"/>
      <w:marLeft w:val="0"/>
      <w:marRight w:val="0"/>
      <w:marTop w:val="0"/>
      <w:marBottom w:val="0"/>
      <w:divBdr>
        <w:top w:val="none" w:sz="0" w:space="0" w:color="auto"/>
        <w:left w:val="none" w:sz="0" w:space="0" w:color="auto"/>
        <w:bottom w:val="none" w:sz="0" w:space="0" w:color="auto"/>
        <w:right w:val="none" w:sz="0" w:space="0" w:color="auto"/>
      </w:divBdr>
    </w:div>
    <w:div w:id="1731996883">
      <w:bodyDiv w:val="1"/>
      <w:marLeft w:val="0"/>
      <w:marRight w:val="0"/>
      <w:marTop w:val="0"/>
      <w:marBottom w:val="0"/>
      <w:divBdr>
        <w:top w:val="none" w:sz="0" w:space="0" w:color="auto"/>
        <w:left w:val="none" w:sz="0" w:space="0" w:color="auto"/>
        <w:bottom w:val="none" w:sz="0" w:space="0" w:color="auto"/>
        <w:right w:val="none" w:sz="0" w:space="0" w:color="auto"/>
      </w:divBdr>
    </w:div>
    <w:div w:id="1811946849">
      <w:bodyDiv w:val="1"/>
      <w:marLeft w:val="0"/>
      <w:marRight w:val="0"/>
      <w:marTop w:val="0"/>
      <w:marBottom w:val="0"/>
      <w:divBdr>
        <w:top w:val="none" w:sz="0" w:space="0" w:color="auto"/>
        <w:left w:val="none" w:sz="0" w:space="0" w:color="auto"/>
        <w:bottom w:val="none" w:sz="0" w:space="0" w:color="auto"/>
        <w:right w:val="none" w:sz="0" w:space="0" w:color="auto"/>
      </w:divBdr>
    </w:div>
    <w:div w:id="1864902503">
      <w:bodyDiv w:val="1"/>
      <w:marLeft w:val="0"/>
      <w:marRight w:val="0"/>
      <w:marTop w:val="0"/>
      <w:marBottom w:val="0"/>
      <w:divBdr>
        <w:top w:val="none" w:sz="0" w:space="0" w:color="auto"/>
        <w:left w:val="none" w:sz="0" w:space="0" w:color="auto"/>
        <w:bottom w:val="none" w:sz="0" w:space="0" w:color="auto"/>
        <w:right w:val="none" w:sz="0" w:space="0" w:color="auto"/>
      </w:divBdr>
    </w:div>
    <w:div w:id="1875145596">
      <w:bodyDiv w:val="1"/>
      <w:marLeft w:val="0"/>
      <w:marRight w:val="0"/>
      <w:marTop w:val="0"/>
      <w:marBottom w:val="0"/>
      <w:divBdr>
        <w:top w:val="none" w:sz="0" w:space="0" w:color="auto"/>
        <w:left w:val="none" w:sz="0" w:space="0" w:color="auto"/>
        <w:bottom w:val="none" w:sz="0" w:space="0" w:color="auto"/>
        <w:right w:val="none" w:sz="0" w:space="0" w:color="auto"/>
      </w:divBdr>
    </w:div>
    <w:div w:id="1913662854">
      <w:bodyDiv w:val="1"/>
      <w:marLeft w:val="0"/>
      <w:marRight w:val="0"/>
      <w:marTop w:val="0"/>
      <w:marBottom w:val="0"/>
      <w:divBdr>
        <w:top w:val="none" w:sz="0" w:space="0" w:color="auto"/>
        <w:left w:val="none" w:sz="0" w:space="0" w:color="auto"/>
        <w:bottom w:val="none" w:sz="0" w:space="0" w:color="auto"/>
        <w:right w:val="none" w:sz="0" w:space="0" w:color="auto"/>
      </w:divBdr>
    </w:div>
    <w:div w:id="1969578949">
      <w:bodyDiv w:val="1"/>
      <w:marLeft w:val="0"/>
      <w:marRight w:val="0"/>
      <w:marTop w:val="0"/>
      <w:marBottom w:val="0"/>
      <w:divBdr>
        <w:top w:val="none" w:sz="0" w:space="0" w:color="auto"/>
        <w:left w:val="none" w:sz="0" w:space="0" w:color="auto"/>
        <w:bottom w:val="none" w:sz="0" w:space="0" w:color="auto"/>
        <w:right w:val="none" w:sz="0" w:space="0" w:color="auto"/>
      </w:divBdr>
    </w:div>
    <w:div w:id="2057587102">
      <w:bodyDiv w:val="1"/>
      <w:marLeft w:val="0"/>
      <w:marRight w:val="0"/>
      <w:marTop w:val="0"/>
      <w:marBottom w:val="0"/>
      <w:divBdr>
        <w:top w:val="none" w:sz="0" w:space="0" w:color="auto"/>
        <w:left w:val="none" w:sz="0" w:space="0" w:color="auto"/>
        <w:bottom w:val="none" w:sz="0" w:space="0" w:color="auto"/>
        <w:right w:val="none" w:sz="0" w:space="0" w:color="auto"/>
      </w:divBdr>
    </w:div>
    <w:div w:id="2083871122">
      <w:bodyDiv w:val="1"/>
      <w:marLeft w:val="0"/>
      <w:marRight w:val="0"/>
      <w:marTop w:val="0"/>
      <w:marBottom w:val="0"/>
      <w:divBdr>
        <w:top w:val="none" w:sz="0" w:space="0" w:color="auto"/>
        <w:left w:val="none" w:sz="0" w:space="0" w:color="auto"/>
        <w:bottom w:val="none" w:sz="0" w:space="0" w:color="auto"/>
        <w:right w:val="none" w:sz="0" w:space="0" w:color="auto"/>
      </w:divBdr>
    </w:div>
    <w:div w:id="21455347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image" Target="media/image1.gif"/><Relationship Id="rId18" Type="http://schemas.openxmlformats.org/officeDocument/2006/relationships/hyperlink" Target="mailto:psi@nationalarchives.gsi.gov.uk" TargetMode="External"/><Relationship Id="rId26"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hyperlink" Target="mailto:psi@nationalarchives.gsi.gov.uk" TargetMode="External"/><Relationship Id="rId34" Type="http://schemas.openxmlformats.org/officeDocument/2006/relationships/fontTable" Target="fontTable.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yperlink" Target="http://www.ofgem.gov.uk" TargetMode="External"/><Relationship Id="rId25" Type="http://schemas.openxmlformats.org/officeDocument/2006/relationships/footer" Target="footer1.xml"/><Relationship Id="rId33" Type="http://schemas.openxmlformats.org/officeDocument/2006/relationships/image" Target="media/image6.png"/><Relationship Id="rId2" Type="http://schemas.openxmlformats.org/officeDocument/2006/relationships/customXml" Target="../customXml/item2.xml"/><Relationship Id="rId16" Type="http://schemas.openxmlformats.org/officeDocument/2006/relationships/hyperlink" Target="http://www.nationalarchives.gov.uk/information-management/re-using-public-sector-information/uk-government-licensing-framework/crown-copyright/" TargetMode="External"/><Relationship Id="rId20" Type="http://schemas.openxmlformats.org/officeDocument/2006/relationships/hyperlink" Target="http://www.ofgem.gov.uk" TargetMode="External"/><Relationship Id="rId29" Type="http://schemas.openxmlformats.org/officeDocument/2006/relationships/image" Target="media/image2.emf"/><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header" Target="header2.xml"/><Relationship Id="rId32" Type="http://schemas.openxmlformats.org/officeDocument/2006/relationships/image" Target="media/image5.emf"/><Relationship Id="rId5" Type="http://schemas.openxmlformats.org/officeDocument/2006/relationships/customXml" Target="../customXml/item5.xml"/><Relationship Id="rId15" Type="http://schemas.openxmlformats.org/officeDocument/2006/relationships/hyperlink" Target="https://www.ofgem.gov.uk/publications-and-updates/priorities-and-work-plan-riio-2-challenge-group" TargetMode="External"/><Relationship Id="rId23" Type="http://schemas.openxmlformats.org/officeDocument/2006/relationships/header" Target="header1.xml"/><Relationship Id="rId28" Type="http://schemas.openxmlformats.org/officeDocument/2006/relationships/footer" Target="footer3.xml"/><Relationship Id="rId10" Type="http://schemas.openxmlformats.org/officeDocument/2006/relationships/webSettings" Target="webSettings.xml"/><Relationship Id="rId19" Type="http://schemas.openxmlformats.org/officeDocument/2006/relationships/hyperlink" Target="http://www.nationalarchives.gov.uk/information-management/re-using-public-sector-information/uk-government-licensing-framework/crown-copyright/" TargetMode="External"/><Relationship Id="rId31" Type="http://schemas.openxmlformats.org/officeDocument/2006/relationships/image" Target="media/image4.emf"/><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s://www.ofgem.gov.uk/publications-and-updates/riio-2-sector-specific-methodology-consultation" TargetMode="External"/><Relationship Id="rId22" Type="http://schemas.openxmlformats.org/officeDocument/2006/relationships/hyperlink" Target="https://www.ofgem.gov.uk/publications-and-updates/notice-proposing-modifications-regulatory-instructions-and-guidance-rigs-riio-et1-version-61" TargetMode="External"/><Relationship Id="rId27" Type="http://schemas.openxmlformats.org/officeDocument/2006/relationships/header" Target="header3.xml"/><Relationship Id="rId30" Type="http://schemas.openxmlformats.org/officeDocument/2006/relationships/image" Target="media/image3.emf"/><Relationship Id="rId35"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haredContentType xmlns="Microsoft.SharePoint.Taxonomy.ContentTypeSync" SourceId="ca9306fc-8436-45f0-b931-e34f519be3a3" ContentTypeId="0x01010033282546F0D44441B574BEAA5FBE93E4" PreviousValue="true"/>
</file>

<file path=customXml/item2.xml><?xml version="1.0" encoding="utf-8"?>
<p:properties xmlns:p="http://schemas.microsoft.com/office/2006/metadata/properties" xmlns:xsi="http://www.w3.org/2001/XMLSchema-instance" xmlns:pc="http://schemas.microsoft.com/office/infopath/2007/PartnerControls">
  <documentManagement>
    <_x003a__x003a_ xmlns="631298fc-6a88-4548-b7d9-3b164918c4a3">-Main Document</_x003a__x003a_>
    <Organisation xmlns="631298fc-6a88-4548-b7d9-3b164918c4a3">Choose an Organisation</Organisation>
    <_x003a_ xmlns="631298fc-6a88-4548-b7d9-3b164918c4a3" xsi:nil="true"/>
    <_Status xmlns="http://schemas.microsoft.com/sharepoint/v3/fields">Draft</_Status>
    <Descriptor xmlns="631298fc-6a88-4548-b7d9-3b164918c4a3" xsi:nil="true"/>
    <Classification xmlns="631298fc-6a88-4548-b7d9-3b164918c4a3">Unclassified</Classification>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Information" ma:contentTypeID="0x01010033282546F0D44441B574BEAA5FBE93E400C598187FB64C704AACFADDF5580A0668" ma:contentTypeVersion="8" ma:contentTypeDescription="" ma:contentTypeScope="" ma:versionID="8c5c0bef262f0deade4cd69390cd3d85">
  <xsd:schema xmlns:xsd="http://www.w3.org/2001/XMLSchema" xmlns:xs="http://www.w3.org/2001/XMLSchema" xmlns:p="http://schemas.microsoft.com/office/2006/metadata/properties" xmlns:ns2="631298fc-6a88-4548-b7d9-3b164918c4a3" xmlns:ns3="http://schemas.microsoft.com/sharepoint/v3/fields" targetNamespace="http://schemas.microsoft.com/office/2006/metadata/properties" ma:root="true" ma:fieldsID="6f72f569daad8a307bc554182c40c1a7" ns2:_="" ns3:_="">
    <xsd:import namespace="631298fc-6a88-4548-b7d9-3b164918c4a3"/>
    <xsd:import namespace="http://schemas.microsoft.com/sharepoint/v3/fields"/>
    <xsd:element name="properties">
      <xsd:complexType>
        <xsd:sequence>
          <xsd:element name="documentManagement">
            <xsd:complexType>
              <xsd:all>
                <xsd:element ref="ns2:Organisation" minOccurs="0"/>
                <xsd:element ref="ns2:_x003a_" minOccurs="0"/>
                <xsd:element ref="ns2:_x003a__x003a_" minOccurs="0"/>
                <xsd:element ref="ns3:_Status" minOccurs="0"/>
                <xsd:element ref="ns2:Classification" minOccurs="0"/>
                <xsd:element ref="ns2:Descripto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31298fc-6a88-4548-b7d9-3b164918c4a3" elementFormDefault="qualified">
    <xsd:import namespace="http://schemas.microsoft.com/office/2006/documentManagement/types"/>
    <xsd:import namespace="http://schemas.microsoft.com/office/infopath/2007/PartnerControls"/>
    <xsd:element name="Organisation" ma:index="8" nillable="true" ma:displayName="Organisation" ma:default="Choose an Organisation" ma:description="Choose from the drop-down menu or fill in a value" ma:format="Dropdown" ma:internalName="Organisation">
      <xsd:simpleType>
        <xsd:union memberTypes="dms:Text">
          <xsd:simpleType>
            <xsd:restriction base="dms:Choice">
              <xsd:enumeration value="Choose an Organisation"/>
              <xsd:enumeration value="Assoc Elec Producers"/>
              <xsd:enumeration value="Atomic Energy Auth"/>
              <xsd:enumeration value="BERR"/>
              <xsd:enumeration value="British Energy"/>
              <xsd:enumeration value="Brit Wind Energy Assoc"/>
              <xsd:enumeration value="Building Research Est"/>
              <xsd:enumeration value="Carbon Trust"/>
              <xsd:enumeration value="Cavendish"/>
              <xsd:enumeration value="Centrica"/>
              <xsd:enumeration value="Central Networks"/>
              <xsd:enumeration value="CE"/>
              <xsd:enumeration value="CEER"/>
              <xsd:enumeration value="CHPA"/>
              <xsd:enumeration value="Competition Commission"/>
              <xsd:enumeration value="DCLG"/>
              <xsd:enumeration value="DCUSA Ltd"/>
              <xsd:enumeration value="DEFRA"/>
              <xsd:enumeration value="DETI (Northern Ireland)"/>
              <xsd:enumeration value="European Commission"/>
              <xsd:enumeration value="EdF"/>
              <xsd:enumeration value="Elec DNO"/>
              <xsd:enumeration value="ELEXON"/>
              <xsd:enumeration value="eon"/>
              <xsd:enumeration value="Electricity North West"/>
              <xsd:enumeration value="Energy Networks Association"/>
              <xsd:enumeration value="Energy Retail Association"/>
              <xsd:enumeration value="Energy Saving Trust"/>
              <xsd:enumeration value="energywatch"/>
              <xsd:enumeration value="ERGEG"/>
              <xsd:enumeration value="Ernst &amp; Young"/>
              <xsd:enumeration value="ESTA"/>
              <xsd:enumeration value="Gas DNs"/>
              <xsd:enumeration value="Gas Forum"/>
              <xsd:enumeration value="Gaz de France"/>
              <xsd:enumeration value="Government"/>
              <xsd:enumeration value="HM Revenue &amp; Customs"/>
              <xsd:enumeration value="HM Treasury"/>
              <xsd:enumeration value="House of Commons"/>
              <xsd:enumeration value="HSE"/>
              <xsd:enumeration value="IDNO"/>
              <xsd:enumeration value="IGT"/>
              <xsd:enumeration value="National Grid Gas"/>
              <xsd:enumeration value="National Grid Elec"/>
              <xsd:enumeration value="nPower"/>
              <xsd:enumeration value="NWOperators"/>
              <xsd:enumeration value="NEDL &amp;  YEDL"/>
              <xsd:enumeration value="Northern Gas Networks"/>
              <xsd:enumeration value="OFGEM"/>
              <xsd:enumeration value="OFREG"/>
              <xsd:enumeration value="OFT"/>
              <xsd:enumeration value="Parity"/>
              <xsd:enumeration value="Parl Renew &amp; Sustain Energy Grp"/>
              <xsd:enumeration value="Renewble Energy Assoc"/>
              <xsd:enumeration value="RWE"/>
              <xsd:enumeration value="Scotia Gas Networks"/>
              <xsd:enumeration value="Scottish and Southern"/>
              <xsd:enumeration value="Scottish Executive"/>
              <xsd:enumeration value="Scottish Power"/>
              <xsd:enumeration value="SmartestEnergy"/>
              <xsd:enumeration value="Suppliers"/>
              <xsd:enumeration value="Wales &amp; West Utilities"/>
              <xsd:enumeration value="Welsh Assembly"/>
              <xsd:enumeration value="WPD"/>
              <xsd:enumeration value="Xoserve"/>
              <xsd:enumeration value="-"/>
            </xsd:restriction>
          </xsd:simpleType>
        </xsd:union>
      </xsd:simpleType>
    </xsd:element>
    <xsd:element name="_x003a_" ma:index="9" nillable="true" ma:displayName=":" ma:description="To group documents together eg Responses with a Consultation Doc.  The format is Main Document Publication Date as YYYY/MM/DD - Main Document Title - Ref No &#10;(keep the Title part short and use copy and paste to ensure grouping works - check in Publication view)" ma:internalName="_x003A_">
      <xsd:simpleType>
        <xsd:restriction base="dms:Text">
          <xsd:maxLength value="255"/>
        </xsd:restriction>
      </xsd:simpleType>
    </xsd:element>
    <xsd:element name="_x003a__x003a_" ma:index="10" nillable="true" ma:displayName="::" ma:default="-Main Document" ma:description="Used to place Subsidiary Documents and Responses as 'children' to the Main Document, with Subsidiary Documents first" ma:format="Dropdown" ma:internalName="_x003A__x003A_">
      <xsd:simpleType>
        <xsd:restriction base="dms:Choice">
          <xsd:enumeration value="-Main Document"/>
          <xsd:enumeration value="-Subsidiary Document"/>
          <xsd:enumeration value="Response"/>
        </xsd:restriction>
      </xsd:simpleType>
    </xsd:element>
    <xsd:element name="Classification" ma:index="12" nillable="true" ma:displayName="Classification" ma:default="Unclassified" ma:format="Dropdown" ma:hidden="true" ma:internalName="Classification" ma:readOnly="false">
      <xsd:simpleType>
        <xsd:restriction base="dms:Choice">
          <xsd:enumeration value="Unclassified"/>
          <xsd:enumeration value="Protect"/>
          <xsd:enumeration value="Restricted"/>
        </xsd:restriction>
      </xsd:simpleType>
    </xsd:element>
    <xsd:element name="Descriptor" ma:index="13" nillable="true" ma:displayName="Descriptor" ma:format="Dropdown" ma:hidden="true" ma:internalName="Descriptor" ma:readOnly="false">
      <xsd:simpleType>
        <xsd:restriction base="dms:Choice">
          <xsd:enumeration value="Commercial"/>
          <xsd:enumeration value="Management"/>
          <xsd:enumeration value="Market Sensitive"/>
          <xsd:enumeration value="Staff"/>
        </xsd:restrictio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Status" ma:index="11" nillable="true" ma:displayName="Status" ma:default="Draft" ma:description="Choose the appropriate status from the drop-down" ma:format="Dropdown" ma:internalName="_Status">
      <xsd:simpleType>
        <xsd:restriction base="dms:Choice">
          <xsd:enumeration value="Draft"/>
          <xsd:enumeration value="For comment"/>
          <xsd:enumeration value="Peer Reviewed"/>
          <xsd:enumeration value="Head of Dept Reviewed"/>
          <xsd:enumeration value="Legally Reviewed"/>
          <xsd:enumeration value="MD Approved"/>
          <xsd:enumeration value="Final not for Registry"/>
          <xsd:enumeration value="Final and Sent to Registry"/>
          <xsd:enumeration value="Published"/>
          <xsd:enumeration value="For deletion review"/>
          <xsd:enumeration value="External Draft"/>
          <xsd:enumeration value="External for comment"/>
          <xsd:enumeration value="External for action"/>
          <xsd:enumeration value="External Final"/>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ma:displayName="Status"/>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sisl xmlns:xsi="http://www.w3.org/2001/XMLSchema-instance" xmlns:xsd="http://www.w3.org/2001/XMLSchema" xmlns="http://www.boldonjames.com/2008/01/sie/internal/label" sislVersion="0" policy="973096ae-7329-4b3b-9368-47aeba6959e1"/>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EF6E353-5B73-4841-B316-0C77147DADDA}">
  <ds:schemaRefs>
    <ds:schemaRef ds:uri="Microsoft.SharePoint.Taxonomy.ContentTypeSync"/>
  </ds:schemaRefs>
</ds:datastoreItem>
</file>

<file path=customXml/itemProps2.xml><?xml version="1.0" encoding="utf-8"?>
<ds:datastoreItem xmlns:ds="http://schemas.openxmlformats.org/officeDocument/2006/customXml" ds:itemID="{00F592F7-F169-4BAF-BE65-984822C3E5A6}">
  <ds:schemaRefs>
    <ds:schemaRef ds:uri="http://schemas.microsoft.com/office/2006/documentManagement/types"/>
    <ds:schemaRef ds:uri="http://schemas.microsoft.com/office/infopath/2007/PartnerControls"/>
    <ds:schemaRef ds:uri="http://purl.org/dc/elements/1.1/"/>
    <ds:schemaRef ds:uri="http://schemas.microsoft.com/office/2006/metadata/properties"/>
    <ds:schemaRef ds:uri="631298fc-6a88-4548-b7d9-3b164918c4a3"/>
    <ds:schemaRef ds:uri="http://purl.org/dc/terms/"/>
    <ds:schemaRef ds:uri="http://schemas.openxmlformats.org/package/2006/metadata/core-properties"/>
    <ds:schemaRef ds:uri="http://schemas.microsoft.com/sharepoint/v3/fields"/>
    <ds:schemaRef ds:uri="http://www.w3.org/XML/1998/namespace"/>
    <ds:schemaRef ds:uri="http://purl.org/dc/dcmitype/"/>
  </ds:schemaRefs>
</ds:datastoreItem>
</file>

<file path=customXml/itemProps3.xml><?xml version="1.0" encoding="utf-8"?>
<ds:datastoreItem xmlns:ds="http://schemas.openxmlformats.org/officeDocument/2006/customXml" ds:itemID="{0F9B84DC-5C68-4C89-B603-267517CD3613}">
  <ds:schemaRefs>
    <ds:schemaRef ds:uri="http://schemas.microsoft.com/sharepoint/v3/contenttype/forms"/>
  </ds:schemaRefs>
</ds:datastoreItem>
</file>

<file path=customXml/itemProps4.xml><?xml version="1.0" encoding="utf-8"?>
<ds:datastoreItem xmlns:ds="http://schemas.openxmlformats.org/officeDocument/2006/customXml" ds:itemID="{C6FD24DB-99D8-44B5-BAD3-23F536402B3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31298fc-6a88-4548-b7d9-3b164918c4a3"/>
    <ds:schemaRef ds:uri="http://schemas.microsoft.com/sharepoint/v3/fields"/>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DE0E526D-19C9-4037-8E30-76D4F60B5E38}">
  <ds:schemaRefs>
    <ds:schemaRef ds:uri="http://www.w3.org/2001/XMLSchema"/>
    <ds:schemaRef ds:uri="http://www.boldonjames.com/2008/01/sie/internal/label"/>
  </ds:schemaRefs>
</ds:datastoreItem>
</file>

<file path=customXml/itemProps6.xml><?xml version="1.0" encoding="utf-8"?>
<ds:datastoreItem xmlns:ds="http://schemas.openxmlformats.org/officeDocument/2006/customXml" ds:itemID="{0751EDB7-3F6C-4731-9853-9A07AD01A3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115</Pages>
  <Words>30003</Words>
  <Characters>180985</Characters>
  <Application>Microsoft Office Word</Application>
  <DocSecurity>0</DocSecurity>
  <Lines>15082</Lines>
  <Paragraphs>10047</Paragraphs>
  <ScaleCrop>false</ScaleCrop>
  <HeadingPairs>
    <vt:vector size="2" baseType="variant">
      <vt:variant>
        <vt:lpstr>Title</vt:lpstr>
      </vt:variant>
      <vt:variant>
        <vt:i4>1</vt:i4>
      </vt:variant>
    </vt:vector>
  </HeadingPairs>
  <TitlesOfParts>
    <vt:vector size="1" baseType="lpstr">
      <vt:lpstr>RIGs version 3.2_06_July</vt:lpstr>
    </vt:vector>
  </TitlesOfParts>
  <LinksUpToDate>false</LinksUpToDate>
  <CharactersWithSpaces>200941</CharactersWithSpaces>
  <SharedDoc>false</SharedDoc>
  <HLinks>
    <vt:vector size="102" baseType="variant">
      <vt:variant>
        <vt:i4>327767</vt:i4>
      </vt:variant>
      <vt:variant>
        <vt:i4>99</vt:i4>
      </vt:variant>
      <vt:variant>
        <vt:i4>0</vt:i4>
      </vt:variant>
      <vt:variant>
        <vt:i4>5</vt:i4>
      </vt:variant>
      <vt:variant>
        <vt:lpwstr>http://www.ofgem.gov.uk/</vt:lpwstr>
      </vt:variant>
      <vt:variant>
        <vt:lpwstr/>
      </vt:variant>
      <vt:variant>
        <vt:i4>1703997</vt:i4>
      </vt:variant>
      <vt:variant>
        <vt:i4>92</vt:i4>
      </vt:variant>
      <vt:variant>
        <vt:i4>0</vt:i4>
      </vt:variant>
      <vt:variant>
        <vt:i4>5</vt:i4>
      </vt:variant>
      <vt:variant>
        <vt:lpwstr/>
      </vt:variant>
      <vt:variant>
        <vt:lpwstr>_Toc135817813</vt:lpwstr>
      </vt:variant>
      <vt:variant>
        <vt:i4>1703997</vt:i4>
      </vt:variant>
      <vt:variant>
        <vt:i4>86</vt:i4>
      </vt:variant>
      <vt:variant>
        <vt:i4>0</vt:i4>
      </vt:variant>
      <vt:variant>
        <vt:i4>5</vt:i4>
      </vt:variant>
      <vt:variant>
        <vt:lpwstr/>
      </vt:variant>
      <vt:variant>
        <vt:lpwstr>_Toc135817812</vt:lpwstr>
      </vt:variant>
      <vt:variant>
        <vt:i4>1703997</vt:i4>
      </vt:variant>
      <vt:variant>
        <vt:i4>80</vt:i4>
      </vt:variant>
      <vt:variant>
        <vt:i4>0</vt:i4>
      </vt:variant>
      <vt:variant>
        <vt:i4>5</vt:i4>
      </vt:variant>
      <vt:variant>
        <vt:lpwstr/>
      </vt:variant>
      <vt:variant>
        <vt:lpwstr>_Toc135817811</vt:lpwstr>
      </vt:variant>
      <vt:variant>
        <vt:i4>1703997</vt:i4>
      </vt:variant>
      <vt:variant>
        <vt:i4>74</vt:i4>
      </vt:variant>
      <vt:variant>
        <vt:i4>0</vt:i4>
      </vt:variant>
      <vt:variant>
        <vt:i4>5</vt:i4>
      </vt:variant>
      <vt:variant>
        <vt:lpwstr/>
      </vt:variant>
      <vt:variant>
        <vt:lpwstr>_Toc135817810</vt:lpwstr>
      </vt:variant>
      <vt:variant>
        <vt:i4>1769533</vt:i4>
      </vt:variant>
      <vt:variant>
        <vt:i4>68</vt:i4>
      </vt:variant>
      <vt:variant>
        <vt:i4>0</vt:i4>
      </vt:variant>
      <vt:variant>
        <vt:i4>5</vt:i4>
      </vt:variant>
      <vt:variant>
        <vt:lpwstr/>
      </vt:variant>
      <vt:variant>
        <vt:lpwstr>_Toc135817809</vt:lpwstr>
      </vt:variant>
      <vt:variant>
        <vt:i4>1769533</vt:i4>
      </vt:variant>
      <vt:variant>
        <vt:i4>62</vt:i4>
      </vt:variant>
      <vt:variant>
        <vt:i4>0</vt:i4>
      </vt:variant>
      <vt:variant>
        <vt:i4>5</vt:i4>
      </vt:variant>
      <vt:variant>
        <vt:lpwstr/>
      </vt:variant>
      <vt:variant>
        <vt:lpwstr>_Toc135817808</vt:lpwstr>
      </vt:variant>
      <vt:variant>
        <vt:i4>1769533</vt:i4>
      </vt:variant>
      <vt:variant>
        <vt:i4>56</vt:i4>
      </vt:variant>
      <vt:variant>
        <vt:i4>0</vt:i4>
      </vt:variant>
      <vt:variant>
        <vt:i4>5</vt:i4>
      </vt:variant>
      <vt:variant>
        <vt:lpwstr/>
      </vt:variant>
      <vt:variant>
        <vt:lpwstr>_Toc135817807</vt:lpwstr>
      </vt:variant>
      <vt:variant>
        <vt:i4>1769533</vt:i4>
      </vt:variant>
      <vt:variant>
        <vt:i4>50</vt:i4>
      </vt:variant>
      <vt:variant>
        <vt:i4>0</vt:i4>
      </vt:variant>
      <vt:variant>
        <vt:i4>5</vt:i4>
      </vt:variant>
      <vt:variant>
        <vt:lpwstr/>
      </vt:variant>
      <vt:variant>
        <vt:lpwstr>_Toc135817806</vt:lpwstr>
      </vt:variant>
      <vt:variant>
        <vt:i4>1769533</vt:i4>
      </vt:variant>
      <vt:variant>
        <vt:i4>44</vt:i4>
      </vt:variant>
      <vt:variant>
        <vt:i4>0</vt:i4>
      </vt:variant>
      <vt:variant>
        <vt:i4>5</vt:i4>
      </vt:variant>
      <vt:variant>
        <vt:lpwstr/>
      </vt:variant>
      <vt:variant>
        <vt:lpwstr>_Toc135817805</vt:lpwstr>
      </vt:variant>
      <vt:variant>
        <vt:i4>1769533</vt:i4>
      </vt:variant>
      <vt:variant>
        <vt:i4>38</vt:i4>
      </vt:variant>
      <vt:variant>
        <vt:i4>0</vt:i4>
      </vt:variant>
      <vt:variant>
        <vt:i4>5</vt:i4>
      </vt:variant>
      <vt:variant>
        <vt:lpwstr/>
      </vt:variant>
      <vt:variant>
        <vt:lpwstr>_Toc135817804</vt:lpwstr>
      </vt:variant>
      <vt:variant>
        <vt:i4>1769533</vt:i4>
      </vt:variant>
      <vt:variant>
        <vt:i4>32</vt:i4>
      </vt:variant>
      <vt:variant>
        <vt:i4>0</vt:i4>
      </vt:variant>
      <vt:variant>
        <vt:i4>5</vt:i4>
      </vt:variant>
      <vt:variant>
        <vt:lpwstr/>
      </vt:variant>
      <vt:variant>
        <vt:lpwstr>_Toc135817803</vt:lpwstr>
      </vt:variant>
      <vt:variant>
        <vt:i4>1769533</vt:i4>
      </vt:variant>
      <vt:variant>
        <vt:i4>26</vt:i4>
      </vt:variant>
      <vt:variant>
        <vt:i4>0</vt:i4>
      </vt:variant>
      <vt:variant>
        <vt:i4>5</vt:i4>
      </vt:variant>
      <vt:variant>
        <vt:lpwstr/>
      </vt:variant>
      <vt:variant>
        <vt:lpwstr>_Toc135817802</vt:lpwstr>
      </vt:variant>
      <vt:variant>
        <vt:i4>1769533</vt:i4>
      </vt:variant>
      <vt:variant>
        <vt:i4>20</vt:i4>
      </vt:variant>
      <vt:variant>
        <vt:i4>0</vt:i4>
      </vt:variant>
      <vt:variant>
        <vt:i4>5</vt:i4>
      </vt:variant>
      <vt:variant>
        <vt:lpwstr/>
      </vt:variant>
      <vt:variant>
        <vt:lpwstr>_Toc135817801</vt:lpwstr>
      </vt:variant>
      <vt:variant>
        <vt:i4>1769533</vt:i4>
      </vt:variant>
      <vt:variant>
        <vt:i4>14</vt:i4>
      </vt:variant>
      <vt:variant>
        <vt:i4>0</vt:i4>
      </vt:variant>
      <vt:variant>
        <vt:i4>5</vt:i4>
      </vt:variant>
      <vt:variant>
        <vt:lpwstr/>
      </vt:variant>
      <vt:variant>
        <vt:lpwstr>_Toc135817800</vt:lpwstr>
      </vt:variant>
      <vt:variant>
        <vt:i4>1179698</vt:i4>
      </vt:variant>
      <vt:variant>
        <vt:i4>8</vt:i4>
      </vt:variant>
      <vt:variant>
        <vt:i4>0</vt:i4>
      </vt:variant>
      <vt:variant>
        <vt:i4>5</vt:i4>
      </vt:variant>
      <vt:variant>
        <vt:lpwstr/>
      </vt:variant>
      <vt:variant>
        <vt:lpwstr>_Toc135817799</vt:lpwstr>
      </vt:variant>
      <vt:variant>
        <vt:i4>1179698</vt:i4>
      </vt:variant>
      <vt:variant>
        <vt:i4>2</vt:i4>
      </vt:variant>
      <vt:variant>
        <vt:i4>0</vt:i4>
      </vt:variant>
      <vt:variant>
        <vt:i4>5</vt:i4>
      </vt:variant>
      <vt:variant>
        <vt:lpwstr/>
      </vt:variant>
      <vt:variant>
        <vt:lpwstr>_Toc135817798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RIGs version 3.2_06_July</dc:title>
  <dc:subject/>
  <dc:creator/>
  <cp:keywords/>
  <dc:description/>
  <cp:lastModifiedBy/>
  <cp:revision>1</cp:revision>
  <dcterms:created xsi:type="dcterms:W3CDTF">2019-08-13T16:29:00Z</dcterms:created>
  <dcterms:modified xsi:type="dcterms:W3CDTF">2019-08-13T16:29:00Z</dcterms:modified>
  <cp:contentStatus>Draft</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0x01010033282546F0D44441B574BEAA5FBE93E400C598187FB64C704AACFADDF5580A0668</vt:lpwstr>
  </property>
  <property fmtid="{D5CDD505-2E9C-101B-9397-08002B2CF9AE}" pid="3" name="docIndexRef">
    <vt:lpwstr>033de587-111d-49e7-a0ef-39e46a1a5a1d</vt:lpwstr>
  </property>
  <property fmtid="{D5CDD505-2E9C-101B-9397-08002B2CF9AE}" pid="4" name="bjSaver">
    <vt:lpwstr>nbPXGlehV1PdSIBeElNa4i6LaRy8ySnh</vt:lpwstr>
  </property>
  <property fmtid="{D5CDD505-2E9C-101B-9397-08002B2CF9AE}" pid="5" name="BJSCSummaryMarking">
    <vt:lpwstr>This item has no classification</vt:lpwstr>
  </property>
  <property fmtid="{D5CDD505-2E9C-101B-9397-08002B2CF9AE}" pid="6" name="BJSCInternalLabel">
    <vt:lpwstr>&lt;?xml version="1.0" encoding="us-ascii"?&gt;&lt;sisl xmlns:xsi="http://www.w3.org/2001/XMLSchema-instance" xmlns:xsd="http://www.w3.org/2001/XMLSchema" sislVersion="0" policy="973096ae-7329-4b3b-9368-47aeba6959e1" xmlns="http://www.boldonjames.com/2008/01/sie/internal/label" /&gt;</vt:lpwstr>
  </property>
  <property fmtid="{D5CDD505-2E9C-101B-9397-08002B2CF9AE}" pid="7" name="BJSCc5a055b0-1bed-4579_x">
    <vt:lpwstr/>
  </property>
  <property fmtid="{D5CDD505-2E9C-101B-9397-08002B2CF9AE}" pid="8" name="BJSCdd9eba61-d6b9-469b_x">
    <vt:lpwstr/>
  </property>
  <property fmtid="{D5CDD505-2E9C-101B-9397-08002B2CF9AE}" pid="9" name="bjDocumentSecurityLabel">
    <vt:lpwstr>This item has no classification</vt:lpwstr>
  </property>
</Properties>
</file>