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162986" w14:textId="77777777" w:rsidR="00984D97" w:rsidRPr="007F3A3C" w:rsidRDefault="00984D97" w:rsidP="00984D97">
      <w:pPr>
        <w:rPr>
          <w:rFonts w:ascii="Verdana" w:hAnsi="Verdana"/>
          <w:b/>
          <w:sz w:val="22"/>
          <w:szCs w:val="22"/>
        </w:rPr>
      </w:pPr>
    </w:p>
    <w:p w14:paraId="1B02E62F" w14:textId="77777777" w:rsidR="002905E9" w:rsidRPr="007F3A3C" w:rsidRDefault="002905E9" w:rsidP="00984D97">
      <w:pPr>
        <w:rPr>
          <w:rFonts w:ascii="Verdana" w:hAnsi="Verdana"/>
          <w:b/>
          <w:sz w:val="22"/>
          <w:szCs w:val="22"/>
        </w:rPr>
      </w:pPr>
    </w:p>
    <w:p w14:paraId="594547C1" w14:textId="77777777" w:rsidR="002905E9" w:rsidRPr="007F3A3C" w:rsidRDefault="002905E9" w:rsidP="00984D97">
      <w:pPr>
        <w:rPr>
          <w:rFonts w:ascii="Verdana" w:hAnsi="Verdana"/>
          <w:b/>
          <w:sz w:val="22"/>
          <w:szCs w:val="22"/>
        </w:rPr>
      </w:pPr>
    </w:p>
    <w:p w14:paraId="7D162988" w14:textId="77777777" w:rsidR="00984D97" w:rsidRPr="007F3A3C" w:rsidRDefault="00984D97" w:rsidP="00984D97">
      <w:pPr>
        <w:jc w:val="center"/>
        <w:rPr>
          <w:rFonts w:ascii="Verdana" w:hAnsi="Verdana"/>
          <w:b/>
          <w:sz w:val="28"/>
          <w:szCs w:val="28"/>
        </w:rPr>
      </w:pPr>
    </w:p>
    <w:p w14:paraId="7D162989" w14:textId="345716A4" w:rsidR="00984D97" w:rsidRPr="007F3A3C" w:rsidRDefault="001468BF" w:rsidP="00984D97">
      <w:pPr>
        <w:jc w:val="center"/>
        <w:rPr>
          <w:rFonts w:ascii="Verdana" w:hAnsi="Verdana"/>
          <w:b/>
          <w:sz w:val="28"/>
          <w:szCs w:val="28"/>
        </w:rPr>
      </w:pPr>
      <w:r w:rsidRPr="007F3A3C">
        <w:rPr>
          <w:rFonts w:ascii="Verdana" w:hAnsi="Verdana"/>
          <w:b/>
          <w:sz w:val="28"/>
          <w:szCs w:val="28"/>
        </w:rPr>
        <w:t xml:space="preserve">RIIO-ED1 </w:t>
      </w:r>
      <w:r w:rsidR="00AE032B" w:rsidRPr="007F3A3C">
        <w:rPr>
          <w:rFonts w:ascii="Verdana" w:hAnsi="Verdana"/>
          <w:b/>
          <w:sz w:val="28"/>
          <w:szCs w:val="28"/>
        </w:rPr>
        <w:t xml:space="preserve">RIGs </w:t>
      </w:r>
      <w:r w:rsidR="0010617F">
        <w:rPr>
          <w:rFonts w:ascii="Verdana" w:hAnsi="Verdana"/>
          <w:b/>
          <w:sz w:val="28"/>
          <w:szCs w:val="28"/>
        </w:rPr>
        <w:t>Connections</w:t>
      </w:r>
      <w:r w:rsidR="00AE032B" w:rsidRPr="007F3A3C">
        <w:rPr>
          <w:rFonts w:ascii="Verdana" w:hAnsi="Verdana"/>
          <w:b/>
          <w:sz w:val="28"/>
          <w:szCs w:val="28"/>
        </w:rPr>
        <w:t xml:space="preserve"> </w:t>
      </w:r>
    </w:p>
    <w:p w14:paraId="7D16298A" w14:textId="2CD2C0D1" w:rsidR="00984D97" w:rsidRPr="007F3A3C" w:rsidRDefault="00984D97" w:rsidP="00984D97">
      <w:pPr>
        <w:jc w:val="center"/>
        <w:rPr>
          <w:rFonts w:ascii="Verdana" w:hAnsi="Verdana"/>
          <w:b/>
          <w:sz w:val="28"/>
          <w:szCs w:val="28"/>
        </w:rPr>
      </w:pPr>
      <w:r w:rsidRPr="007F3A3C">
        <w:rPr>
          <w:rFonts w:ascii="Verdana" w:hAnsi="Verdana"/>
          <w:b/>
          <w:sz w:val="28"/>
          <w:szCs w:val="28"/>
        </w:rPr>
        <w:t>Commentary</w:t>
      </w:r>
      <w:r w:rsidR="00B73CE8">
        <w:rPr>
          <w:rFonts w:ascii="Verdana" w:hAnsi="Verdana"/>
          <w:b/>
          <w:sz w:val="28"/>
          <w:szCs w:val="28"/>
        </w:rPr>
        <w:t xml:space="preserve">, version </w:t>
      </w:r>
      <w:ins w:id="0" w:author="Louise Deighan" w:date="2018-02-15T16:53:00Z">
        <w:r w:rsidR="006D0892">
          <w:rPr>
            <w:rFonts w:ascii="Verdana" w:hAnsi="Verdana"/>
            <w:b/>
            <w:sz w:val="28"/>
            <w:szCs w:val="28"/>
          </w:rPr>
          <w:t>4</w:t>
        </w:r>
      </w:ins>
      <w:del w:id="1" w:author="Louise Deighan" w:date="2018-02-15T16:53:00Z">
        <w:r w:rsidR="00245055" w:rsidDel="006D0892">
          <w:rPr>
            <w:rFonts w:ascii="Verdana" w:hAnsi="Verdana"/>
            <w:b/>
            <w:sz w:val="28"/>
            <w:szCs w:val="28"/>
          </w:rPr>
          <w:delText>3</w:delText>
        </w:r>
      </w:del>
      <w:r w:rsidR="00B73CE8">
        <w:rPr>
          <w:rFonts w:ascii="Verdana" w:hAnsi="Verdana"/>
          <w:b/>
          <w:sz w:val="28"/>
          <w:szCs w:val="28"/>
        </w:rPr>
        <w:t>.0</w:t>
      </w:r>
    </w:p>
    <w:p w14:paraId="7D16298B" w14:textId="77777777" w:rsidR="00984D97" w:rsidRPr="007F3A3C" w:rsidRDefault="00984D97" w:rsidP="00984D97">
      <w:pPr>
        <w:jc w:val="center"/>
        <w:rPr>
          <w:rFonts w:ascii="Verdana" w:hAnsi="Verdana"/>
          <w:b/>
          <w:sz w:val="28"/>
          <w:szCs w:val="28"/>
        </w:rPr>
      </w:pPr>
    </w:p>
    <w:p w14:paraId="7D16298C" w14:textId="192D6E54" w:rsidR="00984D97" w:rsidRPr="007F3A3C" w:rsidRDefault="00AE032B" w:rsidP="00AE032B">
      <w:pPr>
        <w:jc w:val="center"/>
        <w:rPr>
          <w:rFonts w:ascii="Verdana" w:hAnsi="Verdana"/>
          <w:b/>
          <w:color w:val="FF0000"/>
          <w:sz w:val="28"/>
          <w:szCs w:val="28"/>
        </w:rPr>
      </w:pPr>
      <w:r w:rsidRPr="007F3A3C">
        <w:rPr>
          <w:rFonts w:ascii="Verdana" w:hAnsi="Verdana"/>
          <w:b/>
          <w:color w:val="FF0000"/>
          <w:sz w:val="28"/>
          <w:szCs w:val="28"/>
        </w:rPr>
        <w:t>[</w:t>
      </w:r>
      <w:r w:rsidR="00B73CE8">
        <w:rPr>
          <w:rFonts w:ascii="Verdana" w:hAnsi="Verdana"/>
          <w:b/>
          <w:color w:val="FF0000"/>
          <w:sz w:val="28"/>
          <w:szCs w:val="28"/>
        </w:rPr>
        <w:t xml:space="preserve">DNO to </w:t>
      </w:r>
      <w:r w:rsidRPr="007F3A3C">
        <w:rPr>
          <w:rFonts w:ascii="Verdana" w:hAnsi="Verdana"/>
          <w:b/>
          <w:color w:val="FF0000"/>
          <w:sz w:val="28"/>
          <w:szCs w:val="28"/>
        </w:rPr>
        <w:t>enter regulatory year]</w:t>
      </w:r>
    </w:p>
    <w:p w14:paraId="0ACC3E8A" w14:textId="77777777" w:rsidR="001468BF" w:rsidRPr="007F3A3C" w:rsidRDefault="001468BF" w:rsidP="00984D97">
      <w:pPr>
        <w:jc w:val="center"/>
        <w:rPr>
          <w:rFonts w:ascii="Verdana" w:hAnsi="Verdana"/>
          <w:b/>
          <w:sz w:val="28"/>
          <w:szCs w:val="28"/>
        </w:rPr>
      </w:pPr>
    </w:p>
    <w:p w14:paraId="527781EF" w14:textId="0537D1AF" w:rsidR="00B10437" w:rsidRPr="007F3A3C" w:rsidRDefault="00AE032B" w:rsidP="00B10437">
      <w:pPr>
        <w:jc w:val="center"/>
        <w:rPr>
          <w:rFonts w:ascii="Verdana" w:hAnsi="Verdana"/>
          <w:b/>
          <w:color w:val="FF0000"/>
          <w:sz w:val="28"/>
          <w:szCs w:val="28"/>
        </w:rPr>
      </w:pPr>
      <w:r w:rsidRPr="007F3A3C">
        <w:rPr>
          <w:rFonts w:ascii="Verdana" w:hAnsi="Verdana"/>
          <w:b/>
          <w:color w:val="FF0000"/>
          <w:sz w:val="28"/>
          <w:szCs w:val="28"/>
        </w:rPr>
        <w:t>[</w:t>
      </w:r>
      <w:r w:rsidR="00B73CE8">
        <w:rPr>
          <w:rFonts w:ascii="Verdana" w:hAnsi="Verdana"/>
          <w:b/>
          <w:color w:val="FF0000"/>
          <w:sz w:val="28"/>
          <w:szCs w:val="28"/>
        </w:rPr>
        <w:t>DNO to e</w:t>
      </w:r>
      <w:r w:rsidRPr="007F3A3C">
        <w:rPr>
          <w:rFonts w:ascii="Verdana" w:hAnsi="Verdana"/>
          <w:b/>
          <w:color w:val="FF0000"/>
          <w:sz w:val="28"/>
          <w:szCs w:val="28"/>
        </w:rPr>
        <w:t>nter DNO name]</w:t>
      </w:r>
    </w:p>
    <w:p w14:paraId="6B120565" w14:textId="77777777" w:rsidR="00B10437" w:rsidRPr="007F3A3C" w:rsidRDefault="00B10437" w:rsidP="00984D97">
      <w:pPr>
        <w:jc w:val="center"/>
        <w:rPr>
          <w:rFonts w:ascii="Verdana" w:hAnsi="Verdana"/>
          <w:b/>
          <w:sz w:val="28"/>
          <w:szCs w:val="28"/>
        </w:rPr>
      </w:pPr>
    </w:p>
    <w:p w14:paraId="2D65EC2D" w14:textId="77777777" w:rsidR="00B10437" w:rsidRPr="007F3A3C" w:rsidRDefault="00B10437" w:rsidP="00984D97">
      <w:pPr>
        <w:jc w:val="center"/>
        <w:rPr>
          <w:rFonts w:ascii="Verdana" w:hAnsi="Verdana"/>
          <w:b/>
          <w:sz w:val="28"/>
          <w:szCs w:val="28"/>
        </w:rPr>
      </w:pPr>
    </w:p>
    <w:p w14:paraId="7D16298E" w14:textId="77777777" w:rsidR="00FE7C76" w:rsidRPr="00883FDD" w:rsidRDefault="00984D97" w:rsidP="00883FDD">
      <w:pPr>
        <w:rPr>
          <w:rFonts w:ascii="Verdana" w:hAnsi="Verdana"/>
          <w:b/>
        </w:rPr>
      </w:pPr>
      <w:r w:rsidRPr="007F3A3C">
        <w:rPr>
          <w:sz w:val="48"/>
          <w:szCs w:val="48"/>
        </w:rPr>
        <w:br w:type="page"/>
      </w:r>
      <w:bookmarkStart w:id="2" w:name="_Toc415576069"/>
      <w:bookmarkStart w:id="3" w:name="_Toc415576275"/>
      <w:bookmarkStart w:id="4" w:name="_Toc415576477"/>
      <w:r w:rsidR="00FE7C76" w:rsidRPr="00883FDD">
        <w:rPr>
          <w:rFonts w:ascii="Verdana" w:hAnsi="Verdana"/>
          <w:b/>
          <w:color w:val="333399"/>
        </w:rPr>
        <w:lastRenderedPageBreak/>
        <w:t>Contents</w:t>
      </w:r>
      <w:bookmarkEnd w:id="2"/>
      <w:bookmarkEnd w:id="3"/>
      <w:bookmarkEnd w:id="4"/>
    </w:p>
    <w:p w14:paraId="7D16298F" w14:textId="77777777" w:rsidR="00BD1BCC" w:rsidRPr="007F3A3C" w:rsidRDefault="00BD1BCC" w:rsidP="00BD1BCC">
      <w:pPr>
        <w:rPr>
          <w:rFonts w:ascii="Verdana" w:hAnsi="Verdana"/>
          <w:sz w:val="22"/>
          <w:szCs w:val="22"/>
        </w:rPr>
      </w:pPr>
    </w:p>
    <w:p w14:paraId="40FC5035" w14:textId="479A03E5" w:rsidR="000215B8" w:rsidRDefault="00883FDD">
      <w:pPr>
        <w:pStyle w:val="TOC1"/>
        <w:rPr>
          <w:ins w:id="5" w:author="Louise Deighan" w:date="2018-02-15T17:11:00Z"/>
          <w:rFonts w:asciiTheme="minorHAnsi" w:eastAsiaTheme="minorEastAsia" w:hAnsiTheme="minorHAnsi" w:cstheme="minorBidi"/>
          <w:b w:val="0"/>
          <w:noProof/>
          <w:sz w:val="22"/>
          <w:szCs w:val="22"/>
        </w:rPr>
      </w:pPr>
      <w:r>
        <w:rPr>
          <w:szCs w:val="20"/>
        </w:rPr>
        <w:fldChar w:fldCharType="begin"/>
      </w:r>
      <w:r>
        <w:rPr>
          <w:szCs w:val="20"/>
        </w:rPr>
        <w:instrText xml:space="preserve"> TOC \o "3-3" \h \z \t "Heading 1,2,Chapter Heading1,1" </w:instrText>
      </w:r>
      <w:r>
        <w:rPr>
          <w:szCs w:val="20"/>
        </w:rPr>
        <w:fldChar w:fldCharType="separate"/>
      </w:r>
      <w:ins w:id="6" w:author="Louise Deighan" w:date="2018-02-15T17:11:00Z">
        <w:r w:rsidR="000215B8" w:rsidRPr="00161B2A">
          <w:rPr>
            <w:rStyle w:val="Hyperlink"/>
            <w:noProof/>
          </w:rPr>
          <w:fldChar w:fldCharType="begin"/>
        </w:r>
        <w:r w:rsidR="000215B8" w:rsidRPr="00161B2A">
          <w:rPr>
            <w:rStyle w:val="Hyperlink"/>
            <w:noProof/>
          </w:rPr>
          <w:instrText xml:space="preserve"> </w:instrText>
        </w:r>
        <w:r w:rsidR="000215B8">
          <w:rPr>
            <w:noProof/>
          </w:rPr>
          <w:instrText>HYPERLINK \l "_Toc506478042"</w:instrText>
        </w:r>
        <w:r w:rsidR="000215B8" w:rsidRPr="00161B2A">
          <w:rPr>
            <w:rStyle w:val="Hyperlink"/>
            <w:noProof/>
          </w:rPr>
          <w:instrText xml:space="preserve"> </w:instrText>
        </w:r>
        <w:r w:rsidR="000215B8" w:rsidRPr="00161B2A">
          <w:rPr>
            <w:rStyle w:val="Hyperlink"/>
            <w:noProof/>
          </w:rPr>
          <w:fldChar w:fldCharType="separate"/>
        </w:r>
        <w:r w:rsidR="000215B8" w:rsidRPr="00161B2A">
          <w:rPr>
            <w:rStyle w:val="Hyperlink"/>
            <w:noProof/>
          </w:rPr>
          <w:t>1.</w:t>
        </w:r>
        <w:r w:rsidR="000215B8">
          <w:rPr>
            <w:rFonts w:asciiTheme="minorHAnsi" w:eastAsiaTheme="minorEastAsia" w:hAnsiTheme="minorHAnsi" w:cstheme="minorBidi"/>
            <w:b w:val="0"/>
            <w:noProof/>
            <w:sz w:val="22"/>
            <w:szCs w:val="22"/>
          </w:rPr>
          <w:tab/>
        </w:r>
        <w:r w:rsidR="000215B8" w:rsidRPr="00161B2A">
          <w:rPr>
            <w:rStyle w:val="Hyperlink"/>
            <w:noProof/>
          </w:rPr>
          <w:t>Summary - Information Required</w:t>
        </w:r>
        <w:r w:rsidR="000215B8">
          <w:rPr>
            <w:noProof/>
            <w:webHidden/>
          </w:rPr>
          <w:tab/>
        </w:r>
        <w:r w:rsidR="000215B8">
          <w:rPr>
            <w:noProof/>
            <w:webHidden/>
          </w:rPr>
          <w:fldChar w:fldCharType="begin"/>
        </w:r>
        <w:r w:rsidR="000215B8">
          <w:rPr>
            <w:noProof/>
            <w:webHidden/>
          </w:rPr>
          <w:instrText xml:space="preserve"> PAGEREF _Toc506478042 \h </w:instrText>
        </w:r>
      </w:ins>
      <w:r w:rsidR="000215B8">
        <w:rPr>
          <w:noProof/>
          <w:webHidden/>
        </w:rPr>
      </w:r>
      <w:r w:rsidR="000215B8">
        <w:rPr>
          <w:noProof/>
          <w:webHidden/>
        </w:rPr>
        <w:fldChar w:fldCharType="separate"/>
      </w:r>
      <w:ins w:id="7" w:author="Louise Deighan" w:date="2018-02-15T17:11:00Z">
        <w:r w:rsidR="000215B8">
          <w:rPr>
            <w:noProof/>
            <w:webHidden/>
          </w:rPr>
          <w:t>1</w:t>
        </w:r>
        <w:r w:rsidR="000215B8">
          <w:rPr>
            <w:noProof/>
            <w:webHidden/>
          </w:rPr>
          <w:fldChar w:fldCharType="end"/>
        </w:r>
        <w:r w:rsidR="000215B8" w:rsidRPr="00161B2A">
          <w:rPr>
            <w:rStyle w:val="Hyperlink"/>
            <w:noProof/>
          </w:rPr>
          <w:fldChar w:fldCharType="end"/>
        </w:r>
      </w:ins>
    </w:p>
    <w:p w14:paraId="2A9DD746" w14:textId="551E09AF" w:rsidR="000215B8" w:rsidRDefault="000215B8">
      <w:pPr>
        <w:pStyle w:val="TOC1"/>
        <w:rPr>
          <w:ins w:id="8" w:author="Louise Deighan" w:date="2018-02-15T17:11:00Z"/>
          <w:rFonts w:asciiTheme="minorHAnsi" w:eastAsiaTheme="minorEastAsia" w:hAnsiTheme="minorHAnsi" w:cstheme="minorBidi"/>
          <w:b w:val="0"/>
          <w:noProof/>
          <w:sz w:val="22"/>
          <w:szCs w:val="22"/>
        </w:rPr>
      </w:pPr>
      <w:ins w:id="9" w:author="Louise Deighan" w:date="2018-02-15T17:11:00Z">
        <w:r w:rsidRPr="00161B2A">
          <w:rPr>
            <w:rStyle w:val="Hyperlink"/>
            <w:noProof/>
          </w:rPr>
          <w:fldChar w:fldCharType="begin"/>
        </w:r>
        <w:r w:rsidRPr="00161B2A">
          <w:rPr>
            <w:rStyle w:val="Hyperlink"/>
            <w:noProof/>
          </w:rPr>
          <w:instrText xml:space="preserve"> </w:instrText>
        </w:r>
        <w:r>
          <w:rPr>
            <w:noProof/>
          </w:rPr>
          <w:instrText>HYPERLINK \l "_Toc506478043"</w:instrText>
        </w:r>
        <w:r w:rsidRPr="00161B2A">
          <w:rPr>
            <w:rStyle w:val="Hyperlink"/>
            <w:noProof/>
          </w:rPr>
          <w:instrText xml:space="preserve"> </w:instrText>
        </w:r>
        <w:r w:rsidRPr="00161B2A">
          <w:rPr>
            <w:rStyle w:val="Hyperlink"/>
            <w:noProof/>
          </w:rPr>
          <w:fldChar w:fldCharType="separate"/>
        </w:r>
        <w:r w:rsidRPr="00161B2A">
          <w:rPr>
            <w:rStyle w:val="Hyperlink"/>
            <w:noProof/>
          </w:rPr>
          <w:t>2.</w:t>
        </w:r>
        <w:r>
          <w:rPr>
            <w:rFonts w:asciiTheme="minorHAnsi" w:eastAsiaTheme="minorEastAsia" w:hAnsiTheme="minorHAnsi" w:cstheme="minorBidi"/>
            <w:b w:val="0"/>
            <w:noProof/>
            <w:sz w:val="22"/>
            <w:szCs w:val="22"/>
          </w:rPr>
          <w:tab/>
        </w:r>
        <w:r w:rsidRPr="00161B2A">
          <w:rPr>
            <w:rStyle w:val="Hyperlink"/>
            <w:noProof/>
          </w:rPr>
          <w:t>Table by table commentary</w:t>
        </w:r>
        <w:r>
          <w:rPr>
            <w:noProof/>
            <w:webHidden/>
          </w:rPr>
          <w:tab/>
        </w:r>
        <w:r>
          <w:rPr>
            <w:noProof/>
            <w:webHidden/>
          </w:rPr>
          <w:fldChar w:fldCharType="begin"/>
        </w:r>
        <w:r>
          <w:rPr>
            <w:noProof/>
            <w:webHidden/>
          </w:rPr>
          <w:instrText xml:space="preserve"> PAGEREF _Toc506478043 \h </w:instrText>
        </w:r>
      </w:ins>
      <w:r>
        <w:rPr>
          <w:noProof/>
          <w:webHidden/>
        </w:rPr>
      </w:r>
      <w:r>
        <w:rPr>
          <w:noProof/>
          <w:webHidden/>
        </w:rPr>
        <w:fldChar w:fldCharType="separate"/>
      </w:r>
      <w:ins w:id="10" w:author="Louise Deighan" w:date="2018-02-15T17:11:00Z">
        <w:r>
          <w:rPr>
            <w:noProof/>
            <w:webHidden/>
          </w:rPr>
          <w:t>1</w:t>
        </w:r>
        <w:r>
          <w:rPr>
            <w:noProof/>
            <w:webHidden/>
          </w:rPr>
          <w:fldChar w:fldCharType="end"/>
        </w:r>
        <w:r w:rsidRPr="00161B2A">
          <w:rPr>
            <w:rStyle w:val="Hyperlink"/>
            <w:noProof/>
          </w:rPr>
          <w:fldChar w:fldCharType="end"/>
        </w:r>
      </w:ins>
    </w:p>
    <w:p w14:paraId="04586B74" w14:textId="084E80F3" w:rsidR="000215B8" w:rsidRDefault="000215B8">
      <w:pPr>
        <w:pStyle w:val="TOC2"/>
        <w:tabs>
          <w:tab w:val="right" w:pos="10456"/>
        </w:tabs>
        <w:rPr>
          <w:ins w:id="11" w:author="Louise Deighan" w:date="2018-02-15T17:11:00Z"/>
          <w:rFonts w:asciiTheme="minorHAnsi" w:eastAsiaTheme="minorEastAsia" w:hAnsiTheme="minorHAnsi" w:cstheme="minorBidi"/>
          <w:noProof/>
          <w:sz w:val="22"/>
          <w:szCs w:val="22"/>
        </w:rPr>
      </w:pPr>
      <w:ins w:id="12" w:author="Louise Deighan" w:date="2018-02-15T17:11:00Z">
        <w:r w:rsidRPr="00161B2A">
          <w:rPr>
            <w:rStyle w:val="Hyperlink"/>
            <w:noProof/>
          </w:rPr>
          <w:fldChar w:fldCharType="begin"/>
        </w:r>
        <w:r w:rsidRPr="00161B2A">
          <w:rPr>
            <w:rStyle w:val="Hyperlink"/>
            <w:noProof/>
          </w:rPr>
          <w:instrText xml:space="preserve"> </w:instrText>
        </w:r>
        <w:r>
          <w:rPr>
            <w:noProof/>
          </w:rPr>
          <w:instrText>HYPERLINK \l "_Toc506478044"</w:instrText>
        </w:r>
        <w:r w:rsidRPr="00161B2A">
          <w:rPr>
            <w:rStyle w:val="Hyperlink"/>
            <w:noProof/>
          </w:rPr>
          <w:instrText xml:space="preserve"> </w:instrText>
        </w:r>
        <w:r w:rsidRPr="00161B2A">
          <w:rPr>
            <w:rStyle w:val="Hyperlink"/>
            <w:noProof/>
          </w:rPr>
          <w:fldChar w:fldCharType="separate"/>
        </w:r>
        <w:r w:rsidRPr="00161B2A">
          <w:rPr>
            <w:rStyle w:val="Hyperlink"/>
            <w:noProof/>
          </w:rPr>
          <w:t>CC1 - In-year Summary</w:t>
        </w:r>
        <w:r>
          <w:rPr>
            <w:noProof/>
            <w:webHidden/>
          </w:rPr>
          <w:tab/>
        </w:r>
        <w:r>
          <w:rPr>
            <w:noProof/>
            <w:webHidden/>
          </w:rPr>
          <w:fldChar w:fldCharType="begin"/>
        </w:r>
        <w:r>
          <w:rPr>
            <w:noProof/>
            <w:webHidden/>
          </w:rPr>
          <w:instrText xml:space="preserve"> PAGEREF _Toc506478044 \h </w:instrText>
        </w:r>
      </w:ins>
      <w:r>
        <w:rPr>
          <w:noProof/>
          <w:webHidden/>
        </w:rPr>
      </w:r>
      <w:r>
        <w:rPr>
          <w:noProof/>
          <w:webHidden/>
        </w:rPr>
        <w:fldChar w:fldCharType="separate"/>
      </w:r>
      <w:ins w:id="13" w:author="Louise Deighan" w:date="2018-02-15T17:11:00Z">
        <w:r>
          <w:rPr>
            <w:noProof/>
            <w:webHidden/>
          </w:rPr>
          <w:t>1</w:t>
        </w:r>
        <w:r>
          <w:rPr>
            <w:noProof/>
            <w:webHidden/>
          </w:rPr>
          <w:fldChar w:fldCharType="end"/>
        </w:r>
        <w:r w:rsidRPr="00161B2A">
          <w:rPr>
            <w:rStyle w:val="Hyperlink"/>
            <w:noProof/>
          </w:rPr>
          <w:fldChar w:fldCharType="end"/>
        </w:r>
      </w:ins>
    </w:p>
    <w:p w14:paraId="4F1EFE82" w14:textId="5E37FC58" w:rsidR="000215B8" w:rsidRDefault="000215B8">
      <w:pPr>
        <w:pStyle w:val="TOC2"/>
        <w:tabs>
          <w:tab w:val="right" w:pos="10456"/>
        </w:tabs>
        <w:rPr>
          <w:ins w:id="14" w:author="Louise Deighan" w:date="2018-02-15T17:11:00Z"/>
          <w:rFonts w:asciiTheme="minorHAnsi" w:eastAsiaTheme="minorEastAsia" w:hAnsiTheme="minorHAnsi" w:cstheme="minorBidi"/>
          <w:noProof/>
          <w:sz w:val="22"/>
          <w:szCs w:val="22"/>
        </w:rPr>
      </w:pPr>
      <w:ins w:id="15" w:author="Louise Deighan" w:date="2018-02-15T17:11:00Z">
        <w:r w:rsidRPr="00161B2A">
          <w:rPr>
            <w:rStyle w:val="Hyperlink"/>
            <w:noProof/>
          </w:rPr>
          <w:fldChar w:fldCharType="begin"/>
        </w:r>
        <w:r w:rsidRPr="00161B2A">
          <w:rPr>
            <w:rStyle w:val="Hyperlink"/>
            <w:noProof/>
          </w:rPr>
          <w:instrText xml:space="preserve"> </w:instrText>
        </w:r>
        <w:r>
          <w:rPr>
            <w:noProof/>
          </w:rPr>
          <w:instrText>HYPERLINK \l "_Toc506478045"</w:instrText>
        </w:r>
        <w:r w:rsidRPr="00161B2A">
          <w:rPr>
            <w:rStyle w:val="Hyperlink"/>
            <w:noProof/>
          </w:rPr>
          <w:instrText xml:space="preserve"> </w:instrText>
        </w:r>
        <w:r w:rsidRPr="00161B2A">
          <w:rPr>
            <w:rStyle w:val="Hyperlink"/>
            <w:noProof/>
          </w:rPr>
          <w:fldChar w:fldCharType="separate"/>
        </w:r>
        <w:r w:rsidRPr="00161B2A">
          <w:rPr>
            <w:rStyle w:val="Hyperlink"/>
            <w:noProof/>
          </w:rPr>
          <w:t>CC2 - Metered In-year</w:t>
        </w:r>
        <w:r>
          <w:rPr>
            <w:noProof/>
            <w:webHidden/>
          </w:rPr>
          <w:tab/>
        </w:r>
        <w:r>
          <w:rPr>
            <w:noProof/>
            <w:webHidden/>
          </w:rPr>
          <w:fldChar w:fldCharType="begin"/>
        </w:r>
        <w:r>
          <w:rPr>
            <w:noProof/>
            <w:webHidden/>
          </w:rPr>
          <w:instrText xml:space="preserve"> PAGEREF _Toc506478045 \h </w:instrText>
        </w:r>
      </w:ins>
      <w:r>
        <w:rPr>
          <w:noProof/>
          <w:webHidden/>
        </w:rPr>
      </w:r>
      <w:r>
        <w:rPr>
          <w:noProof/>
          <w:webHidden/>
        </w:rPr>
        <w:fldChar w:fldCharType="separate"/>
      </w:r>
      <w:ins w:id="16" w:author="Louise Deighan" w:date="2018-02-15T17:11:00Z">
        <w:r>
          <w:rPr>
            <w:noProof/>
            <w:webHidden/>
          </w:rPr>
          <w:t>1</w:t>
        </w:r>
        <w:r>
          <w:rPr>
            <w:noProof/>
            <w:webHidden/>
          </w:rPr>
          <w:fldChar w:fldCharType="end"/>
        </w:r>
        <w:r w:rsidRPr="00161B2A">
          <w:rPr>
            <w:rStyle w:val="Hyperlink"/>
            <w:noProof/>
          </w:rPr>
          <w:fldChar w:fldCharType="end"/>
        </w:r>
      </w:ins>
    </w:p>
    <w:p w14:paraId="731691FF" w14:textId="02E6A261" w:rsidR="000215B8" w:rsidRDefault="000215B8">
      <w:pPr>
        <w:pStyle w:val="TOC2"/>
        <w:tabs>
          <w:tab w:val="right" w:pos="10456"/>
        </w:tabs>
        <w:rPr>
          <w:ins w:id="17" w:author="Louise Deighan" w:date="2018-02-15T17:11:00Z"/>
          <w:rFonts w:asciiTheme="minorHAnsi" w:eastAsiaTheme="minorEastAsia" w:hAnsiTheme="minorHAnsi" w:cstheme="minorBidi"/>
          <w:noProof/>
          <w:sz w:val="22"/>
          <w:szCs w:val="22"/>
        </w:rPr>
      </w:pPr>
      <w:ins w:id="18" w:author="Louise Deighan" w:date="2018-02-15T17:11:00Z">
        <w:r w:rsidRPr="00161B2A">
          <w:rPr>
            <w:rStyle w:val="Hyperlink"/>
            <w:noProof/>
          </w:rPr>
          <w:fldChar w:fldCharType="begin"/>
        </w:r>
        <w:r w:rsidRPr="00161B2A">
          <w:rPr>
            <w:rStyle w:val="Hyperlink"/>
            <w:noProof/>
          </w:rPr>
          <w:instrText xml:space="preserve"> </w:instrText>
        </w:r>
        <w:r>
          <w:rPr>
            <w:noProof/>
          </w:rPr>
          <w:instrText>HYPERLINK \l "_Toc506478046"</w:instrText>
        </w:r>
        <w:r w:rsidRPr="00161B2A">
          <w:rPr>
            <w:rStyle w:val="Hyperlink"/>
            <w:noProof/>
          </w:rPr>
          <w:instrText xml:space="preserve"> </w:instrText>
        </w:r>
        <w:r w:rsidRPr="00161B2A">
          <w:rPr>
            <w:rStyle w:val="Hyperlink"/>
            <w:noProof/>
          </w:rPr>
          <w:fldChar w:fldCharType="separate"/>
        </w:r>
        <w:r w:rsidRPr="00161B2A">
          <w:rPr>
            <w:rStyle w:val="Hyperlink"/>
            <w:noProof/>
          </w:rPr>
          <w:t>CC3 - Unmetered In-year</w:t>
        </w:r>
        <w:r>
          <w:rPr>
            <w:noProof/>
            <w:webHidden/>
          </w:rPr>
          <w:tab/>
        </w:r>
        <w:r>
          <w:rPr>
            <w:noProof/>
            <w:webHidden/>
          </w:rPr>
          <w:fldChar w:fldCharType="begin"/>
        </w:r>
        <w:r>
          <w:rPr>
            <w:noProof/>
            <w:webHidden/>
          </w:rPr>
          <w:instrText xml:space="preserve"> PAGEREF _Toc506478046 \h </w:instrText>
        </w:r>
      </w:ins>
      <w:r>
        <w:rPr>
          <w:noProof/>
          <w:webHidden/>
        </w:rPr>
      </w:r>
      <w:r>
        <w:rPr>
          <w:noProof/>
          <w:webHidden/>
        </w:rPr>
        <w:fldChar w:fldCharType="separate"/>
      </w:r>
      <w:ins w:id="19" w:author="Louise Deighan" w:date="2018-02-15T17:11:00Z">
        <w:r>
          <w:rPr>
            <w:noProof/>
            <w:webHidden/>
          </w:rPr>
          <w:t>2</w:t>
        </w:r>
        <w:r>
          <w:rPr>
            <w:noProof/>
            <w:webHidden/>
          </w:rPr>
          <w:fldChar w:fldCharType="end"/>
        </w:r>
        <w:r w:rsidRPr="00161B2A">
          <w:rPr>
            <w:rStyle w:val="Hyperlink"/>
            <w:noProof/>
          </w:rPr>
          <w:fldChar w:fldCharType="end"/>
        </w:r>
      </w:ins>
    </w:p>
    <w:p w14:paraId="43EBDC7F" w14:textId="49EA00B8" w:rsidR="000215B8" w:rsidRDefault="000215B8">
      <w:pPr>
        <w:pStyle w:val="TOC2"/>
        <w:tabs>
          <w:tab w:val="right" w:pos="10456"/>
        </w:tabs>
        <w:rPr>
          <w:ins w:id="20" w:author="Louise Deighan" w:date="2018-02-15T17:11:00Z"/>
          <w:rFonts w:asciiTheme="minorHAnsi" w:eastAsiaTheme="minorEastAsia" w:hAnsiTheme="minorHAnsi" w:cstheme="minorBidi"/>
          <w:noProof/>
          <w:sz w:val="22"/>
          <w:szCs w:val="22"/>
        </w:rPr>
      </w:pPr>
      <w:ins w:id="21" w:author="Louise Deighan" w:date="2018-02-15T17:11:00Z">
        <w:r w:rsidRPr="00161B2A">
          <w:rPr>
            <w:rStyle w:val="Hyperlink"/>
            <w:noProof/>
          </w:rPr>
          <w:fldChar w:fldCharType="begin"/>
        </w:r>
        <w:r w:rsidRPr="00161B2A">
          <w:rPr>
            <w:rStyle w:val="Hyperlink"/>
            <w:noProof/>
          </w:rPr>
          <w:instrText xml:space="preserve"> </w:instrText>
        </w:r>
        <w:r>
          <w:rPr>
            <w:noProof/>
          </w:rPr>
          <w:instrText>HYPERLINK \l "_Toc506478047"</w:instrText>
        </w:r>
        <w:r w:rsidRPr="00161B2A">
          <w:rPr>
            <w:rStyle w:val="Hyperlink"/>
            <w:noProof/>
          </w:rPr>
          <w:instrText xml:space="preserve"> </w:instrText>
        </w:r>
        <w:r w:rsidRPr="00161B2A">
          <w:rPr>
            <w:rStyle w:val="Hyperlink"/>
            <w:noProof/>
          </w:rPr>
          <w:fldChar w:fldCharType="separate"/>
        </w:r>
        <w:r w:rsidRPr="00161B2A">
          <w:rPr>
            <w:rStyle w:val="Hyperlink"/>
            <w:noProof/>
          </w:rPr>
          <w:t>CC4 - Completed Summary</w:t>
        </w:r>
        <w:r>
          <w:rPr>
            <w:noProof/>
            <w:webHidden/>
          </w:rPr>
          <w:tab/>
        </w:r>
        <w:r>
          <w:rPr>
            <w:noProof/>
            <w:webHidden/>
          </w:rPr>
          <w:fldChar w:fldCharType="begin"/>
        </w:r>
        <w:r>
          <w:rPr>
            <w:noProof/>
            <w:webHidden/>
          </w:rPr>
          <w:instrText xml:space="preserve"> PAGEREF _Toc506478047 \h </w:instrText>
        </w:r>
      </w:ins>
      <w:r>
        <w:rPr>
          <w:noProof/>
          <w:webHidden/>
        </w:rPr>
      </w:r>
      <w:r>
        <w:rPr>
          <w:noProof/>
          <w:webHidden/>
        </w:rPr>
        <w:fldChar w:fldCharType="separate"/>
      </w:r>
      <w:ins w:id="22" w:author="Louise Deighan" w:date="2018-02-15T17:11:00Z">
        <w:r>
          <w:rPr>
            <w:noProof/>
            <w:webHidden/>
          </w:rPr>
          <w:t>2</w:t>
        </w:r>
        <w:r>
          <w:rPr>
            <w:noProof/>
            <w:webHidden/>
          </w:rPr>
          <w:fldChar w:fldCharType="end"/>
        </w:r>
        <w:r w:rsidRPr="00161B2A">
          <w:rPr>
            <w:rStyle w:val="Hyperlink"/>
            <w:noProof/>
          </w:rPr>
          <w:fldChar w:fldCharType="end"/>
        </w:r>
      </w:ins>
    </w:p>
    <w:p w14:paraId="4A76CD87" w14:textId="090BA6ED" w:rsidR="000215B8" w:rsidRDefault="000215B8">
      <w:pPr>
        <w:pStyle w:val="TOC2"/>
        <w:tabs>
          <w:tab w:val="right" w:pos="10456"/>
        </w:tabs>
        <w:rPr>
          <w:ins w:id="23" w:author="Louise Deighan" w:date="2018-02-15T17:11:00Z"/>
          <w:rFonts w:asciiTheme="minorHAnsi" w:eastAsiaTheme="minorEastAsia" w:hAnsiTheme="minorHAnsi" w:cstheme="minorBidi"/>
          <w:noProof/>
          <w:sz w:val="22"/>
          <w:szCs w:val="22"/>
        </w:rPr>
      </w:pPr>
      <w:ins w:id="24" w:author="Louise Deighan" w:date="2018-02-15T17:11:00Z">
        <w:r w:rsidRPr="00161B2A">
          <w:rPr>
            <w:rStyle w:val="Hyperlink"/>
            <w:noProof/>
          </w:rPr>
          <w:fldChar w:fldCharType="begin"/>
        </w:r>
        <w:r w:rsidRPr="00161B2A">
          <w:rPr>
            <w:rStyle w:val="Hyperlink"/>
            <w:noProof/>
          </w:rPr>
          <w:instrText xml:space="preserve"> </w:instrText>
        </w:r>
        <w:r>
          <w:rPr>
            <w:noProof/>
          </w:rPr>
          <w:instrText>HYPERLINK \l "_Toc506478048"</w:instrText>
        </w:r>
        <w:r w:rsidRPr="00161B2A">
          <w:rPr>
            <w:rStyle w:val="Hyperlink"/>
            <w:noProof/>
          </w:rPr>
          <w:instrText xml:space="preserve"> </w:instrText>
        </w:r>
        <w:r w:rsidRPr="00161B2A">
          <w:rPr>
            <w:rStyle w:val="Hyperlink"/>
            <w:noProof/>
          </w:rPr>
          <w:fldChar w:fldCharType="separate"/>
        </w:r>
        <w:r w:rsidRPr="00161B2A">
          <w:rPr>
            <w:rStyle w:val="Hyperlink"/>
            <w:noProof/>
          </w:rPr>
          <w:t>CC5 - Annual Quotations Issued</w:t>
        </w:r>
        <w:r>
          <w:rPr>
            <w:noProof/>
            <w:webHidden/>
          </w:rPr>
          <w:tab/>
        </w:r>
        <w:r>
          <w:rPr>
            <w:noProof/>
            <w:webHidden/>
          </w:rPr>
          <w:fldChar w:fldCharType="begin"/>
        </w:r>
        <w:r>
          <w:rPr>
            <w:noProof/>
            <w:webHidden/>
          </w:rPr>
          <w:instrText xml:space="preserve"> PAGEREF _Toc506478048 \h </w:instrText>
        </w:r>
      </w:ins>
      <w:r>
        <w:rPr>
          <w:noProof/>
          <w:webHidden/>
        </w:rPr>
      </w:r>
      <w:r>
        <w:rPr>
          <w:noProof/>
          <w:webHidden/>
        </w:rPr>
        <w:fldChar w:fldCharType="separate"/>
      </w:r>
      <w:ins w:id="25" w:author="Louise Deighan" w:date="2018-02-15T17:11:00Z">
        <w:r>
          <w:rPr>
            <w:noProof/>
            <w:webHidden/>
          </w:rPr>
          <w:t>3</w:t>
        </w:r>
        <w:r>
          <w:rPr>
            <w:noProof/>
            <w:webHidden/>
          </w:rPr>
          <w:fldChar w:fldCharType="end"/>
        </w:r>
        <w:r w:rsidRPr="00161B2A">
          <w:rPr>
            <w:rStyle w:val="Hyperlink"/>
            <w:noProof/>
          </w:rPr>
          <w:fldChar w:fldCharType="end"/>
        </w:r>
      </w:ins>
    </w:p>
    <w:p w14:paraId="4AB78245" w14:textId="133EA89A" w:rsidR="000215B8" w:rsidRDefault="000215B8">
      <w:pPr>
        <w:pStyle w:val="TOC2"/>
        <w:tabs>
          <w:tab w:val="right" w:pos="10456"/>
        </w:tabs>
        <w:rPr>
          <w:ins w:id="26" w:author="Louise Deighan" w:date="2018-02-15T17:11:00Z"/>
          <w:rFonts w:asciiTheme="minorHAnsi" w:eastAsiaTheme="minorEastAsia" w:hAnsiTheme="minorHAnsi" w:cstheme="minorBidi"/>
          <w:noProof/>
          <w:sz w:val="22"/>
          <w:szCs w:val="22"/>
        </w:rPr>
      </w:pPr>
      <w:ins w:id="27" w:author="Louise Deighan" w:date="2018-02-15T17:11:00Z">
        <w:r w:rsidRPr="00161B2A">
          <w:rPr>
            <w:rStyle w:val="Hyperlink"/>
            <w:noProof/>
          </w:rPr>
          <w:fldChar w:fldCharType="begin"/>
        </w:r>
        <w:r w:rsidRPr="00161B2A">
          <w:rPr>
            <w:rStyle w:val="Hyperlink"/>
            <w:noProof/>
          </w:rPr>
          <w:instrText xml:space="preserve"> </w:instrText>
        </w:r>
        <w:r>
          <w:rPr>
            <w:noProof/>
          </w:rPr>
          <w:instrText>HYPERLINK \l "_Toc506478049"</w:instrText>
        </w:r>
        <w:r w:rsidRPr="00161B2A">
          <w:rPr>
            <w:rStyle w:val="Hyperlink"/>
            <w:noProof/>
          </w:rPr>
          <w:instrText xml:space="preserve"> </w:instrText>
        </w:r>
        <w:r w:rsidRPr="00161B2A">
          <w:rPr>
            <w:rStyle w:val="Hyperlink"/>
            <w:noProof/>
          </w:rPr>
          <w:fldChar w:fldCharType="separate"/>
        </w:r>
        <w:r w:rsidRPr="00161B2A">
          <w:rPr>
            <w:rStyle w:val="Hyperlink"/>
            <w:noProof/>
          </w:rPr>
          <w:t>CC6 - Annual Out of Area Connections</w:t>
        </w:r>
        <w:r>
          <w:rPr>
            <w:noProof/>
            <w:webHidden/>
          </w:rPr>
          <w:tab/>
        </w:r>
        <w:r>
          <w:rPr>
            <w:noProof/>
            <w:webHidden/>
          </w:rPr>
          <w:fldChar w:fldCharType="begin"/>
        </w:r>
        <w:r>
          <w:rPr>
            <w:noProof/>
            <w:webHidden/>
          </w:rPr>
          <w:instrText xml:space="preserve"> PAGEREF _Toc506478049 \h </w:instrText>
        </w:r>
      </w:ins>
      <w:r>
        <w:rPr>
          <w:noProof/>
          <w:webHidden/>
        </w:rPr>
      </w:r>
      <w:r>
        <w:rPr>
          <w:noProof/>
          <w:webHidden/>
        </w:rPr>
        <w:fldChar w:fldCharType="separate"/>
      </w:r>
      <w:ins w:id="28" w:author="Louise Deighan" w:date="2018-02-15T17:11:00Z">
        <w:r>
          <w:rPr>
            <w:noProof/>
            <w:webHidden/>
          </w:rPr>
          <w:t>3</w:t>
        </w:r>
        <w:r>
          <w:rPr>
            <w:noProof/>
            <w:webHidden/>
          </w:rPr>
          <w:fldChar w:fldCharType="end"/>
        </w:r>
        <w:r w:rsidRPr="00161B2A">
          <w:rPr>
            <w:rStyle w:val="Hyperlink"/>
            <w:noProof/>
          </w:rPr>
          <w:fldChar w:fldCharType="end"/>
        </w:r>
      </w:ins>
    </w:p>
    <w:p w14:paraId="7D0D5CD1" w14:textId="19711E98" w:rsidR="000215B8" w:rsidRDefault="000215B8">
      <w:pPr>
        <w:pStyle w:val="TOC2"/>
        <w:tabs>
          <w:tab w:val="right" w:pos="10456"/>
        </w:tabs>
        <w:rPr>
          <w:ins w:id="29" w:author="Louise Deighan" w:date="2018-02-15T17:11:00Z"/>
          <w:rFonts w:asciiTheme="minorHAnsi" w:eastAsiaTheme="minorEastAsia" w:hAnsiTheme="minorHAnsi" w:cstheme="minorBidi"/>
          <w:noProof/>
          <w:sz w:val="22"/>
          <w:szCs w:val="22"/>
        </w:rPr>
      </w:pPr>
      <w:ins w:id="30" w:author="Louise Deighan" w:date="2018-02-15T17:11:00Z">
        <w:r w:rsidRPr="00161B2A">
          <w:rPr>
            <w:rStyle w:val="Hyperlink"/>
            <w:noProof/>
          </w:rPr>
          <w:fldChar w:fldCharType="begin"/>
        </w:r>
        <w:r w:rsidRPr="00161B2A">
          <w:rPr>
            <w:rStyle w:val="Hyperlink"/>
            <w:noProof/>
          </w:rPr>
          <w:instrText xml:space="preserve"> </w:instrText>
        </w:r>
        <w:r>
          <w:rPr>
            <w:noProof/>
          </w:rPr>
          <w:instrText>HYPERLINK \l "_Toc506478050"</w:instrText>
        </w:r>
        <w:r w:rsidRPr="00161B2A">
          <w:rPr>
            <w:rStyle w:val="Hyperlink"/>
            <w:noProof/>
          </w:rPr>
          <w:instrText xml:space="preserve"> </w:instrText>
        </w:r>
        <w:r w:rsidRPr="00161B2A">
          <w:rPr>
            <w:rStyle w:val="Hyperlink"/>
            <w:noProof/>
          </w:rPr>
          <w:fldChar w:fldCharType="separate"/>
        </w:r>
        <w:r w:rsidRPr="00161B2A">
          <w:rPr>
            <w:rStyle w:val="Hyperlink"/>
            <w:noProof/>
          </w:rPr>
          <w:t>CC7 - Direct Related Party Margin (RPM)</w:t>
        </w:r>
        <w:r>
          <w:rPr>
            <w:noProof/>
            <w:webHidden/>
          </w:rPr>
          <w:tab/>
        </w:r>
        <w:r>
          <w:rPr>
            <w:noProof/>
            <w:webHidden/>
          </w:rPr>
          <w:fldChar w:fldCharType="begin"/>
        </w:r>
        <w:r>
          <w:rPr>
            <w:noProof/>
            <w:webHidden/>
          </w:rPr>
          <w:instrText xml:space="preserve"> PAGEREF _Toc506478050 \h </w:instrText>
        </w:r>
      </w:ins>
      <w:r>
        <w:rPr>
          <w:noProof/>
          <w:webHidden/>
        </w:rPr>
      </w:r>
      <w:r>
        <w:rPr>
          <w:noProof/>
          <w:webHidden/>
        </w:rPr>
        <w:fldChar w:fldCharType="separate"/>
      </w:r>
      <w:ins w:id="31" w:author="Louise Deighan" w:date="2018-02-15T17:11:00Z">
        <w:r>
          <w:rPr>
            <w:noProof/>
            <w:webHidden/>
          </w:rPr>
          <w:t>4</w:t>
        </w:r>
        <w:r>
          <w:rPr>
            <w:noProof/>
            <w:webHidden/>
          </w:rPr>
          <w:fldChar w:fldCharType="end"/>
        </w:r>
        <w:r w:rsidRPr="00161B2A">
          <w:rPr>
            <w:rStyle w:val="Hyperlink"/>
            <w:noProof/>
          </w:rPr>
          <w:fldChar w:fldCharType="end"/>
        </w:r>
      </w:ins>
    </w:p>
    <w:p w14:paraId="04AEB045" w14:textId="3100ACFE" w:rsidR="000215B8" w:rsidRDefault="000215B8">
      <w:pPr>
        <w:pStyle w:val="TOC2"/>
        <w:tabs>
          <w:tab w:val="right" w:pos="10456"/>
        </w:tabs>
        <w:rPr>
          <w:ins w:id="32" w:author="Louise Deighan" w:date="2018-02-15T17:11:00Z"/>
          <w:rFonts w:asciiTheme="minorHAnsi" w:eastAsiaTheme="minorEastAsia" w:hAnsiTheme="minorHAnsi" w:cstheme="minorBidi"/>
          <w:noProof/>
          <w:sz w:val="22"/>
          <w:szCs w:val="22"/>
        </w:rPr>
      </w:pPr>
      <w:ins w:id="33" w:author="Louise Deighan" w:date="2018-02-15T17:11:00Z">
        <w:r w:rsidRPr="00161B2A">
          <w:rPr>
            <w:rStyle w:val="Hyperlink"/>
            <w:noProof/>
          </w:rPr>
          <w:fldChar w:fldCharType="begin"/>
        </w:r>
        <w:r w:rsidRPr="00161B2A">
          <w:rPr>
            <w:rStyle w:val="Hyperlink"/>
            <w:noProof/>
          </w:rPr>
          <w:instrText xml:space="preserve"> </w:instrText>
        </w:r>
        <w:r>
          <w:rPr>
            <w:noProof/>
          </w:rPr>
          <w:instrText>HYPERLINK \l "_Toc506478051"</w:instrText>
        </w:r>
        <w:r w:rsidRPr="00161B2A">
          <w:rPr>
            <w:rStyle w:val="Hyperlink"/>
            <w:noProof/>
          </w:rPr>
          <w:instrText xml:space="preserve"> </w:instrText>
        </w:r>
        <w:r w:rsidRPr="00161B2A">
          <w:rPr>
            <w:rStyle w:val="Hyperlink"/>
            <w:noProof/>
          </w:rPr>
          <w:fldChar w:fldCharType="separate"/>
        </w:r>
        <w:r w:rsidRPr="00161B2A">
          <w:rPr>
            <w:rStyle w:val="Hyperlink"/>
            <w:noProof/>
          </w:rPr>
          <w:t>CC8 - Time to Connect &amp; Time to Quote</w:t>
        </w:r>
        <w:r>
          <w:rPr>
            <w:noProof/>
            <w:webHidden/>
          </w:rPr>
          <w:tab/>
        </w:r>
        <w:r>
          <w:rPr>
            <w:noProof/>
            <w:webHidden/>
          </w:rPr>
          <w:fldChar w:fldCharType="begin"/>
        </w:r>
        <w:r>
          <w:rPr>
            <w:noProof/>
            <w:webHidden/>
          </w:rPr>
          <w:instrText xml:space="preserve"> PAGEREF _Toc506478051 \h </w:instrText>
        </w:r>
      </w:ins>
      <w:r>
        <w:rPr>
          <w:noProof/>
          <w:webHidden/>
        </w:rPr>
      </w:r>
      <w:r>
        <w:rPr>
          <w:noProof/>
          <w:webHidden/>
        </w:rPr>
        <w:fldChar w:fldCharType="separate"/>
      </w:r>
      <w:ins w:id="34" w:author="Louise Deighan" w:date="2018-02-15T17:11:00Z">
        <w:r>
          <w:rPr>
            <w:noProof/>
            <w:webHidden/>
          </w:rPr>
          <w:t>4</w:t>
        </w:r>
        <w:r>
          <w:rPr>
            <w:noProof/>
            <w:webHidden/>
          </w:rPr>
          <w:fldChar w:fldCharType="end"/>
        </w:r>
        <w:r w:rsidRPr="00161B2A">
          <w:rPr>
            <w:rStyle w:val="Hyperlink"/>
            <w:noProof/>
          </w:rPr>
          <w:fldChar w:fldCharType="end"/>
        </w:r>
      </w:ins>
    </w:p>
    <w:p w14:paraId="6BFB2B23" w14:textId="017A041C" w:rsidR="00B73CE8" w:rsidDel="000215B8" w:rsidRDefault="00B73CE8">
      <w:pPr>
        <w:pStyle w:val="TOC1"/>
        <w:rPr>
          <w:del w:id="35" w:author="Louise Deighan" w:date="2018-02-15T17:11:00Z"/>
          <w:rFonts w:asciiTheme="minorHAnsi" w:eastAsiaTheme="minorEastAsia" w:hAnsiTheme="minorHAnsi" w:cstheme="minorBidi"/>
          <w:b w:val="0"/>
          <w:noProof/>
          <w:sz w:val="22"/>
          <w:szCs w:val="22"/>
        </w:rPr>
      </w:pPr>
      <w:del w:id="36" w:author="Louise Deighan" w:date="2018-02-15T17:11:00Z">
        <w:r w:rsidRPr="00755D3E" w:rsidDel="000215B8">
          <w:delText>1.</w:delText>
        </w:r>
        <w:r w:rsidDel="000215B8">
          <w:rPr>
            <w:rFonts w:asciiTheme="minorHAnsi" w:eastAsiaTheme="minorEastAsia" w:hAnsiTheme="minorHAnsi" w:cstheme="minorBidi"/>
            <w:b w:val="0"/>
            <w:noProof/>
            <w:sz w:val="22"/>
            <w:szCs w:val="22"/>
          </w:rPr>
          <w:tab/>
        </w:r>
        <w:r w:rsidRPr="00755D3E" w:rsidDel="000215B8">
          <w:delText>Summary - Information Required</w:delText>
        </w:r>
        <w:r w:rsidDel="000215B8">
          <w:rPr>
            <w:noProof/>
            <w:webHidden/>
          </w:rPr>
          <w:tab/>
          <w:delText>1</w:delText>
        </w:r>
      </w:del>
    </w:p>
    <w:p w14:paraId="1DB2BC80" w14:textId="23F3011B" w:rsidR="00B73CE8" w:rsidDel="000215B8" w:rsidRDefault="00B73CE8">
      <w:pPr>
        <w:pStyle w:val="TOC1"/>
        <w:rPr>
          <w:del w:id="37" w:author="Louise Deighan" w:date="2018-02-15T17:11:00Z"/>
          <w:rFonts w:asciiTheme="minorHAnsi" w:eastAsiaTheme="minorEastAsia" w:hAnsiTheme="minorHAnsi" w:cstheme="minorBidi"/>
          <w:b w:val="0"/>
          <w:noProof/>
          <w:sz w:val="22"/>
          <w:szCs w:val="22"/>
        </w:rPr>
      </w:pPr>
      <w:del w:id="38" w:author="Louise Deighan" w:date="2018-02-15T17:11:00Z">
        <w:r w:rsidRPr="00755D3E" w:rsidDel="000215B8">
          <w:delText>2.</w:delText>
        </w:r>
        <w:r w:rsidDel="000215B8">
          <w:rPr>
            <w:rFonts w:asciiTheme="minorHAnsi" w:eastAsiaTheme="minorEastAsia" w:hAnsiTheme="minorHAnsi" w:cstheme="minorBidi"/>
            <w:b w:val="0"/>
            <w:noProof/>
            <w:sz w:val="22"/>
            <w:szCs w:val="22"/>
          </w:rPr>
          <w:tab/>
        </w:r>
        <w:r w:rsidRPr="00755D3E" w:rsidDel="000215B8">
          <w:delText>Table by table commentary</w:delText>
        </w:r>
        <w:r w:rsidDel="000215B8">
          <w:rPr>
            <w:noProof/>
            <w:webHidden/>
          </w:rPr>
          <w:tab/>
          <w:delText>1</w:delText>
        </w:r>
      </w:del>
    </w:p>
    <w:p w14:paraId="6CF64BCB" w14:textId="23CEED9A" w:rsidR="00B73CE8" w:rsidDel="000215B8" w:rsidRDefault="00B73CE8">
      <w:pPr>
        <w:pStyle w:val="TOC2"/>
        <w:tabs>
          <w:tab w:val="right" w:pos="10456"/>
        </w:tabs>
        <w:rPr>
          <w:del w:id="39" w:author="Louise Deighan" w:date="2018-02-15T17:11:00Z"/>
          <w:rFonts w:asciiTheme="minorHAnsi" w:eastAsiaTheme="minorEastAsia" w:hAnsiTheme="minorHAnsi" w:cstheme="minorBidi"/>
          <w:noProof/>
          <w:sz w:val="22"/>
          <w:szCs w:val="22"/>
        </w:rPr>
      </w:pPr>
      <w:del w:id="40" w:author="Louise Deighan" w:date="2018-02-15T17:11:00Z">
        <w:r w:rsidRPr="00755D3E" w:rsidDel="000215B8">
          <w:delText>CR1 - In-year Summary</w:delText>
        </w:r>
        <w:r w:rsidDel="000215B8">
          <w:rPr>
            <w:noProof/>
            <w:webHidden/>
          </w:rPr>
          <w:tab/>
          <w:delText>1</w:delText>
        </w:r>
      </w:del>
    </w:p>
    <w:p w14:paraId="3FC6AE05" w14:textId="15478D76" w:rsidR="00B73CE8" w:rsidDel="000215B8" w:rsidRDefault="00B73CE8">
      <w:pPr>
        <w:pStyle w:val="TOC2"/>
        <w:tabs>
          <w:tab w:val="right" w:pos="10456"/>
        </w:tabs>
        <w:rPr>
          <w:del w:id="41" w:author="Louise Deighan" w:date="2018-02-15T17:11:00Z"/>
          <w:rFonts w:asciiTheme="minorHAnsi" w:eastAsiaTheme="minorEastAsia" w:hAnsiTheme="minorHAnsi" w:cstheme="minorBidi"/>
          <w:noProof/>
          <w:sz w:val="22"/>
          <w:szCs w:val="22"/>
        </w:rPr>
      </w:pPr>
      <w:del w:id="42" w:author="Louise Deighan" w:date="2018-02-15T17:11:00Z">
        <w:r w:rsidRPr="00755D3E" w:rsidDel="000215B8">
          <w:delText>CR2 - Metered In-year</w:delText>
        </w:r>
        <w:r w:rsidDel="000215B8">
          <w:rPr>
            <w:noProof/>
            <w:webHidden/>
          </w:rPr>
          <w:tab/>
          <w:delText>1</w:delText>
        </w:r>
      </w:del>
    </w:p>
    <w:p w14:paraId="440ED8A6" w14:textId="484AF4A8" w:rsidR="00B73CE8" w:rsidDel="000215B8" w:rsidRDefault="00B73CE8">
      <w:pPr>
        <w:pStyle w:val="TOC2"/>
        <w:tabs>
          <w:tab w:val="right" w:pos="10456"/>
        </w:tabs>
        <w:rPr>
          <w:del w:id="43" w:author="Louise Deighan" w:date="2018-02-15T17:11:00Z"/>
          <w:rFonts w:asciiTheme="minorHAnsi" w:eastAsiaTheme="minorEastAsia" w:hAnsiTheme="minorHAnsi" w:cstheme="minorBidi"/>
          <w:noProof/>
          <w:sz w:val="22"/>
          <w:szCs w:val="22"/>
        </w:rPr>
      </w:pPr>
      <w:del w:id="44" w:author="Louise Deighan" w:date="2018-02-15T17:11:00Z">
        <w:r w:rsidRPr="00755D3E" w:rsidDel="000215B8">
          <w:delText>CR3 - Unmetered In-year</w:delText>
        </w:r>
        <w:r w:rsidDel="000215B8">
          <w:rPr>
            <w:noProof/>
            <w:webHidden/>
          </w:rPr>
          <w:tab/>
          <w:delText>2</w:delText>
        </w:r>
      </w:del>
    </w:p>
    <w:p w14:paraId="089A2230" w14:textId="25D6168F" w:rsidR="00B73CE8" w:rsidDel="000215B8" w:rsidRDefault="00B73CE8">
      <w:pPr>
        <w:pStyle w:val="TOC2"/>
        <w:tabs>
          <w:tab w:val="right" w:pos="10456"/>
        </w:tabs>
        <w:rPr>
          <w:del w:id="45" w:author="Louise Deighan" w:date="2018-02-15T17:11:00Z"/>
          <w:rFonts w:asciiTheme="minorHAnsi" w:eastAsiaTheme="minorEastAsia" w:hAnsiTheme="minorHAnsi" w:cstheme="minorBidi"/>
          <w:noProof/>
          <w:sz w:val="22"/>
          <w:szCs w:val="22"/>
        </w:rPr>
      </w:pPr>
      <w:del w:id="46" w:author="Louise Deighan" w:date="2018-02-15T17:11:00Z">
        <w:r w:rsidRPr="00755D3E" w:rsidDel="000215B8">
          <w:delText>CR4 - Completed Summary</w:delText>
        </w:r>
        <w:r w:rsidDel="000215B8">
          <w:rPr>
            <w:noProof/>
            <w:webHidden/>
          </w:rPr>
          <w:tab/>
          <w:delText>2</w:delText>
        </w:r>
      </w:del>
    </w:p>
    <w:p w14:paraId="1C1E42AA" w14:textId="35ABEA61" w:rsidR="00B73CE8" w:rsidDel="000215B8" w:rsidRDefault="00B73CE8">
      <w:pPr>
        <w:pStyle w:val="TOC2"/>
        <w:tabs>
          <w:tab w:val="right" w:pos="10456"/>
        </w:tabs>
        <w:rPr>
          <w:del w:id="47" w:author="Louise Deighan" w:date="2018-02-15T17:11:00Z"/>
          <w:rFonts w:asciiTheme="minorHAnsi" w:eastAsiaTheme="minorEastAsia" w:hAnsiTheme="minorHAnsi" w:cstheme="minorBidi"/>
          <w:noProof/>
          <w:sz w:val="22"/>
          <w:szCs w:val="22"/>
        </w:rPr>
      </w:pPr>
      <w:del w:id="48" w:author="Louise Deighan" w:date="2018-02-15T17:11:00Z">
        <w:r w:rsidRPr="00755D3E" w:rsidDel="000215B8">
          <w:delText>CR5 - Metered Connections Completed including Distributed Generation (DG)</w:delText>
        </w:r>
        <w:r w:rsidDel="000215B8">
          <w:rPr>
            <w:noProof/>
            <w:webHidden/>
          </w:rPr>
          <w:tab/>
          <w:delText>2</w:delText>
        </w:r>
      </w:del>
    </w:p>
    <w:p w14:paraId="4FF02236" w14:textId="2B0C7072" w:rsidR="00B73CE8" w:rsidDel="000215B8" w:rsidRDefault="00B73CE8">
      <w:pPr>
        <w:pStyle w:val="TOC2"/>
        <w:tabs>
          <w:tab w:val="right" w:pos="10456"/>
        </w:tabs>
        <w:rPr>
          <w:del w:id="49" w:author="Louise Deighan" w:date="2018-02-15T17:11:00Z"/>
          <w:rFonts w:asciiTheme="minorHAnsi" w:eastAsiaTheme="minorEastAsia" w:hAnsiTheme="minorHAnsi" w:cstheme="minorBidi"/>
          <w:noProof/>
          <w:sz w:val="22"/>
          <w:szCs w:val="22"/>
        </w:rPr>
      </w:pPr>
      <w:del w:id="50" w:author="Louise Deighan" w:date="2018-02-15T17:11:00Z">
        <w:r w:rsidRPr="00755D3E" w:rsidDel="000215B8">
          <w:delText>CR6 - Unmetered Connections Completed</w:delText>
        </w:r>
        <w:r w:rsidDel="000215B8">
          <w:rPr>
            <w:noProof/>
            <w:webHidden/>
          </w:rPr>
          <w:tab/>
          <w:delText>3</w:delText>
        </w:r>
      </w:del>
    </w:p>
    <w:p w14:paraId="4A5D6322" w14:textId="14B059D2" w:rsidR="00B73CE8" w:rsidDel="000215B8" w:rsidRDefault="00B73CE8">
      <w:pPr>
        <w:pStyle w:val="TOC2"/>
        <w:tabs>
          <w:tab w:val="right" w:pos="10456"/>
        </w:tabs>
        <w:rPr>
          <w:del w:id="51" w:author="Louise Deighan" w:date="2018-02-15T17:11:00Z"/>
          <w:rFonts w:asciiTheme="minorHAnsi" w:eastAsiaTheme="minorEastAsia" w:hAnsiTheme="minorHAnsi" w:cstheme="minorBidi"/>
          <w:noProof/>
          <w:sz w:val="22"/>
          <w:szCs w:val="22"/>
        </w:rPr>
      </w:pPr>
      <w:del w:id="52" w:author="Louise Deighan" w:date="2018-02-15T17:11:00Z">
        <w:r w:rsidRPr="00755D3E" w:rsidDel="000215B8">
          <w:delText>CR7 - Annual Quotations Issued</w:delText>
        </w:r>
        <w:r w:rsidDel="000215B8">
          <w:rPr>
            <w:noProof/>
            <w:webHidden/>
          </w:rPr>
          <w:tab/>
          <w:delText>3</w:delText>
        </w:r>
      </w:del>
    </w:p>
    <w:p w14:paraId="7BB0F04E" w14:textId="2BDCD9DF" w:rsidR="00B73CE8" w:rsidDel="000215B8" w:rsidRDefault="00B73CE8">
      <w:pPr>
        <w:pStyle w:val="TOC2"/>
        <w:tabs>
          <w:tab w:val="right" w:pos="10456"/>
        </w:tabs>
        <w:rPr>
          <w:del w:id="53" w:author="Louise Deighan" w:date="2018-02-15T17:11:00Z"/>
          <w:rFonts w:asciiTheme="minorHAnsi" w:eastAsiaTheme="minorEastAsia" w:hAnsiTheme="minorHAnsi" w:cstheme="minorBidi"/>
          <w:noProof/>
          <w:sz w:val="22"/>
          <w:szCs w:val="22"/>
        </w:rPr>
      </w:pPr>
      <w:del w:id="54" w:author="Louise Deighan" w:date="2018-02-15T17:11:00Z">
        <w:r w:rsidRPr="00755D3E" w:rsidDel="000215B8">
          <w:delText>CR8 - Annual Out of Area Connections</w:delText>
        </w:r>
        <w:r w:rsidDel="000215B8">
          <w:rPr>
            <w:noProof/>
            <w:webHidden/>
          </w:rPr>
          <w:tab/>
          <w:delText>3</w:delText>
        </w:r>
      </w:del>
    </w:p>
    <w:p w14:paraId="4DFFE230" w14:textId="4405A961" w:rsidR="00B73CE8" w:rsidDel="000215B8" w:rsidRDefault="00B73CE8">
      <w:pPr>
        <w:pStyle w:val="TOC2"/>
        <w:tabs>
          <w:tab w:val="right" w:pos="10456"/>
        </w:tabs>
        <w:rPr>
          <w:del w:id="55" w:author="Louise Deighan" w:date="2018-02-15T17:11:00Z"/>
          <w:rFonts w:asciiTheme="minorHAnsi" w:eastAsiaTheme="minorEastAsia" w:hAnsiTheme="minorHAnsi" w:cstheme="minorBidi"/>
          <w:noProof/>
          <w:sz w:val="22"/>
          <w:szCs w:val="22"/>
        </w:rPr>
      </w:pPr>
      <w:del w:id="56" w:author="Louise Deighan" w:date="2018-02-15T17:11:00Z">
        <w:r w:rsidRPr="00755D3E" w:rsidDel="000215B8">
          <w:delText>CR9 - Direct Related Party Margin (RPM)</w:delText>
        </w:r>
        <w:r w:rsidDel="000215B8">
          <w:rPr>
            <w:noProof/>
            <w:webHidden/>
          </w:rPr>
          <w:tab/>
          <w:delText>4</w:delText>
        </w:r>
      </w:del>
    </w:p>
    <w:p w14:paraId="6C951D08" w14:textId="662BAB5A" w:rsidR="00B73CE8" w:rsidDel="000215B8" w:rsidRDefault="00B73CE8">
      <w:pPr>
        <w:pStyle w:val="TOC2"/>
        <w:tabs>
          <w:tab w:val="right" w:pos="10456"/>
        </w:tabs>
        <w:rPr>
          <w:del w:id="57" w:author="Louise Deighan" w:date="2018-02-15T17:11:00Z"/>
          <w:rFonts w:asciiTheme="minorHAnsi" w:eastAsiaTheme="minorEastAsia" w:hAnsiTheme="minorHAnsi" w:cstheme="minorBidi"/>
          <w:noProof/>
          <w:sz w:val="22"/>
          <w:szCs w:val="22"/>
        </w:rPr>
      </w:pPr>
      <w:del w:id="58" w:author="Louise Deighan" w:date="2018-02-15T17:11:00Z">
        <w:r w:rsidRPr="00755D3E" w:rsidDel="000215B8">
          <w:delText>CR10 - ICP Part Funded Connections</w:delText>
        </w:r>
        <w:r w:rsidDel="000215B8">
          <w:rPr>
            <w:noProof/>
            <w:webHidden/>
          </w:rPr>
          <w:tab/>
          <w:delText>4</w:delText>
        </w:r>
      </w:del>
    </w:p>
    <w:p w14:paraId="2F87B4B1" w14:textId="573D2635" w:rsidR="00B73CE8" w:rsidDel="000215B8" w:rsidRDefault="00B73CE8">
      <w:pPr>
        <w:pStyle w:val="TOC2"/>
        <w:tabs>
          <w:tab w:val="right" w:pos="10456"/>
        </w:tabs>
        <w:rPr>
          <w:del w:id="59" w:author="Louise Deighan" w:date="2018-02-15T17:11:00Z"/>
          <w:rFonts w:asciiTheme="minorHAnsi" w:eastAsiaTheme="minorEastAsia" w:hAnsiTheme="minorHAnsi" w:cstheme="minorBidi"/>
          <w:noProof/>
          <w:sz w:val="22"/>
          <w:szCs w:val="22"/>
        </w:rPr>
      </w:pPr>
      <w:del w:id="60" w:author="Louise Deighan" w:date="2018-02-15T17:11:00Z">
        <w:r w:rsidRPr="00755D3E" w:rsidDel="000215B8">
          <w:delText>CR11 - Section 22 Connections</w:delText>
        </w:r>
        <w:r w:rsidDel="000215B8">
          <w:rPr>
            <w:noProof/>
            <w:webHidden/>
          </w:rPr>
          <w:tab/>
          <w:delText>4</w:delText>
        </w:r>
      </w:del>
    </w:p>
    <w:p w14:paraId="042BBCA7" w14:textId="3CA2B00C" w:rsidR="00B73CE8" w:rsidDel="000215B8" w:rsidRDefault="00B73CE8">
      <w:pPr>
        <w:pStyle w:val="TOC2"/>
        <w:tabs>
          <w:tab w:val="right" w:pos="10456"/>
        </w:tabs>
        <w:rPr>
          <w:del w:id="61" w:author="Louise Deighan" w:date="2018-02-15T17:11:00Z"/>
          <w:rFonts w:asciiTheme="minorHAnsi" w:eastAsiaTheme="minorEastAsia" w:hAnsiTheme="minorHAnsi" w:cstheme="minorBidi"/>
          <w:noProof/>
          <w:sz w:val="22"/>
          <w:szCs w:val="22"/>
        </w:rPr>
      </w:pPr>
      <w:del w:id="62" w:author="Louise Deighan" w:date="2018-02-15T17:11:00Z">
        <w:r w:rsidRPr="00755D3E" w:rsidDel="000215B8">
          <w:delText>CR12 - C&amp;V Pack Summary</w:delText>
        </w:r>
        <w:r w:rsidDel="000215B8">
          <w:rPr>
            <w:noProof/>
            <w:webHidden/>
          </w:rPr>
          <w:tab/>
          <w:delText>5</w:delText>
        </w:r>
      </w:del>
    </w:p>
    <w:p w14:paraId="1CF0F7AF" w14:textId="2F0C0836" w:rsidR="00B73CE8" w:rsidDel="000215B8" w:rsidRDefault="00B73CE8">
      <w:pPr>
        <w:pStyle w:val="TOC2"/>
        <w:tabs>
          <w:tab w:val="right" w:pos="10456"/>
        </w:tabs>
        <w:rPr>
          <w:del w:id="63" w:author="Louise Deighan" w:date="2018-02-15T17:11:00Z"/>
          <w:rFonts w:asciiTheme="minorHAnsi" w:eastAsiaTheme="minorEastAsia" w:hAnsiTheme="minorHAnsi" w:cstheme="minorBidi"/>
          <w:noProof/>
          <w:sz w:val="22"/>
          <w:szCs w:val="22"/>
        </w:rPr>
      </w:pPr>
      <w:del w:id="64" w:author="Louise Deighan" w:date="2018-02-15T17:11:00Z">
        <w:r w:rsidRPr="00755D3E" w:rsidDel="000215B8">
          <w:delText>CR13 - Time to Connect &amp; Time to Quote</w:delText>
        </w:r>
        <w:r w:rsidDel="000215B8">
          <w:rPr>
            <w:noProof/>
            <w:webHidden/>
          </w:rPr>
          <w:tab/>
          <w:delText>5</w:delText>
        </w:r>
      </w:del>
    </w:p>
    <w:p w14:paraId="7D162991" w14:textId="6FCCD3F0" w:rsidR="00AF1C36" w:rsidRPr="007F3A3C" w:rsidRDefault="00883FDD" w:rsidP="00BD1BCC">
      <w:pPr>
        <w:spacing w:after="120"/>
        <w:rPr>
          <w:rFonts w:ascii="Verdana" w:hAnsi="Verdana"/>
          <w:sz w:val="20"/>
          <w:szCs w:val="20"/>
        </w:rPr>
      </w:pPr>
      <w:r>
        <w:rPr>
          <w:rFonts w:ascii="Verdana" w:hAnsi="Verdana"/>
          <w:sz w:val="20"/>
          <w:szCs w:val="20"/>
        </w:rPr>
        <w:fldChar w:fldCharType="end"/>
      </w:r>
    </w:p>
    <w:p w14:paraId="72D64401" w14:textId="77777777" w:rsidR="00883FDD" w:rsidRDefault="00883FDD" w:rsidP="00FF448F">
      <w:pPr>
        <w:pStyle w:val="ChapterHeading1"/>
        <w:sectPr w:rsidR="00883FDD" w:rsidSect="002905E9">
          <w:headerReference w:type="even" r:id="rId14"/>
          <w:headerReference w:type="default" r:id="rId15"/>
          <w:footerReference w:type="even" r:id="rId16"/>
          <w:footerReference w:type="default" r:id="rId17"/>
          <w:headerReference w:type="first" r:id="rId18"/>
          <w:footerReference w:type="first" r:id="rId19"/>
          <w:pgSz w:w="11906" w:h="16838"/>
          <w:pgMar w:top="720" w:right="720" w:bottom="720" w:left="720" w:header="708" w:footer="708" w:gutter="0"/>
          <w:cols w:space="708"/>
          <w:docGrid w:linePitch="360"/>
        </w:sectPr>
      </w:pPr>
    </w:p>
    <w:p w14:paraId="7D1629AD" w14:textId="15BDCCDD" w:rsidR="005F7825" w:rsidRPr="00FF448F" w:rsidRDefault="00B73CE8" w:rsidP="00FF448F">
      <w:pPr>
        <w:pStyle w:val="ChapterHeading1"/>
      </w:pPr>
      <w:bookmarkStart w:id="65" w:name="_Toc506478042"/>
      <w:r>
        <w:lastRenderedPageBreak/>
        <w:t xml:space="preserve">Summary - </w:t>
      </w:r>
      <w:r w:rsidR="00AE032B" w:rsidRPr="00FF448F">
        <w:t>I</w:t>
      </w:r>
      <w:r w:rsidR="00DF3B5A" w:rsidRPr="00FF448F">
        <w:t>n</w:t>
      </w:r>
      <w:r w:rsidR="001D48ED" w:rsidRPr="00FF448F">
        <w:t xml:space="preserve">formation </w:t>
      </w:r>
      <w:r>
        <w:t>Required</w:t>
      </w:r>
      <w:bookmarkEnd w:id="65"/>
    </w:p>
    <w:p w14:paraId="7D1629AE" w14:textId="77777777" w:rsidR="002F70BF" w:rsidRPr="007F3A3C" w:rsidRDefault="002F70BF" w:rsidP="00097D5A">
      <w:pPr>
        <w:rPr>
          <w:rFonts w:ascii="Verdana" w:hAnsi="Verdana"/>
          <w:sz w:val="22"/>
          <w:szCs w:val="22"/>
        </w:rPr>
      </w:pPr>
    </w:p>
    <w:p w14:paraId="7D1629B4" w14:textId="5EF06A62" w:rsidR="00913CDE" w:rsidRPr="007F3A3C" w:rsidRDefault="00AE032B" w:rsidP="001013C2">
      <w:pPr>
        <w:rPr>
          <w:rFonts w:ascii="Verdana" w:hAnsi="Verdana"/>
          <w:sz w:val="20"/>
          <w:szCs w:val="20"/>
        </w:rPr>
      </w:pPr>
      <w:r w:rsidRPr="007F3A3C">
        <w:rPr>
          <w:rFonts w:ascii="Verdana" w:hAnsi="Verdana"/>
          <w:sz w:val="20"/>
          <w:szCs w:val="20"/>
        </w:rPr>
        <w:t>O</w:t>
      </w:r>
      <w:r w:rsidR="00913CDE" w:rsidRPr="007F3A3C">
        <w:rPr>
          <w:rFonts w:ascii="Verdana" w:hAnsi="Verdana"/>
          <w:sz w:val="20"/>
          <w:szCs w:val="20"/>
        </w:rPr>
        <w:t>ne Commentary document is required per DNO Group.</w:t>
      </w:r>
      <w:r w:rsidRPr="007F3A3C">
        <w:rPr>
          <w:rFonts w:ascii="Verdana" w:hAnsi="Verdana"/>
          <w:sz w:val="20"/>
          <w:szCs w:val="20"/>
        </w:rPr>
        <w:t xml:space="preserve"> </w:t>
      </w:r>
      <w:r w:rsidR="001F2AB3">
        <w:rPr>
          <w:rFonts w:ascii="Verdana" w:hAnsi="Verdana"/>
          <w:sz w:val="20"/>
          <w:szCs w:val="20"/>
        </w:rPr>
        <w:t xml:space="preserve">DNOs </w:t>
      </w:r>
      <w:r w:rsidR="00913CDE" w:rsidRPr="007F3A3C">
        <w:rPr>
          <w:rFonts w:ascii="Verdana" w:hAnsi="Verdana"/>
          <w:sz w:val="20"/>
          <w:szCs w:val="20"/>
        </w:rPr>
        <w:t>should ensure that comments are clearly marked to show whether they relate to all the DNOs in the group or to which DNO they relate.</w:t>
      </w:r>
    </w:p>
    <w:p w14:paraId="7D1629B5" w14:textId="77777777" w:rsidR="00913CDE" w:rsidRPr="007F3A3C" w:rsidRDefault="00913CDE" w:rsidP="001013C2">
      <w:pPr>
        <w:rPr>
          <w:rFonts w:ascii="Verdana" w:hAnsi="Verdana"/>
          <w:sz w:val="20"/>
          <w:szCs w:val="20"/>
        </w:rPr>
      </w:pPr>
    </w:p>
    <w:p w14:paraId="5B164E35" w14:textId="48E9715F" w:rsidR="00E5049C" w:rsidRDefault="00E5049C" w:rsidP="001A6B4E">
      <w:pPr>
        <w:rPr>
          <w:rFonts w:ascii="Verdana" w:hAnsi="Verdana"/>
          <w:sz w:val="20"/>
          <w:szCs w:val="20"/>
        </w:rPr>
      </w:pPr>
      <w:r>
        <w:rPr>
          <w:rFonts w:ascii="Verdana" w:hAnsi="Verdana"/>
          <w:sz w:val="20"/>
          <w:szCs w:val="20"/>
        </w:rPr>
        <w:t xml:space="preserve">The “General Commentary” is optional but is recommended where DNOs believe it will support the costs reported or aid Ofgem’s understanding. The commentary on allocation or estimation methodologies is not optional. </w:t>
      </w:r>
    </w:p>
    <w:p w14:paraId="38CA8582" w14:textId="77777777" w:rsidR="00E5049C" w:rsidRDefault="00E5049C" w:rsidP="001A6B4E">
      <w:pPr>
        <w:rPr>
          <w:rFonts w:ascii="Verdana" w:hAnsi="Verdana"/>
          <w:sz w:val="20"/>
          <w:szCs w:val="20"/>
        </w:rPr>
      </w:pPr>
    </w:p>
    <w:p w14:paraId="7D1629BA" w14:textId="01C334BA" w:rsidR="008F7BCA" w:rsidRPr="007F3A3C" w:rsidRDefault="00E5049C" w:rsidP="001A6B4E">
      <w:pPr>
        <w:rPr>
          <w:rFonts w:ascii="Verdana" w:hAnsi="Verdana"/>
          <w:sz w:val="20"/>
          <w:szCs w:val="20"/>
        </w:rPr>
      </w:pPr>
      <w:r>
        <w:rPr>
          <w:rFonts w:ascii="Verdana" w:hAnsi="Verdana"/>
          <w:sz w:val="20"/>
          <w:szCs w:val="20"/>
        </w:rPr>
        <w:t>DNOs are</w:t>
      </w:r>
      <w:r w:rsidR="00AE032B" w:rsidRPr="007F3A3C">
        <w:rPr>
          <w:rFonts w:ascii="Verdana" w:hAnsi="Verdana"/>
          <w:sz w:val="20"/>
          <w:szCs w:val="20"/>
        </w:rPr>
        <w:t xml:space="preserve"> welcome </w:t>
      </w:r>
      <w:r w:rsidR="00913CDE" w:rsidRPr="007F3A3C">
        <w:rPr>
          <w:rFonts w:ascii="Verdana" w:hAnsi="Verdana"/>
          <w:sz w:val="20"/>
          <w:szCs w:val="20"/>
        </w:rPr>
        <w:t xml:space="preserve">to include further comments to assist in our understanding of the data provided in the </w:t>
      </w:r>
      <w:r w:rsidR="0010617F">
        <w:rPr>
          <w:rFonts w:ascii="Verdana" w:hAnsi="Verdana"/>
          <w:sz w:val="20"/>
          <w:szCs w:val="20"/>
        </w:rPr>
        <w:t>Connections</w:t>
      </w:r>
      <w:r w:rsidR="00B14145" w:rsidRPr="007F3A3C">
        <w:rPr>
          <w:rFonts w:ascii="Verdana" w:hAnsi="Verdana"/>
          <w:sz w:val="20"/>
          <w:szCs w:val="20"/>
        </w:rPr>
        <w:t xml:space="preserve"> </w:t>
      </w:r>
      <w:r w:rsidR="00AE032B" w:rsidRPr="007F3A3C">
        <w:rPr>
          <w:rFonts w:ascii="Verdana" w:hAnsi="Verdana"/>
          <w:sz w:val="20"/>
          <w:szCs w:val="20"/>
        </w:rPr>
        <w:t>Reporting Pack</w:t>
      </w:r>
      <w:r w:rsidR="00913CDE" w:rsidRPr="007F3A3C">
        <w:rPr>
          <w:rFonts w:ascii="Verdana" w:hAnsi="Verdana"/>
          <w:sz w:val="20"/>
          <w:szCs w:val="20"/>
        </w:rPr>
        <w:t>.</w:t>
      </w:r>
      <w:r w:rsidR="001F2AB3">
        <w:rPr>
          <w:rFonts w:ascii="Verdana" w:hAnsi="Verdana"/>
          <w:sz w:val="20"/>
          <w:szCs w:val="20"/>
        </w:rPr>
        <w:t xml:space="preserve"> </w:t>
      </w:r>
      <w:r w:rsidR="003B0984" w:rsidRPr="007F3A3C">
        <w:rPr>
          <w:rFonts w:ascii="Verdana" w:hAnsi="Verdana"/>
          <w:sz w:val="20"/>
          <w:szCs w:val="20"/>
        </w:rPr>
        <w:t xml:space="preserve">DNO’s should include supporting documentation where they consider it necessary to support their comments or where it may aid Ofgem’s understanding. </w:t>
      </w:r>
    </w:p>
    <w:p w14:paraId="26BC758B" w14:textId="77777777" w:rsidR="00883FDD" w:rsidRDefault="00883FDD" w:rsidP="00533311">
      <w:pPr>
        <w:rPr>
          <w:rFonts w:ascii="Verdana" w:hAnsi="Verdana"/>
          <w:sz w:val="20"/>
          <w:szCs w:val="20"/>
        </w:rPr>
      </w:pPr>
    </w:p>
    <w:p w14:paraId="1B8FA53A" w14:textId="77777777" w:rsidR="0010617F" w:rsidRDefault="000376E0" w:rsidP="002B79A3">
      <w:pPr>
        <w:pStyle w:val="ChapterHeading1"/>
      </w:pPr>
      <w:bookmarkStart w:id="66" w:name="_Toc506478043"/>
      <w:r>
        <w:t xml:space="preserve">Table by </w:t>
      </w:r>
      <w:r w:rsidRPr="00FB5EAD">
        <w:t>table</w:t>
      </w:r>
      <w:r>
        <w:t xml:space="preserve"> commentary</w:t>
      </w:r>
      <w:bookmarkEnd w:id="66"/>
      <w:r w:rsidR="00C43749">
        <w:t xml:space="preserve"> </w:t>
      </w:r>
    </w:p>
    <w:p w14:paraId="0E6837A2" w14:textId="17657A7E" w:rsidR="002B79A3" w:rsidRDefault="003B0984" w:rsidP="003B0984">
      <w:pPr>
        <w:pStyle w:val="Heading1"/>
      </w:pPr>
      <w:bookmarkStart w:id="67" w:name="_Toc506478044"/>
      <w:r>
        <w:t>C</w:t>
      </w:r>
      <w:ins w:id="68" w:author="Louise Deighan" w:date="2018-02-15T16:55:00Z">
        <w:r w:rsidR="006D0892">
          <w:t>C</w:t>
        </w:r>
      </w:ins>
      <w:del w:id="69" w:author="Louise Deighan" w:date="2018-02-15T16:55:00Z">
        <w:r w:rsidDel="006D0892">
          <w:delText>R</w:delText>
        </w:r>
      </w:del>
      <w:r>
        <w:t xml:space="preserve">1 - </w:t>
      </w:r>
      <w:del w:id="70" w:author="Mark Hogan" w:date="2018-02-15T17:17:00Z">
        <w:r w:rsidDel="00253563">
          <w:delText xml:space="preserve">In-year </w:delText>
        </w:r>
      </w:del>
      <w:r>
        <w:t>Summary</w:t>
      </w:r>
      <w:bookmarkEnd w:id="6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3B0984" w:rsidRPr="00E373BD" w14:paraId="11BF64EB" w14:textId="77777777" w:rsidTr="00B73CE8">
        <w:trPr>
          <w:trHeight w:val="428"/>
        </w:trPr>
        <w:tc>
          <w:tcPr>
            <w:tcW w:w="10536" w:type="dxa"/>
            <w:tcBorders>
              <w:bottom w:val="single" w:sz="4" w:space="0" w:color="auto"/>
            </w:tcBorders>
            <w:shd w:val="clear" w:color="auto" w:fill="FFFFFF"/>
          </w:tcPr>
          <w:p w14:paraId="0A1CE665" w14:textId="03A5CB31" w:rsidR="003B0984" w:rsidRPr="00E373BD" w:rsidRDefault="003B0984" w:rsidP="00592C20">
            <w:pPr>
              <w:keepNext/>
              <w:rPr>
                <w:rFonts w:ascii="Verdana" w:hAnsi="Verdana"/>
                <w:sz w:val="20"/>
                <w:szCs w:val="22"/>
              </w:rPr>
            </w:pPr>
            <w:r>
              <w:rPr>
                <w:rFonts w:ascii="Verdana" w:hAnsi="Verdana"/>
                <w:b/>
                <w:sz w:val="20"/>
                <w:szCs w:val="22"/>
              </w:rPr>
              <w:t>General commentary:</w:t>
            </w:r>
            <w:r w:rsidRPr="007F3A3C">
              <w:rPr>
                <w:rFonts w:ascii="Verdana" w:hAnsi="Verdana"/>
                <w:sz w:val="20"/>
                <w:szCs w:val="20"/>
              </w:rPr>
              <w:t xml:space="preserve"> </w:t>
            </w:r>
            <w:r>
              <w:rPr>
                <w:rFonts w:ascii="Verdana" w:hAnsi="Verdana"/>
                <w:sz w:val="20"/>
                <w:szCs w:val="20"/>
              </w:rPr>
              <w:t xml:space="preserve">commentary </w:t>
            </w:r>
            <w:r w:rsidRPr="007F3A3C">
              <w:rPr>
                <w:rFonts w:ascii="Verdana" w:hAnsi="Verdana"/>
                <w:sz w:val="20"/>
                <w:szCs w:val="20"/>
              </w:rPr>
              <w:t xml:space="preserve">necessary to support </w:t>
            </w:r>
            <w:r>
              <w:rPr>
                <w:rFonts w:ascii="Verdana" w:hAnsi="Verdana"/>
                <w:sz w:val="20"/>
                <w:szCs w:val="20"/>
              </w:rPr>
              <w:t>cost</w:t>
            </w:r>
            <w:r w:rsidRPr="007F3A3C">
              <w:rPr>
                <w:rFonts w:ascii="Verdana" w:hAnsi="Verdana"/>
                <w:sz w:val="20"/>
                <w:szCs w:val="20"/>
              </w:rPr>
              <w:t>s</w:t>
            </w:r>
            <w:r>
              <w:rPr>
                <w:rFonts w:ascii="Verdana" w:hAnsi="Verdana"/>
                <w:sz w:val="20"/>
                <w:szCs w:val="20"/>
              </w:rPr>
              <w:t xml:space="preserve"> reported</w:t>
            </w:r>
            <w:r w:rsidRPr="007F3A3C">
              <w:rPr>
                <w:rFonts w:ascii="Verdana" w:hAnsi="Verdana"/>
                <w:sz w:val="20"/>
                <w:szCs w:val="20"/>
              </w:rPr>
              <w:t xml:space="preserve"> or where it may aid Ofgem’s understanding. </w:t>
            </w:r>
          </w:p>
        </w:tc>
      </w:tr>
      <w:tr w:rsidR="003B0984" w:rsidRPr="00E373BD" w14:paraId="4F9692BC" w14:textId="77777777" w:rsidTr="00B73CE8">
        <w:trPr>
          <w:trHeight w:val="1298"/>
        </w:trPr>
        <w:tc>
          <w:tcPr>
            <w:tcW w:w="10536" w:type="dxa"/>
            <w:tcBorders>
              <w:bottom w:val="single" w:sz="4" w:space="0" w:color="auto"/>
            </w:tcBorders>
            <w:shd w:val="clear" w:color="auto" w:fill="FFFF99"/>
          </w:tcPr>
          <w:p w14:paraId="768F55FF" w14:textId="77777777" w:rsidR="003B0984" w:rsidRPr="00E373BD" w:rsidRDefault="003B0984" w:rsidP="00B73CE8">
            <w:pPr>
              <w:tabs>
                <w:tab w:val="left" w:pos="5385"/>
              </w:tabs>
              <w:rPr>
                <w:rFonts w:ascii="Verdana" w:hAnsi="Verdana"/>
                <w:sz w:val="20"/>
                <w:szCs w:val="22"/>
              </w:rPr>
            </w:pPr>
            <w:r w:rsidRPr="00E373BD">
              <w:rPr>
                <w:rFonts w:ascii="Verdana" w:hAnsi="Verdana"/>
                <w:sz w:val="20"/>
                <w:szCs w:val="22"/>
              </w:rPr>
              <w:tab/>
            </w:r>
          </w:p>
          <w:p w14:paraId="73E3148A" w14:textId="77777777" w:rsidR="003B0984" w:rsidRPr="00E373BD" w:rsidRDefault="003B0984" w:rsidP="00B73CE8">
            <w:pPr>
              <w:tabs>
                <w:tab w:val="left" w:pos="5385"/>
              </w:tabs>
              <w:rPr>
                <w:rFonts w:ascii="Verdana" w:hAnsi="Verdana"/>
                <w:sz w:val="20"/>
                <w:szCs w:val="22"/>
              </w:rPr>
            </w:pPr>
          </w:p>
          <w:p w14:paraId="6997EA8A" w14:textId="77777777" w:rsidR="003B0984" w:rsidRPr="00E373BD" w:rsidRDefault="003B0984" w:rsidP="00B73CE8">
            <w:pPr>
              <w:tabs>
                <w:tab w:val="left" w:pos="5385"/>
              </w:tabs>
              <w:rPr>
                <w:rFonts w:ascii="Verdana" w:hAnsi="Verdana"/>
                <w:sz w:val="20"/>
                <w:szCs w:val="22"/>
              </w:rPr>
            </w:pPr>
          </w:p>
          <w:p w14:paraId="040DAC71" w14:textId="77777777" w:rsidR="003B0984" w:rsidRPr="00E373BD" w:rsidRDefault="003B0984" w:rsidP="00B73CE8">
            <w:pPr>
              <w:tabs>
                <w:tab w:val="left" w:pos="5385"/>
              </w:tabs>
              <w:rPr>
                <w:rFonts w:ascii="Verdana" w:hAnsi="Verdana"/>
                <w:sz w:val="20"/>
                <w:szCs w:val="22"/>
              </w:rPr>
            </w:pPr>
          </w:p>
          <w:p w14:paraId="1B9D2BA4" w14:textId="77777777" w:rsidR="003B0984" w:rsidRPr="00E373BD" w:rsidRDefault="003B0984" w:rsidP="00B73CE8">
            <w:pPr>
              <w:tabs>
                <w:tab w:val="left" w:pos="5385"/>
              </w:tabs>
              <w:rPr>
                <w:rFonts w:ascii="Verdana" w:hAnsi="Verdana"/>
                <w:sz w:val="20"/>
                <w:szCs w:val="22"/>
              </w:rPr>
            </w:pPr>
          </w:p>
          <w:p w14:paraId="779FFC14" w14:textId="77777777" w:rsidR="003B0984" w:rsidRPr="00E373BD" w:rsidRDefault="003B0984" w:rsidP="00B73CE8">
            <w:pPr>
              <w:tabs>
                <w:tab w:val="left" w:pos="5385"/>
              </w:tabs>
              <w:rPr>
                <w:rFonts w:ascii="Verdana" w:hAnsi="Verdana"/>
                <w:sz w:val="20"/>
                <w:szCs w:val="22"/>
              </w:rPr>
            </w:pPr>
          </w:p>
        </w:tc>
      </w:tr>
    </w:tbl>
    <w:p w14:paraId="2980AE19" w14:textId="7045CBCC" w:rsidR="003B0984" w:rsidRDefault="003B0984" w:rsidP="003B0984">
      <w:pPr>
        <w:pStyle w:val="Heading1"/>
      </w:pPr>
      <w:bookmarkStart w:id="71" w:name="_Toc506478045"/>
      <w:r>
        <w:t>C</w:t>
      </w:r>
      <w:ins w:id="72" w:author="Louise Deighan" w:date="2018-02-15T16:56:00Z">
        <w:r w:rsidR="006D0892">
          <w:t>C</w:t>
        </w:r>
      </w:ins>
      <w:del w:id="73" w:author="Louise Deighan" w:date="2018-02-15T16:56:00Z">
        <w:r w:rsidDel="006D0892">
          <w:delText>R</w:delText>
        </w:r>
      </w:del>
      <w:r>
        <w:t>2 - Metered In-year</w:t>
      </w:r>
      <w:bookmarkEnd w:id="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3B0984" w:rsidRPr="00E373BD" w14:paraId="2735C57D" w14:textId="77777777" w:rsidTr="00B73CE8">
        <w:trPr>
          <w:trHeight w:val="428"/>
        </w:trPr>
        <w:tc>
          <w:tcPr>
            <w:tcW w:w="10536" w:type="dxa"/>
            <w:tcBorders>
              <w:bottom w:val="single" w:sz="4" w:space="0" w:color="auto"/>
            </w:tcBorders>
            <w:shd w:val="clear" w:color="auto" w:fill="FFFFFF"/>
          </w:tcPr>
          <w:p w14:paraId="5E881FB8" w14:textId="4235072B" w:rsidR="003B0984" w:rsidRPr="00E373BD" w:rsidRDefault="003B0984" w:rsidP="00B73CE8">
            <w:pPr>
              <w:keepNext/>
              <w:rPr>
                <w:rFonts w:ascii="Verdana" w:hAnsi="Verdana"/>
                <w:sz w:val="20"/>
                <w:szCs w:val="22"/>
              </w:rPr>
            </w:pPr>
            <w:r w:rsidRPr="00492703">
              <w:rPr>
                <w:rFonts w:ascii="Verdana" w:hAnsi="Verdana"/>
                <w:b/>
                <w:sz w:val="20"/>
                <w:szCs w:val="22"/>
              </w:rPr>
              <w:t>Allocation and estimation methodologies:</w:t>
            </w:r>
            <w:r w:rsidRPr="00492703">
              <w:rPr>
                <w:rFonts w:ascii="Verdana" w:hAnsi="Verdana"/>
                <w:color w:val="1F497D"/>
                <w:sz w:val="20"/>
                <w:szCs w:val="22"/>
              </w:rPr>
              <w:t xml:space="preserve"> </w:t>
            </w:r>
            <w:r w:rsidRPr="00492703">
              <w:rPr>
                <w:rFonts w:ascii="Verdana" w:hAnsi="Verdana"/>
                <w:sz w:val="20"/>
                <w:szCs w:val="22"/>
              </w:rPr>
              <w:t xml:space="preserve">detail any estimations, allocations or apportionments to calculate the numbers submitted. </w:t>
            </w:r>
            <w:r w:rsidRPr="00492703">
              <w:rPr>
                <w:rFonts w:ascii="Verdana" w:hAnsi="Verdana"/>
                <w:sz w:val="20"/>
                <w:szCs w:val="20"/>
              </w:rPr>
              <w:t>In particular explain how costs relating to incomplete projects have been identified</w:t>
            </w:r>
            <w:r w:rsidR="00492703" w:rsidRPr="00492703">
              <w:rPr>
                <w:rFonts w:ascii="Verdana" w:hAnsi="Verdana"/>
                <w:sz w:val="20"/>
                <w:szCs w:val="20"/>
              </w:rPr>
              <w:t xml:space="preserve"> and how income has been split to identify it as relating to direct or indirect expenditure</w:t>
            </w:r>
            <w:r w:rsidR="00492703">
              <w:rPr>
                <w:rFonts w:ascii="Verdana" w:hAnsi="Verdana"/>
                <w:sz w:val="20"/>
                <w:szCs w:val="20"/>
              </w:rPr>
              <w:t>.</w:t>
            </w:r>
          </w:p>
        </w:tc>
      </w:tr>
      <w:tr w:rsidR="003B0984" w:rsidRPr="00E373BD" w14:paraId="53E30841" w14:textId="77777777" w:rsidTr="00B73CE8">
        <w:trPr>
          <w:trHeight w:val="1298"/>
        </w:trPr>
        <w:tc>
          <w:tcPr>
            <w:tcW w:w="10536" w:type="dxa"/>
            <w:tcBorders>
              <w:bottom w:val="single" w:sz="4" w:space="0" w:color="auto"/>
            </w:tcBorders>
            <w:shd w:val="clear" w:color="auto" w:fill="FFFF99"/>
          </w:tcPr>
          <w:p w14:paraId="54E6189C" w14:textId="77777777" w:rsidR="003B0984" w:rsidRPr="00E373BD" w:rsidRDefault="003B0984" w:rsidP="00B73CE8">
            <w:pPr>
              <w:tabs>
                <w:tab w:val="left" w:pos="5385"/>
              </w:tabs>
              <w:rPr>
                <w:rFonts w:ascii="Verdana" w:hAnsi="Verdana"/>
                <w:sz w:val="20"/>
                <w:szCs w:val="22"/>
              </w:rPr>
            </w:pPr>
            <w:r w:rsidRPr="00E373BD">
              <w:rPr>
                <w:rFonts w:ascii="Verdana" w:hAnsi="Verdana"/>
                <w:sz w:val="20"/>
                <w:szCs w:val="22"/>
              </w:rPr>
              <w:tab/>
            </w:r>
          </w:p>
          <w:p w14:paraId="1A4B0E76" w14:textId="77777777" w:rsidR="003B0984" w:rsidRPr="00E373BD" w:rsidRDefault="003B0984" w:rsidP="00B73CE8">
            <w:pPr>
              <w:tabs>
                <w:tab w:val="left" w:pos="5385"/>
              </w:tabs>
              <w:rPr>
                <w:rFonts w:ascii="Verdana" w:hAnsi="Verdana"/>
                <w:sz w:val="20"/>
                <w:szCs w:val="22"/>
              </w:rPr>
            </w:pPr>
          </w:p>
          <w:p w14:paraId="4C768D06" w14:textId="77777777" w:rsidR="003B0984" w:rsidRPr="00E373BD" w:rsidRDefault="003B0984" w:rsidP="00B73CE8">
            <w:pPr>
              <w:tabs>
                <w:tab w:val="left" w:pos="5385"/>
              </w:tabs>
              <w:rPr>
                <w:rFonts w:ascii="Verdana" w:hAnsi="Verdana"/>
                <w:sz w:val="20"/>
                <w:szCs w:val="22"/>
              </w:rPr>
            </w:pPr>
          </w:p>
          <w:p w14:paraId="7B0CF5F2" w14:textId="77777777" w:rsidR="003B0984" w:rsidRPr="00E373BD" w:rsidRDefault="003B0984" w:rsidP="00B73CE8">
            <w:pPr>
              <w:tabs>
                <w:tab w:val="left" w:pos="5385"/>
              </w:tabs>
              <w:rPr>
                <w:rFonts w:ascii="Verdana" w:hAnsi="Verdana"/>
                <w:sz w:val="20"/>
                <w:szCs w:val="22"/>
              </w:rPr>
            </w:pPr>
          </w:p>
          <w:p w14:paraId="3B442BCB" w14:textId="77777777" w:rsidR="003B0984" w:rsidRPr="00E373BD" w:rsidRDefault="003B0984" w:rsidP="00B73CE8">
            <w:pPr>
              <w:tabs>
                <w:tab w:val="left" w:pos="5385"/>
              </w:tabs>
              <w:rPr>
                <w:rFonts w:ascii="Verdana" w:hAnsi="Verdana"/>
                <w:sz w:val="20"/>
                <w:szCs w:val="22"/>
              </w:rPr>
            </w:pPr>
          </w:p>
          <w:p w14:paraId="4150CD5C" w14:textId="77777777" w:rsidR="003B0984" w:rsidRPr="00E373BD" w:rsidRDefault="003B0984" w:rsidP="00B73CE8">
            <w:pPr>
              <w:tabs>
                <w:tab w:val="left" w:pos="5385"/>
              </w:tabs>
              <w:rPr>
                <w:rFonts w:ascii="Verdana" w:hAnsi="Verdana"/>
                <w:sz w:val="20"/>
                <w:szCs w:val="22"/>
              </w:rPr>
            </w:pPr>
          </w:p>
        </w:tc>
      </w:tr>
    </w:tbl>
    <w:p w14:paraId="16D20096" w14:textId="77777777" w:rsidR="003B0984" w:rsidRDefault="003B0984" w:rsidP="003B09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3B0984" w:rsidRPr="00E373BD" w14:paraId="466B9650" w14:textId="77777777" w:rsidTr="00B73CE8">
        <w:trPr>
          <w:trHeight w:val="428"/>
        </w:trPr>
        <w:tc>
          <w:tcPr>
            <w:tcW w:w="10536" w:type="dxa"/>
            <w:tcBorders>
              <w:bottom w:val="single" w:sz="4" w:space="0" w:color="auto"/>
            </w:tcBorders>
            <w:shd w:val="clear" w:color="auto" w:fill="FFFFFF"/>
          </w:tcPr>
          <w:p w14:paraId="120AE122" w14:textId="260F6051" w:rsidR="003B0984" w:rsidRPr="00E373BD" w:rsidRDefault="003B0984" w:rsidP="00592C20">
            <w:pPr>
              <w:keepNext/>
              <w:rPr>
                <w:rFonts w:ascii="Verdana" w:hAnsi="Verdana"/>
                <w:sz w:val="20"/>
                <w:szCs w:val="22"/>
              </w:rPr>
            </w:pPr>
            <w:r>
              <w:rPr>
                <w:rFonts w:ascii="Verdana" w:hAnsi="Verdana"/>
                <w:b/>
                <w:sz w:val="20"/>
                <w:szCs w:val="22"/>
              </w:rPr>
              <w:t>General commentary:</w:t>
            </w:r>
            <w:r w:rsidRPr="007F3A3C">
              <w:rPr>
                <w:rFonts w:ascii="Verdana" w:hAnsi="Verdana"/>
                <w:sz w:val="20"/>
                <w:szCs w:val="20"/>
              </w:rPr>
              <w:t xml:space="preserve"> </w:t>
            </w:r>
            <w:r>
              <w:rPr>
                <w:rFonts w:ascii="Verdana" w:hAnsi="Verdana"/>
                <w:sz w:val="20"/>
                <w:szCs w:val="20"/>
              </w:rPr>
              <w:t xml:space="preserve">commentary </w:t>
            </w:r>
            <w:r w:rsidRPr="007F3A3C">
              <w:rPr>
                <w:rFonts w:ascii="Verdana" w:hAnsi="Verdana"/>
                <w:sz w:val="20"/>
                <w:szCs w:val="20"/>
              </w:rPr>
              <w:t xml:space="preserve">necessary to support </w:t>
            </w:r>
            <w:r>
              <w:rPr>
                <w:rFonts w:ascii="Verdana" w:hAnsi="Verdana"/>
                <w:sz w:val="20"/>
                <w:szCs w:val="20"/>
              </w:rPr>
              <w:t>cost</w:t>
            </w:r>
            <w:r w:rsidRPr="007F3A3C">
              <w:rPr>
                <w:rFonts w:ascii="Verdana" w:hAnsi="Verdana"/>
                <w:sz w:val="20"/>
                <w:szCs w:val="20"/>
              </w:rPr>
              <w:t>s</w:t>
            </w:r>
            <w:r>
              <w:rPr>
                <w:rFonts w:ascii="Verdana" w:hAnsi="Verdana"/>
                <w:sz w:val="20"/>
                <w:szCs w:val="20"/>
              </w:rPr>
              <w:t xml:space="preserve"> reported</w:t>
            </w:r>
            <w:r w:rsidRPr="007F3A3C">
              <w:rPr>
                <w:rFonts w:ascii="Verdana" w:hAnsi="Verdana"/>
                <w:sz w:val="20"/>
                <w:szCs w:val="20"/>
              </w:rPr>
              <w:t xml:space="preserve"> or where it may aid Ofgem’s understanding. </w:t>
            </w:r>
          </w:p>
        </w:tc>
      </w:tr>
      <w:tr w:rsidR="003B0984" w:rsidRPr="00E373BD" w14:paraId="750728B2" w14:textId="77777777" w:rsidTr="00B73CE8">
        <w:trPr>
          <w:trHeight w:val="1298"/>
        </w:trPr>
        <w:tc>
          <w:tcPr>
            <w:tcW w:w="10536" w:type="dxa"/>
            <w:tcBorders>
              <w:bottom w:val="single" w:sz="4" w:space="0" w:color="auto"/>
            </w:tcBorders>
            <w:shd w:val="clear" w:color="auto" w:fill="FFFF99"/>
          </w:tcPr>
          <w:p w14:paraId="28726769" w14:textId="77777777" w:rsidR="003B0984" w:rsidRPr="00E373BD" w:rsidRDefault="003B0984" w:rsidP="00B73CE8">
            <w:pPr>
              <w:tabs>
                <w:tab w:val="left" w:pos="5385"/>
              </w:tabs>
              <w:rPr>
                <w:rFonts w:ascii="Verdana" w:hAnsi="Verdana"/>
                <w:sz w:val="20"/>
                <w:szCs w:val="22"/>
              </w:rPr>
            </w:pPr>
            <w:r w:rsidRPr="00E373BD">
              <w:rPr>
                <w:rFonts w:ascii="Verdana" w:hAnsi="Verdana"/>
                <w:sz w:val="20"/>
                <w:szCs w:val="22"/>
              </w:rPr>
              <w:tab/>
            </w:r>
          </w:p>
          <w:p w14:paraId="47F5F3A5" w14:textId="77777777" w:rsidR="003B0984" w:rsidRPr="00E373BD" w:rsidRDefault="003B0984" w:rsidP="00B73CE8">
            <w:pPr>
              <w:tabs>
                <w:tab w:val="left" w:pos="5385"/>
              </w:tabs>
              <w:rPr>
                <w:rFonts w:ascii="Verdana" w:hAnsi="Verdana"/>
                <w:sz w:val="20"/>
                <w:szCs w:val="22"/>
              </w:rPr>
            </w:pPr>
          </w:p>
          <w:p w14:paraId="4190EC3D" w14:textId="77777777" w:rsidR="003B0984" w:rsidRPr="00E373BD" w:rsidRDefault="003B0984" w:rsidP="00B73CE8">
            <w:pPr>
              <w:tabs>
                <w:tab w:val="left" w:pos="5385"/>
              </w:tabs>
              <w:rPr>
                <w:rFonts w:ascii="Verdana" w:hAnsi="Verdana"/>
                <w:sz w:val="20"/>
                <w:szCs w:val="22"/>
              </w:rPr>
            </w:pPr>
          </w:p>
          <w:p w14:paraId="6FC3BE31" w14:textId="77777777" w:rsidR="003B0984" w:rsidRPr="00E373BD" w:rsidRDefault="003B0984" w:rsidP="00B73CE8">
            <w:pPr>
              <w:tabs>
                <w:tab w:val="left" w:pos="5385"/>
              </w:tabs>
              <w:rPr>
                <w:rFonts w:ascii="Verdana" w:hAnsi="Verdana"/>
                <w:sz w:val="20"/>
                <w:szCs w:val="22"/>
              </w:rPr>
            </w:pPr>
          </w:p>
          <w:p w14:paraId="43645C6E" w14:textId="77777777" w:rsidR="003B0984" w:rsidRPr="00E373BD" w:rsidRDefault="003B0984" w:rsidP="00B73CE8">
            <w:pPr>
              <w:tabs>
                <w:tab w:val="left" w:pos="5385"/>
              </w:tabs>
              <w:rPr>
                <w:rFonts w:ascii="Verdana" w:hAnsi="Verdana"/>
                <w:sz w:val="20"/>
                <w:szCs w:val="22"/>
              </w:rPr>
            </w:pPr>
          </w:p>
          <w:p w14:paraId="7C3AC0E6" w14:textId="77777777" w:rsidR="003B0984" w:rsidRPr="00E373BD" w:rsidRDefault="003B0984" w:rsidP="00B73CE8">
            <w:pPr>
              <w:tabs>
                <w:tab w:val="left" w:pos="5385"/>
              </w:tabs>
              <w:rPr>
                <w:rFonts w:ascii="Verdana" w:hAnsi="Verdana"/>
                <w:sz w:val="20"/>
                <w:szCs w:val="22"/>
              </w:rPr>
            </w:pPr>
          </w:p>
        </w:tc>
      </w:tr>
    </w:tbl>
    <w:p w14:paraId="1D25ABCC" w14:textId="604093B8" w:rsidR="003B0984" w:rsidRDefault="003B0984" w:rsidP="003B0984">
      <w:pPr>
        <w:pStyle w:val="Heading1"/>
      </w:pPr>
      <w:bookmarkStart w:id="74" w:name="_Toc506478046"/>
      <w:r>
        <w:t>C</w:t>
      </w:r>
      <w:ins w:id="75" w:author="Louise Deighan" w:date="2018-02-15T16:56:00Z">
        <w:r w:rsidR="006D0892">
          <w:t>C</w:t>
        </w:r>
      </w:ins>
      <w:del w:id="76" w:author="Louise Deighan" w:date="2018-02-15T16:56:00Z">
        <w:r w:rsidDel="006D0892">
          <w:delText>R</w:delText>
        </w:r>
      </w:del>
      <w:r>
        <w:t>3 - Unmetered In-year</w:t>
      </w:r>
      <w:bookmarkEnd w:id="7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3B0984" w:rsidRPr="00E373BD" w14:paraId="00782657" w14:textId="77777777" w:rsidTr="00B73CE8">
        <w:trPr>
          <w:trHeight w:val="428"/>
        </w:trPr>
        <w:tc>
          <w:tcPr>
            <w:tcW w:w="10536" w:type="dxa"/>
            <w:tcBorders>
              <w:bottom w:val="single" w:sz="4" w:space="0" w:color="auto"/>
            </w:tcBorders>
            <w:shd w:val="clear" w:color="auto" w:fill="FFFFFF"/>
          </w:tcPr>
          <w:p w14:paraId="4349C786" w14:textId="2A5ADE0E" w:rsidR="003B0984" w:rsidRPr="00E373BD" w:rsidRDefault="00492703" w:rsidP="00B73CE8">
            <w:pPr>
              <w:keepNext/>
              <w:rPr>
                <w:rFonts w:ascii="Verdana" w:hAnsi="Verdana"/>
                <w:sz w:val="20"/>
                <w:szCs w:val="22"/>
              </w:rPr>
            </w:pPr>
            <w:r w:rsidRPr="00492703">
              <w:rPr>
                <w:rFonts w:ascii="Verdana" w:hAnsi="Verdana"/>
                <w:b/>
                <w:sz w:val="20"/>
                <w:szCs w:val="22"/>
              </w:rPr>
              <w:t>Allocation and estimation methodologies:</w:t>
            </w:r>
            <w:r w:rsidRPr="00492703">
              <w:rPr>
                <w:rFonts w:ascii="Verdana" w:hAnsi="Verdana"/>
                <w:color w:val="1F497D"/>
                <w:sz w:val="20"/>
                <w:szCs w:val="22"/>
              </w:rPr>
              <w:t xml:space="preserve"> </w:t>
            </w:r>
            <w:r w:rsidRPr="00492703">
              <w:rPr>
                <w:rFonts w:ascii="Verdana" w:hAnsi="Verdana"/>
                <w:sz w:val="20"/>
                <w:szCs w:val="22"/>
              </w:rPr>
              <w:t xml:space="preserve">detail any estimations, allocations or apportionments to calculate the numbers submitted. </w:t>
            </w:r>
            <w:r w:rsidRPr="00492703">
              <w:rPr>
                <w:rFonts w:ascii="Verdana" w:hAnsi="Verdana"/>
                <w:sz w:val="20"/>
                <w:szCs w:val="20"/>
              </w:rPr>
              <w:t>In particular explain how costs relating to incomplete projects have been identified and how income has been split to identify it as relating to direct or indirect expenditure</w:t>
            </w:r>
            <w:r>
              <w:rPr>
                <w:rFonts w:ascii="Verdana" w:hAnsi="Verdana"/>
                <w:sz w:val="20"/>
                <w:szCs w:val="20"/>
              </w:rPr>
              <w:t>.</w:t>
            </w:r>
          </w:p>
        </w:tc>
      </w:tr>
      <w:tr w:rsidR="003B0984" w:rsidRPr="00E373BD" w14:paraId="76D12724" w14:textId="77777777" w:rsidTr="00B73CE8">
        <w:trPr>
          <w:trHeight w:val="1298"/>
        </w:trPr>
        <w:tc>
          <w:tcPr>
            <w:tcW w:w="10536" w:type="dxa"/>
            <w:tcBorders>
              <w:bottom w:val="single" w:sz="4" w:space="0" w:color="auto"/>
            </w:tcBorders>
            <w:shd w:val="clear" w:color="auto" w:fill="FFFF99"/>
          </w:tcPr>
          <w:p w14:paraId="1C639619" w14:textId="77777777" w:rsidR="003B0984" w:rsidRPr="00E373BD" w:rsidRDefault="003B0984" w:rsidP="00B73CE8">
            <w:pPr>
              <w:tabs>
                <w:tab w:val="left" w:pos="5385"/>
              </w:tabs>
              <w:rPr>
                <w:rFonts w:ascii="Verdana" w:hAnsi="Verdana"/>
                <w:sz w:val="20"/>
                <w:szCs w:val="22"/>
              </w:rPr>
            </w:pPr>
            <w:r w:rsidRPr="00E373BD">
              <w:rPr>
                <w:rFonts w:ascii="Verdana" w:hAnsi="Verdana"/>
                <w:sz w:val="20"/>
                <w:szCs w:val="22"/>
              </w:rPr>
              <w:tab/>
            </w:r>
          </w:p>
          <w:p w14:paraId="3382034B" w14:textId="77777777" w:rsidR="003B0984" w:rsidRPr="00E373BD" w:rsidRDefault="003B0984" w:rsidP="00B73CE8">
            <w:pPr>
              <w:tabs>
                <w:tab w:val="left" w:pos="5385"/>
              </w:tabs>
              <w:rPr>
                <w:rFonts w:ascii="Verdana" w:hAnsi="Verdana"/>
                <w:sz w:val="20"/>
                <w:szCs w:val="22"/>
              </w:rPr>
            </w:pPr>
          </w:p>
          <w:p w14:paraId="1DC51ACB" w14:textId="77777777" w:rsidR="003B0984" w:rsidRPr="00E373BD" w:rsidRDefault="003B0984" w:rsidP="00B73CE8">
            <w:pPr>
              <w:tabs>
                <w:tab w:val="left" w:pos="5385"/>
              </w:tabs>
              <w:rPr>
                <w:rFonts w:ascii="Verdana" w:hAnsi="Verdana"/>
                <w:sz w:val="20"/>
                <w:szCs w:val="22"/>
              </w:rPr>
            </w:pPr>
          </w:p>
          <w:p w14:paraId="2DA1A4F8" w14:textId="77777777" w:rsidR="003B0984" w:rsidRPr="00E373BD" w:rsidRDefault="003B0984" w:rsidP="00B73CE8">
            <w:pPr>
              <w:tabs>
                <w:tab w:val="left" w:pos="5385"/>
              </w:tabs>
              <w:rPr>
                <w:rFonts w:ascii="Verdana" w:hAnsi="Verdana"/>
                <w:sz w:val="20"/>
                <w:szCs w:val="22"/>
              </w:rPr>
            </w:pPr>
          </w:p>
          <w:p w14:paraId="2D42774E" w14:textId="77777777" w:rsidR="003B0984" w:rsidRPr="00E373BD" w:rsidRDefault="003B0984" w:rsidP="00B73CE8">
            <w:pPr>
              <w:tabs>
                <w:tab w:val="left" w:pos="5385"/>
              </w:tabs>
              <w:rPr>
                <w:rFonts w:ascii="Verdana" w:hAnsi="Verdana"/>
                <w:sz w:val="20"/>
                <w:szCs w:val="22"/>
              </w:rPr>
            </w:pPr>
          </w:p>
          <w:p w14:paraId="69E7A5D1" w14:textId="77777777" w:rsidR="003B0984" w:rsidRPr="00E373BD" w:rsidRDefault="003B0984" w:rsidP="00B73CE8">
            <w:pPr>
              <w:tabs>
                <w:tab w:val="left" w:pos="5385"/>
              </w:tabs>
              <w:rPr>
                <w:rFonts w:ascii="Verdana" w:hAnsi="Verdana"/>
                <w:sz w:val="20"/>
                <w:szCs w:val="22"/>
              </w:rPr>
            </w:pPr>
          </w:p>
        </w:tc>
      </w:tr>
    </w:tbl>
    <w:p w14:paraId="50D77AED" w14:textId="77777777" w:rsidR="003B0984" w:rsidRDefault="003B0984" w:rsidP="003B09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3B0984" w:rsidRPr="00E373BD" w14:paraId="3DF3DA4F" w14:textId="77777777" w:rsidTr="00B73CE8">
        <w:trPr>
          <w:trHeight w:val="428"/>
        </w:trPr>
        <w:tc>
          <w:tcPr>
            <w:tcW w:w="10536" w:type="dxa"/>
            <w:tcBorders>
              <w:bottom w:val="single" w:sz="4" w:space="0" w:color="auto"/>
            </w:tcBorders>
            <w:shd w:val="clear" w:color="auto" w:fill="FFFFFF"/>
          </w:tcPr>
          <w:p w14:paraId="7593B0D5" w14:textId="36EED40D" w:rsidR="003B0984" w:rsidRPr="00E373BD" w:rsidRDefault="003B0984" w:rsidP="00592C20">
            <w:pPr>
              <w:keepNext/>
              <w:rPr>
                <w:rFonts w:ascii="Verdana" w:hAnsi="Verdana"/>
                <w:sz w:val="20"/>
                <w:szCs w:val="22"/>
              </w:rPr>
            </w:pPr>
            <w:r>
              <w:rPr>
                <w:rFonts w:ascii="Verdana" w:hAnsi="Verdana"/>
                <w:b/>
                <w:sz w:val="20"/>
                <w:szCs w:val="22"/>
              </w:rPr>
              <w:t>General commentary:</w:t>
            </w:r>
            <w:r w:rsidRPr="007F3A3C">
              <w:rPr>
                <w:rFonts w:ascii="Verdana" w:hAnsi="Verdana"/>
                <w:sz w:val="20"/>
                <w:szCs w:val="20"/>
              </w:rPr>
              <w:t xml:space="preserve"> </w:t>
            </w:r>
            <w:r>
              <w:rPr>
                <w:rFonts w:ascii="Verdana" w:hAnsi="Verdana"/>
                <w:sz w:val="20"/>
                <w:szCs w:val="20"/>
              </w:rPr>
              <w:t xml:space="preserve">commentary </w:t>
            </w:r>
            <w:r w:rsidRPr="007F3A3C">
              <w:rPr>
                <w:rFonts w:ascii="Verdana" w:hAnsi="Verdana"/>
                <w:sz w:val="20"/>
                <w:szCs w:val="20"/>
              </w:rPr>
              <w:t xml:space="preserve">necessary to support </w:t>
            </w:r>
            <w:r>
              <w:rPr>
                <w:rFonts w:ascii="Verdana" w:hAnsi="Verdana"/>
                <w:sz w:val="20"/>
                <w:szCs w:val="20"/>
              </w:rPr>
              <w:t>cost</w:t>
            </w:r>
            <w:r w:rsidRPr="007F3A3C">
              <w:rPr>
                <w:rFonts w:ascii="Verdana" w:hAnsi="Verdana"/>
                <w:sz w:val="20"/>
                <w:szCs w:val="20"/>
              </w:rPr>
              <w:t>s</w:t>
            </w:r>
            <w:r>
              <w:rPr>
                <w:rFonts w:ascii="Verdana" w:hAnsi="Verdana"/>
                <w:sz w:val="20"/>
                <w:szCs w:val="20"/>
              </w:rPr>
              <w:t xml:space="preserve"> reported</w:t>
            </w:r>
            <w:r w:rsidRPr="007F3A3C">
              <w:rPr>
                <w:rFonts w:ascii="Verdana" w:hAnsi="Verdana"/>
                <w:sz w:val="20"/>
                <w:szCs w:val="20"/>
              </w:rPr>
              <w:t xml:space="preserve"> or where it may aid Ofgem’s understanding. </w:t>
            </w:r>
          </w:p>
        </w:tc>
      </w:tr>
      <w:tr w:rsidR="003B0984" w:rsidRPr="00E373BD" w14:paraId="549F8072" w14:textId="77777777" w:rsidTr="00B73CE8">
        <w:trPr>
          <w:trHeight w:val="1298"/>
        </w:trPr>
        <w:tc>
          <w:tcPr>
            <w:tcW w:w="10536" w:type="dxa"/>
            <w:tcBorders>
              <w:bottom w:val="single" w:sz="4" w:space="0" w:color="auto"/>
            </w:tcBorders>
            <w:shd w:val="clear" w:color="auto" w:fill="FFFF99"/>
          </w:tcPr>
          <w:p w14:paraId="4F0AD726" w14:textId="77777777" w:rsidR="003B0984" w:rsidRPr="00E373BD" w:rsidRDefault="003B0984" w:rsidP="00B73CE8">
            <w:pPr>
              <w:tabs>
                <w:tab w:val="left" w:pos="5385"/>
              </w:tabs>
              <w:rPr>
                <w:rFonts w:ascii="Verdana" w:hAnsi="Verdana"/>
                <w:sz w:val="20"/>
                <w:szCs w:val="22"/>
              </w:rPr>
            </w:pPr>
            <w:r w:rsidRPr="00E373BD">
              <w:rPr>
                <w:rFonts w:ascii="Verdana" w:hAnsi="Verdana"/>
                <w:sz w:val="20"/>
                <w:szCs w:val="22"/>
              </w:rPr>
              <w:lastRenderedPageBreak/>
              <w:tab/>
            </w:r>
          </w:p>
          <w:p w14:paraId="6DECAD76" w14:textId="77777777" w:rsidR="003B0984" w:rsidRPr="00E373BD" w:rsidRDefault="003B0984" w:rsidP="00B73CE8">
            <w:pPr>
              <w:tabs>
                <w:tab w:val="left" w:pos="5385"/>
              </w:tabs>
              <w:rPr>
                <w:rFonts w:ascii="Verdana" w:hAnsi="Verdana"/>
                <w:sz w:val="20"/>
                <w:szCs w:val="22"/>
              </w:rPr>
            </w:pPr>
          </w:p>
          <w:p w14:paraId="2BC76DD9" w14:textId="77777777" w:rsidR="003B0984" w:rsidRPr="00E373BD" w:rsidRDefault="003B0984" w:rsidP="00B73CE8">
            <w:pPr>
              <w:tabs>
                <w:tab w:val="left" w:pos="5385"/>
              </w:tabs>
              <w:rPr>
                <w:rFonts w:ascii="Verdana" w:hAnsi="Verdana"/>
                <w:sz w:val="20"/>
                <w:szCs w:val="22"/>
              </w:rPr>
            </w:pPr>
          </w:p>
          <w:p w14:paraId="1CCDD98D" w14:textId="77777777" w:rsidR="003B0984" w:rsidRPr="00E373BD" w:rsidRDefault="003B0984" w:rsidP="00B73CE8">
            <w:pPr>
              <w:tabs>
                <w:tab w:val="left" w:pos="5385"/>
              </w:tabs>
              <w:rPr>
                <w:rFonts w:ascii="Verdana" w:hAnsi="Verdana"/>
                <w:sz w:val="20"/>
                <w:szCs w:val="22"/>
              </w:rPr>
            </w:pPr>
          </w:p>
          <w:p w14:paraId="201FC726" w14:textId="77777777" w:rsidR="003B0984" w:rsidRPr="00E373BD" w:rsidRDefault="003B0984" w:rsidP="00B73CE8">
            <w:pPr>
              <w:tabs>
                <w:tab w:val="left" w:pos="5385"/>
              </w:tabs>
              <w:rPr>
                <w:rFonts w:ascii="Verdana" w:hAnsi="Verdana"/>
                <w:sz w:val="20"/>
                <w:szCs w:val="22"/>
              </w:rPr>
            </w:pPr>
          </w:p>
          <w:p w14:paraId="7E27B6DF" w14:textId="77777777" w:rsidR="003B0984" w:rsidRPr="00E373BD" w:rsidRDefault="003B0984" w:rsidP="00B73CE8">
            <w:pPr>
              <w:tabs>
                <w:tab w:val="left" w:pos="5385"/>
              </w:tabs>
              <w:rPr>
                <w:rFonts w:ascii="Verdana" w:hAnsi="Verdana"/>
                <w:sz w:val="20"/>
                <w:szCs w:val="22"/>
              </w:rPr>
            </w:pPr>
          </w:p>
        </w:tc>
      </w:tr>
    </w:tbl>
    <w:p w14:paraId="59DC9995" w14:textId="77777777" w:rsidR="00B006AE" w:rsidRDefault="00B006AE" w:rsidP="002F0DC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B006AE" w:rsidRPr="00E373BD" w14:paraId="3D7464A2" w14:textId="77777777" w:rsidTr="007806C9">
        <w:trPr>
          <w:trHeight w:val="428"/>
        </w:trPr>
        <w:tc>
          <w:tcPr>
            <w:tcW w:w="10536" w:type="dxa"/>
            <w:tcBorders>
              <w:bottom w:val="single" w:sz="4" w:space="0" w:color="auto"/>
            </w:tcBorders>
            <w:shd w:val="clear" w:color="auto" w:fill="FFFFFF"/>
          </w:tcPr>
          <w:p w14:paraId="45D2A799" w14:textId="322BD26F" w:rsidR="00B006AE" w:rsidRPr="00E373BD" w:rsidRDefault="00B006AE">
            <w:pPr>
              <w:keepNext/>
              <w:rPr>
                <w:rFonts w:ascii="Verdana" w:hAnsi="Verdana"/>
                <w:sz w:val="20"/>
                <w:szCs w:val="22"/>
              </w:rPr>
            </w:pPr>
            <w:r>
              <w:rPr>
                <w:rFonts w:ascii="Verdana" w:hAnsi="Verdana"/>
                <w:b/>
                <w:sz w:val="20"/>
                <w:szCs w:val="22"/>
              </w:rPr>
              <w:t>Unmetered disconnections:</w:t>
            </w:r>
            <w:r w:rsidRPr="007F3A3C">
              <w:rPr>
                <w:rFonts w:ascii="Verdana" w:hAnsi="Verdana"/>
                <w:sz w:val="20"/>
                <w:szCs w:val="20"/>
              </w:rPr>
              <w:t xml:space="preserve"> </w:t>
            </w:r>
            <w:r w:rsidR="00AA5C6E">
              <w:rPr>
                <w:rFonts w:ascii="Verdana" w:hAnsi="Verdana"/>
                <w:sz w:val="20"/>
                <w:szCs w:val="20"/>
              </w:rPr>
              <w:t>note if you are reporting unmetered disconnections that are not part of a wider Connections project in this tab of the Connections pack or not.</w:t>
            </w:r>
          </w:p>
        </w:tc>
      </w:tr>
      <w:tr w:rsidR="00B006AE" w:rsidRPr="00E373BD" w14:paraId="65FAB6D9" w14:textId="77777777" w:rsidTr="007806C9">
        <w:trPr>
          <w:trHeight w:val="1298"/>
        </w:trPr>
        <w:tc>
          <w:tcPr>
            <w:tcW w:w="10536" w:type="dxa"/>
            <w:tcBorders>
              <w:bottom w:val="single" w:sz="4" w:space="0" w:color="auto"/>
            </w:tcBorders>
            <w:shd w:val="clear" w:color="auto" w:fill="FFFF99"/>
          </w:tcPr>
          <w:p w14:paraId="354582B4" w14:textId="77777777" w:rsidR="00B006AE" w:rsidRPr="00E373BD" w:rsidRDefault="00B006AE" w:rsidP="007806C9">
            <w:pPr>
              <w:tabs>
                <w:tab w:val="left" w:pos="5385"/>
              </w:tabs>
              <w:rPr>
                <w:rFonts w:ascii="Verdana" w:hAnsi="Verdana"/>
                <w:sz w:val="20"/>
                <w:szCs w:val="22"/>
              </w:rPr>
            </w:pPr>
            <w:r w:rsidRPr="00E373BD">
              <w:rPr>
                <w:rFonts w:ascii="Verdana" w:hAnsi="Verdana"/>
                <w:sz w:val="20"/>
                <w:szCs w:val="22"/>
              </w:rPr>
              <w:tab/>
            </w:r>
          </w:p>
          <w:p w14:paraId="46B403CA" w14:textId="77777777" w:rsidR="00B006AE" w:rsidRPr="00E373BD" w:rsidRDefault="00B006AE" w:rsidP="007806C9">
            <w:pPr>
              <w:tabs>
                <w:tab w:val="left" w:pos="5385"/>
              </w:tabs>
              <w:rPr>
                <w:rFonts w:ascii="Verdana" w:hAnsi="Verdana"/>
                <w:sz w:val="20"/>
                <w:szCs w:val="22"/>
              </w:rPr>
            </w:pPr>
          </w:p>
          <w:p w14:paraId="03023268" w14:textId="77777777" w:rsidR="00B006AE" w:rsidRPr="00E373BD" w:rsidRDefault="00B006AE" w:rsidP="007806C9">
            <w:pPr>
              <w:tabs>
                <w:tab w:val="left" w:pos="5385"/>
              </w:tabs>
              <w:rPr>
                <w:rFonts w:ascii="Verdana" w:hAnsi="Verdana"/>
                <w:sz w:val="20"/>
                <w:szCs w:val="22"/>
              </w:rPr>
            </w:pPr>
          </w:p>
          <w:p w14:paraId="065460FA" w14:textId="77777777" w:rsidR="00B006AE" w:rsidRPr="00E373BD" w:rsidRDefault="00B006AE" w:rsidP="007806C9">
            <w:pPr>
              <w:tabs>
                <w:tab w:val="left" w:pos="5385"/>
              </w:tabs>
              <w:rPr>
                <w:rFonts w:ascii="Verdana" w:hAnsi="Verdana"/>
                <w:sz w:val="20"/>
                <w:szCs w:val="22"/>
              </w:rPr>
            </w:pPr>
            <w:bookmarkStart w:id="77" w:name="_GoBack"/>
            <w:bookmarkEnd w:id="77"/>
          </w:p>
          <w:p w14:paraId="6E191C34" w14:textId="77777777" w:rsidR="00B006AE" w:rsidRPr="00E373BD" w:rsidRDefault="00B006AE" w:rsidP="007806C9">
            <w:pPr>
              <w:tabs>
                <w:tab w:val="left" w:pos="5385"/>
              </w:tabs>
              <w:rPr>
                <w:rFonts w:ascii="Verdana" w:hAnsi="Verdana"/>
                <w:sz w:val="20"/>
                <w:szCs w:val="22"/>
              </w:rPr>
            </w:pPr>
          </w:p>
          <w:p w14:paraId="545BEF5D" w14:textId="77777777" w:rsidR="00B006AE" w:rsidRPr="00E373BD" w:rsidRDefault="00B006AE" w:rsidP="007806C9">
            <w:pPr>
              <w:tabs>
                <w:tab w:val="left" w:pos="5385"/>
              </w:tabs>
              <w:rPr>
                <w:rFonts w:ascii="Verdana" w:hAnsi="Verdana"/>
                <w:sz w:val="20"/>
                <w:szCs w:val="22"/>
              </w:rPr>
            </w:pPr>
          </w:p>
        </w:tc>
      </w:tr>
    </w:tbl>
    <w:p w14:paraId="7EFCDDB7" w14:textId="77777777" w:rsidR="00B006AE" w:rsidRDefault="00B006AE" w:rsidP="002F0DCD"/>
    <w:p w14:paraId="22033B4F" w14:textId="695E2B6F" w:rsidR="003B0984" w:rsidRDefault="003B0984" w:rsidP="003B0984">
      <w:pPr>
        <w:pStyle w:val="Heading1"/>
        <w:rPr>
          <w:ins w:id="78" w:author="Mark Hogan" w:date="2018-02-15T17:20:00Z"/>
        </w:rPr>
      </w:pPr>
      <w:bookmarkStart w:id="79" w:name="_Toc506478047"/>
      <w:r>
        <w:t>C</w:t>
      </w:r>
      <w:del w:id="80" w:author="Louise Deighan" w:date="2018-02-15T16:56:00Z">
        <w:r w:rsidDel="006D0892">
          <w:delText>R</w:delText>
        </w:r>
      </w:del>
      <w:ins w:id="81" w:author="Louise Deighan" w:date="2018-02-15T16:56:00Z">
        <w:r w:rsidR="006D0892">
          <w:t>C</w:t>
        </w:r>
      </w:ins>
      <w:r>
        <w:t>4 - Completed Summary</w:t>
      </w:r>
      <w:bookmarkEnd w:id="7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253563" w:rsidRPr="00E373BD" w14:paraId="116BDD27" w14:textId="77777777" w:rsidTr="00007265">
        <w:trPr>
          <w:trHeight w:val="428"/>
          <w:ins w:id="82" w:author="Mark Hogan" w:date="2018-02-15T17:20:00Z"/>
        </w:trPr>
        <w:tc>
          <w:tcPr>
            <w:tcW w:w="10536" w:type="dxa"/>
            <w:tcBorders>
              <w:bottom w:val="single" w:sz="4" w:space="0" w:color="auto"/>
            </w:tcBorders>
            <w:shd w:val="clear" w:color="auto" w:fill="FFFFFF"/>
          </w:tcPr>
          <w:p w14:paraId="29BB4C53" w14:textId="4E354AFC" w:rsidR="00253563" w:rsidRPr="00E373BD" w:rsidRDefault="00253563" w:rsidP="009064F3">
            <w:pPr>
              <w:keepNext/>
              <w:rPr>
                <w:ins w:id="83" w:author="Mark Hogan" w:date="2018-02-15T17:20:00Z"/>
                <w:rFonts w:ascii="Verdana" w:hAnsi="Verdana"/>
                <w:sz w:val="20"/>
                <w:szCs w:val="22"/>
              </w:rPr>
            </w:pPr>
            <w:ins w:id="84" w:author="Mark Hogan" w:date="2018-02-15T17:20:00Z">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r>
                <w:rPr>
                  <w:rFonts w:ascii="Verdana" w:hAnsi="Verdana"/>
                  <w:sz w:val="20"/>
                  <w:szCs w:val="22"/>
                </w:rPr>
                <w:t xml:space="preserve"> </w:t>
              </w:r>
              <w:r w:rsidRPr="003B0984">
                <w:rPr>
                  <w:rFonts w:ascii="Verdana" w:hAnsi="Verdana"/>
                  <w:sz w:val="20"/>
                  <w:szCs w:val="20"/>
                </w:rPr>
                <w:t xml:space="preserve">In particular identify how differences between final </w:t>
              </w:r>
              <w:r>
                <w:rPr>
                  <w:rFonts w:ascii="Verdana" w:hAnsi="Verdana"/>
                  <w:sz w:val="20"/>
                  <w:szCs w:val="20"/>
                </w:rPr>
                <w:t>contracted value</w:t>
              </w:r>
              <w:r w:rsidRPr="003B0984">
                <w:rPr>
                  <w:rFonts w:ascii="Verdana" w:hAnsi="Verdana"/>
                  <w:sz w:val="20"/>
                  <w:szCs w:val="20"/>
                </w:rPr>
                <w:t xml:space="preserve"> and actual costs are captured </w:t>
              </w:r>
              <w:r>
                <w:rPr>
                  <w:rFonts w:ascii="Verdana" w:hAnsi="Verdana"/>
                  <w:sz w:val="20"/>
                  <w:szCs w:val="20"/>
                </w:rPr>
                <w:t>and</w:t>
              </w:r>
              <w:r w:rsidRPr="003B0984">
                <w:rPr>
                  <w:rFonts w:ascii="Verdana" w:hAnsi="Verdana"/>
                  <w:sz w:val="20"/>
                  <w:szCs w:val="20"/>
                </w:rPr>
                <w:t xml:space="preserve"> explain </w:t>
              </w:r>
              <w:r>
                <w:rPr>
                  <w:rFonts w:ascii="Verdana" w:hAnsi="Verdana"/>
                  <w:sz w:val="20"/>
                  <w:szCs w:val="20"/>
                </w:rPr>
                <w:t xml:space="preserve">how </w:t>
              </w:r>
              <w:r w:rsidRPr="003B0984">
                <w:rPr>
                  <w:rFonts w:ascii="Verdana" w:hAnsi="Verdana"/>
                  <w:sz w:val="20"/>
                  <w:szCs w:val="20"/>
                </w:rPr>
                <w:t xml:space="preserve">the indirect cost allocations </w:t>
              </w:r>
              <w:r>
                <w:rPr>
                  <w:rFonts w:ascii="Verdana" w:hAnsi="Verdana"/>
                  <w:sz w:val="20"/>
                  <w:szCs w:val="20"/>
                </w:rPr>
                <w:t>are calculated.</w:t>
              </w:r>
            </w:ins>
            <w:ins w:id="85" w:author="Louise Deighan" w:date="2018-02-19T09:30:00Z">
              <w:r w:rsidR="009064F3">
                <w:rPr>
                  <w:rFonts w:ascii="Verdana" w:hAnsi="Verdana"/>
                  <w:sz w:val="20"/>
                  <w:szCs w:val="20"/>
                </w:rPr>
                <w:t xml:space="preserve"> </w:t>
              </w:r>
            </w:ins>
          </w:p>
        </w:tc>
      </w:tr>
      <w:tr w:rsidR="00253563" w:rsidRPr="00E373BD" w14:paraId="0AB76378" w14:textId="77777777" w:rsidTr="00007265">
        <w:trPr>
          <w:trHeight w:val="1298"/>
          <w:ins w:id="86" w:author="Mark Hogan" w:date="2018-02-15T17:20:00Z"/>
        </w:trPr>
        <w:tc>
          <w:tcPr>
            <w:tcW w:w="10536" w:type="dxa"/>
            <w:tcBorders>
              <w:bottom w:val="single" w:sz="4" w:space="0" w:color="auto"/>
            </w:tcBorders>
            <w:shd w:val="clear" w:color="auto" w:fill="FFFF99"/>
          </w:tcPr>
          <w:p w14:paraId="720FE234" w14:textId="77777777" w:rsidR="00253563" w:rsidRPr="00E373BD" w:rsidRDefault="00253563" w:rsidP="00007265">
            <w:pPr>
              <w:tabs>
                <w:tab w:val="left" w:pos="5385"/>
              </w:tabs>
              <w:rPr>
                <w:ins w:id="87" w:author="Mark Hogan" w:date="2018-02-15T17:20:00Z"/>
                <w:rFonts w:ascii="Verdana" w:hAnsi="Verdana"/>
                <w:sz w:val="20"/>
                <w:szCs w:val="22"/>
              </w:rPr>
            </w:pPr>
            <w:ins w:id="88" w:author="Mark Hogan" w:date="2018-02-15T17:20:00Z">
              <w:r w:rsidRPr="00E373BD">
                <w:rPr>
                  <w:rFonts w:ascii="Verdana" w:hAnsi="Verdana"/>
                  <w:sz w:val="20"/>
                  <w:szCs w:val="22"/>
                </w:rPr>
                <w:tab/>
              </w:r>
            </w:ins>
          </w:p>
          <w:p w14:paraId="6665D834" w14:textId="77777777" w:rsidR="00253563" w:rsidRPr="00E373BD" w:rsidRDefault="00253563" w:rsidP="00007265">
            <w:pPr>
              <w:tabs>
                <w:tab w:val="left" w:pos="5385"/>
              </w:tabs>
              <w:rPr>
                <w:ins w:id="89" w:author="Mark Hogan" w:date="2018-02-15T17:20:00Z"/>
                <w:rFonts w:ascii="Verdana" w:hAnsi="Verdana"/>
                <w:sz w:val="20"/>
                <w:szCs w:val="22"/>
              </w:rPr>
            </w:pPr>
          </w:p>
          <w:p w14:paraId="6C2431B5" w14:textId="77777777" w:rsidR="00253563" w:rsidRPr="00E373BD" w:rsidRDefault="00253563" w:rsidP="00007265">
            <w:pPr>
              <w:tabs>
                <w:tab w:val="left" w:pos="5385"/>
              </w:tabs>
              <w:rPr>
                <w:ins w:id="90" w:author="Mark Hogan" w:date="2018-02-15T17:20:00Z"/>
                <w:rFonts w:ascii="Verdana" w:hAnsi="Verdana"/>
                <w:sz w:val="20"/>
                <w:szCs w:val="22"/>
              </w:rPr>
            </w:pPr>
          </w:p>
          <w:p w14:paraId="4393DF65" w14:textId="77777777" w:rsidR="00253563" w:rsidRPr="00E373BD" w:rsidRDefault="00253563" w:rsidP="00007265">
            <w:pPr>
              <w:tabs>
                <w:tab w:val="left" w:pos="5385"/>
              </w:tabs>
              <w:rPr>
                <w:ins w:id="91" w:author="Mark Hogan" w:date="2018-02-15T17:20:00Z"/>
                <w:rFonts w:ascii="Verdana" w:hAnsi="Verdana"/>
                <w:sz w:val="20"/>
                <w:szCs w:val="22"/>
              </w:rPr>
            </w:pPr>
          </w:p>
          <w:p w14:paraId="1AEDFC3C" w14:textId="77777777" w:rsidR="00253563" w:rsidRPr="00E373BD" w:rsidRDefault="00253563" w:rsidP="00007265">
            <w:pPr>
              <w:tabs>
                <w:tab w:val="left" w:pos="5385"/>
              </w:tabs>
              <w:rPr>
                <w:ins w:id="92" w:author="Mark Hogan" w:date="2018-02-15T17:20:00Z"/>
                <w:rFonts w:ascii="Verdana" w:hAnsi="Verdana"/>
                <w:sz w:val="20"/>
                <w:szCs w:val="22"/>
              </w:rPr>
            </w:pPr>
          </w:p>
          <w:p w14:paraId="36F25BC5" w14:textId="77777777" w:rsidR="00253563" w:rsidRPr="00E373BD" w:rsidRDefault="00253563" w:rsidP="00007265">
            <w:pPr>
              <w:tabs>
                <w:tab w:val="left" w:pos="5385"/>
              </w:tabs>
              <w:rPr>
                <w:ins w:id="93" w:author="Mark Hogan" w:date="2018-02-15T17:20:00Z"/>
                <w:rFonts w:ascii="Verdana" w:hAnsi="Verdana"/>
                <w:sz w:val="20"/>
                <w:szCs w:val="22"/>
              </w:rPr>
            </w:pPr>
          </w:p>
        </w:tc>
      </w:tr>
    </w:tbl>
    <w:p w14:paraId="5CB541AD" w14:textId="11DCEA71" w:rsidR="00253563" w:rsidRDefault="00253563" w:rsidP="00755D3E">
      <w:pPr>
        <w:rPr>
          <w:ins w:id="94" w:author="Mark Hogan" w:date="2018-02-15T17:22: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253563" w:rsidRPr="00E373BD" w14:paraId="3223F25F" w14:textId="77777777" w:rsidTr="00007265">
        <w:trPr>
          <w:trHeight w:val="428"/>
          <w:ins w:id="95" w:author="Mark Hogan" w:date="2018-02-15T17:22:00Z"/>
        </w:trPr>
        <w:tc>
          <w:tcPr>
            <w:tcW w:w="10536" w:type="dxa"/>
            <w:tcBorders>
              <w:bottom w:val="single" w:sz="4" w:space="0" w:color="auto"/>
            </w:tcBorders>
            <w:shd w:val="clear" w:color="auto" w:fill="FFFFFF"/>
          </w:tcPr>
          <w:p w14:paraId="743F0EB4" w14:textId="77777777" w:rsidR="00253563" w:rsidRPr="00E373BD" w:rsidRDefault="00253563" w:rsidP="00007265">
            <w:pPr>
              <w:keepNext/>
              <w:rPr>
                <w:ins w:id="96" w:author="Mark Hogan" w:date="2018-02-15T17:22:00Z"/>
                <w:rFonts w:ascii="Verdana" w:hAnsi="Verdana"/>
                <w:sz w:val="20"/>
                <w:szCs w:val="22"/>
              </w:rPr>
            </w:pPr>
            <w:ins w:id="97" w:author="Mark Hogan" w:date="2018-02-15T17:22:00Z">
              <w:r>
                <w:rPr>
                  <w:rFonts w:ascii="Verdana" w:hAnsi="Verdana"/>
                  <w:b/>
                  <w:sz w:val="20"/>
                  <w:szCs w:val="22"/>
                </w:rPr>
                <w:t>General commentary:</w:t>
              </w:r>
              <w:r w:rsidRPr="007F3A3C">
                <w:rPr>
                  <w:rFonts w:ascii="Verdana" w:hAnsi="Verdana"/>
                  <w:sz w:val="20"/>
                  <w:szCs w:val="20"/>
                </w:rPr>
                <w:t xml:space="preserve"> </w:t>
              </w:r>
              <w:r>
                <w:rPr>
                  <w:rFonts w:ascii="Verdana" w:hAnsi="Verdana"/>
                  <w:sz w:val="20"/>
                  <w:szCs w:val="20"/>
                </w:rPr>
                <w:t xml:space="preserve">commentary </w:t>
              </w:r>
              <w:r w:rsidRPr="007F3A3C">
                <w:rPr>
                  <w:rFonts w:ascii="Verdana" w:hAnsi="Verdana"/>
                  <w:sz w:val="20"/>
                  <w:szCs w:val="20"/>
                </w:rPr>
                <w:t xml:space="preserve">necessary to support </w:t>
              </w:r>
              <w:r>
                <w:rPr>
                  <w:rFonts w:ascii="Verdana" w:hAnsi="Verdana"/>
                  <w:sz w:val="20"/>
                  <w:szCs w:val="20"/>
                </w:rPr>
                <w:t>cost</w:t>
              </w:r>
              <w:r w:rsidRPr="007F3A3C">
                <w:rPr>
                  <w:rFonts w:ascii="Verdana" w:hAnsi="Verdana"/>
                  <w:sz w:val="20"/>
                  <w:szCs w:val="20"/>
                </w:rPr>
                <w:t>s</w:t>
              </w:r>
              <w:r>
                <w:rPr>
                  <w:rFonts w:ascii="Verdana" w:hAnsi="Verdana"/>
                  <w:sz w:val="20"/>
                  <w:szCs w:val="20"/>
                </w:rPr>
                <w:t xml:space="preserve"> reported</w:t>
              </w:r>
              <w:r w:rsidRPr="007F3A3C">
                <w:rPr>
                  <w:rFonts w:ascii="Verdana" w:hAnsi="Verdana"/>
                  <w:sz w:val="20"/>
                  <w:szCs w:val="20"/>
                </w:rPr>
                <w:t xml:space="preserve"> or where it may aid Ofgem’s understanding. </w:t>
              </w:r>
            </w:ins>
          </w:p>
        </w:tc>
      </w:tr>
      <w:tr w:rsidR="00253563" w:rsidRPr="00E373BD" w14:paraId="603ABCF6" w14:textId="77777777" w:rsidTr="00007265">
        <w:trPr>
          <w:trHeight w:val="1298"/>
          <w:ins w:id="98" w:author="Mark Hogan" w:date="2018-02-15T17:22:00Z"/>
        </w:trPr>
        <w:tc>
          <w:tcPr>
            <w:tcW w:w="10536" w:type="dxa"/>
            <w:tcBorders>
              <w:bottom w:val="single" w:sz="4" w:space="0" w:color="auto"/>
            </w:tcBorders>
            <w:shd w:val="clear" w:color="auto" w:fill="FFFF99"/>
          </w:tcPr>
          <w:p w14:paraId="2815FE68" w14:textId="77777777" w:rsidR="00253563" w:rsidRPr="00E373BD" w:rsidRDefault="00253563" w:rsidP="00007265">
            <w:pPr>
              <w:tabs>
                <w:tab w:val="left" w:pos="5385"/>
              </w:tabs>
              <w:rPr>
                <w:ins w:id="99" w:author="Mark Hogan" w:date="2018-02-15T17:22:00Z"/>
                <w:rFonts w:ascii="Verdana" w:hAnsi="Verdana"/>
                <w:sz w:val="20"/>
                <w:szCs w:val="22"/>
              </w:rPr>
            </w:pPr>
            <w:ins w:id="100" w:author="Mark Hogan" w:date="2018-02-15T17:22:00Z">
              <w:r w:rsidRPr="00E373BD">
                <w:rPr>
                  <w:rFonts w:ascii="Verdana" w:hAnsi="Verdana"/>
                  <w:sz w:val="20"/>
                  <w:szCs w:val="22"/>
                </w:rPr>
                <w:tab/>
              </w:r>
            </w:ins>
          </w:p>
          <w:p w14:paraId="6ECD91BA" w14:textId="77777777" w:rsidR="00253563" w:rsidRPr="00E373BD" w:rsidRDefault="00253563" w:rsidP="00007265">
            <w:pPr>
              <w:tabs>
                <w:tab w:val="left" w:pos="5385"/>
              </w:tabs>
              <w:rPr>
                <w:ins w:id="101" w:author="Mark Hogan" w:date="2018-02-15T17:22:00Z"/>
                <w:rFonts w:ascii="Verdana" w:hAnsi="Verdana"/>
                <w:sz w:val="20"/>
                <w:szCs w:val="22"/>
              </w:rPr>
            </w:pPr>
          </w:p>
          <w:p w14:paraId="5F5C8461" w14:textId="77777777" w:rsidR="00253563" w:rsidRPr="00E373BD" w:rsidRDefault="00253563" w:rsidP="00007265">
            <w:pPr>
              <w:tabs>
                <w:tab w:val="left" w:pos="5385"/>
              </w:tabs>
              <w:rPr>
                <w:ins w:id="102" w:author="Mark Hogan" w:date="2018-02-15T17:22:00Z"/>
                <w:rFonts w:ascii="Verdana" w:hAnsi="Verdana"/>
                <w:sz w:val="20"/>
                <w:szCs w:val="22"/>
              </w:rPr>
            </w:pPr>
          </w:p>
          <w:p w14:paraId="7B4F6828" w14:textId="77777777" w:rsidR="00253563" w:rsidRPr="00E373BD" w:rsidRDefault="00253563" w:rsidP="00007265">
            <w:pPr>
              <w:tabs>
                <w:tab w:val="left" w:pos="5385"/>
              </w:tabs>
              <w:rPr>
                <w:ins w:id="103" w:author="Mark Hogan" w:date="2018-02-15T17:22:00Z"/>
                <w:rFonts w:ascii="Verdana" w:hAnsi="Verdana"/>
                <w:sz w:val="20"/>
                <w:szCs w:val="22"/>
              </w:rPr>
            </w:pPr>
          </w:p>
          <w:p w14:paraId="305BCE74" w14:textId="77777777" w:rsidR="00253563" w:rsidRPr="00E373BD" w:rsidRDefault="00253563" w:rsidP="00007265">
            <w:pPr>
              <w:tabs>
                <w:tab w:val="left" w:pos="5385"/>
              </w:tabs>
              <w:rPr>
                <w:ins w:id="104" w:author="Mark Hogan" w:date="2018-02-15T17:22:00Z"/>
                <w:rFonts w:ascii="Verdana" w:hAnsi="Verdana"/>
                <w:sz w:val="20"/>
                <w:szCs w:val="22"/>
              </w:rPr>
            </w:pPr>
          </w:p>
          <w:p w14:paraId="4D0BFECC" w14:textId="77777777" w:rsidR="00253563" w:rsidRPr="00E373BD" w:rsidRDefault="00253563" w:rsidP="00007265">
            <w:pPr>
              <w:tabs>
                <w:tab w:val="left" w:pos="5385"/>
              </w:tabs>
              <w:rPr>
                <w:ins w:id="105" w:author="Mark Hogan" w:date="2018-02-15T17:22:00Z"/>
                <w:rFonts w:ascii="Verdana" w:hAnsi="Verdana"/>
                <w:sz w:val="20"/>
                <w:szCs w:val="22"/>
              </w:rPr>
            </w:pPr>
          </w:p>
        </w:tc>
      </w:tr>
    </w:tbl>
    <w:p w14:paraId="631AB48F" w14:textId="77777777" w:rsidR="00253563" w:rsidRDefault="00253563" w:rsidP="00755D3E">
      <w:pPr>
        <w:rPr>
          <w:ins w:id="106" w:author="Mark Hogan" w:date="2018-02-15T17:21:00Z"/>
        </w:rPr>
      </w:pPr>
    </w:p>
    <w:p w14:paraId="150BB658" w14:textId="15D48554" w:rsidR="00253563" w:rsidRDefault="00253563" w:rsidP="00755D3E">
      <w:pPr>
        <w:rPr>
          <w:ins w:id="107" w:author="Mark Hogan" w:date="2018-02-15T17:20: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253563" w:rsidRPr="00E373BD" w14:paraId="781F2614" w14:textId="77777777" w:rsidTr="00007265">
        <w:trPr>
          <w:trHeight w:val="428"/>
          <w:ins w:id="108" w:author="Mark Hogan" w:date="2018-02-15T17:20:00Z"/>
        </w:trPr>
        <w:tc>
          <w:tcPr>
            <w:tcW w:w="10536" w:type="dxa"/>
            <w:tcBorders>
              <w:bottom w:val="single" w:sz="4" w:space="0" w:color="auto"/>
            </w:tcBorders>
            <w:shd w:val="clear" w:color="auto" w:fill="FFFFFF"/>
          </w:tcPr>
          <w:p w14:paraId="20C9C88A" w14:textId="77777777" w:rsidR="00253563" w:rsidRPr="00E373BD" w:rsidRDefault="00253563" w:rsidP="00007265">
            <w:pPr>
              <w:keepNext/>
              <w:rPr>
                <w:ins w:id="109" w:author="Mark Hogan" w:date="2018-02-15T17:20:00Z"/>
                <w:rFonts w:ascii="Verdana" w:hAnsi="Verdana"/>
                <w:sz w:val="20"/>
                <w:szCs w:val="22"/>
              </w:rPr>
            </w:pPr>
            <w:ins w:id="110" w:author="Mark Hogan" w:date="2018-02-15T17:20:00Z">
              <w:r>
                <w:rPr>
                  <w:rFonts w:ascii="Verdana" w:hAnsi="Verdana"/>
                  <w:b/>
                  <w:sz w:val="20"/>
                  <w:szCs w:val="22"/>
                </w:rPr>
                <w:t>Unmetered disconnections:</w:t>
              </w:r>
              <w:r w:rsidRPr="007F3A3C">
                <w:rPr>
                  <w:rFonts w:ascii="Verdana" w:hAnsi="Verdana"/>
                  <w:sz w:val="20"/>
                  <w:szCs w:val="20"/>
                </w:rPr>
                <w:t xml:space="preserve"> </w:t>
              </w:r>
              <w:r>
                <w:rPr>
                  <w:rFonts w:ascii="Verdana" w:hAnsi="Verdana"/>
                  <w:sz w:val="20"/>
                  <w:szCs w:val="20"/>
                </w:rPr>
                <w:t>note if you are reporting unmetered disconnections that are not part of a wider Connections project in this tab of the Connections pack or not.</w:t>
              </w:r>
              <w:r w:rsidRPr="007F3A3C">
                <w:rPr>
                  <w:rFonts w:ascii="Verdana" w:hAnsi="Verdana"/>
                  <w:sz w:val="20"/>
                  <w:szCs w:val="20"/>
                </w:rPr>
                <w:t xml:space="preserve"> </w:t>
              </w:r>
            </w:ins>
          </w:p>
        </w:tc>
      </w:tr>
      <w:tr w:rsidR="00253563" w:rsidRPr="00E373BD" w14:paraId="151D0735" w14:textId="77777777" w:rsidTr="00007265">
        <w:trPr>
          <w:trHeight w:val="1298"/>
          <w:ins w:id="111" w:author="Mark Hogan" w:date="2018-02-15T17:20:00Z"/>
        </w:trPr>
        <w:tc>
          <w:tcPr>
            <w:tcW w:w="10536" w:type="dxa"/>
            <w:tcBorders>
              <w:bottom w:val="single" w:sz="4" w:space="0" w:color="auto"/>
            </w:tcBorders>
            <w:shd w:val="clear" w:color="auto" w:fill="FFFF99"/>
          </w:tcPr>
          <w:p w14:paraId="5E04C633" w14:textId="77777777" w:rsidR="00253563" w:rsidRPr="00E373BD" w:rsidRDefault="00253563" w:rsidP="00007265">
            <w:pPr>
              <w:tabs>
                <w:tab w:val="left" w:pos="5385"/>
              </w:tabs>
              <w:rPr>
                <w:ins w:id="112" w:author="Mark Hogan" w:date="2018-02-15T17:20:00Z"/>
                <w:rFonts w:ascii="Verdana" w:hAnsi="Verdana"/>
                <w:sz w:val="20"/>
                <w:szCs w:val="22"/>
              </w:rPr>
            </w:pPr>
            <w:ins w:id="113" w:author="Mark Hogan" w:date="2018-02-15T17:20:00Z">
              <w:r w:rsidRPr="00E373BD">
                <w:rPr>
                  <w:rFonts w:ascii="Verdana" w:hAnsi="Verdana"/>
                  <w:sz w:val="20"/>
                  <w:szCs w:val="22"/>
                </w:rPr>
                <w:tab/>
              </w:r>
            </w:ins>
          </w:p>
          <w:p w14:paraId="783472F5" w14:textId="77777777" w:rsidR="00253563" w:rsidRPr="00E373BD" w:rsidRDefault="00253563" w:rsidP="00007265">
            <w:pPr>
              <w:tabs>
                <w:tab w:val="left" w:pos="5385"/>
              </w:tabs>
              <w:rPr>
                <w:ins w:id="114" w:author="Mark Hogan" w:date="2018-02-15T17:20:00Z"/>
                <w:rFonts w:ascii="Verdana" w:hAnsi="Verdana"/>
                <w:sz w:val="20"/>
                <w:szCs w:val="22"/>
              </w:rPr>
            </w:pPr>
          </w:p>
          <w:p w14:paraId="0F2B1871" w14:textId="77777777" w:rsidR="00253563" w:rsidRPr="00E373BD" w:rsidRDefault="00253563" w:rsidP="00007265">
            <w:pPr>
              <w:tabs>
                <w:tab w:val="left" w:pos="5385"/>
              </w:tabs>
              <w:rPr>
                <w:ins w:id="115" w:author="Mark Hogan" w:date="2018-02-15T17:20:00Z"/>
                <w:rFonts w:ascii="Verdana" w:hAnsi="Verdana"/>
                <w:sz w:val="20"/>
                <w:szCs w:val="22"/>
              </w:rPr>
            </w:pPr>
          </w:p>
          <w:p w14:paraId="03556F36" w14:textId="77777777" w:rsidR="00253563" w:rsidRPr="00E373BD" w:rsidRDefault="00253563" w:rsidP="00007265">
            <w:pPr>
              <w:tabs>
                <w:tab w:val="left" w:pos="5385"/>
              </w:tabs>
              <w:rPr>
                <w:ins w:id="116" w:author="Mark Hogan" w:date="2018-02-15T17:20:00Z"/>
                <w:rFonts w:ascii="Verdana" w:hAnsi="Verdana"/>
                <w:sz w:val="20"/>
                <w:szCs w:val="22"/>
              </w:rPr>
            </w:pPr>
          </w:p>
          <w:p w14:paraId="7F981B04" w14:textId="77777777" w:rsidR="00253563" w:rsidRPr="00E373BD" w:rsidRDefault="00253563" w:rsidP="00007265">
            <w:pPr>
              <w:tabs>
                <w:tab w:val="left" w:pos="5385"/>
              </w:tabs>
              <w:rPr>
                <w:ins w:id="117" w:author="Mark Hogan" w:date="2018-02-15T17:20:00Z"/>
                <w:rFonts w:ascii="Verdana" w:hAnsi="Verdana"/>
                <w:sz w:val="20"/>
                <w:szCs w:val="22"/>
              </w:rPr>
            </w:pPr>
          </w:p>
          <w:p w14:paraId="095175B3" w14:textId="77777777" w:rsidR="00253563" w:rsidRPr="00E373BD" w:rsidRDefault="00253563" w:rsidP="00007265">
            <w:pPr>
              <w:tabs>
                <w:tab w:val="left" w:pos="5385"/>
              </w:tabs>
              <w:rPr>
                <w:ins w:id="118" w:author="Mark Hogan" w:date="2018-02-15T17:20:00Z"/>
                <w:rFonts w:ascii="Verdana" w:hAnsi="Verdana"/>
                <w:sz w:val="20"/>
                <w:szCs w:val="22"/>
              </w:rPr>
            </w:pPr>
          </w:p>
        </w:tc>
      </w:tr>
    </w:tbl>
    <w:p w14:paraId="7F140FE5" w14:textId="77777777" w:rsidR="00253563" w:rsidRDefault="00253563" w:rsidP="00755D3E">
      <w:pPr>
        <w:rPr>
          <w:ins w:id="119" w:author="Mark Hogan" w:date="2018-02-15T17:20:00Z"/>
        </w:rPr>
      </w:pPr>
    </w:p>
    <w:p w14:paraId="5E44536C" w14:textId="6C721694" w:rsidR="00253563" w:rsidRPr="006A2483" w:rsidRDefault="00253563" w:rsidP="00755D3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492703" w:rsidRPr="00E373BD" w:rsidDel="00253563" w14:paraId="32FABE44" w14:textId="7912E8C6" w:rsidTr="00B73CE8">
        <w:trPr>
          <w:trHeight w:val="428"/>
          <w:del w:id="120" w:author="Mark Hogan" w:date="2018-02-15T17:22:00Z"/>
        </w:trPr>
        <w:tc>
          <w:tcPr>
            <w:tcW w:w="10536" w:type="dxa"/>
            <w:tcBorders>
              <w:bottom w:val="single" w:sz="4" w:space="0" w:color="auto"/>
            </w:tcBorders>
            <w:shd w:val="clear" w:color="auto" w:fill="FFFFFF"/>
          </w:tcPr>
          <w:p w14:paraId="10D76999" w14:textId="61363EC5" w:rsidR="00492703" w:rsidRPr="00E373BD" w:rsidDel="00253563" w:rsidRDefault="00492703" w:rsidP="00592C20">
            <w:pPr>
              <w:keepNext/>
              <w:rPr>
                <w:del w:id="121" w:author="Mark Hogan" w:date="2018-02-15T17:22:00Z"/>
                <w:rFonts w:ascii="Verdana" w:hAnsi="Verdana"/>
                <w:sz w:val="20"/>
                <w:szCs w:val="22"/>
              </w:rPr>
            </w:pPr>
            <w:del w:id="122" w:author="Mark Hogan" w:date="2018-02-15T17:22:00Z">
              <w:r w:rsidDel="00253563">
                <w:rPr>
                  <w:rFonts w:ascii="Verdana" w:hAnsi="Verdana"/>
                  <w:b/>
                  <w:sz w:val="20"/>
                  <w:szCs w:val="22"/>
                </w:rPr>
                <w:delText>General commentary:</w:delText>
              </w:r>
              <w:r w:rsidRPr="007F3A3C" w:rsidDel="00253563">
                <w:rPr>
                  <w:rFonts w:ascii="Verdana" w:hAnsi="Verdana"/>
                  <w:sz w:val="20"/>
                  <w:szCs w:val="20"/>
                </w:rPr>
                <w:delText xml:space="preserve"> </w:delText>
              </w:r>
              <w:r w:rsidDel="00253563">
                <w:rPr>
                  <w:rFonts w:ascii="Verdana" w:hAnsi="Verdana"/>
                  <w:sz w:val="20"/>
                  <w:szCs w:val="20"/>
                </w:rPr>
                <w:delText xml:space="preserve">commentary </w:delText>
              </w:r>
              <w:r w:rsidRPr="007F3A3C" w:rsidDel="00253563">
                <w:rPr>
                  <w:rFonts w:ascii="Verdana" w:hAnsi="Verdana"/>
                  <w:sz w:val="20"/>
                  <w:szCs w:val="20"/>
                </w:rPr>
                <w:delText xml:space="preserve">necessary to support </w:delText>
              </w:r>
              <w:r w:rsidDel="00253563">
                <w:rPr>
                  <w:rFonts w:ascii="Verdana" w:hAnsi="Verdana"/>
                  <w:sz w:val="20"/>
                  <w:szCs w:val="20"/>
                </w:rPr>
                <w:delText>cost</w:delText>
              </w:r>
              <w:r w:rsidRPr="007F3A3C" w:rsidDel="00253563">
                <w:rPr>
                  <w:rFonts w:ascii="Verdana" w:hAnsi="Verdana"/>
                  <w:sz w:val="20"/>
                  <w:szCs w:val="20"/>
                </w:rPr>
                <w:delText>s</w:delText>
              </w:r>
              <w:r w:rsidDel="00253563">
                <w:rPr>
                  <w:rFonts w:ascii="Verdana" w:hAnsi="Verdana"/>
                  <w:sz w:val="20"/>
                  <w:szCs w:val="20"/>
                </w:rPr>
                <w:delText xml:space="preserve"> reported</w:delText>
              </w:r>
              <w:r w:rsidRPr="007F3A3C" w:rsidDel="00253563">
                <w:rPr>
                  <w:rFonts w:ascii="Verdana" w:hAnsi="Verdana"/>
                  <w:sz w:val="20"/>
                  <w:szCs w:val="20"/>
                </w:rPr>
                <w:delText xml:space="preserve"> or where it may aid Ofgem’s understanding. </w:delText>
              </w:r>
            </w:del>
          </w:p>
        </w:tc>
      </w:tr>
      <w:tr w:rsidR="00492703" w:rsidRPr="00E373BD" w:rsidDel="00253563" w14:paraId="5BC2CDA2" w14:textId="319BEEE7" w:rsidTr="00B73CE8">
        <w:trPr>
          <w:trHeight w:val="1298"/>
          <w:del w:id="123" w:author="Mark Hogan" w:date="2018-02-15T17:22:00Z"/>
        </w:trPr>
        <w:tc>
          <w:tcPr>
            <w:tcW w:w="10536" w:type="dxa"/>
            <w:tcBorders>
              <w:bottom w:val="single" w:sz="4" w:space="0" w:color="auto"/>
            </w:tcBorders>
            <w:shd w:val="clear" w:color="auto" w:fill="FFFF99"/>
          </w:tcPr>
          <w:p w14:paraId="58620C92" w14:textId="6C0110AF" w:rsidR="00492703" w:rsidRPr="00E373BD" w:rsidDel="00253563" w:rsidRDefault="00492703" w:rsidP="00B73CE8">
            <w:pPr>
              <w:tabs>
                <w:tab w:val="left" w:pos="5385"/>
              </w:tabs>
              <w:rPr>
                <w:del w:id="124" w:author="Mark Hogan" w:date="2018-02-15T17:22:00Z"/>
                <w:rFonts w:ascii="Verdana" w:hAnsi="Verdana"/>
                <w:sz w:val="20"/>
                <w:szCs w:val="22"/>
              </w:rPr>
            </w:pPr>
            <w:del w:id="125" w:author="Mark Hogan" w:date="2018-02-15T17:22:00Z">
              <w:r w:rsidRPr="00E373BD" w:rsidDel="00253563">
                <w:rPr>
                  <w:rFonts w:ascii="Verdana" w:hAnsi="Verdana"/>
                  <w:sz w:val="20"/>
                  <w:szCs w:val="22"/>
                </w:rPr>
                <w:tab/>
              </w:r>
            </w:del>
          </w:p>
          <w:p w14:paraId="44891D06" w14:textId="7FE9EF9F" w:rsidR="00492703" w:rsidRPr="00E373BD" w:rsidDel="00253563" w:rsidRDefault="00492703" w:rsidP="00B73CE8">
            <w:pPr>
              <w:tabs>
                <w:tab w:val="left" w:pos="5385"/>
              </w:tabs>
              <w:rPr>
                <w:del w:id="126" w:author="Mark Hogan" w:date="2018-02-15T17:22:00Z"/>
                <w:rFonts w:ascii="Verdana" w:hAnsi="Verdana"/>
                <w:sz w:val="20"/>
                <w:szCs w:val="22"/>
              </w:rPr>
            </w:pPr>
          </w:p>
          <w:p w14:paraId="5B2B3CCE" w14:textId="4C9AB640" w:rsidR="00492703" w:rsidRPr="00E373BD" w:rsidDel="00253563" w:rsidRDefault="00492703" w:rsidP="00B73CE8">
            <w:pPr>
              <w:tabs>
                <w:tab w:val="left" w:pos="5385"/>
              </w:tabs>
              <w:rPr>
                <w:del w:id="127" w:author="Mark Hogan" w:date="2018-02-15T17:22:00Z"/>
                <w:rFonts w:ascii="Verdana" w:hAnsi="Verdana"/>
                <w:sz w:val="20"/>
                <w:szCs w:val="22"/>
              </w:rPr>
            </w:pPr>
          </w:p>
          <w:p w14:paraId="24C88B92" w14:textId="664E8918" w:rsidR="00492703" w:rsidRPr="00E373BD" w:rsidDel="00253563" w:rsidRDefault="00492703" w:rsidP="00B73CE8">
            <w:pPr>
              <w:tabs>
                <w:tab w:val="left" w:pos="5385"/>
              </w:tabs>
              <w:rPr>
                <w:del w:id="128" w:author="Mark Hogan" w:date="2018-02-15T17:22:00Z"/>
                <w:rFonts w:ascii="Verdana" w:hAnsi="Verdana"/>
                <w:sz w:val="20"/>
                <w:szCs w:val="22"/>
              </w:rPr>
            </w:pPr>
          </w:p>
          <w:p w14:paraId="3C9F269F" w14:textId="6DEE415F" w:rsidR="00492703" w:rsidRPr="00E373BD" w:rsidDel="00253563" w:rsidRDefault="00492703" w:rsidP="00B73CE8">
            <w:pPr>
              <w:tabs>
                <w:tab w:val="left" w:pos="5385"/>
              </w:tabs>
              <w:rPr>
                <w:del w:id="129" w:author="Mark Hogan" w:date="2018-02-15T17:22:00Z"/>
                <w:rFonts w:ascii="Verdana" w:hAnsi="Verdana"/>
                <w:sz w:val="20"/>
                <w:szCs w:val="22"/>
              </w:rPr>
            </w:pPr>
          </w:p>
          <w:p w14:paraId="40997FA6" w14:textId="684EC9AD" w:rsidR="00492703" w:rsidRPr="00E373BD" w:rsidDel="00253563" w:rsidRDefault="00492703" w:rsidP="00B73CE8">
            <w:pPr>
              <w:tabs>
                <w:tab w:val="left" w:pos="5385"/>
              </w:tabs>
              <w:rPr>
                <w:del w:id="130" w:author="Mark Hogan" w:date="2018-02-15T17:22:00Z"/>
                <w:rFonts w:ascii="Verdana" w:hAnsi="Verdana"/>
                <w:sz w:val="20"/>
                <w:szCs w:val="22"/>
              </w:rPr>
            </w:pPr>
          </w:p>
        </w:tc>
      </w:tr>
    </w:tbl>
    <w:p w14:paraId="4EDE9D63" w14:textId="5980C744" w:rsidR="003B0984" w:rsidDel="00253563" w:rsidRDefault="003B0984" w:rsidP="003B0984">
      <w:pPr>
        <w:pStyle w:val="Heading1"/>
        <w:rPr>
          <w:del w:id="131" w:author="Mark Hogan" w:date="2018-02-15T17:20:00Z"/>
        </w:rPr>
      </w:pPr>
      <w:del w:id="132" w:author="Mark Hogan" w:date="2018-02-15T17:20:00Z">
        <w:r w:rsidDel="00253563">
          <w:delText>CR5 - Metered Connections Completed including Distributed Generation (DG)</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3B0984" w:rsidRPr="00E373BD" w:rsidDel="00253563" w14:paraId="46222253" w14:textId="62F43484" w:rsidTr="00B73CE8">
        <w:trPr>
          <w:trHeight w:val="428"/>
          <w:del w:id="133" w:author="Mark Hogan" w:date="2018-02-15T17:20:00Z"/>
        </w:trPr>
        <w:tc>
          <w:tcPr>
            <w:tcW w:w="10536" w:type="dxa"/>
            <w:tcBorders>
              <w:bottom w:val="single" w:sz="4" w:space="0" w:color="auto"/>
            </w:tcBorders>
            <w:shd w:val="clear" w:color="auto" w:fill="FFFFFF"/>
          </w:tcPr>
          <w:p w14:paraId="22D7A6AE" w14:textId="416B016D" w:rsidR="003B0984" w:rsidRPr="00E373BD" w:rsidDel="00253563" w:rsidRDefault="00492703" w:rsidP="00B73CE8">
            <w:pPr>
              <w:keepNext/>
              <w:rPr>
                <w:del w:id="134" w:author="Mark Hogan" w:date="2018-02-15T17:20:00Z"/>
                <w:rFonts w:ascii="Verdana" w:hAnsi="Verdana"/>
                <w:sz w:val="20"/>
                <w:szCs w:val="22"/>
              </w:rPr>
            </w:pPr>
            <w:del w:id="135" w:author="Mark Hogan" w:date="2018-02-15T17:20:00Z">
              <w:r w:rsidRPr="00E373BD" w:rsidDel="00253563">
                <w:rPr>
                  <w:rFonts w:ascii="Verdana" w:hAnsi="Verdana"/>
                  <w:b/>
                  <w:sz w:val="20"/>
                  <w:szCs w:val="22"/>
                </w:rPr>
                <w:delText>Allocation and estimation methodologies:</w:delText>
              </w:r>
              <w:r w:rsidRPr="00E373BD" w:rsidDel="00253563">
                <w:rPr>
                  <w:rFonts w:ascii="Verdana" w:hAnsi="Verdana"/>
                  <w:color w:val="1F497D"/>
                  <w:sz w:val="20"/>
                  <w:szCs w:val="22"/>
                </w:rPr>
                <w:delText xml:space="preserve"> </w:delText>
              </w:r>
              <w:r w:rsidRPr="004478CF" w:rsidDel="00253563">
                <w:rPr>
                  <w:rFonts w:ascii="Verdana" w:hAnsi="Verdana"/>
                  <w:sz w:val="20"/>
                  <w:szCs w:val="22"/>
                </w:rPr>
                <w:delText>detail any estimations, allocations or apportionments to calculate the numbers submitted.</w:delText>
              </w:r>
              <w:r w:rsidDel="00253563">
                <w:rPr>
                  <w:rFonts w:ascii="Verdana" w:hAnsi="Verdana"/>
                  <w:sz w:val="20"/>
                  <w:szCs w:val="22"/>
                </w:rPr>
                <w:delText xml:space="preserve"> </w:delText>
              </w:r>
              <w:r w:rsidRPr="003B0984" w:rsidDel="00253563">
                <w:rPr>
                  <w:rFonts w:ascii="Verdana" w:hAnsi="Verdana"/>
                  <w:sz w:val="20"/>
                  <w:szCs w:val="20"/>
                </w:rPr>
                <w:delText xml:space="preserve">In particular identify how differences between final </w:delText>
              </w:r>
              <w:r w:rsidDel="00253563">
                <w:rPr>
                  <w:rFonts w:ascii="Verdana" w:hAnsi="Verdana"/>
                  <w:sz w:val="20"/>
                  <w:szCs w:val="20"/>
                </w:rPr>
                <w:delText>contracted value</w:delText>
              </w:r>
              <w:r w:rsidRPr="003B0984" w:rsidDel="00253563">
                <w:rPr>
                  <w:rFonts w:ascii="Verdana" w:hAnsi="Verdana"/>
                  <w:sz w:val="20"/>
                  <w:szCs w:val="20"/>
                </w:rPr>
                <w:delText xml:space="preserve"> and actual costs are captured </w:delText>
              </w:r>
              <w:r w:rsidDel="00253563">
                <w:rPr>
                  <w:rFonts w:ascii="Verdana" w:hAnsi="Verdana"/>
                  <w:sz w:val="20"/>
                  <w:szCs w:val="20"/>
                </w:rPr>
                <w:delText>and</w:delText>
              </w:r>
              <w:r w:rsidRPr="003B0984" w:rsidDel="00253563">
                <w:rPr>
                  <w:rFonts w:ascii="Verdana" w:hAnsi="Verdana"/>
                  <w:sz w:val="20"/>
                  <w:szCs w:val="20"/>
                </w:rPr>
                <w:delText xml:space="preserve"> explain </w:delText>
              </w:r>
              <w:r w:rsidDel="00253563">
                <w:rPr>
                  <w:rFonts w:ascii="Verdana" w:hAnsi="Verdana"/>
                  <w:sz w:val="20"/>
                  <w:szCs w:val="20"/>
                </w:rPr>
                <w:delText xml:space="preserve">how </w:delText>
              </w:r>
              <w:r w:rsidRPr="003B0984" w:rsidDel="00253563">
                <w:rPr>
                  <w:rFonts w:ascii="Verdana" w:hAnsi="Verdana"/>
                  <w:sz w:val="20"/>
                  <w:szCs w:val="20"/>
                </w:rPr>
                <w:delText xml:space="preserve">the indirect cost allocations </w:delText>
              </w:r>
              <w:r w:rsidDel="00253563">
                <w:rPr>
                  <w:rFonts w:ascii="Verdana" w:hAnsi="Verdana"/>
                  <w:sz w:val="20"/>
                  <w:szCs w:val="20"/>
                </w:rPr>
                <w:delText>are calculated.</w:delText>
              </w:r>
            </w:del>
          </w:p>
        </w:tc>
      </w:tr>
      <w:tr w:rsidR="003B0984" w:rsidRPr="00E373BD" w:rsidDel="00253563" w14:paraId="728989BC" w14:textId="614024A6" w:rsidTr="00B73CE8">
        <w:trPr>
          <w:trHeight w:val="1298"/>
          <w:del w:id="136" w:author="Mark Hogan" w:date="2018-02-15T17:20:00Z"/>
        </w:trPr>
        <w:tc>
          <w:tcPr>
            <w:tcW w:w="10536" w:type="dxa"/>
            <w:tcBorders>
              <w:bottom w:val="single" w:sz="4" w:space="0" w:color="auto"/>
            </w:tcBorders>
            <w:shd w:val="clear" w:color="auto" w:fill="FFFF99"/>
          </w:tcPr>
          <w:p w14:paraId="268B9E13" w14:textId="2C0E39D8" w:rsidR="003B0984" w:rsidRPr="00E373BD" w:rsidDel="00253563" w:rsidRDefault="003B0984" w:rsidP="00B73CE8">
            <w:pPr>
              <w:tabs>
                <w:tab w:val="left" w:pos="5385"/>
              </w:tabs>
              <w:rPr>
                <w:del w:id="137" w:author="Mark Hogan" w:date="2018-02-15T17:20:00Z"/>
                <w:rFonts w:ascii="Verdana" w:hAnsi="Verdana"/>
                <w:sz w:val="20"/>
                <w:szCs w:val="22"/>
              </w:rPr>
            </w:pPr>
            <w:del w:id="138" w:author="Mark Hogan" w:date="2018-02-15T17:20:00Z">
              <w:r w:rsidRPr="00E373BD" w:rsidDel="00253563">
                <w:rPr>
                  <w:rFonts w:ascii="Verdana" w:hAnsi="Verdana"/>
                  <w:sz w:val="20"/>
                  <w:szCs w:val="22"/>
                </w:rPr>
                <w:tab/>
              </w:r>
            </w:del>
          </w:p>
          <w:p w14:paraId="553C0329" w14:textId="528F95F5" w:rsidR="003B0984" w:rsidRPr="00E373BD" w:rsidDel="00253563" w:rsidRDefault="003B0984" w:rsidP="00B73CE8">
            <w:pPr>
              <w:tabs>
                <w:tab w:val="left" w:pos="5385"/>
              </w:tabs>
              <w:rPr>
                <w:del w:id="139" w:author="Mark Hogan" w:date="2018-02-15T17:20:00Z"/>
                <w:rFonts w:ascii="Verdana" w:hAnsi="Verdana"/>
                <w:sz w:val="20"/>
                <w:szCs w:val="22"/>
              </w:rPr>
            </w:pPr>
          </w:p>
          <w:p w14:paraId="7A5227F0" w14:textId="50F69B54" w:rsidR="003B0984" w:rsidRPr="00E373BD" w:rsidDel="00253563" w:rsidRDefault="003B0984" w:rsidP="00B73CE8">
            <w:pPr>
              <w:tabs>
                <w:tab w:val="left" w:pos="5385"/>
              </w:tabs>
              <w:rPr>
                <w:del w:id="140" w:author="Mark Hogan" w:date="2018-02-15T17:20:00Z"/>
                <w:rFonts w:ascii="Verdana" w:hAnsi="Verdana"/>
                <w:sz w:val="20"/>
                <w:szCs w:val="22"/>
              </w:rPr>
            </w:pPr>
          </w:p>
          <w:p w14:paraId="3CD31F8B" w14:textId="0F04BFC6" w:rsidR="003B0984" w:rsidRPr="00E373BD" w:rsidDel="00253563" w:rsidRDefault="003B0984" w:rsidP="00B73CE8">
            <w:pPr>
              <w:tabs>
                <w:tab w:val="left" w:pos="5385"/>
              </w:tabs>
              <w:rPr>
                <w:del w:id="141" w:author="Mark Hogan" w:date="2018-02-15T17:20:00Z"/>
                <w:rFonts w:ascii="Verdana" w:hAnsi="Verdana"/>
                <w:sz w:val="20"/>
                <w:szCs w:val="22"/>
              </w:rPr>
            </w:pPr>
          </w:p>
          <w:p w14:paraId="0A6DECFE" w14:textId="0A71A7E6" w:rsidR="003B0984" w:rsidRPr="00E373BD" w:rsidDel="00253563" w:rsidRDefault="003B0984" w:rsidP="00B73CE8">
            <w:pPr>
              <w:tabs>
                <w:tab w:val="left" w:pos="5385"/>
              </w:tabs>
              <w:rPr>
                <w:del w:id="142" w:author="Mark Hogan" w:date="2018-02-15T17:20:00Z"/>
                <w:rFonts w:ascii="Verdana" w:hAnsi="Verdana"/>
                <w:sz w:val="20"/>
                <w:szCs w:val="22"/>
              </w:rPr>
            </w:pPr>
          </w:p>
          <w:p w14:paraId="3629896A" w14:textId="762BAFFF" w:rsidR="003B0984" w:rsidRPr="00E373BD" w:rsidDel="00253563" w:rsidRDefault="003B0984" w:rsidP="00B73CE8">
            <w:pPr>
              <w:tabs>
                <w:tab w:val="left" w:pos="5385"/>
              </w:tabs>
              <w:rPr>
                <w:del w:id="143" w:author="Mark Hogan" w:date="2018-02-15T17:20:00Z"/>
                <w:rFonts w:ascii="Verdana" w:hAnsi="Verdana"/>
                <w:sz w:val="20"/>
                <w:szCs w:val="22"/>
              </w:rPr>
            </w:pPr>
          </w:p>
        </w:tc>
      </w:tr>
    </w:tbl>
    <w:p w14:paraId="1FDA1D54" w14:textId="26698CB5" w:rsidR="00492703" w:rsidDel="00253563" w:rsidRDefault="00492703" w:rsidP="00492703">
      <w:pPr>
        <w:rPr>
          <w:del w:id="144" w:author="Mark Hogan" w:date="2018-02-15T17:20: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492703" w:rsidRPr="00E373BD" w:rsidDel="00253563" w14:paraId="7746D134" w14:textId="426D38EF" w:rsidTr="00B73CE8">
        <w:trPr>
          <w:trHeight w:val="428"/>
          <w:del w:id="145" w:author="Mark Hogan" w:date="2018-02-15T17:20:00Z"/>
        </w:trPr>
        <w:tc>
          <w:tcPr>
            <w:tcW w:w="10536" w:type="dxa"/>
            <w:tcBorders>
              <w:bottom w:val="single" w:sz="4" w:space="0" w:color="auto"/>
            </w:tcBorders>
            <w:shd w:val="clear" w:color="auto" w:fill="FFFFFF"/>
          </w:tcPr>
          <w:p w14:paraId="1F78C5BE" w14:textId="1F93091E" w:rsidR="00492703" w:rsidRPr="00E373BD" w:rsidDel="00253563" w:rsidRDefault="00492703" w:rsidP="00592C20">
            <w:pPr>
              <w:keepNext/>
              <w:rPr>
                <w:del w:id="146" w:author="Mark Hogan" w:date="2018-02-15T17:20:00Z"/>
                <w:rFonts w:ascii="Verdana" w:hAnsi="Verdana"/>
                <w:sz w:val="20"/>
                <w:szCs w:val="22"/>
              </w:rPr>
            </w:pPr>
            <w:del w:id="147" w:author="Mark Hogan" w:date="2018-02-15T17:20:00Z">
              <w:r w:rsidDel="00253563">
                <w:rPr>
                  <w:rFonts w:ascii="Verdana" w:hAnsi="Verdana"/>
                  <w:b/>
                  <w:sz w:val="20"/>
                  <w:szCs w:val="22"/>
                </w:rPr>
                <w:delText>General commentary:</w:delText>
              </w:r>
              <w:r w:rsidRPr="007F3A3C" w:rsidDel="00253563">
                <w:rPr>
                  <w:rFonts w:ascii="Verdana" w:hAnsi="Verdana"/>
                  <w:sz w:val="20"/>
                  <w:szCs w:val="20"/>
                </w:rPr>
                <w:delText xml:space="preserve"> </w:delText>
              </w:r>
              <w:r w:rsidDel="00253563">
                <w:rPr>
                  <w:rFonts w:ascii="Verdana" w:hAnsi="Verdana"/>
                  <w:sz w:val="20"/>
                  <w:szCs w:val="20"/>
                </w:rPr>
                <w:delText xml:space="preserve">commentary </w:delText>
              </w:r>
              <w:r w:rsidRPr="007F3A3C" w:rsidDel="00253563">
                <w:rPr>
                  <w:rFonts w:ascii="Verdana" w:hAnsi="Verdana"/>
                  <w:sz w:val="20"/>
                  <w:szCs w:val="20"/>
                </w:rPr>
                <w:delText xml:space="preserve">necessary to support </w:delText>
              </w:r>
              <w:r w:rsidDel="00253563">
                <w:rPr>
                  <w:rFonts w:ascii="Verdana" w:hAnsi="Verdana"/>
                  <w:sz w:val="20"/>
                  <w:szCs w:val="20"/>
                </w:rPr>
                <w:delText>cost</w:delText>
              </w:r>
              <w:r w:rsidRPr="007F3A3C" w:rsidDel="00253563">
                <w:rPr>
                  <w:rFonts w:ascii="Verdana" w:hAnsi="Verdana"/>
                  <w:sz w:val="20"/>
                  <w:szCs w:val="20"/>
                </w:rPr>
                <w:delText>s</w:delText>
              </w:r>
              <w:r w:rsidDel="00253563">
                <w:rPr>
                  <w:rFonts w:ascii="Verdana" w:hAnsi="Verdana"/>
                  <w:sz w:val="20"/>
                  <w:szCs w:val="20"/>
                </w:rPr>
                <w:delText xml:space="preserve"> reported</w:delText>
              </w:r>
              <w:r w:rsidRPr="007F3A3C" w:rsidDel="00253563">
                <w:rPr>
                  <w:rFonts w:ascii="Verdana" w:hAnsi="Verdana"/>
                  <w:sz w:val="20"/>
                  <w:szCs w:val="20"/>
                </w:rPr>
                <w:delText xml:space="preserve"> or where it may aid Ofgem’s understanding. </w:delText>
              </w:r>
            </w:del>
          </w:p>
        </w:tc>
      </w:tr>
      <w:tr w:rsidR="00492703" w:rsidRPr="00E373BD" w:rsidDel="00253563" w14:paraId="26CC7242" w14:textId="19CCAC01" w:rsidTr="00B73CE8">
        <w:trPr>
          <w:trHeight w:val="1298"/>
          <w:del w:id="148" w:author="Mark Hogan" w:date="2018-02-15T17:20:00Z"/>
        </w:trPr>
        <w:tc>
          <w:tcPr>
            <w:tcW w:w="10536" w:type="dxa"/>
            <w:tcBorders>
              <w:bottom w:val="single" w:sz="4" w:space="0" w:color="auto"/>
            </w:tcBorders>
            <w:shd w:val="clear" w:color="auto" w:fill="FFFF99"/>
          </w:tcPr>
          <w:p w14:paraId="72D4A728" w14:textId="13C3D783" w:rsidR="00492703" w:rsidRPr="00E373BD" w:rsidDel="00253563" w:rsidRDefault="00492703" w:rsidP="00B73CE8">
            <w:pPr>
              <w:tabs>
                <w:tab w:val="left" w:pos="5385"/>
              </w:tabs>
              <w:rPr>
                <w:del w:id="149" w:author="Mark Hogan" w:date="2018-02-15T17:20:00Z"/>
                <w:rFonts w:ascii="Verdana" w:hAnsi="Verdana"/>
                <w:sz w:val="20"/>
                <w:szCs w:val="22"/>
              </w:rPr>
            </w:pPr>
            <w:del w:id="150" w:author="Mark Hogan" w:date="2018-02-15T17:20:00Z">
              <w:r w:rsidRPr="00E373BD" w:rsidDel="00253563">
                <w:rPr>
                  <w:rFonts w:ascii="Verdana" w:hAnsi="Verdana"/>
                  <w:sz w:val="20"/>
                  <w:szCs w:val="22"/>
                </w:rPr>
                <w:tab/>
              </w:r>
            </w:del>
          </w:p>
          <w:p w14:paraId="631D9FB1" w14:textId="50D976B3" w:rsidR="00492703" w:rsidRPr="00E373BD" w:rsidDel="00253563" w:rsidRDefault="00492703" w:rsidP="00B73CE8">
            <w:pPr>
              <w:tabs>
                <w:tab w:val="left" w:pos="5385"/>
              </w:tabs>
              <w:rPr>
                <w:del w:id="151" w:author="Mark Hogan" w:date="2018-02-15T17:20:00Z"/>
                <w:rFonts w:ascii="Verdana" w:hAnsi="Verdana"/>
                <w:sz w:val="20"/>
                <w:szCs w:val="22"/>
              </w:rPr>
            </w:pPr>
          </w:p>
          <w:p w14:paraId="02843461" w14:textId="6A9C249E" w:rsidR="00492703" w:rsidRPr="00E373BD" w:rsidDel="00253563" w:rsidRDefault="00492703" w:rsidP="00B73CE8">
            <w:pPr>
              <w:tabs>
                <w:tab w:val="left" w:pos="5385"/>
              </w:tabs>
              <w:rPr>
                <w:del w:id="152" w:author="Mark Hogan" w:date="2018-02-15T17:20:00Z"/>
                <w:rFonts w:ascii="Verdana" w:hAnsi="Verdana"/>
                <w:sz w:val="20"/>
                <w:szCs w:val="22"/>
              </w:rPr>
            </w:pPr>
          </w:p>
          <w:p w14:paraId="24DA1002" w14:textId="732001FC" w:rsidR="00492703" w:rsidRPr="00E373BD" w:rsidDel="00253563" w:rsidRDefault="00492703" w:rsidP="00B73CE8">
            <w:pPr>
              <w:tabs>
                <w:tab w:val="left" w:pos="5385"/>
              </w:tabs>
              <w:rPr>
                <w:del w:id="153" w:author="Mark Hogan" w:date="2018-02-15T17:20:00Z"/>
                <w:rFonts w:ascii="Verdana" w:hAnsi="Verdana"/>
                <w:sz w:val="20"/>
                <w:szCs w:val="22"/>
              </w:rPr>
            </w:pPr>
          </w:p>
          <w:p w14:paraId="5CA4DAFE" w14:textId="4B605E64" w:rsidR="00492703" w:rsidRPr="00E373BD" w:rsidDel="00253563" w:rsidRDefault="00492703" w:rsidP="00B73CE8">
            <w:pPr>
              <w:tabs>
                <w:tab w:val="left" w:pos="5385"/>
              </w:tabs>
              <w:rPr>
                <w:del w:id="154" w:author="Mark Hogan" w:date="2018-02-15T17:20:00Z"/>
                <w:rFonts w:ascii="Verdana" w:hAnsi="Verdana"/>
                <w:sz w:val="20"/>
                <w:szCs w:val="22"/>
              </w:rPr>
            </w:pPr>
          </w:p>
          <w:p w14:paraId="3B7230F1" w14:textId="0C574363" w:rsidR="00492703" w:rsidRPr="00E373BD" w:rsidDel="00253563" w:rsidRDefault="00492703" w:rsidP="00B73CE8">
            <w:pPr>
              <w:tabs>
                <w:tab w:val="left" w:pos="5385"/>
              </w:tabs>
              <w:rPr>
                <w:del w:id="155" w:author="Mark Hogan" w:date="2018-02-15T17:20:00Z"/>
                <w:rFonts w:ascii="Verdana" w:hAnsi="Verdana"/>
                <w:sz w:val="20"/>
                <w:szCs w:val="22"/>
              </w:rPr>
            </w:pPr>
          </w:p>
        </w:tc>
      </w:tr>
    </w:tbl>
    <w:p w14:paraId="4E44123E" w14:textId="49D4E4F2" w:rsidR="003B0984" w:rsidDel="00253563" w:rsidRDefault="003B0984" w:rsidP="003B0984">
      <w:pPr>
        <w:pStyle w:val="Heading1"/>
        <w:rPr>
          <w:del w:id="156" w:author="Mark Hogan" w:date="2018-02-15T17:20:00Z"/>
        </w:rPr>
      </w:pPr>
      <w:del w:id="157" w:author="Mark Hogan" w:date="2018-02-15T17:20:00Z">
        <w:r w:rsidDel="00253563">
          <w:delText>CR6 - Unmetered Connections Completed</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3B0984" w:rsidRPr="00E373BD" w:rsidDel="00253563" w14:paraId="457F24A8" w14:textId="515FCEC1" w:rsidTr="00B73CE8">
        <w:trPr>
          <w:trHeight w:val="428"/>
          <w:del w:id="158" w:author="Mark Hogan" w:date="2018-02-15T17:20:00Z"/>
        </w:trPr>
        <w:tc>
          <w:tcPr>
            <w:tcW w:w="10536" w:type="dxa"/>
            <w:tcBorders>
              <w:bottom w:val="single" w:sz="4" w:space="0" w:color="auto"/>
            </w:tcBorders>
            <w:shd w:val="clear" w:color="auto" w:fill="FFFFFF"/>
          </w:tcPr>
          <w:p w14:paraId="2175F686" w14:textId="0CE98082" w:rsidR="003B0984" w:rsidRPr="00E373BD" w:rsidDel="00253563" w:rsidRDefault="00492703" w:rsidP="00B73CE8">
            <w:pPr>
              <w:keepNext/>
              <w:rPr>
                <w:del w:id="159" w:author="Mark Hogan" w:date="2018-02-15T17:20:00Z"/>
                <w:rFonts w:ascii="Verdana" w:hAnsi="Verdana"/>
                <w:sz w:val="20"/>
                <w:szCs w:val="22"/>
              </w:rPr>
            </w:pPr>
            <w:del w:id="160" w:author="Mark Hogan" w:date="2018-02-15T17:20:00Z">
              <w:r w:rsidRPr="00E373BD" w:rsidDel="00253563">
                <w:rPr>
                  <w:rFonts w:ascii="Verdana" w:hAnsi="Verdana"/>
                  <w:b/>
                  <w:sz w:val="20"/>
                  <w:szCs w:val="22"/>
                </w:rPr>
                <w:delText>Allocation and estimation methodologies:</w:delText>
              </w:r>
              <w:r w:rsidRPr="00E373BD" w:rsidDel="00253563">
                <w:rPr>
                  <w:rFonts w:ascii="Verdana" w:hAnsi="Verdana"/>
                  <w:color w:val="1F497D"/>
                  <w:sz w:val="20"/>
                  <w:szCs w:val="22"/>
                </w:rPr>
                <w:delText xml:space="preserve"> </w:delText>
              </w:r>
              <w:r w:rsidRPr="004478CF" w:rsidDel="00253563">
                <w:rPr>
                  <w:rFonts w:ascii="Verdana" w:hAnsi="Verdana"/>
                  <w:sz w:val="20"/>
                  <w:szCs w:val="22"/>
                </w:rPr>
                <w:delText>detail any estimations, allocations or apportionments to calculate the numbers submitted.</w:delText>
              </w:r>
              <w:r w:rsidDel="00253563">
                <w:rPr>
                  <w:rFonts w:ascii="Verdana" w:hAnsi="Verdana"/>
                  <w:sz w:val="20"/>
                  <w:szCs w:val="22"/>
                </w:rPr>
                <w:delText xml:space="preserve"> </w:delText>
              </w:r>
              <w:r w:rsidRPr="003B0984" w:rsidDel="00253563">
                <w:rPr>
                  <w:rFonts w:ascii="Verdana" w:hAnsi="Verdana"/>
                  <w:sz w:val="20"/>
                  <w:szCs w:val="20"/>
                </w:rPr>
                <w:delText xml:space="preserve">In particular identify how differences between final </w:delText>
              </w:r>
              <w:r w:rsidDel="00253563">
                <w:rPr>
                  <w:rFonts w:ascii="Verdana" w:hAnsi="Verdana"/>
                  <w:sz w:val="20"/>
                  <w:szCs w:val="20"/>
                </w:rPr>
                <w:delText>contracted value</w:delText>
              </w:r>
              <w:r w:rsidRPr="003B0984" w:rsidDel="00253563">
                <w:rPr>
                  <w:rFonts w:ascii="Verdana" w:hAnsi="Verdana"/>
                  <w:sz w:val="20"/>
                  <w:szCs w:val="20"/>
                </w:rPr>
                <w:delText xml:space="preserve"> and actual costs are captured </w:delText>
              </w:r>
              <w:r w:rsidDel="00253563">
                <w:rPr>
                  <w:rFonts w:ascii="Verdana" w:hAnsi="Verdana"/>
                  <w:sz w:val="20"/>
                  <w:szCs w:val="20"/>
                </w:rPr>
                <w:delText>and</w:delText>
              </w:r>
              <w:r w:rsidRPr="003B0984" w:rsidDel="00253563">
                <w:rPr>
                  <w:rFonts w:ascii="Verdana" w:hAnsi="Verdana"/>
                  <w:sz w:val="20"/>
                  <w:szCs w:val="20"/>
                </w:rPr>
                <w:delText xml:space="preserve"> explain </w:delText>
              </w:r>
              <w:r w:rsidDel="00253563">
                <w:rPr>
                  <w:rFonts w:ascii="Verdana" w:hAnsi="Verdana"/>
                  <w:sz w:val="20"/>
                  <w:szCs w:val="20"/>
                </w:rPr>
                <w:delText xml:space="preserve">how </w:delText>
              </w:r>
              <w:r w:rsidRPr="003B0984" w:rsidDel="00253563">
                <w:rPr>
                  <w:rFonts w:ascii="Verdana" w:hAnsi="Verdana"/>
                  <w:sz w:val="20"/>
                  <w:szCs w:val="20"/>
                </w:rPr>
                <w:delText xml:space="preserve">the indirect cost allocations </w:delText>
              </w:r>
              <w:r w:rsidDel="00253563">
                <w:rPr>
                  <w:rFonts w:ascii="Verdana" w:hAnsi="Verdana"/>
                  <w:sz w:val="20"/>
                  <w:szCs w:val="20"/>
                </w:rPr>
                <w:delText>are calculated.</w:delText>
              </w:r>
            </w:del>
          </w:p>
        </w:tc>
      </w:tr>
      <w:tr w:rsidR="003B0984" w:rsidRPr="00E373BD" w:rsidDel="00253563" w14:paraId="68EB243A" w14:textId="7CB7393D" w:rsidTr="00B73CE8">
        <w:trPr>
          <w:trHeight w:val="1298"/>
          <w:del w:id="161" w:author="Mark Hogan" w:date="2018-02-15T17:20:00Z"/>
        </w:trPr>
        <w:tc>
          <w:tcPr>
            <w:tcW w:w="10536" w:type="dxa"/>
            <w:tcBorders>
              <w:bottom w:val="single" w:sz="4" w:space="0" w:color="auto"/>
            </w:tcBorders>
            <w:shd w:val="clear" w:color="auto" w:fill="FFFF99"/>
          </w:tcPr>
          <w:p w14:paraId="39AE20CA" w14:textId="7A2D3A0E" w:rsidR="003B0984" w:rsidRPr="00E373BD" w:rsidDel="00253563" w:rsidRDefault="003B0984" w:rsidP="00B73CE8">
            <w:pPr>
              <w:tabs>
                <w:tab w:val="left" w:pos="5385"/>
              </w:tabs>
              <w:rPr>
                <w:del w:id="162" w:author="Mark Hogan" w:date="2018-02-15T17:20:00Z"/>
                <w:rFonts w:ascii="Verdana" w:hAnsi="Verdana"/>
                <w:sz w:val="20"/>
                <w:szCs w:val="22"/>
              </w:rPr>
            </w:pPr>
            <w:del w:id="163" w:author="Mark Hogan" w:date="2018-02-15T17:20:00Z">
              <w:r w:rsidRPr="00E373BD" w:rsidDel="00253563">
                <w:rPr>
                  <w:rFonts w:ascii="Verdana" w:hAnsi="Verdana"/>
                  <w:sz w:val="20"/>
                  <w:szCs w:val="22"/>
                </w:rPr>
                <w:tab/>
              </w:r>
            </w:del>
          </w:p>
          <w:p w14:paraId="682CC477" w14:textId="7B6E1E3E" w:rsidR="003B0984" w:rsidRPr="00E373BD" w:rsidDel="00253563" w:rsidRDefault="003B0984" w:rsidP="00B73CE8">
            <w:pPr>
              <w:tabs>
                <w:tab w:val="left" w:pos="5385"/>
              </w:tabs>
              <w:rPr>
                <w:del w:id="164" w:author="Mark Hogan" w:date="2018-02-15T17:20:00Z"/>
                <w:rFonts w:ascii="Verdana" w:hAnsi="Verdana"/>
                <w:sz w:val="20"/>
                <w:szCs w:val="22"/>
              </w:rPr>
            </w:pPr>
          </w:p>
          <w:p w14:paraId="1879F654" w14:textId="5B9C28C1" w:rsidR="003B0984" w:rsidRPr="00E373BD" w:rsidDel="00253563" w:rsidRDefault="003B0984" w:rsidP="00B73CE8">
            <w:pPr>
              <w:tabs>
                <w:tab w:val="left" w:pos="5385"/>
              </w:tabs>
              <w:rPr>
                <w:del w:id="165" w:author="Mark Hogan" w:date="2018-02-15T17:20:00Z"/>
                <w:rFonts w:ascii="Verdana" w:hAnsi="Verdana"/>
                <w:sz w:val="20"/>
                <w:szCs w:val="22"/>
              </w:rPr>
            </w:pPr>
          </w:p>
          <w:p w14:paraId="19EBB9FA" w14:textId="617428C3" w:rsidR="003B0984" w:rsidRPr="00E373BD" w:rsidDel="00253563" w:rsidRDefault="003B0984" w:rsidP="00B73CE8">
            <w:pPr>
              <w:tabs>
                <w:tab w:val="left" w:pos="5385"/>
              </w:tabs>
              <w:rPr>
                <w:del w:id="166" w:author="Mark Hogan" w:date="2018-02-15T17:20:00Z"/>
                <w:rFonts w:ascii="Verdana" w:hAnsi="Verdana"/>
                <w:sz w:val="20"/>
                <w:szCs w:val="22"/>
              </w:rPr>
            </w:pPr>
          </w:p>
          <w:p w14:paraId="034A6DE9" w14:textId="30978727" w:rsidR="003B0984" w:rsidRPr="00E373BD" w:rsidDel="00253563" w:rsidRDefault="003B0984" w:rsidP="00B73CE8">
            <w:pPr>
              <w:tabs>
                <w:tab w:val="left" w:pos="5385"/>
              </w:tabs>
              <w:rPr>
                <w:del w:id="167" w:author="Mark Hogan" w:date="2018-02-15T17:20:00Z"/>
                <w:rFonts w:ascii="Verdana" w:hAnsi="Verdana"/>
                <w:sz w:val="20"/>
                <w:szCs w:val="22"/>
              </w:rPr>
            </w:pPr>
          </w:p>
          <w:p w14:paraId="59673F10" w14:textId="2DBEB2A4" w:rsidR="003B0984" w:rsidRPr="00E373BD" w:rsidDel="00253563" w:rsidRDefault="003B0984" w:rsidP="00B73CE8">
            <w:pPr>
              <w:tabs>
                <w:tab w:val="left" w:pos="5385"/>
              </w:tabs>
              <w:rPr>
                <w:del w:id="168" w:author="Mark Hogan" w:date="2018-02-15T17:20:00Z"/>
                <w:rFonts w:ascii="Verdana" w:hAnsi="Verdana"/>
                <w:sz w:val="20"/>
                <w:szCs w:val="22"/>
              </w:rPr>
            </w:pPr>
          </w:p>
        </w:tc>
      </w:tr>
    </w:tbl>
    <w:p w14:paraId="0C480640" w14:textId="4598FDED" w:rsidR="00492703" w:rsidDel="00253563" w:rsidRDefault="00492703" w:rsidP="00492703">
      <w:pPr>
        <w:rPr>
          <w:del w:id="169" w:author="Mark Hogan" w:date="2018-02-15T17:20: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492703" w:rsidRPr="00E373BD" w:rsidDel="00253563" w14:paraId="4A67EFD8" w14:textId="0592E84A" w:rsidTr="00B73CE8">
        <w:trPr>
          <w:trHeight w:val="428"/>
          <w:del w:id="170" w:author="Mark Hogan" w:date="2018-02-15T17:20:00Z"/>
        </w:trPr>
        <w:tc>
          <w:tcPr>
            <w:tcW w:w="10536" w:type="dxa"/>
            <w:tcBorders>
              <w:bottom w:val="single" w:sz="4" w:space="0" w:color="auto"/>
            </w:tcBorders>
            <w:shd w:val="clear" w:color="auto" w:fill="FFFFFF"/>
          </w:tcPr>
          <w:p w14:paraId="0E96CDF5" w14:textId="2E375E32" w:rsidR="00492703" w:rsidRPr="00E373BD" w:rsidDel="00253563" w:rsidRDefault="00492703" w:rsidP="00592C20">
            <w:pPr>
              <w:keepNext/>
              <w:rPr>
                <w:del w:id="171" w:author="Mark Hogan" w:date="2018-02-15T17:20:00Z"/>
                <w:rFonts w:ascii="Verdana" w:hAnsi="Verdana"/>
                <w:sz w:val="20"/>
                <w:szCs w:val="22"/>
              </w:rPr>
            </w:pPr>
            <w:del w:id="172" w:author="Mark Hogan" w:date="2018-02-15T17:20:00Z">
              <w:r w:rsidDel="00253563">
                <w:rPr>
                  <w:rFonts w:ascii="Verdana" w:hAnsi="Verdana"/>
                  <w:b/>
                  <w:sz w:val="20"/>
                  <w:szCs w:val="22"/>
                </w:rPr>
                <w:delText>General commentary:</w:delText>
              </w:r>
              <w:r w:rsidRPr="007F3A3C" w:rsidDel="00253563">
                <w:rPr>
                  <w:rFonts w:ascii="Verdana" w:hAnsi="Verdana"/>
                  <w:sz w:val="20"/>
                  <w:szCs w:val="20"/>
                </w:rPr>
                <w:delText xml:space="preserve"> </w:delText>
              </w:r>
              <w:r w:rsidDel="00253563">
                <w:rPr>
                  <w:rFonts w:ascii="Verdana" w:hAnsi="Verdana"/>
                  <w:sz w:val="20"/>
                  <w:szCs w:val="20"/>
                </w:rPr>
                <w:delText xml:space="preserve">commentary </w:delText>
              </w:r>
              <w:r w:rsidRPr="007F3A3C" w:rsidDel="00253563">
                <w:rPr>
                  <w:rFonts w:ascii="Verdana" w:hAnsi="Verdana"/>
                  <w:sz w:val="20"/>
                  <w:szCs w:val="20"/>
                </w:rPr>
                <w:delText xml:space="preserve">necessary to support </w:delText>
              </w:r>
              <w:r w:rsidDel="00253563">
                <w:rPr>
                  <w:rFonts w:ascii="Verdana" w:hAnsi="Verdana"/>
                  <w:sz w:val="20"/>
                  <w:szCs w:val="20"/>
                </w:rPr>
                <w:delText>cost</w:delText>
              </w:r>
              <w:r w:rsidRPr="007F3A3C" w:rsidDel="00253563">
                <w:rPr>
                  <w:rFonts w:ascii="Verdana" w:hAnsi="Verdana"/>
                  <w:sz w:val="20"/>
                  <w:szCs w:val="20"/>
                </w:rPr>
                <w:delText>s</w:delText>
              </w:r>
              <w:r w:rsidDel="00253563">
                <w:rPr>
                  <w:rFonts w:ascii="Verdana" w:hAnsi="Verdana"/>
                  <w:sz w:val="20"/>
                  <w:szCs w:val="20"/>
                </w:rPr>
                <w:delText xml:space="preserve"> reported</w:delText>
              </w:r>
              <w:r w:rsidRPr="007F3A3C" w:rsidDel="00253563">
                <w:rPr>
                  <w:rFonts w:ascii="Verdana" w:hAnsi="Verdana"/>
                  <w:sz w:val="20"/>
                  <w:szCs w:val="20"/>
                </w:rPr>
                <w:delText xml:space="preserve"> or where it may aid Ofgem’s understanding. </w:delText>
              </w:r>
            </w:del>
          </w:p>
        </w:tc>
      </w:tr>
      <w:tr w:rsidR="00492703" w:rsidRPr="00E373BD" w:rsidDel="00253563" w14:paraId="55433FCF" w14:textId="4F885819" w:rsidTr="00B73CE8">
        <w:trPr>
          <w:trHeight w:val="1298"/>
          <w:del w:id="173" w:author="Mark Hogan" w:date="2018-02-15T17:20:00Z"/>
        </w:trPr>
        <w:tc>
          <w:tcPr>
            <w:tcW w:w="10536" w:type="dxa"/>
            <w:tcBorders>
              <w:bottom w:val="single" w:sz="4" w:space="0" w:color="auto"/>
            </w:tcBorders>
            <w:shd w:val="clear" w:color="auto" w:fill="FFFF99"/>
          </w:tcPr>
          <w:p w14:paraId="10690205" w14:textId="59847176" w:rsidR="00492703" w:rsidRPr="00E373BD" w:rsidDel="00253563" w:rsidRDefault="00492703" w:rsidP="00B73CE8">
            <w:pPr>
              <w:tabs>
                <w:tab w:val="left" w:pos="5385"/>
              </w:tabs>
              <w:rPr>
                <w:del w:id="174" w:author="Mark Hogan" w:date="2018-02-15T17:20:00Z"/>
                <w:rFonts w:ascii="Verdana" w:hAnsi="Verdana"/>
                <w:sz w:val="20"/>
                <w:szCs w:val="22"/>
              </w:rPr>
            </w:pPr>
            <w:del w:id="175" w:author="Mark Hogan" w:date="2018-02-15T17:20:00Z">
              <w:r w:rsidRPr="00E373BD" w:rsidDel="00253563">
                <w:rPr>
                  <w:rFonts w:ascii="Verdana" w:hAnsi="Verdana"/>
                  <w:sz w:val="20"/>
                  <w:szCs w:val="22"/>
                </w:rPr>
                <w:tab/>
              </w:r>
            </w:del>
          </w:p>
          <w:p w14:paraId="277F3769" w14:textId="2D53B64E" w:rsidR="00492703" w:rsidRPr="00E373BD" w:rsidDel="00253563" w:rsidRDefault="00492703" w:rsidP="00B73CE8">
            <w:pPr>
              <w:tabs>
                <w:tab w:val="left" w:pos="5385"/>
              </w:tabs>
              <w:rPr>
                <w:del w:id="176" w:author="Mark Hogan" w:date="2018-02-15T17:20:00Z"/>
                <w:rFonts w:ascii="Verdana" w:hAnsi="Verdana"/>
                <w:sz w:val="20"/>
                <w:szCs w:val="22"/>
              </w:rPr>
            </w:pPr>
          </w:p>
          <w:p w14:paraId="567D7675" w14:textId="74F963F0" w:rsidR="00492703" w:rsidRPr="00E373BD" w:rsidDel="00253563" w:rsidRDefault="00492703" w:rsidP="00B73CE8">
            <w:pPr>
              <w:tabs>
                <w:tab w:val="left" w:pos="5385"/>
              </w:tabs>
              <w:rPr>
                <w:del w:id="177" w:author="Mark Hogan" w:date="2018-02-15T17:20:00Z"/>
                <w:rFonts w:ascii="Verdana" w:hAnsi="Verdana"/>
                <w:sz w:val="20"/>
                <w:szCs w:val="22"/>
              </w:rPr>
            </w:pPr>
          </w:p>
          <w:p w14:paraId="26365301" w14:textId="7762A041" w:rsidR="00492703" w:rsidRPr="00E373BD" w:rsidDel="00253563" w:rsidRDefault="00492703" w:rsidP="00B73CE8">
            <w:pPr>
              <w:tabs>
                <w:tab w:val="left" w:pos="5385"/>
              </w:tabs>
              <w:rPr>
                <w:del w:id="178" w:author="Mark Hogan" w:date="2018-02-15T17:20:00Z"/>
                <w:rFonts w:ascii="Verdana" w:hAnsi="Verdana"/>
                <w:sz w:val="20"/>
                <w:szCs w:val="22"/>
              </w:rPr>
            </w:pPr>
          </w:p>
          <w:p w14:paraId="0D1B0171" w14:textId="4F2F199F" w:rsidR="00492703" w:rsidRPr="00E373BD" w:rsidDel="00253563" w:rsidRDefault="00492703" w:rsidP="00B73CE8">
            <w:pPr>
              <w:tabs>
                <w:tab w:val="left" w:pos="5385"/>
              </w:tabs>
              <w:rPr>
                <w:del w:id="179" w:author="Mark Hogan" w:date="2018-02-15T17:20:00Z"/>
                <w:rFonts w:ascii="Verdana" w:hAnsi="Verdana"/>
                <w:sz w:val="20"/>
                <w:szCs w:val="22"/>
              </w:rPr>
            </w:pPr>
          </w:p>
          <w:p w14:paraId="601308BE" w14:textId="111E5172" w:rsidR="00492703" w:rsidRPr="00E373BD" w:rsidDel="00253563" w:rsidRDefault="00492703" w:rsidP="00B73CE8">
            <w:pPr>
              <w:tabs>
                <w:tab w:val="left" w:pos="5385"/>
              </w:tabs>
              <w:rPr>
                <w:del w:id="180" w:author="Mark Hogan" w:date="2018-02-15T17:20:00Z"/>
                <w:rFonts w:ascii="Verdana" w:hAnsi="Verdana"/>
                <w:sz w:val="20"/>
                <w:szCs w:val="22"/>
              </w:rPr>
            </w:pPr>
          </w:p>
        </w:tc>
      </w:tr>
    </w:tbl>
    <w:p w14:paraId="75BAD6B5" w14:textId="1B41A96D" w:rsidR="00B006AE" w:rsidDel="00253563" w:rsidRDefault="00B006AE" w:rsidP="002F0DCD">
      <w:pPr>
        <w:rPr>
          <w:del w:id="181" w:author="Mark Hogan" w:date="2018-02-15T17:20: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B006AE" w:rsidRPr="00E373BD" w:rsidDel="00253563" w14:paraId="32B98984" w14:textId="2887E325" w:rsidTr="007806C9">
        <w:trPr>
          <w:trHeight w:val="428"/>
          <w:del w:id="182" w:author="Mark Hogan" w:date="2018-02-15T17:20:00Z"/>
        </w:trPr>
        <w:tc>
          <w:tcPr>
            <w:tcW w:w="10536" w:type="dxa"/>
            <w:tcBorders>
              <w:bottom w:val="single" w:sz="4" w:space="0" w:color="auto"/>
            </w:tcBorders>
            <w:shd w:val="clear" w:color="auto" w:fill="FFFFFF"/>
          </w:tcPr>
          <w:p w14:paraId="76443BDD" w14:textId="0B5123F0" w:rsidR="00B006AE" w:rsidRPr="00E373BD" w:rsidDel="00253563" w:rsidRDefault="00B006AE">
            <w:pPr>
              <w:keepNext/>
              <w:rPr>
                <w:del w:id="183" w:author="Mark Hogan" w:date="2018-02-15T17:20:00Z"/>
                <w:rFonts w:ascii="Verdana" w:hAnsi="Verdana"/>
                <w:sz w:val="20"/>
                <w:szCs w:val="22"/>
              </w:rPr>
            </w:pPr>
            <w:del w:id="184" w:author="Mark Hogan" w:date="2018-02-15T17:20:00Z">
              <w:r w:rsidDel="00253563">
                <w:rPr>
                  <w:rFonts w:ascii="Verdana" w:hAnsi="Verdana"/>
                  <w:b/>
                  <w:sz w:val="20"/>
                  <w:szCs w:val="22"/>
                </w:rPr>
                <w:delText>Unmetered disconnections:</w:delText>
              </w:r>
              <w:r w:rsidRPr="007F3A3C" w:rsidDel="00253563">
                <w:rPr>
                  <w:rFonts w:ascii="Verdana" w:hAnsi="Verdana"/>
                  <w:sz w:val="20"/>
                  <w:szCs w:val="20"/>
                </w:rPr>
                <w:delText xml:space="preserve"> </w:delText>
              </w:r>
              <w:r w:rsidDel="00253563">
                <w:rPr>
                  <w:rFonts w:ascii="Verdana" w:hAnsi="Verdana"/>
                  <w:sz w:val="20"/>
                  <w:szCs w:val="20"/>
                </w:rPr>
                <w:delText xml:space="preserve">note if you are reporting unmetered disconnections </w:delText>
              </w:r>
              <w:r w:rsidR="00AA5C6E" w:rsidDel="00253563">
                <w:rPr>
                  <w:rFonts w:ascii="Verdana" w:hAnsi="Verdana"/>
                  <w:sz w:val="20"/>
                  <w:szCs w:val="20"/>
                </w:rPr>
                <w:delText xml:space="preserve">that are not part of a wider Connections project </w:delText>
              </w:r>
              <w:r w:rsidDel="00253563">
                <w:rPr>
                  <w:rFonts w:ascii="Verdana" w:hAnsi="Verdana"/>
                  <w:sz w:val="20"/>
                  <w:szCs w:val="20"/>
                </w:rPr>
                <w:delText>in this tab of the Connections pack or not.</w:delText>
              </w:r>
              <w:r w:rsidRPr="007F3A3C" w:rsidDel="00253563">
                <w:rPr>
                  <w:rFonts w:ascii="Verdana" w:hAnsi="Verdana"/>
                  <w:sz w:val="20"/>
                  <w:szCs w:val="20"/>
                </w:rPr>
                <w:delText xml:space="preserve"> </w:delText>
              </w:r>
            </w:del>
          </w:p>
        </w:tc>
      </w:tr>
      <w:tr w:rsidR="00B006AE" w:rsidRPr="00E373BD" w:rsidDel="00253563" w14:paraId="753FEEE9" w14:textId="67C917FA" w:rsidTr="007806C9">
        <w:trPr>
          <w:trHeight w:val="1298"/>
          <w:del w:id="185" w:author="Mark Hogan" w:date="2018-02-15T17:20:00Z"/>
        </w:trPr>
        <w:tc>
          <w:tcPr>
            <w:tcW w:w="10536" w:type="dxa"/>
            <w:tcBorders>
              <w:bottom w:val="single" w:sz="4" w:space="0" w:color="auto"/>
            </w:tcBorders>
            <w:shd w:val="clear" w:color="auto" w:fill="FFFF99"/>
          </w:tcPr>
          <w:p w14:paraId="12DD6D17" w14:textId="486EC170" w:rsidR="00B006AE" w:rsidRPr="00E373BD" w:rsidDel="00253563" w:rsidRDefault="00B006AE" w:rsidP="007806C9">
            <w:pPr>
              <w:tabs>
                <w:tab w:val="left" w:pos="5385"/>
              </w:tabs>
              <w:rPr>
                <w:del w:id="186" w:author="Mark Hogan" w:date="2018-02-15T17:20:00Z"/>
                <w:rFonts w:ascii="Verdana" w:hAnsi="Verdana"/>
                <w:sz w:val="20"/>
                <w:szCs w:val="22"/>
              </w:rPr>
            </w:pPr>
            <w:del w:id="187" w:author="Mark Hogan" w:date="2018-02-15T17:20:00Z">
              <w:r w:rsidRPr="00E373BD" w:rsidDel="00253563">
                <w:rPr>
                  <w:rFonts w:ascii="Verdana" w:hAnsi="Verdana"/>
                  <w:sz w:val="20"/>
                  <w:szCs w:val="22"/>
                </w:rPr>
                <w:tab/>
              </w:r>
            </w:del>
          </w:p>
          <w:p w14:paraId="53AEC08E" w14:textId="48EDBA7C" w:rsidR="00B006AE" w:rsidRPr="00E373BD" w:rsidDel="00253563" w:rsidRDefault="00B006AE" w:rsidP="007806C9">
            <w:pPr>
              <w:tabs>
                <w:tab w:val="left" w:pos="5385"/>
              </w:tabs>
              <w:rPr>
                <w:del w:id="188" w:author="Mark Hogan" w:date="2018-02-15T17:20:00Z"/>
                <w:rFonts w:ascii="Verdana" w:hAnsi="Verdana"/>
                <w:sz w:val="20"/>
                <w:szCs w:val="22"/>
              </w:rPr>
            </w:pPr>
          </w:p>
          <w:p w14:paraId="721DE013" w14:textId="47B695D4" w:rsidR="00B006AE" w:rsidRPr="00E373BD" w:rsidDel="00253563" w:rsidRDefault="00B006AE" w:rsidP="007806C9">
            <w:pPr>
              <w:tabs>
                <w:tab w:val="left" w:pos="5385"/>
              </w:tabs>
              <w:rPr>
                <w:del w:id="189" w:author="Mark Hogan" w:date="2018-02-15T17:20:00Z"/>
                <w:rFonts w:ascii="Verdana" w:hAnsi="Verdana"/>
                <w:sz w:val="20"/>
                <w:szCs w:val="22"/>
              </w:rPr>
            </w:pPr>
          </w:p>
          <w:p w14:paraId="7F2A2698" w14:textId="05EF6733" w:rsidR="00B006AE" w:rsidRPr="00E373BD" w:rsidDel="00253563" w:rsidRDefault="00B006AE" w:rsidP="007806C9">
            <w:pPr>
              <w:tabs>
                <w:tab w:val="left" w:pos="5385"/>
              </w:tabs>
              <w:rPr>
                <w:del w:id="190" w:author="Mark Hogan" w:date="2018-02-15T17:20:00Z"/>
                <w:rFonts w:ascii="Verdana" w:hAnsi="Verdana"/>
                <w:sz w:val="20"/>
                <w:szCs w:val="22"/>
              </w:rPr>
            </w:pPr>
          </w:p>
          <w:p w14:paraId="0F17926D" w14:textId="43AA52F9" w:rsidR="00B006AE" w:rsidRPr="00E373BD" w:rsidDel="00253563" w:rsidRDefault="00B006AE" w:rsidP="007806C9">
            <w:pPr>
              <w:tabs>
                <w:tab w:val="left" w:pos="5385"/>
              </w:tabs>
              <w:rPr>
                <w:del w:id="191" w:author="Mark Hogan" w:date="2018-02-15T17:20:00Z"/>
                <w:rFonts w:ascii="Verdana" w:hAnsi="Verdana"/>
                <w:sz w:val="20"/>
                <w:szCs w:val="22"/>
              </w:rPr>
            </w:pPr>
          </w:p>
          <w:p w14:paraId="16592728" w14:textId="7CDE4EAB" w:rsidR="00B006AE" w:rsidRPr="00E373BD" w:rsidDel="00253563" w:rsidRDefault="00B006AE" w:rsidP="007806C9">
            <w:pPr>
              <w:tabs>
                <w:tab w:val="left" w:pos="5385"/>
              </w:tabs>
              <w:rPr>
                <w:del w:id="192" w:author="Mark Hogan" w:date="2018-02-15T17:20:00Z"/>
                <w:rFonts w:ascii="Verdana" w:hAnsi="Verdana"/>
                <w:sz w:val="20"/>
                <w:szCs w:val="22"/>
              </w:rPr>
            </w:pPr>
          </w:p>
        </w:tc>
      </w:tr>
    </w:tbl>
    <w:p w14:paraId="0B2FDC1D" w14:textId="2ACEDB06" w:rsidR="003B0984" w:rsidRDefault="003B0984" w:rsidP="003B0984">
      <w:pPr>
        <w:pStyle w:val="Heading1"/>
      </w:pPr>
      <w:bookmarkStart w:id="193" w:name="_Toc506478048"/>
      <w:r>
        <w:t>C</w:t>
      </w:r>
      <w:ins w:id="194" w:author="Louise Deighan" w:date="2018-02-15T16:58:00Z">
        <w:r w:rsidR="006D0892">
          <w:t>C</w:t>
        </w:r>
      </w:ins>
      <w:del w:id="195" w:author="Louise Deighan" w:date="2018-02-15T16:58:00Z">
        <w:r w:rsidDel="006D0892">
          <w:delText>R</w:delText>
        </w:r>
      </w:del>
      <w:ins w:id="196" w:author="Louise Deighan" w:date="2018-02-15T16:58:00Z">
        <w:r w:rsidR="006D0892">
          <w:t>5</w:t>
        </w:r>
      </w:ins>
      <w:del w:id="197" w:author="Louise Deighan" w:date="2018-02-15T16:58:00Z">
        <w:r w:rsidDel="006D0892">
          <w:delText>7</w:delText>
        </w:r>
      </w:del>
      <w:r>
        <w:t xml:space="preserve"> - Annual Quotations Issued</w:t>
      </w:r>
      <w:bookmarkEnd w:id="19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3B0984" w:rsidRPr="00E373BD" w14:paraId="7BDA34FE" w14:textId="77777777" w:rsidTr="00B73CE8">
        <w:trPr>
          <w:trHeight w:val="428"/>
        </w:trPr>
        <w:tc>
          <w:tcPr>
            <w:tcW w:w="10536" w:type="dxa"/>
            <w:tcBorders>
              <w:bottom w:val="single" w:sz="4" w:space="0" w:color="auto"/>
            </w:tcBorders>
            <w:shd w:val="clear" w:color="auto" w:fill="FFFFFF"/>
          </w:tcPr>
          <w:p w14:paraId="1FD9A6A1" w14:textId="77777777" w:rsidR="003B0984" w:rsidRPr="00E373BD" w:rsidRDefault="003B0984" w:rsidP="00B73CE8">
            <w:pPr>
              <w:keepNext/>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3B0984" w:rsidRPr="00E373BD" w14:paraId="5E017960" w14:textId="77777777" w:rsidTr="00B73CE8">
        <w:trPr>
          <w:trHeight w:val="1298"/>
        </w:trPr>
        <w:tc>
          <w:tcPr>
            <w:tcW w:w="10536" w:type="dxa"/>
            <w:tcBorders>
              <w:bottom w:val="single" w:sz="4" w:space="0" w:color="auto"/>
            </w:tcBorders>
            <w:shd w:val="clear" w:color="auto" w:fill="FFFF99"/>
          </w:tcPr>
          <w:p w14:paraId="7D2FF18D" w14:textId="77777777" w:rsidR="003B0984" w:rsidRPr="00E373BD" w:rsidRDefault="003B0984" w:rsidP="00B73CE8">
            <w:pPr>
              <w:tabs>
                <w:tab w:val="left" w:pos="5385"/>
              </w:tabs>
              <w:rPr>
                <w:rFonts w:ascii="Verdana" w:hAnsi="Verdana"/>
                <w:sz w:val="20"/>
                <w:szCs w:val="22"/>
              </w:rPr>
            </w:pPr>
            <w:r w:rsidRPr="00E373BD">
              <w:rPr>
                <w:rFonts w:ascii="Verdana" w:hAnsi="Verdana"/>
                <w:sz w:val="20"/>
                <w:szCs w:val="22"/>
              </w:rPr>
              <w:tab/>
            </w:r>
          </w:p>
          <w:p w14:paraId="3352A309" w14:textId="77777777" w:rsidR="003B0984" w:rsidRPr="00E373BD" w:rsidRDefault="003B0984" w:rsidP="00B73CE8">
            <w:pPr>
              <w:tabs>
                <w:tab w:val="left" w:pos="5385"/>
              </w:tabs>
              <w:rPr>
                <w:rFonts w:ascii="Verdana" w:hAnsi="Verdana"/>
                <w:sz w:val="20"/>
                <w:szCs w:val="22"/>
              </w:rPr>
            </w:pPr>
          </w:p>
          <w:p w14:paraId="04457102" w14:textId="77777777" w:rsidR="003B0984" w:rsidRPr="00E373BD" w:rsidRDefault="003B0984" w:rsidP="00B73CE8">
            <w:pPr>
              <w:tabs>
                <w:tab w:val="left" w:pos="5385"/>
              </w:tabs>
              <w:rPr>
                <w:rFonts w:ascii="Verdana" w:hAnsi="Verdana"/>
                <w:sz w:val="20"/>
                <w:szCs w:val="22"/>
              </w:rPr>
            </w:pPr>
          </w:p>
          <w:p w14:paraId="770CF9F1" w14:textId="77777777" w:rsidR="003B0984" w:rsidRPr="00E373BD" w:rsidRDefault="003B0984" w:rsidP="00B73CE8">
            <w:pPr>
              <w:tabs>
                <w:tab w:val="left" w:pos="5385"/>
              </w:tabs>
              <w:rPr>
                <w:rFonts w:ascii="Verdana" w:hAnsi="Verdana"/>
                <w:sz w:val="20"/>
                <w:szCs w:val="22"/>
              </w:rPr>
            </w:pPr>
          </w:p>
          <w:p w14:paraId="47DD96CD" w14:textId="77777777" w:rsidR="003B0984" w:rsidRPr="00E373BD" w:rsidRDefault="003B0984" w:rsidP="00B73CE8">
            <w:pPr>
              <w:tabs>
                <w:tab w:val="left" w:pos="5385"/>
              </w:tabs>
              <w:rPr>
                <w:rFonts w:ascii="Verdana" w:hAnsi="Verdana"/>
                <w:sz w:val="20"/>
                <w:szCs w:val="22"/>
              </w:rPr>
            </w:pPr>
          </w:p>
          <w:p w14:paraId="1AEF00E1" w14:textId="77777777" w:rsidR="003B0984" w:rsidRPr="00E373BD" w:rsidRDefault="003B0984" w:rsidP="00B73CE8">
            <w:pPr>
              <w:tabs>
                <w:tab w:val="left" w:pos="5385"/>
              </w:tabs>
              <w:rPr>
                <w:rFonts w:ascii="Verdana" w:hAnsi="Verdana"/>
                <w:sz w:val="20"/>
                <w:szCs w:val="22"/>
              </w:rPr>
            </w:pPr>
          </w:p>
        </w:tc>
      </w:tr>
    </w:tbl>
    <w:p w14:paraId="2333D88B" w14:textId="77777777" w:rsidR="00492703" w:rsidRDefault="00492703" w:rsidP="004927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492703" w:rsidRPr="00E373BD" w14:paraId="0379DAEB" w14:textId="77777777" w:rsidTr="00B73CE8">
        <w:trPr>
          <w:trHeight w:val="428"/>
        </w:trPr>
        <w:tc>
          <w:tcPr>
            <w:tcW w:w="10536" w:type="dxa"/>
            <w:tcBorders>
              <w:bottom w:val="single" w:sz="4" w:space="0" w:color="auto"/>
            </w:tcBorders>
            <w:shd w:val="clear" w:color="auto" w:fill="FFFFFF"/>
          </w:tcPr>
          <w:p w14:paraId="170705E5" w14:textId="0F95EBD5" w:rsidR="00492703" w:rsidRPr="00E373BD" w:rsidRDefault="00492703" w:rsidP="00592C20">
            <w:pPr>
              <w:keepNext/>
              <w:rPr>
                <w:rFonts w:ascii="Verdana" w:hAnsi="Verdana"/>
                <w:sz w:val="20"/>
                <w:szCs w:val="22"/>
              </w:rPr>
            </w:pPr>
            <w:r>
              <w:rPr>
                <w:rFonts w:ascii="Verdana" w:hAnsi="Verdana"/>
                <w:b/>
                <w:sz w:val="20"/>
                <w:szCs w:val="22"/>
              </w:rPr>
              <w:t>General commentary:</w:t>
            </w:r>
            <w:r w:rsidRPr="007F3A3C">
              <w:rPr>
                <w:rFonts w:ascii="Verdana" w:hAnsi="Verdana"/>
                <w:sz w:val="20"/>
                <w:szCs w:val="20"/>
              </w:rPr>
              <w:t xml:space="preserve"> </w:t>
            </w:r>
            <w:r>
              <w:rPr>
                <w:rFonts w:ascii="Verdana" w:hAnsi="Verdana"/>
                <w:sz w:val="20"/>
                <w:szCs w:val="20"/>
              </w:rPr>
              <w:t xml:space="preserve">commentary </w:t>
            </w:r>
            <w:r w:rsidRPr="007F3A3C">
              <w:rPr>
                <w:rFonts w:ascii="Verdana" w:hAnsi="Verdana"/>
                <w:sz w:val="20"/>
                <w:szCs w:val="20"/>
              </w:rPr>
              <w:t xml:space="preserve">necessary to support </w:t>
            </w:r>
            <w:r>
              <w:rPr>
                <w:rFonts w:ascii="Verdana" w:hAnsi="Verdana"/>
                <w:sz w:val="20"/>
                <w:szCs w:val="20"/>
              </w:rPr>
              <w:t>cost</w:t>
            </w:r>
            <w:r w:rsidRPr="007F3A3C">
              <w:rPr>
                <w:rFonts w:ascii="Verdana" w:hAnsi="Verdana"/>
                <w:sz w:val="20"/>
                <w:szCs w:val="20"/>
              </w:rPr>
              <w:t>s</w:t>
            </w:r>
            <w:r>
              <w:rPr>
                <w:rFonts w:ascii="Verdana" w:hAnsi="Verdana"/>
                <w:sz w:val="20"/>
                <w:szCs w:val="20"/>
              </w:rPr>
              <w:t xml:space="preserve"> reported</w:t>
            </w:r>
            <w:r w:rsidRPr="007F3A3C">
              <w:rPr>
                <w:rFonts w:ascii="Verdana" w:hAnsi="Verdana"/>
                <w:sz w:val="20"/>
                <w:szCs w:val="20"/>
              </w:rPr>
              <w:t xml:space="preserve"> or where it may aid Ofgem’s understanding. </w:t>
            </w:r>
          </w:p>
        </w:tc>
      </w:tr>
      <w:tr w:rsidR="00492703" w:rsidRPr="00E373BD" w14:paraId="0494E9B3" w14:textId="77777777" w:rsidTr="00B73CE8">
        <w:trPr>
          <w:trHeight w:val="1298"/>
        </w:trPr>
        <w:tc>
          <w:tcPr>
            <w:tcW w:w="10536" w:type="dxa"/>
            <w:tcBorders>
              <w:bottom w:val="single" w:sz="4" w:space="0" w:color="auto"/>
            </w:tcBorders>
            <w:shd w:val="clear" w:color="auto" w:fill="FFFF99"/>
          </w:tcPr>
          <w:p w14:paraId="74D009BD" w14:textId="77777777" w:rsidR="00492703" w:rsidRPr="00E373BD" w:rsidRDefault="00492703" w:rsidP="00B73CE8">
            <w:pPr>
              <w:tabs>
                <w:tab w:val="left" w:pos="5385"/>
              </w:tabs>
              <w:rPr>
                <w:rFonts w:ascii="Verdana" w:hAnsi="Verdana"/>
                <w:sz w:val="20"/>
                <w:szCs w:val="22"/>
              </w:rPr>
            </w:pPr>
            <w:r w:rsidRPr="00E373BD">
              <w:rPr>
                <w:rFonts w:ascii="Verdana" w:hAnsi="Verdana"/>
                <w:sz w:val="20"/>
                <w:szCs w:val="22"/>
              </w:rPr>
              <w:tab/>
            </w:r>
          </w:p>
          <w:p w14:paraId="6C12837B" w14:textId="77777777" w:rsidR="00492703" w:rsidRPr="00E373BD" w:rsidRDefault="00492703" w:rsidP="00B73CE8">
            <w:pPr>
              <w:tabs>
                <w:tab w:val="left" w:pos="5385"/>
              </w:tabs>
              <w:rPr>
                <w:rFonts w:ascii="Verdana" w:hAnsi="Verdana"/>
                <w:sz w:val="20"/>
                <w:szCs w:val="22"/>
              </w:rPr>
            </w:pPr>
          </w:p>
          <w:p w14:paraId="1D4AEE36" w14:textId="77777777" w:rsidR="00492703" w:rsidRPr="00E373BD" w:rsidRDefault="00492703" w:rsidP="00B73CE8">
            <w:pPr>
              <w:tabs>
                <w:tab w:val="left" w:pos="5385"/>
              </w:tabs>
              <w:rPr>
                <w:rFonts w:ascii="Verdana" w:hAnsi="Verdana"/>
                <w:sz w:val="20"/>
                <w:szCs w:val="22"/>
              </w:rPr>
            </w:pPr>
          </w:p>
          <w:p w14:paraId="5EA15014" w14:textId="77777777" w:rsidR="00492703" w:rsidRPr="00E373BD" w:rsidRDefault="00492703" w:rsidP="00B73CE8">
            <w:pPr>
              <w:tabs>
                <w:tab w:val="left" w:pos="5385"/>
              </w:tabs>
              <w:rPr>
                <w:rFonts w:ascii="Verdana" w:hAnsi="Verdana"/>
                <w:sz w:val="20"/>
                <w:szCs w:val="22"/>
              </w:rPr>
            </w:pPr>
          </w:p>
          <w:p w14:paraId="6D89ED86" w14:textId="77777777" w:rsidR="00492703" w:rsidRPr="00E373BD" w:rsidRDefault="00492703" w:rsidP="00B73CE8">
            <w:pPr>
              <w:tabs>
                <w:tab w:val="left" w:pos="5385"/>
              </w:tabs>
              <w:rPr>
                <w:rFonts w:ascii="Verdana" w:hAnsi="Verdana"/>
                <w:sz w:val="20"/>
                <w:szCs w:val="22"/>
              </w:rPr>
            </w:pPr>
          </w:p>
          <w:p w14:paraId="5F6A1AD9" w14:textId="77777777" w:rsidR="00492703" w:rsidRPr="00E373BD" w:rsidRDefault="00492703" w:rsidP="00B73CE8">
            <w:pPr>
              <w:tabs>
                <w:tab w:val="left" w:pos="5385"/>
              </w:tabs>
              <w:rPr>
                <w:rFonts w:ascii="Verdana" w:hAnsi="Verdana"/>
                <w:sz w:val="20"/>
                <w:szCs w:val="22"/>
              </w:rPr>
            </w:pPr>
          </w:p>
        </w:tc>
      </w:tr>
    </w:tbl>
    <w:p w14:paraId="2944F772" w14:textId="557E0319" w:rsidR="003B0984" w:rsidRDefault="003B0984" w:rsidP="003B0984">
      <w:pPr>
        <w:pStyle w:val="Heading1"/>
      </w:pPr>
      <w:bookmarkStart w:id="198" w:name="_Toc506478049"/>
      <w:r>
        <w:t>C</w:t>
      </w:r>
      <w:ins w:id="199" w:author="Louise Deighan" w:date="2018-02-15T17:01:00Z">
        <w:r w:rsidR="006D0892">
          <w:t>C6</w:t>
        </w:r>
      </w:ins>
      <w:del w:id="200" w:author="Louise Deighan" w:date="2018-02-15T17:01:00Z">
        <w:r w:rsidDel="006D0892">
          <w:delText>R8</w:delText>
        </w:r>
      </w:del>
      <w:r>
        <w:t xml:space="preserve"> - Annual Out of Area Connections</w:t>
      </w:r>
      <w:bookmarkEnd w:id="19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3B0984" w:rsidRPr="00E373BD" w14:paraId="2C1E8365" w14:textId="77777777" w:rsidTr="00B73CE8">
        <w:trPr>
          <w:trHeight w:val="428"/>
        </w:trPr>
        <w:tc>
          <w:tcPr>
            <w:tcW w:w="10536" w:type="dxa"/>
            <w:tcBorders>
              <w:bottom w:val="single" w:sz="4" w:space="0" w:color="auto"/>
            </w:tcBorders>
            <w:shd w:val="clear" w:color="auto" w:fill="FFFFFF"/>
          </w:tcPr>
          <w:p w14:paraId="799A3635" w14:textId="77777777" w:rsidR="003B0984" w:rsidRPr="00E373BD" w:rsidRDefault="003B0984" w:rsidP="00B73CE8">
            <w:pPr>
              <w:keepNext/>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3B0984" w:rsidRPr="00E373BD" w14:paraId="3EC19AB7" w14:textId="77777777" w:rsidTr="00B73CE8">
        <w:trPr>
          <w:trHeight w:val="1298"/>
        </w:trPr>
        <w:tc>
          <w:tcPr>
            <w:tcW w:w="10536" w:type="dxa"/>
            <w:tcBorders>
              <w:bottom w:val="single" w:sz="4" w:space="0" w:color="auto"/>
            </w:tcBorders>
            <w:shd w:val="clear" w:color="auto" w:fill="FFFF99"/>
          </w:tcPr>
          <w:p w14:paraId="29A38226" w14:textId="77777777" w:rsidR="003B0984" w:rsidRPr="00E373BD" w:rsidRDefault="003B0984" w:rsidP="00B73CE8">
            <w:pPr>
              <w:tabs>
                <w:tab w:val="left" w:pos="5385"/>
              </w:tabs>
              <w:rPr>
                <w:rFonts w:ascii="Verdana" w:hAnsi="Verdana"/>
                <w:sz w:val="20"/>
                <w:szCs w:val="22"/>
              </w:rPr>
            </w:pPr>
            <w:r w:rsidRPr="00E373BD">
              <w:rPr>
                <w:rFonts w:ascii="Verdana" w:hAnsi="Verdana"/>
                <w:sz w:val="20"/>
                <w:szCs w:val="22"/>
              </w:rPr>
              <w:lastRenderedPageBreak/>
              <w:tab/>
            </w:r>
          </w:p>
          <w:p w14:paraId="00C4B816" w14:textId="77777777" w:rsidR="003B0984" w:rsidRPr="00E373BD" w:rsidRDefault="003B0984" w:rsidP="00B73CE8">
            <w:pPr>
              <w:tabs>
                <w:tab w:val="left" w:pos="5385"/>
              </w:tabs>
              <w:rPr>
                <w:rFonts w:ascii="Verdana" w:hAnsi="Verdana"/>
                <w:sz w:val="20"/>
                <w:szCs w:val="22"/>
              </w:rPr>
            </w:pPr>
          </w:p>
          <w:p w14:paraId="15D6D406" w14:textId="77777777" w:rsidR="003B0984" w:rsidRPr="00E373BD" w:rsidRDefault="003B0984" w:rsidP="00B73CE8">
            <w:pPr>
              <w:tabs>
                <w:tab w:val="left" w:pos="5385"/>
              </w:tabs>
              <w:rPr>
                <w:rFonts w:ascii="Verdana" w:hAnsi="Verdana"/>
                <w:sz w:val="20"/>
                <w:szCs w:val="22"/>
              </w:rPr>
            </w:pPr>
          </w:p>
          <w:p w14:paraId="6D90AE37" w14:textId="77777777" w:rsidR="003B0984" w:rsidRPr="00E373BD" w:rsidRDefault="003B0984" w:rsidP="00B73CE8">
            <w:pPr>
              <w:tabs>
                <w:tab w:val="left" w:pos="5385"/>
              </w:tabs>
              <w:rPr>
                <w:rFonts w:ascii="Verdana" w:hAnsi="Verdana"/>
                <w:sz w:val="20"/>
                <w:szCs w:val="22"/>
              </w:rPr>
            </w:pPr>
          </w:p>
          <w:p w14:paraId="6278569F" w14:textId="77777777" w:rsidR="003B0984" w:rsidRPr="00E373BD" w:rsidRDefault="003B0984" w:rsidP="00B73CE8">
            <w:pPr>
              <w:tabs>
                <w:tab w:val="left" w:pos="5385"/>
              </w:tabs>
              <w:rPr>
                <w:rFonts w:ascii="Verdana" w:hAnsi="Verdana"/>
                <w:sz w:val="20"/>
                <w:szCs w:val="22"/>
              </w:rPr>
            </w:pPr>
          </w:p>
          <w:p w14:paraId="3DA003E1" w14:textId="77777777" w:rsidR="003B0984" w:rsidRPr="00E373BD" w:rsidRDefault="003B0984" w:rsidP="00B73CE8">
            <w:pPr>
              <w:tabs>
                <w:tab w:val="left" w:pos="5385"/>
              </w:tabs>
              <w:rPr>
                <w:rFonts w:ascii="Verdana" w:hAnsi="Verdana"/>
                <w:sz w:val="20"/>
                <w:szCs w:val="22"/>
              </w:rPr>
            </w:pPr>
          </w:p>
        </w:tc>
      </w:tr>
    </w:tbl>
    <w:p w14:paraId="4D9C70C2" w14:textId="77777777" w:rsidR="00492703" w:rsidRDefault="00492703" w:rsidP="004927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492703" w:rsidRPr="00E373BD" w14:paraId="2F0DF60D" w14:textId="77777777" w:rsidTr="00B73CE8">
        <w:trPr>
          <w:trHeight w:val="428"/>
        </w:trPr>
        <w:tc>
          <w:tcPr>
            <w:tcW w:w="10536" w:type="dxa"/>
            <w:tcBorders>
              <w:bottom w:val="single" w:sz="4" w:space="0" w:color="auto"/>
            </w:tcBorders>
            <w:shd w:val="clear" w:color="auto" w:fill="FFFFFF"/>
          </w:tcPr>
          <w:p w14:paraId="059E902E" w14:textId="05850FD7" w:rsidR="00492703" w:rsidRPr="00E373BD" w:rsidRDefault="00492703" w:rsidP="00592C20">
            <w:pPr>
              <w:keepNext/>
              <w:rPr>
                <w:rFonts w:ascii="Verdana" w:hAnsi="Verdana"/>
                <w:sz w:val="20"/>
                <w:szCs w:val="22"/>
              </w:rPr>
            </w:pPr>
            <w:r>
              <w:rPr>
                <w:rFonts w:ascii="Verdana" w:hAnsi="Verdana"/>
                <w:b/>
                <w:sz w:val="20"/>
                <w:szCs w:val="22"/>
              </w:rPr>
              <w:t>General commentary:</w:t>
            </w:r>
            <w:r w:rsidRPr="007F3A3C">
              <w:rPr>
                <w:rFonts w:ascii="Verdana" w:hAnsi="Verdana"/>
                <w:sz w:val="20"/>
                <w:szCs w:val="20"/>
              </w:rPr>
              <w:t xml:space="preserve"> </w:t>
            </w:r>
            <w:r>
              <w:rPr>
                <w:rFonts w:ascii="Verdana" w:hAnsi="Verdana"/>
                <w:sz w:val="20"/>
                <w:szCs w:val="20"/>
              </w:rPr>
              <w:t xml:space="preserve">commentary </w:t>
            </w:r>
            <w:r w:rsidRPr="007F3A3C">
              <w:rPr>
                <w:rFonts w:ascii="Verdana" w:hAnsi="Verdana"/>
                <w:sz w:val="20"/>
                <w:szCs w:val="20"/>
              </w:rPr>
              <w:t xml:space="preserve">necessary to support </w:t>
            </w:r>
            <w:r>
              <w:rPr>
                <w:rFonts w:ascii="Verdana" w:hAnsi="Verdana"/>
                <w:sz w:val="20"/>
                <w:szCs w:val="20"/>
              </w:rPr>
              <w:t>cost</w:t>
            </w:r>
            <w:r w:rsidRPr="007F3A3C">
              <w:rPr>
                <w:rFonts w:ascii="Verdana" w:hAnsi="Verdana"/>
                <w:sz w:val="20"/>
                <w:szCs w:val="20"/>
              </w:rPr>
              <w:t>s</w:t>
            </w:r>
            <w:r>
              <w:rPr>
                <w:rFonts w:ascii="Verdana" w:hAnsi="Verdana"/>
                <w:sz w:val="20"/>
                <w:szCs w:val="20"/>
              </w:rPr>
              <w:t xml:space="preserve"> reported</w:t>
            </w:r>
            <w:r w:rsidRPr="007F3A3C">
              <w:rPr>
                <w:rFonts w:ascii="Verdana" w:hAnsi="Verdana"/>
                <w:sz w:val="20"/>
                <w:szCs w:val="20"/>
              </w:rPr>
              <w:t xml:space="preserve"> or where it may aid Ofgem’s understanding. </w:t>
            </w:r>
          </w:p>
        </w:tc>
      </w:tr>
      <w:tr w:rsidR="00492703" w:rsidRPr="00E373BD" w14:paraId="070F0045" w14:textId="77777777" w:rsidTr="00B73CE8">
        <w:trPr>
          <w:trHeight w:val="1298"/>
        </w:trPr>
        <w:tc>
          <w:tcPr>
            <w:tcW w:w="10536" w:type="dxa"/>
            <w:tcBorders>
              <w:bottom w:val="single" w:sz="4" w:space="0" w:color="auto"/>
            </w:tcBorders>
            <w:shd w:val="clear" w:color="auto" w:fill="FFFF99"/>
          </w:tcPr>
          <w:p w14:paraId="45A5132F" w14:textId="77777777" w:rsidR="00492703" w:rsidRPr="00E373BD" w:rsidRDefault="00492703" w:rsidP="00B73CE8">
            <w:pPr>
              <w:tabs>
                <w:tab w:val="left" w:pos="5385"/>
              </w:tabs>
              <w:rPr>
                <w:rFonts w:ascii="Verdana" w:hAnsi="Verdana"/>
                <w:sz w:val="20"/>
                <w:szCs w:val="22"/>
              </w:rPr>
            </w:pPr>
            <w:r w:rsidRPr="00E373BD">
              <w:rPr>
                <w:rFonts w:ascii="Verdana" w:hAnsi="Verdana"/>
                <w:sz w:val="20"/>
                <w:szCs w:val="22"/>
              </w:rPr>
              <w:tab/>
            </w:r>
          </w:p>
          <w:p w14:paraId="68DDD055" w14:textId="77777777" w:rsidR="00492703" w:rsidRPr="00E373BD" w:rsidRDefault="00492703" w:rsidP="00B73CE8">
            <w:pPr>
              <w:tabs>
                <w:tab w:val="left" w:pos="5385"/>
              </w:tabs>
              <w:rPr>
                <w:rFonts w:ascii="Verdana" w:hAnsi="Verdana"/>
                <w:sz w:val="20"/>
                <w:szCs w:val="22"/>
              </w:rPr>
            </w:pPr>
          </w:p>
          <w:p w14:paraId="208E3A0D" w14:textId="77777777" w:rsidR="00492703" w:rsidRPr="00E373BD" w:rsidRDefault="00492703" w:rsidP="00B73CE8">
            <w:pPr>
              <w:tabs>
                <w:tab w:val="left" w:pos="5385"/>
              </w:tabs>
              <w:rPr>
                <w:rFonts w:ascii="Verdana" w:hAnsi="Verdana"/>
                <w:sz w:val="20"/>
                <w:szCs w:val="22"/>
              </w:rPr>
            </w:pPr>
          </w:p>
          <w:p w14:paraId="0B55D127" w14:textId="77777777" w:rsidR="00492703" w:rsidRPr="00E373BD" w:rsidRDefault="00492703" w:rsidP="00B73CE8">
            <w:pPr>
              <w:tabs>
                <w:tab w:val="left" w:pos="5385"/>
              </w:tabs>
              <w:rPr>
                <w:rFonts w:ascii="Verdana" w:hAnsi="Verdana"/>
                <w:sz w:val="20"/>
                <w:szCs w:val="22"/>
              </w:rPr>
            </w:pPr>
          </w:p>
          <w:p w14:paraId="76458321" w14:textId="77777777" w:rsidR="00492703" w:rsidRPr="00E373BD" w:rsidRDefault="00492703" w:rsidP="00B73CE8">
            <w:pPr>
              <w:tabs>
                <w:tab w:val="left" w:pos="5385"/>
              </w:tabs>
              <w:rPr>
                <w:rFonts w:ascii="Verdana" w:hAnsi="Verdana"/>
                <w:sz w:val="20"/>
                <w:szCs w:val="22"/>
              </w:rPr>
            </w:pPr>
          </w:p>
          <w:p w14:paraId="63C49181" w14:textId="77777777" w:rsidR="00492703" w:rsidRPr="00E373BD" w:rsidRDefault="00492703" w:rsidP="00B73CE8">
            <w:pPr>
              <w:tabs>
                <w:tab w:val="left" w:pos="5385"/>
              </w:tabs>
              <w:rPr>
                <w:rFonts w:ascii="Verdana" w:hAnsi="Verdana"/>
                <w:sz w:val="20"/>
                <w:szCs w:val="22"/>
              </w:rPr>
            </w:pPr>
          </w:p>
        </w:tc>
      </w:tr>
    </w:tbl>
    <w:p w14:paraId="746201E9" w14:textId="04ABB248" w:rsidR="003B0984" w:rsidRDefault="003B0984" w:rsidP="003B0984">
      <w:pPr>
        <w:pStyle w:val="Heading1"/>
      </w:pPr>
      <w:bookmarkStart w:id="201" w:name="_Toc506478050"/>
      <w:del w:id="202" w:author="Louise Deighan" w:date="2018-02-15T17:02:00Z">
        <w:r w:rsidDel="006D0892">
          <w:delText xml:space="preserve">CR9 </w:delText>
        </w:r>
      </w:del>
      <w:ins w:id="203" w:author="Louise Deighan" w:date="2018-02-15T17:02:00Z">
        <w:r w:rsidR="006D0892">
          <w:t>C</w:t>
        </w:r>
        <w:r w:rsidR="000215B8">
          <w:t>C7</w:t>
        </w:r>
        <w:r w:rsidR="006D0892">
          <w:t xml:space="preserve"> </w:t>
        </w:r>
      </w:ins>
      <w:r>
        <w:t>- Direct Related Party Margin (RPM)</w:t>
      </w:r>
      <w:bookmarkEnd w:id="20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3B0984" w:rsidRPr="00E373BD" w14:paraId="0EE0A74F" w14:textId="77777777" w:rsidTr="00B73CE8">
        <w:trPr>
          <w:trHeight w:val="428"/>
        </w:trPr>
        <w:tc>
          <w:tcPr>
            <w:tcW w:w="10536" w:type="dxa"/>
            <w:tcBorders>
              <w:bottom w:val="single" w:sz="4" w:space="0" w:color="auto"/>
            </w:tcBorders>
            <w:shd w:val="clear" w:color="auto" w:fill="FFFFFF"/>
          </w:tcPr>
          <w:p w14:paraId="24593F5D" w14:textId="77777777" w:rsidR="003B0984" w:rsidRPr="00E373BD" w:rsidRDefault="003B0984" w:rsidP="00B73CE8">
            <w:pPr>
              <w:keepNext/>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3B0984" w:rsidRPr="00E373BD" w14:paraId="064AC0FF" w14:textId="77777777" w:rsidTr="00B73CE8">
        <w:trPr>
          <w:trHeight w:val="1298"/>
        </w:trPr>
        <w:tc>
          <w:tcPr>
            <w:tcW w:w="10536" w:type="dxa"/>
            <w:tcBorders>
              <w:bottom w:val="single" w:sz="4" w:space="0" w:color="auto"/>
            </w:tcBorders>
            <w:shd w:val="clear" w:color="auto" w:fill="FFFF99"/>
          </w:tcPr>
          <w:p w14:paraId="5B7F30FA" w14:textId="77777777" w:rsidR="003B0984" w:rsidRPr="00E373BD" w:rsidRDefault="003B0984" w:rsidP="00B73CE8">
            <w:pPr>
              <w:tabs>
                <w:tab w:val="left" w:pos="5385"/>
              </w:tabs>
              <w:rPr>
                <w:rFonts w:ascii="Verdana" w:hAnsi="Verdana"/>
                <w:sz w:val="20"/>
                <w:szCs w:val="22"/>
              </w:rPr>
            </w:pPr>
            <w:r w:rsidRPr="00E373BD">
              <w:rPr>
                <w:rFonts w:ascii="Verdana" w:hAnsi="Verdana"/>
                <w:sz w:val="20"/>
                <w:szCs w:val="22"/>
              </w:rPr>
              <w:tab/>
            </w:r>
          </w:p>
          <w:p w14:paraId="3986D843" w14:textId="77777777" w:rsidR="003B0984" w:rsidRPr="00E373BD" w:rsidRDefault="003B0984" w:rsidP="00B73CE8">
            <w:pPr>
              <w:tabs>
                <w:tab w:val="left" w:pos="5385"/>
              </w:tabs>
              <w:rPr>
                <w:rFonts w:ascii="Verdana" w:hAnsi="Verdana"/>
                <w:sz w:val="20"/>
                <w:szCs w:val="22"/>
              </w:rPr>
            </w:pPr>
          </w:p>
          <w:p w14:paraId="05235C55" w14:textId="77777777" w:rsidR="003B0984" w:rsidRPr="00E373BD" w:rsidRDefault="003B0984" w:rsidP="00B73CE8">
            <w:pPr>
              <w:tabs>
                <w:tab w:val="left" w:pos="5385"/>
              </w:tabs>
              <w:rPr>
                <w:rFonts w:ascii="Verdana" w:hAnsi="Verdana"/>
                <w:sz w:val="20"/>
                <w:szCs w:val="22"/>
              </w:rPr>
            </w:pPr>
          </w:p>
          <w:p w14:paraId="3899E220" w14:textId="77777777" w:rsidR="003B0984" w:rsidRPr="00E373BD" w:rsidRDefault="003B0984" w:rsidP="00B73CE8">
            <w:pPr>
              <w:tabs>
                <w:tab w:val="left" w:pos="5385"/>
              </w:tabs>
              <w:rPr>
                <w:rFonts w:ascii="Verdana" w:hAnsi="Verdana"/>
                <w:sz w:val="20"/>
                <w:szCs w:val="22"/>
              </w:rPr>
            </w:pPr>
          </w:p>
          <w:p w14:paraId="0284B6C7" w14:textId="77777777" w:rsidR="003B0984" w:rsidRPr="00E373BD" w:rsidRDefault="003B0984" w:rsidP="00B73CE8">
            <w:pPr>
              <w:tabs>
                <w:tab w:val="left" w:pos="5385"/>
              </w:tabs>
              <w:rPr>
                <w:rFonts w:ascii="Verdana" w:hAnsi="Verdana"/>
                <w:sz w:val="20"/>
                <w:szCs w:val="22"/>
              </w:rPr>
            </w:pPr>
          </w:p>
          <w:p w14:paraId="386498E8" w14:textId="77777777" w:rsidR="003B0984" w:rsidRPr="00E373BD" w:rsidRDefault="003B0984" w:rsidP="00B73CE8">
            <w:pPr>
              <w:tabs>
                <w:tab w:val="left" w:pos="5385"/>
              </w:tabs>
              <w:rPr>
                <w:rFonts w:ascii="Verdana" w:hAnsi="Verdana"/>
                <w:sz w:val="20"/>
                <w:szCs w:val="22"/>
              </w:rPr>
            </w:pPr>
          </w:p>
        </w:tc>
      </w:tr>
    </w:tbl>
    <w:p w14:paraId="47D661A5" w14:textId="77777777" w:rsidR="00492703" w:rsidRDefault="00492703" w:rsidP="004927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492703" w:rsidRPr="00E373BD" w14:paraId="198C4392" w14:textId="77777777" w:rsidTr="00B73CE8">
        <w:trPr>
          <w:trHeight w:val="428"/>
        </w:trPr>
        <w:tc>
          <w:tcPr>
            <w:tcW w:w="10536" w:type="dxa"/>
            <w:tcBorders>
              <w:bottom w:val="single" w:sz="4" w:space="0" w:color="auto"/>
            </w:tcBorders>
            <w:shd w:val="clear" w:color="auto" w:fill="FFFFFF"/>
          </w:tcPr>
          <w:p w14:paraId="066CDDF9" w14:textId="5CBD6D31" w:rsidR="00492703" w:rsidRPr="00E373BD" w:rsidRDefault="00492703" w:rsidP="00592C20">
            <w:pPr>
              <w:keepNext/>
              <w:rPr>
                <w:rFonts w:ascii="Verdana" w:hAnsi="Verdana"/>
                <w:sz w:val="20"/>
                <w:szCs w:val="22"/>
              </w:rPr>
            </w:pPr>
            <w:r>
              <w:rPr>
                <w:rFonts w:ascii="Verdana" w:hAnsi="Verdana"/>
                <w:b/>
                <w:sz w:val="20"/>
                <w:szCs w:val="22"/>
              </w:rPr>
              <w:t>General commentary:</w:t>
            </w:r>
            <w:r w:rsidRPr="007F3A3C">
              <w:rPr>
                <w:rFonts w:ascii="Verdana" w:hAnsi="Verdana"/>
                <w:sz w:val="20"/>
                <w:szCs w:val="20"/>
              </w:rPr>
              <w:t xml:space="preserve"> </w:t>
            </w:r>
            <w:r>
              <w:rPr>
                <w:rFonts w:ascii="Verdana" w:hAnsi="Verdana"/>
                <w:sz w:val="20"/>
                <w:szCs w:val="20"/>
              </w:rPr>
              <w:t xml:space="preserve">commentary </w:t>
            </w:r>
            <w:r w:rsidRPr="007F3A3C">
              <w:rPr>
                <w:rFonts w:ascii="Verdana" w:hAnsi="Verdana"/>
                <w:sz w:val="20"/>
                <w:szCs w:val="20"/>
              </w:rPr>
              <w:t xml:space="preserve">necessary to support </w:t>
            </w:r>
            <w:r>
              <w:rPr>
                <w:rFonts w:ascii="Verdana" w:hAnsi="Verdana"/>
                <w:sz w:val="20"/>
                <w:szCs w:val="20"/>
              </w:rPr>
              <w:t>cost</w:t>
            </w:r>
            <w:r w:rsidRPr="007F3A3C">
              <w:rPr>
                <w:rFonts w:ascii="Verdana" w:hAnsi="Verdana"/>
                <w:sz w:val="20"/>
                <w:szCs w:val="20"/>
              </w:rPr>
              <w:t>s</w:t>
            </w:r>
            <w:r>
              <w:rPr>
                <w:rFonts w:ascii="Verdana" w:hAnsi="Verdana"/>
                <w:sz w:val="20"/>
                <w:szCs w:val="20"/>
              </w:rPr>
              <w:t xml:space="preserve"> reported</w:t>
            </w:r>
            <w:r w:rsidRPr="007F3A3C">
              <w:rPr>
                <w:rFonts w:ascii="Verdana" w:hAnsi="Verdana"/>
                <w:sz w:val="20"/>
                <w:szCs w:val="20"/>
              </w:rPr>
              <w:t xml:space="preserve"> or where it may aid Ofgem’s understanding. </w:t>
            </w:r>
          </w:p>
        </w:tc>
      </w:tr>
      <w:tr w:rsidR="00492703" w:rsidRPr="00E373BD" w14:paraId="3295A268" w14:textId="77777777" w:rsidTr="00B73CE8">
        <w:trPr>
          <w:trHeight w:val="1298"/>
        </w:trPr>
        <w:tc>
          <w:tcPr>
            <w:tcW w:w="10536" w:type="dxa"/>
            <w:tcBorders>
              <w:bottom w:val="single" w:sz="4" w:space="0" w:color="auto"/>
            </w:tcBorders>
            <w:shd w:val="clear" w:color="auto" w:fill="FFFF99"/>
          </w:tcPr>
          <w:p w14:paraId="3508EEAA" w14:textId="77777777" w:rsidR="00492703" w:rsidRPr="00E373BD" w:rsidRDefault="00492703" w:rsidP="00B73CE8">
            <w:pPr>
              <w:tabs>
                <w:tab w:val="left" w:pos="5385"/>
              </w:tabs>
              <w:rPr>
                <w:rFonts w:ascii="Verdana" w:hAnsi="Verdana"/>
                <w:sz w:val="20"/>
                <w:szCs w:val="22"/>
              </w:rPr>
            </w:pPr>
            <w:r w:rsidRPr="00E373BD">
              <w:rPr>
                <w:rFonts w:ascii="Verdana" w:hAnsi="Verdana"/>
                <w:sz w:val="20"/>
                <w:szCs w:val="22"/>
              </w:rPr>
              <w:tab/>
            </w:r>
          </w:p>
          <w:p w14:paraId="32B8B332" w14:textId="77777777" w:rsidR="00492703" w:rsidRPr="00E373BD" w:rsidRDefault="00492703" w:rsidP="00B73CE8">
            <w:pPr>
              <w:tabs>
                <w:tab w:val="left" w:pos="5385"/>
              </w:tabs>
              <w:rPr>
                <w:rFonts w:ascii="Verdana" w:hAnsi="Verdana"/>
                <w:sz w:val="20"/>
                <w:szCs w:val="22"/>
              </w:rPr>
            </w:pPr>
          </w:p>
          <w:p w14:paraId="72BF4AEB" w14:textId="77777777" w:rsidR="00492703" w:rsidRPr="00E373BD" w:rsidRDefault="00492703" w:rsidP="00B73CE8">
            <w:pPr>
              <w:tabs>
                <w:tab w:val="left" w:pos="5385"/>
              </w:tabs>
              <w:rPr>
                <w:rFonts w:ascii="Verdana" w:hAnsi="Verdana"/>
                <w:sz w:val="20"/>
                <w:szCs w:val="22"/>
              </w:rPr>
            </w:pPr>
          </w:p>
          <w:p w14:paraId="2FAA1DB2" w14:textId="77777777" w:rsidR="00492703" w:rsidRPr="00E373BD" w:rsidRDefault="00492703" w:rsidP="00B73CE8">
            <w:pPr>
              <w:tabs>
                <w:tab w:val="left" w:pos="5385"/>
              </w:tabs>
              <w:rPr>
                <w:rFonts w:ascii="Verdana" w:hAnsi="Verdana"/>
                <w:sz w:val="20"/>
                <w:szCs w:val="22"/>
              </w:rPr>
            </w:pPr>
          </w:p>
          <w:p w14:paraId="2C42071D" w14:textId="77777777" w:rsidR="00492703" w:rsidRPr="00E373BD" w:rsidRDefault="00492703" w:rsidP="00B73CE8">
            <w:pPr>
              <w:tabs>
                <w:tab w:val="left" w:pos="5385"/>
              </w:tabs>
              <w:rPr>
                <w:rFonts w:ascii="Verdana" w:hAnsi="Verdana"/>
                <w:sz w:val="20"/>
                <w:szCs w:val="22"/>
              </w:rPr>
            </w:pPr>
          </w:p>
          <w:p w14:paraId="7C17A804" w14:textId="77777777" w:rsidR="00492703" w:rsidRPr="00E373BD" w:rsidRDefault="00492703" w:rsidP="00B73CE8">
            <w:pPr>
              <w:tabs>
                <w:tab w:val="left" w:pos="5385"/>
              </w:tabs>
              <w:rPr>
                <w:rFonts w:ascii="Verdana" w:hAnsi="Verdana"/>
                <w:sz w:val="20"/>
                <w:szCs w:val="22"/>
              </w:rPr>
            </w:pPr>
          </w:p>
        </w:tc>
      </w:tr>
    </w:tbl>
    <w:p w14:paraId="3423DF83" w14:textId="2D124792" w:rsidR="003B0984" w:rsidDel="000215B8" w:rsidRDefault="003B0984" w:rsidP="003B0984">
      <w:pPr>
        <w:pStyle w:val="Heading1"/>
        <w:rPr>
          <w:del w:id="204" w:author="Louise Deighan" w:date="2018-02-15T17:04:00Z"/>
        </w:rPr>
      </w:pPr>
      <w:del w:id="205" w:author="Louise Deighan" w:date="2018-02-15T17:04:00Z">
        <w:r w:rsidDel="000215B8">
          <w:delText>CR10 - ICP Part Funded Connections</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3B0984" w:rsidRPr="00E373BD" w:rsidDel="000215B8" w14:paraId="6CAE6157" w14:textId="2F300B6A" w:rsidTr="00B73CE8">
        <w:trPr>
          <w:trHeight w:val="428"/>
          <w:del w:id="206" w:author="Louise Deighan" w:date="2018-02-15T17:04:00Z"/>
        </w:trPr>
        <w:tc>
          <w:tcPr>
            <w:tcW w:w="10536" w:type="dxa"/>
            <w:tcBorders>
              <w:bottom w:val="single" w:sz="4" w:space="0" w:color="auto"/>
            </w:tcBorders>
            <w:shd w:val="clear" w:color="auto" w:fill="FFFFFF"/>
          </w:tcPr>
          <w:p w14:paraId="7CDAB067" w14:textId="0FC90E23" w:rsidR="003B0984" w:rsidRPr="00E373BD" w:rsidDel="000215B8" w:rsidRDefault="003B0984" w:rsidP="00B73CE8">
            <w:pPr>
              <w:keepNext/>
              <w:rPr>
                <w:del w:id="207" w:author="Louise Deighan" w:date="2018-02-15T17:04:00Z"/>
                <w:rFonts w:ascii="Verdana" w:hAnsi="Verdana"/>
                <w:sz w:val="20"/>
                <w:szCs w:val="22"/>
              </w:rPr>
            </w:pPr>
            <w:del w:id="208" w:author="Louise Deighan" w:date="2018-02-15T17:04:00Z">
              <w:r w:rsidRPr="00E373BD" w:rsidDel="000215B8">
                <w:rPr>
                  <w:rFonts w:ascii="Verdana" w:hAnsi="Verdana"/>
                  <w:b/>
                  <w:sz w:val="20"/>
                  <w:szCs w:val="22"/>
                </w:rPr>
                <w:delText>Allocation and estimation methodologies:</w:delText>
              </w:r>
              <w:r w:rsidRPr="00E373BD" w:rsidDel="000215B8">
                <w:rPr>
                  <w:rFonts w:ascii="Verdana" w:hAnsi="Verdana"/>
                  <w:color w:val="1F497D"/>
                  <w:sz w:val="20"/>
                  <w:szCs w:val="22"/>
                </w:rPr>
                <w:delText xml:space="preserve"> </w:delText>
              </w:r>
              <w:r w:rsidRPr="004478CF" w:rsidDel="000215B8">
                <w:rPr>
                  <w:rFonts w:ascii="Verdana" w:hAnsi="Verdana"/>
                  <w:sz w:val="20"/>
                  <w:szCs w:val="22"/>
                </w:rPr>
                <w:delText>detail any estimations, allocations or apportionments to calculate the numbers submitted.</w:delText>
              </w:r>
            </w:del>
          </w:p>
        </w:tc>
      </w:tr>
      <w:tr w:rsidR="003B0984" w:rsidRPr="00E373BD" w:rsidDel="000215B8" w14:paraId="5DD93A43" w14:textId="087093CA" w:rsidTr="00B73CE8">
        <w:trPr>
          <w:trHeight w:val="1298"/>
          <w:del w:id="209" w:author="Louise Deighan" w:date="2018-02-15T17:04:00Z"/>
        </w:trPr>
        <w:tc>
          <w:tcPr>
            <w:tcW w:w="10536" w:type="dxa"/>
            <w:tcBorders>
              <w:bottom w:val="single" w:sz="4" w:space="0" w:color="auto"/>
            </w:tcBorders>
            <w:shd w:val="clear" w:color="auto" w:fill="FFFF99"/>
          </w:tcPr>
          <w:p w14:paraId="78D9459B" w14:textId="6FF9F1A4" w:rsidR="003B0984" w:rsidRPr="00E373BD" w:rsidDel="000215B8" w:rsidRDefault="003B0984" w:rsidP="00B73CE8">
            <w:pPr>
              <w:tabs>
                <w:tab w:val="left" w:pos="5385"/>
              </w:tabs>
              <w:rPr>
                <w:del w:id="210" w:author="Louise Deighan" w:date="2018-02-15T17:04:00Z"/>
                <w:rFonts w:ascii="Verdana" w:hAnsi="Verdana"/>
                <w:sz w:val="20"/>
                <w:szCs w:val="22"/>
              </w:rPr>
            </w:pPr>
            <w:del w:id="211" w:author="Louise Deighan" w:date="2018-02-15T17:04:00Z">
              <w:r w:rsidRPr="00E373BD" w:rsidDel="000215B8">
                <w:rPr>
                  <w:rFonts w:ascii="Verdana" w:hAnsi="Verdana"/>
                  <w:sz w:val="20"/>
                  <w:szCs w:val="22"/>
                </w:rPr>
                <w:tab/>
              </w:r>
            </w:del>
          </w:p>
          <w:p w14:paraId="42504704" w14:textId="62B82546" w:rsidR="003B0984" w:rsidRPr="00E373BD" w:rsidDel="000215B8" w:rsidRDefault="003B0984" w:rsidP="00B73CE8">
            <w:pPr>
              <w:tabs>
                <w:tab w:val="left" w:pos="5385"/>
              </w:tabs>
              <w:rPr>
                <w:del w:id="212" w:author="Louise Deighan" w:date="2018-02-15T17:04:00Z"/>
                <w:rFonts w:ascii="Verdana" w:hAnsi="Verdana"/>
                <w:sz w:val="20"/>
                <w:szCs w:val="22"/>
              </w:rPr>
            </w:pPr>
          </w:p>
          <w:p w14:paraId="1CC13A19" w14:textId="4D7AE2A5" w:rsidR="003B0984" w:rsidRPr="00E373BD" w:rsidDel="000215B8" w:rsidRDefault="003B0984" w:rsidP="00B73CE8">
            <w:pPr>
              <w:tabs>
                <w:tab w:val="left" w:pos="5385"/>
              </w:tabs>
              <w:rPr>
                <w:del w:id="213" w:author="Louise Deighan" w:date="2018-02-15T17:04:00Z"/>
                <w:rFonts w:ascii="Verdana" w:hAnsi="Verdana"/>
                <w:sz w:val="20"/>
                <w:szCs w:val="22"/>
              </w:rPr>
            </w:pPr>
          </w:p>
          <w:p w14:paraId="3BDE9C29" w14:textId="7E55A336" w:rsidR="003B0984" w:rsidRPr="00E373BD" w:rsidDel="000215B8" w:rsidRDefault="003B0984" w:rsidP="00B73CE8">
            <w:pPr>
              <w:tabs>
                <w:tab w:val="left" w:pos="5385"/>
              </w:tabs>
              <w:rPr>
                <w:del w:id="214" w:author="Louise Deighan" w:date="2018-02-15T17:04:00Z"/>
                <w:rFonts w:ascii="Verdana" w:hAnsi="Verdana"/>
                <w:sz w:val="20"/>
                <w:szCs w:val="22"/>
              </w:rPr>
            </w:pPr>
          </w:p>
          <w:p w14:paraId="6619AAE2" w14:textId="36635590" w:rsidR="003B0984" w:rsidRPr="00E373BD" w:rsidDel="000215B8" w:rsidRDefault="003B0984" w:rsidP="00B73CE8">
            <w:pPr>
              <w:tabs>
                <w:tab w:val="left" w:pos="5385"/>
              </w:tabs>
              <w:rPr>
                <w:del w:id="215" w:author="Louise Deighan" w:date="2018-02-15T17:04:00Z"/>
                <w:rFonts w:ascii="Verdana" w:hAnsi="Verdana"/>
                <w:sz w:val="20"/>
                <w:szCs w:val="22"/>
              </w:rPr>
            </w:pPr>
          </w:p>
          <w:p w14:paraId="01BD7FB7" w14:textId="1BD65466" w:rsidR="003B0984" w:rsidRPr="00E373BD" w:rsidDel="000215B8" w:rsidRDefault="003B0984" w:rsidP="00B73CE8">
            <w:pPr>
              <w:tabs>
                <w:tab w:val="left" w:pos="5385"/>
              </w:tabs>
              <w:rPr>
                <w:del w:id="216" w:author="Louise Deighan" w:date="2018-02-15T17:04:00Z"/>
                <w:rFonts w:ascii="Verdana" w:hAnsi="Verdana"/>
                <w:sz w:val="20"/>
                <w:szCs w:val="22"/>
              </w:rPr>
            </w:pPr>
          </w:p>
        </w:tc>
      </w:tr>
    </w:tbl>
    <w:p w14:paraId="52CAC992" w14:textId="61E271D7" w:rsidR="00492703" w:rsidDel="000215B8" w:rsidRDefault="00492703" w:rsidP="00492703">
      <w:pPr>
        <w:rPr>
          <w:del w:id="217" w:author="Louise Deighan" w:date="2018-02-15T17:04: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492703" w:rsidRPr="00E373BD" w:rsidDel="000215B8" w14:paraId="5054E642" w14:textId="523DE18B" w:rsidTr="00B73CE8">
        <w:trPr>
          <w:trHeight w:val="428"/>
          <w:del w:id="218" w:author="Louise Deighan" w:date="2018-02-15T17:04:00Z"/>
        </w:trPr>
        <w:tc>
          <w:tcPr>
            <w:tcW w:w="10536" w:type="dxa"/>
            <w:tcBorders>
              <w:bottom w:val="single" w:sz="4" w:space="0" w:color="auto"/>
            </w:tcBorders>
            <w:shd w:val="clear" w:color="auto" w:fill="FFFFFF"/>
          </w:tcPr>
          <w:p w14:paraId="48A3D5FB" w14:textId="00157533" w:rsidR="00492703" w:rsidRPr="00E373BD" w:rsidDel="000215B8" w:rsidRDefault="00492703" w:rsidP="00592C20">
            <w:pPr>
              <w:keepNext/>
              <w:rPr>
                <w:del w:id="219" w:author="Louise Deighan" w:date="2018-02-15T17:04:00Z"/>
                <w:rFonts w:ascii="Verdana" w:hAnsi="Verdana"/>
                <w:sz w:val="20"/>
                <w:szCs w:val="22"/>
              </w:rPr>
            </w:pPr>
            <w:del w:id="220" w:author="Louise Deighan" w:date="2018-02-15T17:04:00Z">
              <w:r w:rsidDel="000215B8">
                <w:rPr>
                  <w:rFonts w:ascii="Verdana" w:hAnsi="Verdana"/>
                  <w:b/>
                  <w:sz w:val="20"/>
                  <w:szCs w:val="22"/>
                </w:rPr>
                <w:delText>General commentary:</w:delText>
              </w:r>
              <w:r w:rsidRPr="007F3A3C" w:rsidDel="000215B8">
                <w:rPr>
                  <w:rFonts w:ascii="Verdana" w:hAnsi="Verdana"/>
                  <w:sz w:val="20"/>
                  <w:szCs w:val="20"/>
                </w:rPr>
                <w:delText xml:space="preserve"> </w:delText>
              </w:r>
              <w:r w:rsidDel="000215B8">
                <w:rPr>
                  <w:rFonts w:ascii="Verdana" w:hAnsi="Verdana"/>
                  <w:sz w:val="20"/>
                  <w:szCs w:val="20"/>
                </w:rPr>
                <w:delText xml:space="preserve">commentary </w:delText>
              </w:r>
              <w:r w:rsidRPr="007F3A3C" w:rsidDel="000215B8">
                <w:rPr>
                  <w:rFonts w:ascii="Verdana" w:hAnsi="Verdana"/>
                  <w:sz w:val="20"/>
                  <w:szCs w:val="20"/>
                </w:rPr>
                <w:delText xml:space="preserve">necessary to support </w:delText>
              </w:r>
              <w:r w:rsidDel="000215B8">
                <w:rPr>
                  <w:rFonts w:ascii="Verdana" w:hAnsi="Verdana"/>
                  <w:sz w:val="20"/>
                  <w:szCs w:val="20"/>
                </w:rPr>
                <w:delText>cost</w:delText>
              </w:r>
              <w:r w:rsidRPr="007F3A3C" w:rsidDel="000215B8">
                <w:rPr>
                  <w:rFonts w:ascii="Verdana" w:hAnsi="Verdana"/>
                  <w:sz w:val="20"/>
                  <w:szCs w:val="20"/>
                </w:rPr>
                <w:delText>s</w:delText>
              </w:r>
              <w:r w:rsidDel="000215B8">
                <w:rPr>
                  <w:rFonts w:ascii="Verdana" w:hAnsi="Verdana"/>
                  <w:sz w:val="20"/>
                  <w:szCs w:val="20"/>
                </w:rPr>
                <w:delText xml:space="preserve"> reported</w:delText>
              </w:r>
              <w:r w:rsidRPr="007F3A3C" w:rsidDel="000215B8">
                <w:rPr>
                  <w:rFonts w:ascii="Verdana" w:hAnsi="Verdana"/>
                  <w:sz w:val="20"/>
                  <w:szCs w:val="20"/>
                </w:rPr>
                <w:delText xml:space="preserve"> or where it may aid Ofgem’s understanding. </w:delText>
              </w:r>
            </w:del>
          </w:p>
        </w:tc>
      </w:tr>
      <w:tr w:rsidR="00492703" w:rsidRPr="00E373BD" w:rsidDel="000215B8" w14:paraId="3C78812E" w14:textId="4081071F" w:rsidTr="00B73CE8">
        <w:trPr>
          <w:trHeight w:val="1298"/>
          <w:del w:id="221" w:author="Louise Deighan" w:date="2018-02-15T17:04:00Z"/>
        </w:trPr>
        <w:tc>
          <w:tcPr>
            <w:tcW w:w="10536" w:type="dxa"/>
            <w:tcBorders>
              <w:bottom w:val="single" w:sz="4" w:space="0" w:color="auto"/>
            </w:tcBorders>
            <w:shd w:val="clear" w:color="auto" w:fill="FFFF99"/>
          </w:tcPr>
          <w:p w14:paraId="64125747" w14:textId="19B3E0D6" w:rsidR="00492703" w:rsidRPr="00E373BD" w:rsidDel="000215B8" w:rsidRDefault="00492703" w:rsidP="00B73CE8">
            <w:pPr>
              <w:tabs>
                <w:tab w:val="left" w:pos="5385"/>
              </w:tabs>
              <w:rPr>
                <w:del w:id="222" w:author="Louise Deighan" w:date="2018-02-15T17:04:00Z"/>
                <w:rFonts w:ascii="Verdana" w:hAnsi="Verdana"/>
                <w:sz w:val="20"/>
                <w:szCs w:val="22"/>
              </w:rPr>
            </w:pPr>
            <w:del w:id="223" w:author="Louise Deighan" w:date="2018-02-15T17:04:00Z">
              <w:r w:rsidRPr="00E373BD" w:rsidDel="000215B8">
                <w:rPr>
                  <w:rFonts w:ascii="Verdana" w:hAnsi="Verdana"/>
                  <w:sz w:val="20"/>
                  <w:szCs w:val="22"/>
                </w:rPr>
                <w:tab/>
              </w:r>
            </w:del>
          </w:p>
          <w:p w14:paraId="2EAB2ED0" w14:textId="24C52033" w:rsidR="00492703" w:rsidRPr="00E373BD" w:rsidDel="000215B8" w:rsidRDefault="00492703" w:rsidP="00B73CE8">
            <w:pPr>
              <w:tabs>
                <w:tab w:val="left" w:pos="5385"/>
              </w:tabs>
              <w:rPr>
                <w:del w:id="224" w:author="Louise Deighan" w:date="2018-02-15T17:04:00Z"/>
                <w:rFonts w:ascii="Verdana" w:hAnsi="Verdana"/>
                <w:sz w:val="20"/>
                <w:szCs w:val="22"/>
              </w:rPr>
            </w:pPr>
          </w:p>
          <w:p w14:paraId="782FAA3D" w14:textId="39710FAE" w:rsidR="00492703" w:rsidRPr="00E373BD" w:rsidDel="000215B8" w:rsidRDefault="00492703" w:rsidP="00B73CE8">
            <w:pPr>
              <w:tabs>
                <w:tab w:val="left" w:pos="5385"/>
              </w:tabs>
              <w:rPr>
                <w:del w:id="225" w:author="Louise Deighan" w:date="2018-02-15T17:04:00Z"/>
                <w:rFonts w:ascii="Verdana" w:hAnsi="Verdana"/>
                <w:sz w:val="20"/>
                <w:szCs w:val="22"/>
              </w:rPr>
            </w:pPr>
          </w:p>
          <w:p w14:paraId="57A2EDB4" w14:textId="4173672B" w:rsidR="00492703" w:rsidRPr="00E373BD" w:rsidDel="000215B8" w:rsidRDefault="00492703" w:rsidP="00B73CE8">
            <w:pPr>
              <w:tabs>
                <w:tab w:val="left" w:pos="5385"/>
              </w:tabs>
              <w:rPr>
                <w:del w:id="226" w:author="Louise Deighan" w:date="2018-02-15T17:04:00Z"/>
                <w:rFonts w:ascii="Verdana" w:hAnsi="Verdana"/>
                <w:sz w:val="20"/>
                <w:szCs w:val="22"/>
              </w:rPr>
            </w:pPr>
          </w:p>
          <w:p w14:paraId="208602DC" w14:textId="0349B81D" w:rsidR="00492703" w:rsidRPr="00E373BD" w:rsidDel="000215B8" w:rsidRDefault="00492703" w:rsidP="00B73CE8">
            <w:pPr>
              <w:tabs>
                <w:tab w:val="left" w:pos="5385"/>
              </w:tabs>
              <w:rPr>
                <w:del w:id="227" w:author="Louise Deighan" w:date="2018-02-15T17:04:00Z"/>
                <w:rFonts w:ascii="Verdana" w:hAnsi="Verdana"/>
                <w:sz w:val="20"/>
                <w:szCs w:val="22"/>
              </w:rPr>
            </w:pPr>
          </w:p>
          <w:p w14:paraId="50287E0C" w14:textId="3E28DBB2" w:rsidR="00492703" w:rsidRPr="00E373BD" w:rsidDel="000215B8" w:rsidRDefault="00492703" w:rsidP="00B73CE8">
            <w:pPr>
              <w:tabs>
                <w:tab w:val="left" w:pos="5385"/>
              </w:tabs>
              <w:rPr>
                <w:del w:id="228" w:author="Louise Deighan" w:date="2018-02-15T17:04:00Z"/>
                <w:rFonts w:ascii="Verdana" w:hAnsi="Verdana"/>
                <w:sz w:val="20"/>
                <w:szCs w:val="22"/>
              </w:rPr>
            </w:pPr>
          </w:p>
        </w:tc>
      </w:tr>
    </w:tbl>
    <w:p w14:paraId="11CFFA1D" w14:textId="20A68EF7" w:rsidR="001F2AB3" w:rsidDel="000215B8" w:rsidRDefault="001F2AB3" w:rsidP="00B73CE8">
      <w:pPr>
        <w:pStyle w:val="Heading1"/>
        <w:rPr>
          <w:del w:id="229" w:author="Louise Deighan" w:date="2018-02-15T17:04:00Z"/>
        </w:rPr>
      </w:pPr>
      <w:del w:id="230" w:author="Louise Deighan" w:date="2018-02-15T17:04:00Z">
        <w:r w:rsidRPr="001F2AB3" w:rsidDel="000215B8">
          <w:delText>CR11 - Section 22 Connections</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1F2AB3" w:rsidRPr="00E373BD" w:rsidDel="000215B8" w14:paraId="09C0BE47" w14:textId="17004C49" w:rsidTr="00B73CE8">
        <w:trPr>
          <w:trHeight w:val="428"/>
          <w:del w:id="231" w:author="Louise Deighan" w:date="2018-02-15T17:04:00Z"/>
        </w:trPr>
        <w:tc>
          <w:tcPr>
            <w:tcW w:w="10536" w:type="dxa"/>
            <w:tcBorders>
              <w:bottom w:val="single" w:sz="4" w:space="0" w:color="auto"/>
            </w:tcBorders>
            <w:shd w:val="clear" w:color="auto" w:fill="FFFFFF"/>
          </w:tcPr>
          <w:p w14:paraId="72BAF7C9" w14:textId="3A242084" w:rsidR="001F2AB3" w:rsidRPr="00E373BD" w:rsidDel="000215B8" w:rsidRDefault="001F2AB3" w:rsidP="00592C20">
            <w:pPr>
              <w:keepNext/>
              <w:rPr>
                <w:del w:id="232" w:author="Louise Deighan" w:date="2018-02-15T17:04:00Z"/>
                <w:rFonts w:ascii="Verdana" w:hAnsi="Verdana"/>
                <w:sz w:val="20"/>
                <w:szCs w:val="22"/>
              </w:rPr>
            </w:pPr>
            <w:del w:id="233" w:author="Louise Deighan" w:date="2018-02-15T17:04:00Z">
              <w:r w:rsidDel="000215B8">
                <w:rPr>
                  <w:rFonts w:ascii="Verdana" w:hAnsi="Verdana"/>
                  <w:b/>
                  <w:sz w:val="20"/>
                  <w:szCs w:val="22"/>
                </w:rPr>
                <w:delText>General commentary:</w:delText>
              </w:r>
              <w:r w:rsidRPr="007F3A3C" w:rsidDel="000215B8">
                <w:rPr>
                  <w:rFonts w:ascii="Verdana" w:hAnsi="Verdana"/>
                  <w:sz w:val="20"/>
                  <w:szCs w:val="20"/>
                </w:rPr>
                <w:delText xml:space="preserve"> </w:delText>
              </w:r>
              <w:r w:rsidDel="000215B8">
                <w:rPr>
                  <w:rFonts w:ascii="Verdana" w:hAnsi="Verdana"/>
                  <w:sz w:val="20"/>
                  <w:szCs w:val="20"/>
                </w:rPr>
                <w:delText xml:space="preserve">commentary </w:delText>
              </w:r>
              <w:r w:rsidRPr="007F3A3C" w:rsidDel="000215B8">
                <w:rPr>
                  <w:rFonts w:ascii="Verdana" w:hAnsi="Verdana"/>
                  <w:sz w:val="20"/>
                  <w:szCs w:val="20"/>
                </w:rPr>
                <w:delText xml:space="preserve">necessary to support </w:delText>
              </w:r>
              <w:r w:rsidDel="000215B8">
                <w:rPr>
                  <w:rFonts w:ascii="Verdana" w:hAnsi="Verdana"/>
                  <w:sz w:val="20"/>
                  <w:szCs w:val="20"/>
                </w:rPr>
                <w:delText>cost</w:delText>
              </w:r>
              <w:r w:rsidRPr="007F3A3C" w:rsidDel="000215B8">
                <w:rPr>
                  <w:rFonts w:ascii="Verdana" w:hAnsi="Verdana"/>
                  <w:sz w:val="20"/>
                  <w:szCs w:val="20"/>
                </w:rPr>
                <w:delText>s</w:delText>
              </w:r>
              <w:r w:rsidDel="000215B8">
                <w:rPr>
                  <w:rFonts w:ascii="Verdana" w:hAnsi="Verdana"/>
                  <w:sz w:val="20"/>
                  <w:szCs w:val="20"/>
                </w:rPr>
                <w:delText xml:space="preserve"> reported</w:delText>
              </w:r>
              <w:r w:rsidRPr="007F3A3C" w:rsidDel="000215B8">
                <w:rPr>
                  <w:rFonts w:ascii="Verdana" w:hAnsi="Verdana"/>
                  <w:sz w:val="20"/>
                  <w:szCs w:val="20"/>
                </w:rPr>
                <w:delText xml:space="preserve"> or where it may aid Ofgem’s understanding. </w:delText>
              </w:r>
            </w:del>
          </w:p>
        </w:tc>
      </w:tr>
      <w:tr w:rsidR="001F2AB3" w:rsidRPr="00E373BD" w:rsidDel="000215B8" w14:paraId="7FEC3712" w14:textId="60D9A79D" w:rsidTr="00B73CE8">
        <w:trPr>
          <w:trHeight w:val="1298"/>
          <w:del w:id="234" w:author="Louise Deighan" w:date="2018-02-15T17:04:00Z"/>
        </w:trPr>
        <w:tc>
          <w:tcPr>
            <w:tcW w:w="10536" w:type="dxa"/>
            <w:tcBorders>
              <w:bottom w:val="single" w:sz="4" w:space="0" w:color="auto"/>
            </w:tcBorders>
            <w:shd w:val="clear" w:color="auto" w:fill="FFFF99"/>
          </w:tcPr>
          <w:p w14:paraId="42505EC4" w14:textId="7191FCF3" w:rsidR="001F2AB3" w:rsidRPr="00E373BD" w:rsidDel="000215B8" w:rsidRDefault="001F2AB3" w:rsidP="00B73CE8">
            <w:pPr>
              <w:tabs>
                <w:tab w:val="left" w:pos="5385"/>
              </w:tabs>
              <w:rPr>
                <w:del w:id="235" w:author="Louise Deighan" w:date="2018-02-15T17:04:00Z"/>
                <w:rFonts w:ascii="Verdana" w:hAnsi="Verdana"/>
                <w:sz w:val="20"/>
                <w:szCs w:val="22"/>
              </w:rPr>
            </w:pPr>
            <w:del w:id="236" w:author="Louise Deighan" w:date="2018-02-15T17:04:00Z">
              <w:r w:rsidRPr="00E373BD" w:rsidDel="000215B8">
                <w:rPr>
                  <w:rFonts w:ascii="Verdana" w:hAnsi="Verdana"/>
                  <w:sz w:val="20"/>
                  <w:szCs w:val="22"/>
                </w:rPr>
                <w:tab/>
              </w:r>
            </w:del>
          </w:p>
          <w:p w14:paraId="20506F27" w14:textId="08A1F8F5" w:rsidR="001F2AB3" w:rsidRPr="00E373BD" w:rsidDel="000215B8" w:rsidRDefault="001F2AB3" w:rsidP="00B73CE8">
            <w:pPr>
              <w:tabs>
                <w:tab w:val="left" w:pos="5385"/>
              </w:tabs>
              <w:rPr>
                <w:del w:id="237" w:author="Louise Deighan" w:date="2018-02-15T17:04:00Z"/>
                <w:rFonts w:ascii="Verdana" w:hAnsi="Verdana"/>
                <w:sz w:val="20"/>
                <w:szCs w:val="22"/>
              </w:rPr>
            </w:pPr>
          </w:p>
          <w:p w14:paraId="48C4FEDD" w14:textId="48D885A0" w:rsidR="001F2AB3" w:rsidRPr="00E373BD" w:rsidDel="000215B8" w:rsidRDefault="001F2AB3" w:rsidP="00B73CE8">
            <w:pPr>
              <w:tabs>
                <w:tab w:val="left" w:pos="5385"/>
              </w:tabs>
              <w:rPr>
                <w:del w:id="238" w:author="Louise Deighan" w:date="2018-02-15T17:04:00Z"/>
                <w:rFonts w:ascii="Verdana" w:hAnsi="Verdana"/>
                <w:sz w:val="20"/>
                <w:szCs w:val="22"/>
              </w:rPr>
            </w:pPr>
          </w:p>
          <w:p w14:paraId="48723A01" w14:textId="358B34ED" w:rsidR="001F2AB3" w:rsidRPr="00E373BD" w:rsidDel="000215B8" w:rsidRDefault="001F2AB3" w:rsidP="00B73CE8">
            <w:pPr>
              <w:tabs>
                <w:tab w:val="left" w:pos="5385"/>
              </w:tabs>
              <w:rPr>
                <w:del w:id="239" w:author="Louise Deighan" w:date="2018-02-15T17:04:00Z"/>
                <w:rFonts w:ascii="Verdana" w:hAnsi="Verdana"/>
                <w:sz w:val="20"/>
                <w:szCs w:val="22"/>
              </w:rPr>
            </w:pPr>
          </w:p>
          <w:p w14:paraId="61280A68" w14:textId="387A2DDB" w:rsidR="001F2AB3" w:rsidRPr="00E373BD" w:rsidDel="000215B8" w:rsidRDefault="001F2AB3" w:rsidP="00B73CE8">
            <w:pPr>
              <w:tabs>
                <w:tab w:val="left" w:pos="5385"/>
              </w:tabs>
              <w:rPr>
                <w:del w:id="240" w:author="Louise Deighan" w:date="2018-02-15T17:04:00Z"/>
                <w:rFonts w:ascii="Verdana" w:hAnsi="Verdana"/>
                <w:sz w:val="20"/>
                <w:szCs w:val="22"/>
              </w:rPr>
            </w:pPr>
          </w:p>
          <w:p w14:paraId="58243403" w14:textId="423E0885" w:rsidR="001F2AB3" w:rsidRPr="00E373BD" w:rsidDel="000215B8" w:rsidRDefault="001F2AB3" w:rsidP="00B73CE8">
            <w:pPr>
              <w:tabs>
                <w:tab w:val="left" w:pos="5385"/>
              </w:tabs>
              <w:rPr>
                <w:del w:id="241" w:author="Louise Deighan" w:date="2018-02-15T17:04:00Z"/>
                <w:rFonts w:ascii="Verdana" w:hAnsi="Verdana"/>
                <w:sz w:val="20"/>
                <w:szCs w:val="22"/>
              </w:rPr>
            </w:pPr>
          </w:p>
        </w:tc>
      </w:tr>
    </w:tbl>
    <w:p w14:paraId="04165896" w14:textId="082CF775" w:rsidR="003B0984" w:rsidDel="000215B8" w:rsidRDefault="003B0984" w:rsidP="003B0984">
      <w:pPr>
        <w:pStyle w:val="Heading1"/>
        <w:rPr>
          <w:del w:id="242" w:author="Louise Deighan" w:date="2018-02-15T17:04:00Z"/>
        </w:rPr>
      </w:pPr>
      <w:del w:id="243" w:author="Louise Deighan" w:date="2018-02-15T17:04:00Z">
        <w:r w:rsidDel="000215B8">
          <w:delText>CR12 - C&amp;V Pack Summary</w:delText>
        </w:r>
        <w:r w:rsidRPr="003B0984" w:rsidDel="000215B8">
          <w:delText xml:space="preserve"> </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3B0984" w:rsidRPr="00E373BD" w:rsidDel="000215B8" w14:paraId="3434BCE9" w14:textId="0CE36F10" w:rsidTr="00B73CE8">
        <w:trPr>
          <w:trHeight w:val="428"/>
          <w:del w:id="244" w:author="Louise Deighan" w:date="2018-02-15T17:04:00Z"/>
        </w:trPr>
        <w:tc>
          <w:tcPr>
            <w:tcW w:w="10536" w:type="dxa"/>
            <w:tcBorders>
              <w:bottom w:val="single" w:sz="4" w:space="0" w:color="auto"/>
            </w:tcBorders>
            <w:shd w:val="clear" w:color="auto" w:fill="FFFFFF"/>
          </w:tcPr>
          <w:p w14:paraId="6DE98F8B" w14:textId="7DDC70E1" w:rsidR="003B0984" w:rsidRPr="00E373BD" w:rsidDel="000215B8" w:rsidRDefault="003B0984" w:rsidP="00B73CE8">
            <w:pPr>
              <w:keepNext/>
              <w:rPr>
                <w:del w:id="245" w:author="Louise Deighan" w:date="2018-02-15T17:04:00Z"/>
                <w:rFonts w:ascii="Verdana" w:hAnsi="Verdana"/>
                <w:sz w:val="20"/>
                <w:szCs w:val="22"/>
              </w:rPr>
            </w:pPr>
            <w:del w:id="246" w:author="Louise Deighan" w:date="2018-02-15T17:04:00Z">
              <w:r w:rsidRPr="00E373BD" w:rsidDel="000215B8">
                <w:rPr>
                  <w:rFonts w:ascii="Verdana" w:hAnsi="Verdana"/>
                  <w:b/>
                  <w:sz w:val="20"/>
                  <w:szCs w:val="22"/>
                </w:rPr>
                <w:delText>Allocation and estimation methodologies:</w:delText>
              </w:r>
              <w:r w:rsidRPr="00E373BD" w:rsidDel="000215B8">
                <w:rPr>
                  <w:rFonts w:ascii="Verdana" w:hAnsi="Verdana"/>
                  <w:color w:val="1F497D"/>
                  <w:sz w:val="20"/>
                  <w:szCs w:val="22"/>
                </w:rPr>
                <w:delText xml:space="preserve"> </w:delText>
              </w:r>
              <w:r w:rsidRPr="004478CF" w:rsidDel="000215B8">
                <w:rPr>
                  <w:rFonts w:ascii="Verdana" w:hAnsi="Verdana"/>
                  <w:sz w:val="20"/>
                  <w:szCs w:val="22"/>
                </w:rPr>
                <w:delText>detail any estimations, allocations or apportionments to calculate the numbers submitted</w:delText>
              </w:r>
              <w:r w:rsidR="001F2AB3" w:rsidDel="000215B8">
                <w:rPr>
                  <w:rFonts w:ascii="Verdana" w:hAnsi="Verdana"/>
                  <w:sz w:val="20"/>
                  <w:szCs w:val="22"/>
                </w:rPr>
                <w:delText xml:space="preserve"> in the cost type split.</w:delText>
              </w:r>
            </w:del>
          </w:p>
        </w:tc>
      </w:tr>
      <w:tr w:rsidR="003B0984" w:rsidRPr="00E373BD" w:rsidDel="000215B8" w14:paraId="32A84778" w14:textId="5B241BB4" w:rsidTr="00B73CE8">
        <w:trPr>
          <w:trHeight w:val="1298"/>
          <w:del w:id="247" w:author="Louise Deighan" w:date="2018-02-15T17:04:00Z"/>
        </w:trPr>
        <w:tc>
          <w:tcPr>
            <w:tcW w:w="10536" w:type="dxa"/>
            <w:tcBorders>
              <w:bottom w:val="single" w:sz="4" w:space="0" w:color="auto"/>
            </w:tcBorders>
            <w:shd w:val="clear" w:color="auto" w:fill="FFFF99"/>
          </w:tcPr>
          <w:p w14:paraId="66400265" w14:textId="06142174" w:rsidR="003B0984" w:rsidRPr="00E373BD" w:rsidDel="000215B8" w:rsidRDefault="003B0984" w:rsidP="00B73CE8">
            <w:pPr>
              <w:tabs>
                <w:tab w:val="left" w:pos="5385"/>
              </w:tabs>
              <w:rPr>
                <w:del w:id="248" w:author="Louise Deighan" w:date="2018-02-15T17:04:00Z"/>
                <w:rFonts w:ascii="Verdana" w:hAnsi="Verdana"/>
                <w:sz w:val="20"/>
                <w:szCs w:val="22"/>
              </w:rPr>
            </w:pPr>
            <w:del w:id="249" w:author="Louise Deighan" w:date="2018-02-15T17:04:00Z">
              <w:r w:rsidRPr="00E373BD" w:rsidDel="000215B8">
                <w:rPr>
                  <w:rFonts w:ascii="Verdana" w:hAnsi="Verdana"/>
                  <w:sz w:val="20"/>
                  <w:szCs w:val="22"/>
                </w:rPr>
                <w:tab/>
              </w:r>
            </w:del>
          </w:p>
          <w:p w14:paraId="40A8CF08" w14:textId="4D54225A" w:rsidR="003B0984" w:rsidRPr="00E373BD" w:rsidDel="000215B8" w:rsidRDefault="003B0984" w:rsidP="00B73CE8">
            <w:pPr>
              <w:tabs>
                <w:tab w:val="left" w:pos="5385"/>
              </w:tabs>
              <w:rPr>
                <w:del w:id="250" w:author="Louise Deighan" w:date="2018-02-15T17:04:00Z"/>
                <w:rFonts w:ascii="Verdana" w:hAnsi="Verdana"/>
                <w:sz w:val="20"/>
                <w:szCs w:val="22"/>
              </w:rPr>
            </w:pPr>
          </w:p>
          <w:p w14:paraId="271B46CA" w14:textId="2FB6ADEA" w:rsidR="003B0984" w:rsidRPr="00E373BD" w:rsidDel="000215B8" w:rsidRDefault="003B0984" w:rsidP="00B73CE8">
            <w:pPr>
              <w:tabs>
                <w:tab w:val="left" w:pos="5385"/>
              </w:tabs>
              <w:rPr>
                <w:del w:id="251" w:author="Louise Deighan" w:date="2018-02-15T17:04:00Z"/>
                <w:rFonts w:ascii="Verdana" w:hAnsi="Verdana"/>
                <w:sz w:val="20"/>
                <w:szCs w:val="22"/>
              </w:rPr>
            </w:pPr>
          </w:p>
          <w:p w14:paraId="5C7787E7" w14:textId="0E3AADF9" w:rsidR="003B0984" w:rsidRPr="00E373BD" w:rsidDel="000215B8" w:rsidRDefault="003B0984" w:rsidP="00B73CE8">
            <w:pPr>
              <w:tabs>
                <w:tab w:val="left" w:pos="5385"/>
              </w:tabs>
              <w:rPr>
                <w:del w:id="252" w:author="Louise Deighan" w:date="2018-02-15T17:04:00Z"/>
                <w:rFonts w:ascii="Verdana" w:hAnsi="Verdana"/>
                <w:sz w:val="20"/>
                <w:szCs w:val="22"/>
              </w:rPr>
            </w:pPr>
          </w:p>
          <w:p w14:paraId="70A57E8F" w14:textId="7C30D344" w:rsidR="003B0984" w:rsidRPr="00E373BD" w:rsidDel="000215B8" w:rsidRDefault="003B0984" w:rsidP="00B73CE8">
            <w:pPr>
              <w:tabs>
                <w:tab w:val="left" w:pos="5385"/>
              </w:tabs>
              <w:rPr>
                <w:del w:id="253" w:author="Louise Deighan" w:date="2018-02-15T17:04:00Z"/>
                <w:rFonts w:ascii="Verdana" w:hAnsi="Verdana"/>
                <w:sz w:val="20"/>
                <w:szCs w:val="22"/>
              </w:rPr>
            </w:pPr>
          </w:p>
          <w:p w14:paraId="17F52565" w14:textId="7825BF2D" w:rsidR="003B0984" w:rsidRPr="00E373BD" w:rsidDel="000215B8" w:rsidRDefault="003B0984" w:rsidP="00B73CE8">
            <w:pPr>
              <w:tabs>
                <w:tab w:val="left" w:pos="5385"/>
              </w:tabs>
              <w:rPr>
                <w:del w:id="254" w:author="Louise Deighan" w:date="2018-02-15T17:04:00Z"/>
                <w:rFonts w:ascii="Verdana" w:hAnsi="Verdana"/>
                <w:sz w:val="20"/>
                <w:szCs w:val="22"/>
              </w:rPr>
            </w:pPr>
          </w:p>
        </w:tc>
      </w:tr>
    </w:tbl>
    <w:p w14:paraId="602DA655" w14:textId="1347BA0F" w:rsidR="001F2AB3" w:rsidDel="000215B8" w:rsidRDefault="001F2AB3" w:rsidP="001F2AB3">
      <w:pPr>
        <w:rPr>
          <w:del w:id="255" w:author="Louise Deighan" w:date="2018-02-15T17:04: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1F2AB3" w:rsidRPr="00E373BD" w:rsidDel="000215B8" w14:paraId="51CC90A0" w14:textId="67662015" w:rsidTr="00B73CE8">
        <w:trPr>
          <w:trHeight w:val="428"/>
          <w:del w:id="256" w:author="Louise Deighan" w:date="2018-02-15T17:04:00Z"/>
        </w:trPr>
        <w:tc>
          <w:tcPr>
            <w:tcW w:w="10536" w:type="dxa"/>
            <w:tcBorders>
              <w:bottom w:val="single" w:sz="4" w:space="0" w:color="auto"/>
            </w:tcBorders>
            <w:shd w:val="clear" w:color="auto" w:fill="FFFFFF"/>
          </w:tcPr>
          <w:p w14:paraId="5252E94A" w14:textId="6185DC6D" w:rsidR="001F2AB3" w:rsidRPr="00E373BD" w:rsidDel="000215B8" w:rsidRDefault="001F2AB3" w:rsidP="00592C20">
            <w:pPr>
              <w:keepNext/>
              <w:rPr>
                <w:del w:id="257" w:author="Louise Deighan" w:date="2018-02-15T17:04:00Z"/>
                <w:rFonts w:ascii="Verdana" w:hAnsi="Verdana"/>
                <w:sz w:val="20"/>
                <w:szCs w:val="22"/>
              </w:rPr>
            </w:pPr>
            <w:del w:id="258" w:author="Louise Deighan" w:date="2018-02-15T17:04:00Z">
              <w:r w:rsidDel="000215B8">
                <w:rPr>
                  <w:rFonts w:ascii="Verdana" w:hAnsi="Verdana"/>
                  <w:b/>
                  <w:sz w:val="20"/>
                  <w:szCs w:val="22"/>
                </w:rPr>
                <w:delText>General commentary:</w:delText>
              </w:r>
              <w:r w:rsidRPr="007F3A3C" w:rsidDel="000215B8">
                <w:rPr>
                  <w:rFonts w:ascii="Verdana" w:hAnsi="Verdana"/>
                  <w:sz w:val="20"/>
                  <w:szCs w:val="20"/>
                </w:rPr>
                <w:delText xml:space="preserve"> </w:delText>
              </w:r>
              <w:r w:rsidDel="000215B8">
                <w:rPr>
                  <w:rFonts w:ascii="Verdana" w:hAnsi="Verdana"/>
                  <w:sz w:val="20"/>
                  <w:szCs w:val="20"/>
                </w:rPr>
                <w:delText xml:space="preserve">commentary </w:delText>
              </w:r>
              <w:r w:rsidRPr="007F3A3C" w:rsidDel="000215B8">
                <w:rPr>
                  <w:rFonts w:ascii="Verdana" w:hAnsi="Verdana"/>
                  <w:sz w:val="20"/>
                  <w:szCs w:val="20"/>
                </w:rPr>
                <w:delText xml:space="preserve">necessary to support </w:delText>
              </w:r>
              <w:r w:rsidDel="000215B8">
                <w:rPr>
                  <w:rFonts w:ascii="Verdana" w:hAnsi="Verdana"/>
                  <w:sz w:val="20"/>
                  <w:szCs w:val="20"/>
                </w:rPr>
                <w:delText>cost</w:delText>
              </w:r>
              <w:r w:rsidRPr="007F3A3C" w:rsidDel="000215B8">
                <w:rPr>
                  <w:rFonts w:ascii="Verdana" w:hAnsi="Verdana"/>
                  <w:sz w:val="20"/>
                  <w:szCs w:val="20"/>
                </w:rPr>
                <w:delText>s</w:delText>
              </w:r>
              <w:r w:rsidDel="000215B8">
                <w:rPr>
                  <w:rFonts w:ascii="Verdana" w:hAnsi="Verdana"/>
                  <w:sz w:val="20"/>
                  <w:szCs w:val="20"/>
                </w:rPr>
                <w:delText xml:space="preserve"> reported</w:delText>
              </w:r>
              <w:r w:rsidRPr="007F3A3C" w:rsidDel="000215B8">
                <w:rPr>
                  <w:rFonts w:ascii="Verdana" w:hAnsi="Verdana"/>
                  <w:sz w:val="20"/>
                  <w:szCs w:val="20"/>
                </w:rPr>
                <w:delText xml:space="preserve"> or where it may aid Ofgem’s understanding. </w:delText>
              </w:r>
            </w:del>
          </w:p>
        </w:tc>
      </w:tr>
      <w:tr w:rsidR="001F2AB3" w:rsidRPr="00E373BD" w:rsidDel="000215B8" w14:paraId="2D8907B4" w14:textId="1CD82D54" w:rsidTr="00B73CE8">
        <w:trPr>
          <w:trHeight w:val="1298"/>
          <w:del w:id="259" w:author="Louise Deighan" w:date="2018-02-15T17:04:00Z"/>
        </w:trPr>
        <w:tc>
          <w:tcPr>
            <w:tcW w:w="10536" w:type="dxa"/>
            <w:tcBorders>
              <w:bottom w:val="single" w:sz="4" w:space="0" w:color="auto"/>
            </w:tcBorders>
            <w:shd w:val="clear" w:color="auto" w:fill="FFFF99"/>
          </w:tcPr>
          <w:p w14:paraId="2FD534AD" w14:textId="44DF6D08" w:rsidR="001F2AB3" w:rsidRPr="00E373BD" w:rsidDel="000215B8" w:rsidRDefault="001F2AB3" w:rsidP="00B73CE8">
            <w:pPr>
              <w:tabs>
                <w:tab w:val="left" w:pos="5385"/>
              </w:tabs>
              <w:rPr>
                <w:del w:id="260" w:author="Louise Deighan" w:date="2018-02-15T17:04:00Z"/>
                <w:rFonts w:ascii="Verdana" w:hAnsi="Verdana"/>
                <w:sz w:val="20"/>
                <w:szCs w:val="22"/>
              </w:rPr>
            </w:pPr>
            <w:del w:id="261" w:author="Louise Deighan" w:date="2018-02-15T17:04:00Z">
              <w:r w:rsidRPr="00E373BD" w:rsidDel="000215B8">
                <w:rPr>
                  <w:rFonts w:ascii="Verdana" w:hAnsi="Verdana"/>
                  <w:sz w:val="20"/>
                  <w:szCs w:val="22"/>
                </w:rPr>
                <w:tab/>
              </w:r>
            </w:del>
          </w:p>
          <w:p w14:paraId="21528F91" w14:textId="4A66B15C" w:rsidR="001F2AB3" w:rsidRPr="00E373BD" w:rsidDel="000215B8" w:rsidRDefault="001F2AB3" w:rsidP="00B73CE8">
            <w:pPr>
              <w:tabs>
                <w:tab w:val="left" w:pos="5385"/>
              </w:tabs>
              <w:rPr>
                <w:del w:id="262" w:author="Louise Deighan" w:date="2018-02-15T17:04:00Z"/>
                <w:rFonts w:ascii="Verdana" w:hAnsi="Verdana"/>
                <w:sz w:val="20"/>
                <w:szCs w:val="22"/>
              </w:rPr>
            </w:pPr>
          </w:p>
          <w:p w14:paraId="775A626C" w14:textId="60AEEE03" w:rsidR="001F2AB3" w:rsidRPr="00E373BD" w:rsidDel="000215B8" w:rsidRDefault="001F2AB3" w:rsidP="00B73CE8">
            <w:pPr>
              <w:tabs>
                <w:tab w:val="left" w:pos="5385"/>
              </w:tabs>
              <w:rPr>
                <w:del w:id="263" w:author="Louise Deighan" w:date="2018-02-15T17:04:00Z"/>
                <w:rFonts w:ascii="Verdana" w:hAnsi="Verdana"/>
                <w:sz w:val="20"/>
                <w:szCs w:val="22"/>
              </w:rPr>
            </w:pPr>
          </w:p>
          <w:p w14:paraId="617EC4A4" w14:textId="31EDCFE5" w:rsidR="001F2AB3" w:rsidRPr="00E373BD" w:rsidDel="000215B8" w:rsidRDefault="001F2AB3" w:rsidP="00B73CE8">
            <w:pPr>
              <w:tabs>
                <w:tab w:val="left" w:pos="5385"/>
              </w:tabs>
              <w:rPr>
                <w:del w:id="264" w:author="Louise Deighan" w:date="2018-02-15T17:04:00Z"/>
                <w:rFonts w:ascii="Verdana" w:hAnsi="Verdana"/>
                <w:sz w:val="20"/>
                <w:szCs w:val="22"/>
              </w:rPr>
            </w:pPr>
          </w:p>
          <w:p w14:paraId="574AA7B6" w14:textId="0B4D3FC3" w:rsidR="001F2AB3" w:rsidRPr="00E373BD" w:rsidDel="000215B8" w:rsidRDefault="001F2AB3" w:rsidP="00B73CE8">
            <w:pPr>
              <w:tabs>
                <w:tab w:val="left" w:pos="5385"/>
              </w:tabs>
              <w:rPr>
                <w:del w:id="265" w:author="Louise Deighan" w:date="2018-02-15T17:04:00Z"/>
                <w:rFonts w:ascii="Verdana" w:hAnsi="Verdana"/>
                <w:sz w:val="20"/>
                <w:szCs w:val="22"/>
              </w:rPr>
            </w:pPr>
          </w:p>
          <w:p w14:paraId="6610CCAD" w14:textId="2D93DED4" w:rsidR="001F2AB3" w:rsidRPr="00E373BD" w:rsidDel="000215B8" w:rsidRDefault="001F2AB3" w:rsidP="00B73CE8">
            <w:pPr>
              <w:tabs>
                <w:tab w:val="left" w:pos="5385"/>
              </w:tabs>
              <w:rPr>
                <w:del w:id="266" w:author="Louise Deighan" w:date="2018-02-15T17:04:00Z"/>
                <w:rFonts w:ascii="Verdana" w:hAnsi="Verdana"/>
                <w:sz w:val="20"/>
                <w:szCs w:val="22"/>
              </w:rPr>
            </w:pPr>
          </w:p>
        </w:tc>
      </w:tr>
    </w:tbl>
    <w:p w14:paraId="7CF94BB8" w14:textId="7EF4109F" w:rsidR="001F2AB3" w:rsidRDefault="00B73CE8" w:rsidP="001F2AB3">
      <w:pPr>
        <w:pStyle w:val="Heading1"/>
      </w:pPr>
      <w:bookmarkStart w:id="267" w:name="_Toc506478051"/>
      <w:del w:id="268" w:author="Louise Deighan" w:date="2018-02-15T17:04:00Z">
        <w:r w:rsidDel="000215B8">
          <w:delText xml:space="preserve">CR13 </w:delText>
        </w:r>
      </w:del>
      <w:ins w:id="269" w:author="Louise Deighan" w:date="2018-02-15T17:04:00Z">
        <w:r w:rsidR="000215B8">
          <w:t xml:space="preserve">CC8 </w:t>
        </w:r>
      </w:ins>
      <w:r>
        <w:t>- Time to Connect &amp; Time to Q</w:t>
      </w:r>
      <w:r w:rsidR="001F2AB3" w:rsidRPr="001F2AB3">
        <w:t>uote</w:t>
      </w:r>
      <w:bookmarkEnd w:id="26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1F2AB3" w:rsidRPr="00E373BD" w14:paraId="13976E6F" w14:textId="77777777" w:rsidTr="00B73CE8">
        <w:trPr>
          <w:trHeight w:val="428"/>
        </w:trPr>
        <w:tc>
          <w:tcPr>
            <w:tcW w:w="10536" w:type="dxa"/>
            <w:tcBorders>
              <w:bottom w:val="single" w:sz="4" w:space="0" w:color="auto"/>
            </w:tcBorders>
            <w:shd w:val="clear" w:color="auto" w:fill="FFFFFF"/>
          </w:tcPr>
          <w:p w14:paraId="25784FBB" w14:textId="29A08660" w:rsidR="001F2AB3" w:rsidRPr="00E373BD" w:rsidRDefault="001F2AB3" w:rsidP="00592C20">
            <w:pPr>
              <w:keepNext/>
              <w:rPr>
                <w:rFonts w:ascii="Verdana" w:hAnsi="Verdana"/>
                <w:sz w:val="20"/>
                <w:szCs w:val="22"/>
              </w:rPr>
            </w:pPr>
            <w:r>
              <w:rPr>
                <w:rFonts w:ascii="Verdana" w:hAnsi="Verdana"/>
                <w:b/>
                <w:sz w:val="20"/>
                <w:szCs w:val="22"/>
              </w:rPr>
              <w:t>General commentary:</w:t>
            </w:r>
            <w:r w:rsidRPr="007F3A3C">
              <w:rPr>
                <w:rFonts w:ascii="Verdana" w:hAnsi="Verdana"/>
                <w:sz w:val="20"/>
                <w:szCs w:val="20"/>
              </w:rPr>
              <w:t xml:space="preserve"> </w:t>
            </w:r>
            <w:r>
              <w:rPr>
                <w:rFonts w:ascii="Verdana" w:hAnsi="Verdana"/>
                <w:sz w:val="20"/>
                <w:szCs w:val="20"/>
              </w:rPr>
              <w:t xml:space="preserve">commentary </w:t>
            </w:r>
            <w:r w:rsidRPr="007F3A3C">
              <w:rPr>
                <w:rFonts w:ascii="Verdana" w:hAnsi="Verdana"/>
                <w:sz w:val="20"/>
                <w:szCs w:val="20"/>
              </w:rPr>
              <w:t xml:space="preserve">necessary to support </w:t>
            </w:r>
            <w:r>
              <w:rPr>
                <w:rFonts w:ascii="Verdana" w:hAnsi="Verdana"/>
                <w:sz w:val="20"/>
                <w:szCs w:val="20"/>
              </w:rPr>
              <w:t>cost</w:t>
            </w:r>
            <w:r w:rsidRPr="007F3A3C">
              <w:rPr>
                <w:rFonts w:ascii="Verdana" w:hAnsi="Verdana"/>
                <w:sz w:val="20"/>
                <w:szCs w:val="20"/>
              </w:rPr>
              <w:t>s</w:t>
            </w:r>
            <w:r>
              <w:rPr>
                <w:rFonts w:ascii="Verdana" w:hAnsi="Verdana"/>
                <w:sz w:val="20"/>
                <w:szCs w:val="20"/>
              </w:rPr>
              <w:t xml:space="preserve"> reported</w:t>
            </w:r>
            <w:r w:rsidRPr="007F3A3C">
              <w:rPr>
                <w:rFonts w:ascii="Verdana" w:hAnsi="Verdana"/>
                <w:sz w:val="20"/>
                <w:szCs w:val="20"/>
              </w:rPr>
              <w:t xml:space="preserve"> or where it may aid Ofgem’s understanding. </w:t>
            </w:r>
          </w:p>
        </w:tc>
      </w:tr>
      <w:tr w:rsidR="001F2AB3" w:rsidRPr="00E373BD" w14:paraId="1FF7B5F2" w14:textId="77777777" w:rsidTr="00B73CE8">
        <w:trPr>
          <w:trHeight w:val="1298"/>
        </w:trPr>
        <w:tc>
          <w:tcPr>
            <w:tcW w:w="10536" w:type="dxa"/>
            <w:tcBorders>
              <w:bottom w:val="single" w:sz="4" w:space="0" w:color="auto"/>
            </w:tcBorders>
            <w:shd w:val="clear" w:color="auto" w:fill="FFFF99"/>
          </w:tcPr>
          <w:p w14:paraId="33746653" w14:textId="77777777" w:rsidR="001F2AB3" w:rsidRPr="00E373BD" w:rsidRDefault="001F2AB3" w:rsidP="00B73CE8">
            <w:pPr>
              <w:tabs>
                <w:tab w:val="left" w:pos="5385"/>
              </w:tabs>
              <w:rPr>
                <w:rFonts w:ascii="Verdana" w:hAnsi="Verdana"/>
                <w:sz w:val="20"/>
                <w:szCs w:val="22"/>
              </w:rPr>
            </w:pPr>
            <w:r w:rsidRPr="00E373BD">
              <w:rPr>
                <w:rFonts w:ascii="Verdana" w:hAnsi="Verdana"/>
                <w:sz w:val="20"/>
                <w:szCs w:val="22"/>
              </w:rPr>
              <w:tab/>
            </w:r>
          </w:p>
          <w:p w14:paraId="13865B5E" w14:textId="77777777" w:rsidR="001F2AB3" w:rsidRPr="00E373BD" w:rsidRDefault="001F2AB3" w:rsidP="00B73CE8">
            <w:pPr>
              <w:tabs>
                <w:tab w:val="left" w:pos="5385"/>
              </w:tabs>
              <w:rPr>
                <w:rFonts w:ascii="Verdana" w:hAnsi="Verdana"/>
                <w:sz w:val="20"/>
                <w:szCs w:val="22"/>
              </w:rPr>
            </w:pPr>
          </w:p>
          <w:p w14:paraId="246BD721" w14:textId="77777777" w:rsidR="001F2AB3" w:rsidRPr="00E373BD" w:rsidRDefault="001F2AB3" w:rsidP="00B73CE8">
            <w:pPr>
              <w:tabs>
                <w:tab w:val="left" w:pos="5385"/>
              </w:tabs>
              <w:rPr>
                <w:rFonts w:ascii="Verdana" w:hAnsi="Verdana"/>
                <w:sz w:val="20"/>
                <w:szCs w:val="22"/>
              </w:rPr>
            </w:pPr>
          </w:p>
          <w:p w14:paraId="5828C662" w14:textId="77777777" w:rsidR="001F2AB3" w:rsidRPr="00E373BD" w:rsidRDefault="001F2AB3" w:rsidP="00B73CE8">
            <w:pPr>
              <w:tabs>
                <w:tab w:val="left" w:pos="5385"/>
              </w:tabs>
              <w:rPr>
                <w:rFonts w:ascii="Verdana" w:hAnsi="Verdana"/>
                <w:sz w:val="20"/>
                <w:szCs w:val="22"/>
              </w:rPr>
            </w:pPr>
          </w:p>
          <w:p w14:paraId="2F4F7CB0" w14:textId="77777777" w:rsidR="001F2AB3" w:rsidRPr="00E373BD" w:rsidRDefault="001F2AB3" w:rsidP="00B73CE8">
            <w:pPr>
              <w:tabs>
                <w:tab w:val="left" w:pos="5385"/>
              </w:tabs>
              <w:rPr>
                <w:rFonts w:ascii="Verdana" w:hAnsi="Verdana"/>
                <w:sz w:val="20"/>
                <w:szCs w:val="22"/>
              </w:rPr>
            </w:pPr>
          </w:p>
          <w:p w14:paraId="176F32AC" w14:textId="77777777" w:rsidR="001F2AB3" w:rsidRPr="00E373BD" w:rsidRDefault="001F2AB3" w:rsidP="00B73CE8">
            <w:pPr>
              <w:tabs>
                <w:tab w:val="left" w:pos="5385"/>
              </w:tabs>
              <w:rPr>
                <w:rFonts w:ascii="Verdana" w:hAnsi="Verdana"/>
                <w:sz w:val="20"/>
                <w:szCs w:val="22"/>
              </w:rPr>
            </w:pPr>
          </w:p>
        </w:tc>
      </w:tr>
    </w:tbl>
    <w:p w14:paraId="2167C835" w14:textId="77777777" w:rsidR="001F2AB3" w:rsidRPr="001F2AB3" w:rsidRDefault="001F2AB3" w:rsidP="001F2AB3">
      <w:pPr>
        <w:rPr>
          <w:lang w:eastAsia="en-US"/>
        </w:rPr>
      </w:pPr>
    </w:p>
    <w:sectPr w:rsidR="001F2AB3" w:rsidRPr="001F2AB3" w:rsidSect="00883FDD">
      <w:footerReference w:type="default" r:id="rId20"/>
      <w:pgSz w:w="11906" w:h="16838"/>
      <w:pgMar w:top="720" w:right="720" w:bottom="720" w:left="72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181AB9" w14:textId="77777777" w:rsidR="00B73CE8" w:rsidRDefault="00B73CE8">
      <w:r>
        <w:separator/>
      </w:r>
    </w:p>
  </w:endnote>
  <w:endnote w:type="continuationSeparator" w:id="0">
    <w:p w14:paraId="58B3A3FC" w14:textId="77777777" w:rsidR="00B73CE8" w:rsidRDefault="00B73C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Bliss 2 Light">
    <w:altName w:val="Bliss 2 Ligh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B61D7E" w14:textId="77777777" w:rsidR="00253563" w:rsidRDefault="002535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162D22" w14:textId="77777777" w:rsidR="00B73CE8" w:rsidRDefault="00B73CE8">
    <w:pPr>
      <w:pStyle w:val="Footer"/>
      <w:jc w:val="center"/>
    </w:pPr>
  </w:p>
  <w:sdt>
    <w:sdtPr>
      <w:id w:val="1999208"/>
      <w:docPartObj>
        <w:docPartGallery w:val="Page Numbers (Bottom of Page)"/>
        <w:docPartUnique/>
      </w:docPartObj>
    </w:sdtPr>
    <w:sdtEndPr/>
    <w:sdtContent>
      <w:p w14:paraId="7D162D24" w14:textId="3416E7BC" w:rsidR="00B73CE8" w:rsidRPr="00AE032B" w:rsidRDefault="00B73CE8" w:rsidP="00EF78FF">
        <w:pPr>
          <w:pStyle w:val="Footer"/>
          <w:ind w:right="28"/>
          <w:rPr>
            <w:rFonts w:ascii="Verdana" w:hAnsi="Verdana"/>
            <w:sz w:val="18"/>
            <w:szCs w:val="18"/>
          </w:rPr>
        </w:pPr>
        <w:r>
          <w:rPr>
            <w:rFonts w:ascii="Verdana" w:hAnsi="Verdana"/>
            <w:sz w:val="18"/>
            <w:szCs w:val="18"/>
          </w:rPr>
          <w:t>Connections Commentary</w:t>
        </w:r>
        <w:r w:rsidRPr="007149A3">
          <w:rPr>
            <w:rFonts w:ascii="Verdana" w:hAnsi="Verdana"/>
            <w:sz w:val="18"/>
            <w:szCs w:val="18"/>
          </w:rPr>
          <w:tab/>
        </w:r>
        <w:r>
          <w:rPr>
            <w:rFonts w:ascii="Verdana" w:hAnsi="Verdana"/>
            <w:sz w:val="18"/>
            <w:szCs w:val="18"/>
          </w:rPr>
          <w:tab/>
        </w:r>
        <w:r>
          <w:rPr>
            <w:rFonts w:ascii="Verdana" w:hAnsi="Verdana"/>
            <w:sz w:val="18"/>
            <w:szCs w:val="18"/>
          </w:rPr>
          <w:tab/>
        </w:r>
      </w:p>
    </w:sdtContent>
  </w:sdt>
  <w:p w14:paraId="7D162D25" w14:textId="77777777" w:rsidR="00B73CE8" w:rsidRPr="007149A3" w:rsidRDefault="00B73CE8" w:rsidP="009932F6">
    <w:pPr>
      <w:pStyle w:val="Footer"/>
      <w:ind w:right="28"/>
      <w:rPr>
        <w:rFonts w:ascii="Verdana" w:hAnsi="Verdana"/>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7935B5" w14:textId="77777777" w:rsidR="00253563" w:rsidRDefault="0025356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41ECB2" w14:textId="77777777" w:rsidR="00B73CE8" w:rsidRDefault="00B73CE8">
    <w:pPr>
      <w:pStyle w:val="Footer"/>
      <w:jc w:val="center"/>
    </w:pPr>
  </w:p>
  <w:sdt>
    <w:sdtPr>
      <w:id w:val="431640073"/>
      <w:docPartObj>
        <w:docPartGallery w:val="Page Numbers (Bottom of Page)"/>
        <w:docPartUnique/>
      </w:docPartObj>
    </w:sdtPr>
    <w:sdtEndPr/>
    <w:sdtContent>
      <w:p w14:paraId="64220F1A" w14:textId="3D507AA0" w:rsidR="00B73CE8" w:rsidRPr="00AE032B" w:rsidRDefault="00B73CE8" w:rsidP="00EF78FF">
        <w:pPr>
          <w:pStyle w:val="Footer"/>
          <w:ind w:right="28"/>
          <w:rPr>
            <w:rFonts w:ascii="Verdana" w:hAnsi="Verdana"/>
            <w:sz w:val="18"/>
            <w:szCs w:val="18"/>
          </w:rPr>
        </w:pPr>
        <w:r>
          <w:rPr>
            <w:rFonts w:ascii="Verdana" w:hAnsi="Verdana"/>
            <w:sz w:val="18"/>
            <w:szCs w:val="18"/>
          </w:rPr>
          <w:t>Connections Commentary</w:t>
        </w:r>
        <w:r w:rsidRPr="007149A3">
          <w:rPr>
            <w:rFonts w:ascii="Verdana" w:hAnsi="Verdana"/>
            <w:sz w:val="18"/>
            <w:szCs w:val="18"/>
          </w:rPr>
          <w:tab/>
        </w:r>
        <w:r>
          <w:rPr>
            <w:rFonts w:ascii="Verdana" w:hAnsi="Verdana"/>
            <w:sz w:val="18"/>
            <w:szCs w:val="18"/>
          </w:rPr>
          <w:tab/>
        </w:r>
        <w:r>
          <w:rPr>
            <w:rFonts w:ascii="Verdana" w:hAnsi="Verdana"/>
            <w:sz w:val="18"/>
            <w:szCs w:val="18"/>
          </w:rPr>
          <w:tab/>
        </w:r>
        <w:r w:rsidRPr="007149A3">
          <w:rPr>
            <w:rStyle w:val="PageNumber"/>
            <w:rFonts w:ascii="Verdana" w:hAnsi="Verdana"/>
            <w:sz w:val="18"/>
            <w:szCs w:val="18"/>
          </w:rPr>
          <w:fldChar w:fldCharType="begin"/>
        </w:r>
        <w:r w:rsidRPr="007149A3">
          <w:rPr>
            <w:rStyle w:val="PageNumber"/>
            <w:rFonts w:ascii="Verdana" w:hAnsi="Verdana"/>
            <w:sz w:val="18"/>
            <w:szCs w:val="18"/>
          </w:rPr>
          <w:instrText xml:space="preserve"> PAGE </w:instrText>
        </w:r>
        <w:r w:rsidRPr="007149A3">
          <w:rPr>
            <w:rStyle w:val="PageNumber"/>
            <w:rFonts w:ascii="Verdana" w:hAnsi="Verdana"/>
            <w:sz w:val="18"/>
            <w:szCs w:val="18"/>
          </w:rPr>
          <w:fldChar w:fldCharType="separate"/>
        </w:r>
        <w:r w:rsidR="009064F3">
          <w:rPr>
            <w:rStyle w:val="PageNumber"/>
            <w:rFonts w:ascii="Verdana" w:hAnsi="Verdana"/>
            <w:noProof/>
            <w:sz w:val="18"/>
            <w:szCs w:val="18"/>
          </w:rPr>
          <w:t>1</w:t>
        </w:r>
        <w:r w:rsidRPr="007149A3">
          <w:rPr>
            <w:rStyle w:val="PageNumber"/>
            <w:rFonts w:ascii="Verdana" w:hAnsi="Verdana"/>
            <w:sz w:val="18"/>
            <w:szCs w:val="18"/>
          </w:rPr>
          <w:fldChar w:fldCharType="end"/>
        </w:r>
      </w:p>
    </w:sdtContent>
  </w:sdt>
  <w:p w14:paraId="09AA3942" w14:textId="77777777" w:rsidR="00B73CE8" w:rsidRPr="007149A3" w:rsidRDefault="00B73CE8" w:rsidP="009932F6">
    <w:pPr>
      <w:pStyle w:val="Footer"/>
      <w:ind w:right="28"/>
      <w:rPr>
        <w:rFonts w:ascii="Verdana" w:hAnsi="Verdana"/>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5C19B3" w14:textId="77777777" w:rsidR="00B73CE8" w:rsidRDefault="00B73CE8">
      <w:r>
        <w:separator/>
      </w:r>
    </w:p>
  </w:footnote>
  <w:footnote w:type="continuationSeparator" w:id="0">
    <w:p w14:paraId="527443E0" w14:textId="77777777" w:rsidR="00B73CE8" w:rsidRDefault="00B73C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3AF75F" w14:textId="77777777" w:rsidR="00253563" w:rsidRDefault="002535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973E7A" w14:textId="77777777" w:rsidR="00253563" w:rsidRDefault="0025356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9AD3C2" w14:textId="77777777" w:rsidR="00253563" w:rsidRDefault="002535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3273F"/>
    <w:multiLevelType w:val="hybridMultilevel"/>
    <w:tmpl w:val="E97005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032E2A71"/>
    <w:multiLevelType w:val="hybridMultilevel"/>
    <w:tmpl w:val="07BE77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07777E"/>
    <w:multiLevelType w:val="hybridMultilevel"/>
    <w:tmpl w:val="B832D844"/>
    <w:lvl w:ilvl="0" w:tplc="E7AC65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EDE7A87"/>
    <w:multiLevelType w:val="hybridMultilevel"/>
    <w:tmpl w:val="D180A7C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2C3A6B62"/>
    <w:multiLevelType w:val="multilevel"/>
    <w:tmpl w:val="1E7C03D4"/>
    <w:lvl w:ilvl="0">
      <w:start w:val="1"/>
      <w:numFmt w:val="decimal"/>
      <w:pStyle w:val="ChapterHeading"/>
      <w:suff w:val="space"/>
      <w:lvlText w:val="%1."/>
      <w:lvlJc w:val="left"/>
      <w:pPr>
        <w:ind w:left="360" w:hanging="360"/>
      </w:pPr>
      <w:rPr>
        <w:rFonts w:hint="default"/>
      </w:rPr>
    </w:lvl>
    <w:lvl w:ilvl="1">
      <w:start w:val="1"/>
      <w:numFmt w:val="decimal"/>
      <w:pStyle w:val="Paragrapgh"/>
      <w:suff w:val="space"/>
      <w:lvlText w:val="%1.%2."/>
      <w:lvlJc w:val="left"/>
      <w:pPr>
        <w:ind w:left="851"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30FF64E7"/>
    <w:multiLevelType w:val="hybridMultilevel"/>
    <w:tmpl w:val="B866CC50"/>
    <w:lvl w:ilvl="0" w:tplc="E7AC656E">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1B059C2"/>
    <w:multiLevelType w:val="hybridMultilevel"/>
    <w:tmpl w:val="6060A9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2236D76"/>
    <w:multiLevelType w:val="hybridMultilevel"/>
    <w:tmpl w:val="2520C8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E3811BC"/>
    <w:multiLevelType w:val="hybridMultilevel"/>
    <w:tmpl w:val="14F6726C"/>
    <w:lvl w:ilvl="0" w:tplc="F55A3FB4">
      <w:start w:val="1"/>
      <w:numFmt w:val="decimal"/>
      <w:pStyle w:val="ChapterHeading1"/>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EE6070A"/>
    <w:multiLevelType w:val="hybridMultilevel"/>
    <w:tmpl w:val="B832D844"/>
    <w:lvl w:ilvl="0" w:tplc="E7AC65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D6543D8"/>
    <w:multiLevelType w:val="hybridMultilevel"/>
    <w:tmpl w:val="D8E66C74"/>
    <w:lvl w:ilvl="0" w:tplc="E494AD2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0220B59"/>
    <w:multiLevelType w:val="hybridMultilevel"/>
    <w:tmpl w:val="FB7451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0693782"/>
    <w:multiLevelType w:val="hybridMultilevel"/>
    <w:tmpl w:val="B832D844"/>
    <w:lvl w:ilvl="0" w:tplc="E7AC65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AD63C8A"/>
    <w:multiLevelType w:val="hybridMultilevel"/>
    <w:tmpl w:val="6214F9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F400522"/>
    <w:multiLevelType w:val="hybridMultilevel"/>
    <w:tmpl w:val="427ABB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14"/>
  </w:num>
  <w:num w:numId="4">
    <w:abstractNumId w:val="1"/>
  </w:num>
  <w:num w:numId="5">
    <w:abstractNumId w:val="3"/>
  </w:num>
  <w:num w:numId="6">
    <w:abstractNumId w:val="2"/>
  </w:num>
  <w:num w:numId="7">
    <w:abstractNumId w:val="5"/>
  </w:num>
  <w:num w:numId="8">
    <w:abstractNumId w:val="12"/>
  </w:num>
  <w:num w:numId="9">
    <w:abstractNumId w:val="9"/>
  </w:num>
  <w:num w:numId="10">
    <w:abstractNumId w:val="10"/>
  </w:num>
  <w:num w:numId="11">
    <w:abstractNumId w:val="0"/>
  </w:num>
  <w:num w:numId="12">
    <w:abstractNumId w:val="0"/>
  </w:num>
  <w:num w:numId="13">
    <w:abstractNumId w:val="11"/>
  </w:num>
  <w:num w:numId="14">
    <w:abstractNumId w:val="13"/>
  </w:num>
  <w:num w:numId="15">
    <w:abstractNumId w:val="7"/>
  </w:num>
  <w:num w:numId="16">
    <w:abstractNumId w:val="8"/>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ouise Deighan">
    <w15:presenceInfo w15:providerId="AD" w15:userId="S-1-5-21-725345543-854245398-2146348053-29732"/>
  </w15:person>
  <w15:person w15:author="Mark Hogan">
    <w15:presenceInfo w15:providerId="AD" w15:userId="S-1-5-21-725345543-854245398-2146348053-199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1EA0"/>
    <w:rsid w:val="000101F9"/>
    <w:rsid w:val="00010AD5"/>
    <w:rsid w:val="00011AAC"/>
    <w:rsid w:val="0001203C"/>
    <w:rsid w:val="00017F2F"/>
    <w:rsid w:val="000203CD"/>
    <w:rsid w:val="00020C44"/>
    <w:rsid w:val="000215B8"/>
    <w:rsid w:val="000223C1"/>
    <w:rsid w:val="0002487D"/>
    <w:rsid w:val="0002685C"/>
    <w:rsid w:val="00027AC5"/>
    <w:rsid w:val="00031512"/>
    <w:rsid w:val="00033AE5"/>
    <w:rsid w:val="0003481F"/>
    <w:rsid w:val="00036ABD"/>
    <w:rsid w:val="00036E4D"/>
    <w:rsid w:val="000376E0"/>
    <w:rsid w:val="00037B88"/>
    <w:rsid w:val="00037F5E"/>
    <w:rsid w:val="00040083"/>
    <w:rsid w:val="00046B87"/>
    <w:rsid w:val="0004735E"/>
    <w:rsid w:val="00052401"/>
    <w:rsid w:val="000529B3"/>
    <w:rsid w:val="00061502"/>
    <w:rsid w:val="000667D5"/>
    <w:rsid w:val="0007017C"/>
    <w:rsid w:val="00070796"/>
    <w:rsid w:val="00071431"/>
    <w:rsid w:val="0007199B"/>
    <w:rsid w:val="00081049"/>
    <w:rsid w:val="00081FA6"/>
    <w:rsid w:val="00082D59"/>
    <w:rsid w:val="0008391C"/>
    <w:rsid w:val="00085825"/>
    <w:rsid w:val="00093135"/>
    <w:rsid w:val="00093A84"/>
    <w:rsid w:val="00097D5A"/>
    <w:rsid w:val="000A020E"/>
    <w:rsid w:val="000A13D0"/>
    <w:rsid w:val="000A1B1C"/>
    <w:rsid w:val="000A72E3"/>
    <w:rsid w:val="000B33EE"/>
    <w:rsid w:val="000B492B"/>
    <w:rsid w:val="000C03B0"/>
    <w:rsid w:val="000C157A"/>
    <w:rsid w:val="000C1FC2"/>
    <w:rsid w:val="000C404F"/>
    <w:rsid w:val="000C5041"/>
    <w:rsid w:val="000D0B6B"/>
    <w:rsid w:val="000D59AC"/>
    <w:rsid w:val="000D5BDE"/>
    <w:rsid w:val="000E09C2"/>
    <w:rsid w:val="000E1A58"/>
    <w:rsid w:val="000E2416"/>
    <w:rsid w:val="000E3946"/>
    <w:rsid w:val="000E544F"/>
    <w:rsid w:val="000E65AD"/>
    <w:rsid w:val="000E67D5"/>
    <w:rsid w:val="000F01BA"/>
    <w:rsid w:val="000F0357"/>
    <w:rsid w:val="000F14D9"/>
    <w:rsid w:val="000F2E45"/>
    <w:rsid w:val="000F4563"/>
    <w:rsid w:val="000F5FC5"/>
    <w:rsid w:val="001013C2"/>
    <w:rsid w:val="00104044"/>
    <w:rsid w:val="00105DA0"/>
    <w:rsid w:val="00105E02"/>
    <w:rsid w:val="00105ED1"/>
    <w:rsid w:val="0010617F"/>
    <w:rsid w:val="0010722F"/>
    <w:rsid w:val="00117573"/>
    <w:rsid w:val="0012322A"/>
    <w:rsid w:val="001264DE"/>
    <w:rsid w:val="00131269"/>
    <w:rsid w:val="00132C74"/>
    <w:rsid w:val="00133B54"/>
    <w:rsid w:val="00134891"/>
    <w:rsid w:val="00135336"/>
    <w:rsid w:val="001357F0"/>
    <w:rsid w:val="00137146"/>
    <w:rsid w:val="00137C96"/>
    <w:rsid w:val="00142C9F"/>
    <w:rsid w:val="00144BF6"/>
    <w:rsid w:val="001453D7"/>
    <w:rsid w:val="001468BF"/>
    <w:rsid w:val="00153636"/>
    <w:rsid w:val="0015440C"/>
    <w:rsid w:val="0015498F"/>
    <w:rsid w:val="001619CF"/>
    <w:rsid w:val="00176B1B"/>
    <w:rsid w:val="00177BAF"/>
    <w:rsid w:val="00180ACC"/>
    <w:rsid w:val="001814EB"/>
    <w:rsid w:val="001820CB"/>
    <w:rsid w:val="001867A9"/>
    <w:rsid w:val="00187D24"/>
    <w:rsid w:val="00193448"/>
    <w:rsid w:val="00193468"/>
    <w:rsid w:val="00193A8A"/>
    <w:rsid w:val="00194F11"/>
    <w:rsid w:val="00196A6D"/>
    <w:rsid w:val="001A2705"/>
    <w:rsid w:val="001A4235"/>
    <w:rsid w:val="001A6B4E"/>
    <w:rsid w:val="001B363F"/>
    <w:rsid w:val="001B3E76"/>
    <w:rsid w:val="001C0D6F"/>
    <w:rsid w:val="001C4A1F"/>
    <w:rsid w:val="001D0129"/>
    <w:rsid w:val="001D48ED"/>
    <w:rsid w:val="001D4C6C"/>
    <w:rsid w:val="001D6ABE"/>
    <w:rsid w:val="001E315F"/>
    <w:rsid w:val="001E3C0A"/>
    <w:rsid w:val="001E6401"/>
    <w:rsid w:val="001F2AB3"/>
    <w:rsid w:val="001F60BF"/>
    <w:rsid w:val="00201C10"/>
    <w:rsid w:val="00201C62"/>
    <w:rsid w:val="00202766"/>
    <w:rsid w:val="002070CF"/>
    <w:rsid w:val="00207190"/>
    <w:rsid w:val="002104A7"/>
    <w:rsid w:val="00210BA0"/>
    <w:rsid w:val="002223C7"/>
    <w:rsid w:val="002227DB"/>
    <w:rsid w:val="00222966"/>
    <w:rsid w:val="00223709"/>
    <w:rsid w:val="0022464A"/>
    <w:rsid w:val="002275F3"/>
    <w:rsid w:val="002310E9"/>
    <w:rsid w:val="00231254"/>
    <w:rsid w:val="00232AC5"/>
    <w:rsid w:val="0023492D"/>
    <w:rsid w:val="002353C0"/>
    <w:rsid w:val="00242BD3"/>
    <w:rsid w:val="00245055"/>
    <w:rsid w:val="00247F8F"/>
    <w:rsid w:val="00253563"/>
    <w:rsid w:val="002574C4"/>
    <w:rsid w:val="00260F24"/>
    <w:rsid w:val="002654D6"/>
    <w:rsid w:val="00266035"/>
    <w:rsid w:val="002667F8"/>
    <w:rsid w:val="00266CA1"/>
    <w:rsid w:val="00271303"/>
    <w:rsid w:val="00273726"/>
    <w:rsid w:val="00274113"/>
    <w:rsid w:val="002757B0"/>
    <w:rsid w:val="00285576"/>
    <w:rsid w:val="00285FF2"/>
    <w:rsid w:val="002905E9"/>
    <w:rsid w:val="002944D9"/>
    <w:rsid w:val="0029793E"/>
    <w:rsid w:val="002A03E6"/>
    <w:rsid w:val="002A0D77"/>
    <w:rsid w:val="002A194A"/>
    <w:rsid w:val="002A1BAC"/>
    <w:rsid w:val="002A52F8"/>
    <w:rsid w:val="002B10CF"/>
    <w:rsid w:val="002B198A"/>
    <w:rsid w:val="002B21C8"/>
    <w:rsid w:val="002B79A3"/>
    <w:rsid w:val="002C3D54"/>
    <w:rsid w:val="002C6366"/>
    <w:rsid w:val="002D5859"/>
    <w:rsid w:val="002D682B"/>
    <w:rsid w:val="002E3514"/>
    <w:rsid w:val="002F07D4"/>
    <w:rsid w:val="002F0DCD"/>
    <w:rsid w:val="002F1DF8"/>
    <w:rsid w:val="002F3EB5"/>
    <w:rsid w:val="002F70BF"/>
    <w:rsid w:val="0030067D"/>
    <w:rsid w:val="00304329"/>
    <w:rsid w:val="00305FB6"/>
    <w:rsid w:val="00310991"/>
    <w:rsid w:val="00311F84"/>
    <w:rsid w:val="00313936"/>
    <w:rsid w:val="00314F7D"/>
    <w:rsid w:val="00331046"/>
    <w:rsid w:val="00334D4F"/>
    <w:rsid w:val="00336D4F"/>
    <w:rsid w:val="00341C14"/>
    <w:rsid w:val="00342D85"/>
    <w:rsid w:val="003452F4"/>
    <w:rsid w:val="0034594B"/>
    <w:rsid w:val="00351A38"/>
    <w:rsid w:val="00351B5D"/>
    <w:rsid w:val="003563A3"/>
    <w:rsid w:val="00356B21"/>
    <w:rsid w:val="003575F0"/>
    <w:rsid w:val="0036082A"/>
    <w:rsid w:val="0036296B"/>
    <w:rsid w:val="00363ED4"/>
    <w:rsid w:val="00365B73"/>
    <w:rsid w:val="00367050"/>
    <w:rsid w:val="00371A18"/>
    <w:rsid w:val="00373332"/>
    <w:rsid w:val="003742DC"/>
    <w:rsid w:val="00375C06"/>
    <w:rsid w:val="003800AE"/>
    <w:rsid w:val="00380194"/>
    <w:rsid w:val="00380564"/>
    <w:rsid w:val="00380867"/>
    <w:rsid w:val="003815FD"/>
    <w:rsid w:val="0038224B"/>
    <w:rsid w:val="003923AD"/>
    <w:rsid w:val="0039269E"/>
    <w:rsid w:val="00397260"/>
    <w:rsid w:val="003A1A9F"/>
    <w:rsid w:val="003A1E69"/>
    <w:rsid w:val="003B0984"/>
    <w:rsid w:val="003B3FE4"/>
    <w:rsid w:val="003C2132"/>
    <w:rsid w:val="003C2403"/>
    <w:rsid w:val="003C296D"/>
    <w:rsid w:val="003C2C5D"/>
    <w:rsid w:val="003C3E7D"/>
    <w:rsid w:val="003C3E81"/>
    <w:rsid w:val="003C5AE9"/>
    <w:rsid w:val="003C647E"/>
    <w:rsid w:val="003C6D58"/>
    <w:rsid w:val="003D50E4"/>
    <w:rsid w:val="003D6B46"/>
    <w:rsid w:val="003F737D"/>
    <w:rsid w:val="00400C85"/>
    <w:rsid w:val="00405E43"/>
    <w:rsid w:val="00410D04"/>
    <w:rsid w:val="0041495A"/>
    <w:rsid w:val="00417BF2"/>
    <w:rsid w:val="0042115B"/>
    <w:rsid w:val="0042600E"/>
    <w:rsid w:val="00426C60"/>
    <w:rsid w:val="00430140"/>
    <w:rsid w:val="0043015F"/>
    <w:rsid w:val="0043430C"/>
    <w:rsid w:val="004366BC"/>
    <w:rsid w:val="00440EEE"/>
    <w:rsid w:val="004410AB"/>
    <w:rsid w:val="0044266C"/>
    <w:rsid w:val="00446C8A"/>
    <w:rsid w:val="004478CF"/>
    <w:rsid w:val="00452975"/>
    <w:rsid w:val="00457011"/>
    <w:rsid w:val="00460747"/>
    <w:rsid w:val="00461041"/>
    <w:rsid w:val="00463FF7"/>
    <w:rsid w:val="00473CDE"/>
    <w:rsid w:val="00475BC9"/>
    <w:rsid w:val="00476402"/>
    <w:rsid w:val="004850CB"/>
    <w:rsid w:val="00486711"/>
    <w:rsid w:val="00490E64"/>
    <w:rsid w:val="004920C3"/>
    <w:rsid w:val="00492703"/>
    <w:rsid w:val="004961E4"/>
    <w:rsid w:val="004A4751"/>
    <w:rsid w:val="004A59F1"/>
    <w:rsid w:val="004A5B1F"/>
    <w:rsid w:val="004A7003"/>
    <w:rsid w:val="004B0AF8"/>
    <w:rsid w:val="004B21A5"/>
    <w:rsid w:val="004C3E71"/>
    <w:rsid w:val="004C6E91"/>
    <w:rsid w:val="004D3ADA"/>
    <w:rsid w:val="004D4A93"/>
    <w:rsid w:val="004E3D69"/>
    <w:rsid w:val="004E67A4"/>
    <w:rsid w:val="004E7785"/>
    <w:rsid w:val="004F061D"/>
    <w:rsid w:val="004F1729"/>
    <w:rsid w:val="004F2A3C"/>
    <w:rsid w:val="004F58AF"/>
    <w:rsid w:val="004F5B0C"/>
    <w:rsid w:val="004F7902"/>
    <w:rsid w:val="004F7B62"/>
    <w:rsid w:val="0050055A"/>
    <w:rsid w:val="00501C3B"/>
    <w:rsid w:val="00504BE0"/>
    <w:rsid w:val="005073F1"/>
    <w:rsid w:val="00513C1E"/>
    <w:rsid w:val="00513DFC"/>
    <w:rsid w:val="00514392"/>
    <w:rsid w:val="00517418"/>
    <w:rsid w:val="00520D00"/>
    <w:rsid w:val="00521C11"/>
    <w:rsid w:val="00532766"/>
    <w:rsid w:val="00533311"/>
    <w:rsid w:val="00537775"/>
    <w:rsid w:val="00541A1D"/>
    <w:rsid w:val="00542340"/>
    <w:rsid w:val="00544C4D"/>
    <w:rsid w:val="005506FF"/>
    <w:rsid w:val="00551FC7"/>
    <w:rsid w:val="0055284F"/>
    <w:rsid w:val="00553863"/>
    <w:rsid w:val="005650CB"/>
    <w:rsid w:val="0056658A"/>
    <w:rsid w:val="00573838"/>
    <w:rsid w:val="0057632C"/>
    <w:rsid w:val="00581922"/>
    <w:rsid w:val="00581C69"/>
    <w:rsid w:val="0058660D"/>
    <w:rsid w:val="005877C2"/>
    <w:rsid w:val="00587A8D"/>
    <w:rsid w:val="0059298B"/>
    <w:rsid w:val="005929E8"/>
    <w:rsid w:val="00592C20"/>
    <w:rsid w:val="00593069"/>
    <w:rsid w:val="005973EF"/>
    <w:rsid w:val="005A27C1"/>
    <w:rsid w:val="005A402D"/>
    <w:rsid w:val="005A61E8"/>
    <w:rsid w:val="005B0AFE"/>
    <w:rsid w:val="005B1D91"/>
    <w:rsid w:val="005B246F"/>
    <w:rsid w:val="005B4013"/>
    <w:rsid w:val="005B4892"/>
    <w:rsid w:val="005B5E92"/>
    <w:rsid w:val="005C0336"/>
    <w:rsid w:val="005C3A4C"/>
    <w:rsid w:val="005D1E23"/>
    <w:rsid w:val="005D3296"/>
    <w:rsid w:val="005D5288"/>
    <w:rsid w:val="005E1CE8"/>
    <w:rsid w:val="005E6D12"/>
    <w:rsid w:val="005F19AA"/>
    <w:rsid w:val="005F54D0"/>
    <w:rsid w:val="005F7825"/>
    <w:rsid w:val="00601646"/>
    <w:rsid w:val="00603FE0"/>
    <w:rsid w:val="00604BA1"/>
    <w:rsid w:val="00610AAF"/>
    <w:rsid w:val="00613AFF"/>
    <w:rsid w:val="006143C3"/>
    <w:rsid w:val="00621C18"/>
    <w:rsid w:val="00623912"/>
    <w:rsid w:val="00623F9E"/>
    <w:rsid w:val="00626DCC"/>
    <w:rsid w:val="00630755"/>
    <w:rsid w:val="0063141B"/>
    <w:rsid w:val="00631B3A"/>
    <w:rsid w:val="00634E62"/>
    <w:rsid w:val="00636CBA"/>
    <w:rsid w:val="00640358"/>
    <w:rsid w:val="00641665"/>
    <w:rsid w:val="006456E8"/>
    <w:rsid w:val="0065100A"/>
    <w:rsid w:val="006538EB"/>
    <w:rsid w:val="006578D8"/>
    <w:rsid w:val="0066144B"/>
    <w:rsid w:val="00661EA0"/>
    <w:rsid w:val="006662C9"/>
    <w:rsid w:val="00666B36"/>
    <w:rsid w:val="006776AB"/>
    <w:rsid w:val="006800F3"/>
    <w:rsid w:val="006804BE"/>
    <w:rsid w:val="00681D05"/>
    <w:rsid w:val="00683422"/>
    <w:rsid w:val="00686125"/>
    <w:rsid w:val="00691007"/>
    <w:rsid w:val="00692ADD"/>
    <w:rsid w:val="006931AD"/>
    <w:rsid w:val="006A204F"/>
    <w:rsid w:val="006A2165"/>
    <w:rsid w:val="006A2483"/>
    <w:rsid w:val="006A2E69"/>
    <w:rsid w:val="006A520D"/>
    <w:rsid w:val="006A68A0"/>
    <w:rsid w:val="006B67B6"/>
    <w:rsid w:val="006D0892"/>
    <w:rsid w:val="006D14D0"/>
    <w:rsid w:val="006D207C"/>
    <w:rsid w:val="006D4B52"/>
    <w:rsid w:val="006D54D1"/>
    <w:rsid w:val="006E6E98"/>
    <w:rsid w:val="006E7890"/>
    <w:rsid w:val="006F1665"/>
    <w:rsid w:val="006F2611"/>
    <w:rsid w:val="006F3EA1"/>
    <w:rsid w:val="00700352"/>
    <w:rsid w:val="007016D0"/>
    <w:rsid w:val="00702332"/>
    <w:rsid w:val="00703F56"/>
    <w:rsid w:val="00704CF9"/>
    <w:rsid w:val="0070646C"/>
    <w:rsid w:val="00713B39"/>
    <w:rsid w:val="007145FF"/>
    <w:rsid w:val="00714669"/>
    <w:rsid w:val="007149A3"/>
    <w:rsid w:val="00715901"/>
    <w:rsid w:val="00715B51"/>
    <w:rsid w:val="00726F59"/>
    <w:rsid w:val="007270AD"/>
    <w:rsid w:val="00731B8D"/>
    <w:rsid w:val="007335A8"/>
    <w:rsid w:val="00733CA0"/>
    <w:rsid w:val="00733CD5"/>
    <w:rsid w:val="007344E7"/>
    <w:rsid w:val="007353D1"/>
    <w:rsid w:val="00735967"/>
    <w:rsid w:val="00736A3A"/>
    <w:rsid w:val="007404B0"/>
    <w:rsid w:val="00740D5E"/>
    <w:rsid w:val="00741EC5"/>
    <w:rsid w:val="00741F04"/>
    <w:rsid w:val="0074342A"/>
    <w:rsid w:val="0074474A"/>
    <w:rsid w:val="00744D6C"/>
    <w:rsid w:val="00744F39"/>
    <w:rsid w:val="00745DDE"/>
    <w:rsid w:val="00755D3E"/>
    <w:rsid w:val="0075776B"/>
    <w:rsid w:val="007624C7"/>
    <w:rsid w:val="00763DAC"/>
    <w:rsid w:val="007643CF"/>
    <w:rsid w:val="00764AD1"/>
    <w:rsid w:val="0076524D"/>
    <w:rsid w:val="00765701"/>
    <w:rsid w:val="0077095A"/>
    <w:rsid w:val="00774ED6"/>
    <w:rsid w:val="00775A2E"/>
    <w:rsid w:val="00775B40"/>
    <w:rsid w:val="00775BF8"/>
    <w:rsid w:val="00780B2C"/>
    <w:rsid w:val="00784C17"/>
    <w:rsid w:val="007854A8"/>
    <w:rsid w:val="007866AF"/>
    <w:rsid w:val="007870BF"/>
    <w:rsid w:val="00787C93"/>
    <w:rsid w:val="007908F4"/>
    <w:rsid w:val="00793356"/>
    <w:rsid w:val="00796932"/>
    <w:rsid w:val="00797F93"/>
    <w:rsid w:val="007A27AE"/>
    <w:rsid w:val="007A79C5"/>
    <w:rsid w:val="007A7AD5"/>
    <w:rsid w:val="007B2C71"/>
    <w:rsid w:val="007B3BDE"/>
    <w:rsid w:val="007B4399"/>
    <w:rsid w:val="007B6C9B"/>
    <w:rsid w:val="007C307C"/>
    <w:rsid w:val="007D09C6"/>
    <w:rsid w:val="007D456A"/>
    <w:rsid w:val="007D5677"/>
    <w:rsid w:val="007D6109"/>
    <w:rsid w:val="007D6780"/>
    <w:rsid w:val="007D6B73"/>
    <w:rsid w:val="007E00E0"/>
    <w:rsid w:val="007E2209"/>
    <w:rsid w:val="007E650E"/>
    <w:rsid w:val="007F022D"/>
    <w:rsid w:val="007F3A3C"/>
    <w:rsid w:val="008013BB"/>
    <w:rsid w:val="00801650"/>
    <w:rsid w:val="00803434"/>
    <w:rsid w:val="00803568"/>
    <w:rsid w:val="00806640"/>
    <w:rsid w:val="00807C22"/>
    <w:rsid w:val="0081127F"/>
    <w:rsid w:val="00813505"/>
    <w:rsid w:val="00813A86"/>
    <w:rsid w:val="0082084D"/>
    <w:rsid w:val="008212F0"/>
    <w:rsid w:val="008264F6"/>
    <w:rsid w:val="00832021"/>
    <w:rsid w:val="00832E92"/>
    <w:rsid w:val="0083330D"/>
    <w:rsid w:val="0083537E"/>
    <w:rsid w:val="0083543F"/>
    <w:rsid w:val="00836D11"/>
    <w:rsid w:val="00837765"/>
    <w:rsid w:val="00840126"/>
    <w:rsid w:val="008418F0"/>
    <w:rsid w:val="008419D4"/>
    <w:rsid w:val="0084499A"/>
    <w:rsid w:val="008529C5"/>
    <w:rsid w:val="00862F6C"/>
    <w:rsid w:val="00864595"/>
    <w:rsid w:val="008655E3"/>
    <w:rsid w:val="0087021C"/>
    <w:rsid w:val="00871C45"/>
    <w:rsid w:val="00873466"/>
    <w:rsid w:val="008802D4"/>
    <w:rsid w:val="00880E20"/>
    <w:rsid w:val="00883FDD"/>
    <w:rsid w:val="0089238F"/>
    <w:rsid w:val="00892A73"/>
    <w:rsid w:val="008A16C8"/>
    <w:rsid w:val="008A5880"/>
    <w:rsid w:val="008A609B"/>
    <w:rsid w:val="008A79D8"/>
    <w:rsid w:val="008B1DE9"/>
    <w:rsid w:val="008B2D9A"/>
    <w:rsid w:val="008C1136"/>
    <w:rsid w:val="008C1AAC"/>
    <w:rsid w:val="008C2E2E"/>
    <w:rsid w:val="008C48DA"/>
    <w:rsid w:val="008C4B34"/>
    <w:rsid w:val="008C6DD1"/>
    <w:rsid w:val="008D0E3E"/>
    <w:rsid w:val="008D48DF"/>
    <w:rsid w:val="008E2137"/>
    <w:rsid w:val="008E3683"/>
    <w:rsid w:val="008E5BD1"/>
    <w:rsid w:val="008E64E1"/>
    <w:rsid w:val="008E7CFB"/>
    <w:rsid w:val="008F7BCA"/>
    <w:rsid w:val="0090135B"/>
    <w:rsid w:val="00901913"/>
    <w:rsid w:val="00904FE2"/>
    <w:rsid w:val="009064F3"/>
    <w:rsid w:val="00911957"/>
    <w:rsid w:val="00913CDE"/>
    <w:rsid w:val="009156E6"/>
    <w:rsid w:val="00922473"/>
    <w:rsid w:val="00924260"/>
    <w:rsid w:val="009331E1"/>
    <w:rsid w:val="00934F9F"/>
    <w:rsid w:val="009409C2"/>
    <w:rsid w:val="009414EA"/>
    <w:rsid w:val="0094468A"/>
    <w:rsid w:val="00950347"/>
    <w:rsid w:val="00951507"/>
    <w:rsid w:val="00952CF5"/>
    <w:rsid w:val="009535E4"/>
    <w:rsid w:val="00954415"/>
    <w:rsid w:val="00964E26"/>
    <w:rsid w:val="0096706B"/>
    <w:rsid w:val="00970E66"/>
    <w:rsid w:val="009803F5"/>
    <w:rsid w:val="00982D64"/>
    <w:rsid w:val="00984D97"/>
    <w:rsid w:val="009876A0"/>
    <w:rsid w:val="00993001"/>
    <w:rsid w:val="009932F6"/>
    <w:rsid w:val="00993A35"/>
    <w:rsid w:val="00995C2D"/>
    <w:rsid w:val="00995E6F"/>
    <w:rsid w:val="009974E5"/>
    <w:rsid w:val="00997616"/>
    <w:rsid w:val="009A1CC0"/>
    <w:rsid w:val="009A309C"/>
    <w:rsid w:val="009A6709"/>
    <w:rsid w:val="009B078F"/>
    <w:rsid w:val="009B0C53"/>
    <w:rsid w:val="009B13C4"/>
    <w:rsid w:val="009B5EAA"/>
    <w:rsid w:val="009B600B"/>
    <w:rsid w:val="009C03A3"/>
    <w:rsid w:val="009D23A9"/>
    <w:rsid w:val="009E6BDA"/>
    <w:rsid w:val="009F0E30"/>
    <w:rsid w:val="009F1116"/>
    <w:rsid w:val="009F788F"/>
    <w:rsid w:val="00A0172A"/>
    <w:rsid w:val="00A049A1"/>
    <w:rsid w:val="00A05F44"/>
    <w:rsid w:val="00A0727D"/>
    <w:rsid w:val="00A101E0"/>
    <w:rsid w:val="00A112C1"/>
    <w:rsid w:val="00A11D6C"/>
    <w:rsid w:val="00A2063E"/>
    <w:rsid w:val="00A212A8"/>
    <w:rsid w:val="00A21C29"/>
    <w:rsid w:val="00A22F9C"/>
    <w:rsid w:val="00A25F9A"/>
    <w:rsid w:val="00A26B8F"/>
    <w:rsid w:val="00A33A53"/>
    <w:rsid w:val="00A4560B"/>
    <w:rsid w:val="00A46421"/>
    <w:rsid w:val="00A52D20"/>
    <w:rsid w:val="00A568D1"/>
    <w:rsid w:val="00A57447"/>
    <w:rsid w:val="00A60588"/>
    <w:rsid w:val="00A729B0"/>
    <w:rsid w:val="00A7468F"/>
    <w:rsid w:val="00A87AF0"/>
    <w:rsid w:val="00A90563"/>
    <w:rsid w:val="00A916DB"/>
    <w:rsid w:val="00A96411"/>
    <w:rsid w:val="00A969AA"/>
    <w:rsid w:val="00A96A2D"/>
    <w:rsid w:val="00A974F2"/>
    <w:rsid w:val="00A97984"/>
    <w:rsid w:val="00AA242D"/>
    <w:rsid w:val="00AA5C6E"/>
    <w:rsid w:val="00AB1096"/>
    <w:rsid w:val="00AB2490"/>
    <w:rsid w:val="00AB2A19"/>
    <w:rsid w:val="00AB49F2"/>
    <w:rsid w:val="00AB4DEE"/>
    <w:rsid w:val="00AC0502"/>
    <w:rsid w:val="00AC1E2F"/>
    <w:rsid w:val="00AD7687"/>
    <w:rsid w:val="00AE01F1"/>
    <w:rsid w:val="00AE032B"/>
    <w:rsid w:val="00AE177E"/>
    <w:rsid w:val="00AE1853"/>
    <w:rsid w:val="00AE2634"/>
    <w:rsid w:val="00AF1940"/>
    <w:rsid w:val="00AF1C36"/>
    <w:rsid w:val="00AF4F74"/>
    <w:rsid w:val="00AF5F48"/>
    <w:rsid w:val="00AF61D7"/>
    <w:rsid w:val="00B006AE"/>
    <w:rsid w:val="00B01BE3"/>
    <w:rsid w:val="00B031CA"/>
    <w:rsid w:val="00B0418D"/>
    <w:rsid w:val="00B10437"/>
    <w:rsid w:val="00B1197A"/>
    <w:rsid w:val="00B13E1D"/>
    <w:rsid w:val="00B14145"/>
    <w:rsid w:val="00B14414"/>
    <w:rsid w:val="00B147FD"/>
    <w:rsid w:val="00B16268"/>
    <w:rsid w:val="00B20B78"/>
    <w:rsid w:val="00B26516"/>
    <w:rsid w:val="00B2673C"/>
    <w:rsid w:val="00B30A10"/>
    <w:rsid w:val="00B314FB"/>
    <w:rsid w:val="00B31788"/>
    <w:rsid w:val="00B32D9D"/>
    <w:rsid w:val="00B35E10"/>
    <w:rsid w:val="00B37973"/>
    <w:rsid w:val="00B422DC"/>
    <w:rsid w:val="00B42CD9"/>
    <w:rsid w:val="00B45601"/>
    <w:rsid w:val="00B502DD"/>
    <w:rsid w:val="00B526A5"/>
    <w:rsid w:val="00B5460B"/>
    <w:rsid w:val="00B5485A"/>
    <w:rsid w:val="00B575DB"/>
    <w:rsid w:val="00B62385"/>
    <w:rsid w:val="00B62958"/>
    <w:rsid w:val="00B71766"/>
    <w:rsid w:val="00B73CE8"/>
    <w:rsid w:val="00B82762"/>
    <w:rsid w:val="00B82C51"/>
    <w:rsid w:val="00B90343"/>
    <w:rsid w:val="00B9034B"/>
    <w:rsid w:val="00B92C6B"/>
    <w:rsid w:val="00B93541"/>
    <w:rsid w:val="00B97225"/>
    <w:rsid w:val="00B97D59"/>
    <w:rsid w:val="00BA01F1"/>
    <w:rsid w:val="00BA0BD8"/>
    <w:rsid w:val="00BB19AF"/>
    <w:rsid w:val="00BB1FB5"/>
    <w:rsid w:val="00BB64E8"/>
    <w:rsid w:val="00BC099E"/>
    <w:rsid w:val="00BC48E7"/>
    <w:rsid w:val="00BD02B7"/>
    <w:rsid w:val="00BD153C"/>
    <w:rsid w:val="00BD1BCC"/>
    <w:rsid w:val="00BD47BD"/>
    <w:rsid w:val="00BD4A9E"/>
    <w:rsid w:val="00BD4E79"/>
    <w:rsid w:val="00BE6AAF"/>
    <w:rsid w:val="00BF58D1"/>
    <w:rsid w:val="00C0061A"/>
    <w:rsid w:val="00C03A99"/>
    <w:rsid w:val="00C060FE"/>
    <w:rsid w:val="00C1235A"/>
    <w:rsid w:val="00C12D45"/>
    <w:rsid w:val="00C14AC4"/>
    <w:rsid w:val="00C157E1"/>
    <w:rsid w:val="00C219F9"/>
    <w:rsid w:val="00C30168"/>
    <w:rsid w:val="00C3305A"/>
    <w:rsid w:val="00C37AC8"/>
    <w:rsid w:val="00C43749"/>
    <w:rsid w:val="00C45663"/>
    <w:rsid w:val="00C45C30"/>
    <w:rsid w:val="00C53BC8"/>
    <w:rsid w:val="00C53EF0"/>
    <w:rsid w:val="00C54701"/>
    <w:rsid w:val="00C55EDC"/>
    <w:rsid w:val="00C5724A"/>
    <w:rsid w:val="00C61BF7"/>
    <w:rsid w:val="00C629CD"/>
    <w:rsid w:val="00C66403"/>
    <w:rsid w:val="00C70522"/>
    <w:rsid w:val="00C752C5"/>
    <w:rsid w:val="00C75834"/>
    <w:rsid w:val="00C81061"/>
    <w:rsid w:val="00C81755"/>
    <w:rsid w:val="00C83707"/>
    <w:rsid w:val="00C858A3"/>
    <w:rsid w:val="00C85A75"/>
    <w:rsid w:val="00C86E9B"/>
    <w:rsid w:val="00C91AD8"/>
    <w:rsid w:val="00C93415"/>
    <w:rsid w:val="00C96A8B"/>
    <w:rsid w:val="00CA6845"/>
    <w:rsid w:val="00CA7417"/>
    <w:rsid w:val="00CB70AE"/>
    <w:rsid w:val="00CC2650"/>
    <w:rsid w:val="00CC644F"/>
    <w:rsid w:val="00CC68D0"/>
    <w:rsid w:val="00CD03CB"/>
    <w:rsid w:val="00CD11CC"/>
    <w:rsid w:val="00CD1750"/>
    <w:rsid w:val="00CD1B61"/>
    <w:rsid w:val="00CD3EF4"/>
    <w:rsid w:val="00CE52C6"/>
    <w:rsid w:val="00CF1FCC"/>
    <w:rsid w:val="00CF3034"/>
    <w:rsid w:val="00CF3939"/>
    <w:rsid w:val="00D012DF"/>
    <w:rsid w:val="00D02DCE"/>
    <w:rsid w:val="00D048A4"/>
    <w:rsid w:val="00D06A57"/>
    <w:rsid w:val="00D2106C"/>
    <w:rsid w:val="00D24311"/>
    <w:rsid w:val="00D2585B"/>
    <w:rsid w:val="00D26160"/>
    <w:rsid w:val="00D2689C"/>
    <w:rsid w:val="00D271CE"/>
    <w:rsid w:val="00D33402"/>
    <w:rsid w:val="00D34AE5"/>
    <w:rsid w:val="00D36A40"/>
    <w:rsid w:val="00D40848"/>
    <w:rsid w:val="00D46E4F"/>
    <w:rsid w:val="00D47DCB"/>
    <w:rsid w:val="00D530CA"/>
    <w:rsid w:val="00D55F41"/>
    <w:rsid w:val="00D56620"/>
    <w:rsid w:val="00D567B2"/>
    <w:rsid w:val="00D65870"/>
    <w:rsid w:val="00D664F8"/>
    <w:rsid w:val="00D72A2A"/>
    <w:rsid w:val="00D76AB6"/>
    <w:rsid w:val="00D80400"/>
    <w:rsid w:val="00D816BD"/>
    <w:rsid w:val="00D82074"/>
    <w:rsid w:val="00D86358"/>
    <w:rsid w:val="00D87462"/>
    <w:rsid w:val="00D90BD9"/>
    <w:rsid w:val="00D92043"/>
    <w:rsid w:val="00D9445D"/>
    <w:rsid w:val="00DA081B"/>
    <w:rsid w:val="00DA26D3"/>
    <w:rsid w:val="00DA409A"/>
    <w:rsid w:val="00DA5CB5"/>
    <w:rsid w:val="00DA6031"/>
    <w:rsid w:val="00DB0281"/>
    <w:rsid w:val="00DB6BAA"/>
    <w:rsid w:val="00DB6C2D"/>
    <w:rsid w:val="00DB7401"/>
    <w:rsid w:val="00DB781C"/>
    <w:rsid w:val="00DB7F0D"/>
    <w:rsid w:val="00DC72B7"/>
    <w:rsid w:val="00DD466B"/>
    <w:rsid w:val="00DD6ED0"/>
    <w:rsid w:val="00DD7F6B"/>
    <w:rsid w:val="00DE0862"/>
    <w:rsid w:val="00DE0A30"/>
    <w:rsid w:val="00DE25EF"/>
    <w:rsid w:val="00DE2702"/>
    <w:rsid w:val="00DE78D8"/>
    <w:rsid w:val="00DF3B5A"/>
    <w:rsid w:val="00E0038E"/>
    <w:rsid w:val="00E0051E"/>
    <w:rsid w:val="00E01DCD"/>
    <w:rsid w:val="00E04408"/>
    <w:rsid w:val="00E044D2"/>
    <w:rsid w:val="00E0640C"/>
    <w:rsid w:val="00E072D9"/>
    <w:rsid w:val="00E11D13"/>
    <w:rsid w:val="00E120DF"/>
    <w:rsid w:val="00E12AB9"/>
    <w:rsid w:val="00E12FDB"/>
    <w:rsid w:val="00E14479"/>
    <w:rsid w:val="00E17552"/>
    <w:rsid w:val="00E17BA9"/>
    <w:rsid w:val="00E17C08"/>
    <w:rsid w:val="00E217CE"/>
    <w:rsid w:val="00E2398C"/>
    <w:rsid w:val="00E27973"/>
    <w:rsid w:val="00E31620"/>
    <w:rsid w:val="00E33778"/>
    <w:rsid w:val="00E346BD"/>
    <w:rsid w:val="00E373BD"/>
    <w:rsid w:val="00E40C84"/>
    <w:rsid w:val="00E425B1"/>
    <w:rsid w:val="00E456A2"/>
    <w:rsid w:val="00E4747A"/>
    <w:rsid w:val="00E5049C"/>
    <w:rsid w:val="00E53089"/>
    <w:rsid w:val="00E545AB"/>
    <w:rsid w:val="00E654F0"/>
    <w:rsid w:val="00E71533"/>
    <w:rsid w:val="00E726F3"/>
    <w:rsid w:val="00E72F15"/>
    <w:rsid w:val="00E760D1"/>
    <w:rsid w:val="00E81CFA"/>
    <w:rsid w:val="00E86958"/>
    <w:rsid w:val="00E91683"/>
    <w:rsid w:val="00E92986"/>
    <w:rsid w:val="00E95993"/>
    <w:rsid w:val="00E97BB8"/>
    <w:rsid w:val="00EA401D"/>
    <w:rsid w:val="00EA61BD"/>
    <w:rsid w:val="00EA7B2B"/>
    <w:rsid w:val="00EB4A36"/>
    <w:rsid w:val="00EB50AA"/>
    <w:rsid w:val="00EB61F9"/>
    <w:rsid w:val="00EC1C38"/>
    <w:rsid w:val="00EC38C4"/>
    <w:rsid w:val="00EC3AD0"/>
    <w:rsid w:val="00EC3CC6"/>
    <w:rsid w:val="00EC6A6B"/>
    <w:rsid w:val="00ED043A"/>
    <w:rsid w:val="00ED303A"/>
    <w:rsid w:val="00ED74B7"/>
    <w:rsid w:val="00EE1BD6"/>
    <w:rsid w:val="00EE1D22"/>
    <w:rsid w:val="00EE659B"/>
    <w:rsid w:val="00EF2107"/>
    <w:rsid w:val="00EF507F"/>
    <w:rsid w:val="00EF78FF"/>
    <w:rsid w:val="00F01438"/>
    <w:rsid w:val="00F01946"/>
    <w:rsid w:val="00F06E6F"/>
    <w:rsid w:val="00F11041"/>
    <w:rsid w:val="00F154B5"/>
    <w:rsid w:val="00F20397"/>
    <w:rsid w:val="00F21E70"/>
    <w:rsid w:val="00F25282"/>
    <w:rsid w:val="00F2650A"/>
    <w:rsid w:val="00F30739"/>
    <w:rsid w:val="00F31E50"/>
    <w:rsid w:val="00F32B1D"/>
    <w:rsid w:val="00F338AE"/>
    <w:rsid w:val="00F36BB6"/>
    <w:rsid w:val="00F4237F"/>
    <w:rsid w:val="00F4275B"/>
    <w:rsid w:val="00F428EF"/>
    <w:rsid w:val="00F44815"/>
    <w:rsid w:val="00F62447"/>
    <w:rsid w:val="00F66FFF"/>
    <w:rsid w:val="00F670F3"/>
    <w:rsid w:val="00F67911"/>
    <w:rsid w:val="00F729AD"/>
    <w:rsid w:val="00F75C83"/>
    <w:rsid w:val="00F76270"/>
    <w:rsid w:val="00F76937"/>
    <w:rsid w:val="00F80915"/>
    <w:rsid w:val="00F81CD1"/>
    <w:rsid w:val="00F83E1B"/>
    <w:rsid w:val="00F92DB0"/>
    <w:rsid w:val="00F94760"/>
    <w:rsid w:val="00F9488D"/>
    <w:rsid w:val="00F96FE0"/>
    <w:rsid w:val="00F97000"/>
    <w:rsid w:val="00FA0FF6"/>
    <w:rsid w:val="00FA109E"/>
    <w:rsid w:val="00FA2CA8"/>
    <w:rsid w:val="00FA2D57"/>
    <w:rsid w:val="00FA34FD"/>
    <w:rsid w:val="00FA4683"/>
    <w:rsid w:val="00FA63C9"/>
    <w:rsid w:val="00FB103B"/>
    <w:rsid w:val="00FB1BEC"/>
    <w:rsid w:val="00FB1BFD"/>
    <w:rsid w:val="00FB3FFE"/>
    <w:rsid w:val="00FB5420"/>
    <w:rsid w:val="00FB5EAD"/>
    <w:rsid w:val="00FB5EDB"/>
    <w:rsid w:val="00FB67B7"/>
    <w:rsid w:val="00FD1FEC"/>
    <w:rsid w:val="00FD5B61"/>
    <w:rsid w:val="00FD6F65"/>
    <w:rsid w:val="00FE001F"/>
    <w:rsid w:val="00FE49E5"/>
    <w:rsid w:val="00FE7C76"/>
    <w:rsid w:val="00FF030E"/>
    <w:rsid w:val="00FF448F"/>
    <w:rsid w:val="00FF53FE"/>
    <w:rsid w:val="00FF6F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7D162979"/>
  <w15:docId w15:val="{4A535213-39FF-4FE0-A4A7-B1BF4156D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487D"/>
    <w:rPr>
      <w:sz w:val="24"/>
      <w:szCs w:val="24"/>
    </w:rPr>
  </w:style>
  <w:style w:type="paragraph" w:styleId="Heading1">
    <w:name w:val="heading 1"/>
    <w:aliases w:val="Main Heading - Color"/>
    <w:basedOn w:val="Normal"/>
    <w:next w:val="Normal"/>
    <w:link w:val="Heading1Char"/>
    <w:qFormat/>
    <w:rsid w:val="00E373BD"/>
    <w:pPr>
      <w:keepNext/>
      <w:spacing w:before="360" w:after="120"/>
      <w:outlineLvl w:val="0"/>
    </w:pPr>
    <w:rPr>
      <w:rFonts w:ascii="Verdana" w:hAnsi="Verdana" w:cs="Arial"/>
      <w:b/>
      <w:bCs/>
      <w:color w:val="333399"/>
      <w:lang w:eastAsia="en-US"/>
    </w:rPr>
  </w:style>
  <w:style w:type="paragraph" w:styleId="Heading2">
    <w:name w:val="heading 2"/>
    <w:basedOn w:val="Normal"/>
    <w:next w:val="Normal"/>
    <w:link w:val="Heading2Char"/>
    <w:semiHidden/>
    <w:unhideWhenUsed/>
    <w:qFormat/>
    <w:rsid w:val="00883FD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D56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FE7C76"/>
    <w:pPr>
      <w:tabs>
        <w:tab w:val="center" w:pos="4153"/>
        <w:tab w:val="right" w:pos="8306"/>
      </w:tabs>
    </w:pPr>
  </w:style>
  <w:style w:type="paragraph" w:styleId="Footer">
    <w:name w:val="footer"/>
    <w:basedOn w:val="Normal"/>
    <w:link w:val="FooterChar"/>
    <w:uiPriority w:val="99"/>
    <w:rsid w:val="00FE7C76"/>
    <w:pPr>
      <w:tabs>
        <w:tab w:val="center" w:pos="4153"/>
        <w:tab w:val="right" w:pos="8306"/>
      </w:tabs>
    </w:pPr>
  </w:style>
  <w:style w:type="character" w:styleId="PageNumber">
    <w:name w:val="page number"/>
    <w:basedOn w:val="DefaultParagraphFont"/>
    <w:rsid w:val="00FE7C76"/>
  </w:style>
  <w:style w:type="paragraph" w:styleId="BalloonText">
    <w:name w:val="Balloon Text"/>
    <w:basedOn w:val="Normal"/>
    <w:semiHidden/>
    <w:rsid w:val="000F5FC5"/>
    <w:rPr>
      <w:rFonts w:ascii="Tahoma" w:hAnsi="Tahoma" w:cs="Tahoma"/>
      <w:sz w:val="16"/>
      <w:szCs w:val="16"/>
    </w:rPr>
  </w:style>
  <w:style w:type="paragraph" w:styleId="ListParagraph">
    <w:name w:val="List Paragraph"/>
    <w:basedOn w:val="Normal"/>
    <w:link w:val="ListParagraphChar"/>
    <w:uiPriority w:val="34"/>
    <w:qFormat/>
    <w:rsid w:val="00862F6C"/>
    <w:pPr>
      <w:spacing w:after="200" w:line="276" w:lineRule="auto"/>
      <w:ind w:left="720"/>
    </w:pPr>
    <w:rPr>
      <w:rFonts w:ascii="Verdana" w:eastAsia="Calibri" w:hAnsi="Verdana"/>
      <w:sz w:val="20"/>
      <w:szCs w:val="20"/>
      <w:lang w:eastAsia="en-US"/>
    </w:rPr>
  </w:style>
  <w:style w:type="paragraph" w:customStyle="1" w:styleId="msolistparagraph0">
    <w:name w:val="msolistparagraph"/>
    <w:basedOn w:val="Normal"/>
    <w:rsid w:val="00774ED6"/>
    <w:pPr>
      <w:ind w:left="720"/>
    </w:pPr>
    <w:rPr>
      <w:rFonts w:ascii="Verdana" w:hAnsi="Verdana"/>
      <w:sz w:val="20"/>
      <w:szCs w:val="20"/>
    </w:rPr>
  </w:style>
  <w:style w:type="character" w:customStyle="1" w:styleId="Heading1Char">
    <w:name w:val="Heading 1 Char"/>
    <w:aliases w:val="Main Heading - Color Char"/>
    <w:basedOn w:val="DefaultParagraphFont"/>
    <w:link w:val="Heading1"/>
    <w:rsid w:val="00E373BD"/>
    <w:rPr>
      <w:rFonts w:ascii="Verdana" w:hAnsi="Verdana" w:cs="Arial"/>
      <w:b/>
      <w:bCs/>
      <w:color w:val="333399"/>
      <w:sz w:val="24"/>
      <w:szCs w:val="24"/>
      <w:lang w:eastAsia="en-US"/>
    </w:rPr>
  </w:style>
  <w:style w:type="paragraph" w:customStyle="1" w:styleId="ChapterHeading">
    <w:name w:val="Chapter Heading"/>
    <w:basedOn w:val="Normal"/>
    <w:rsid w:val="00AE1853"/>
    <w:pPr>
      <w:pageBreakBefore/>
      <w:numPr>
        <w:numId w:val="1"/>
      </w:numPr>
      <w:pBdr>
        <w:top w:val="single" w:sz="4" w:space="0" w:color="FFCC99"/>
        <w:left w:val="single" w:sz="4" w:space="4" w:color="FFCC99"/>
        <w:bottom w:val="single" w:sz="4" w:space="1" w:color="FFCC99"/>
        <w:right w:val="single" w:sz="4" w:space="4" w:color="FFCC99"/>
      </w:pBdr>
      <w:shd w:val="clear" w:color="auto" w:fill="B3E2FF"/>
    </w:pPr>
    <w:rPr>
      <w:rFonts w:ascii="Verdana" w:hAnsi="Verdana"/>
      <w:bCs/>
      <w:sz w:val="28"/>
      <w:szCs w:val="20"/>
      <w:lang w:eastAsia="en-US"/>
    </w:rPr>
  </w:style>
  <w:style w:type="paragraph" w:customStyle="1" w:styleId="Paragrapgh">
    <w:name w:val="Paragrapgh"/>
    <w:basedOn w:val="Normal"/>
    <w:qFormat/>
    <w:rsid w:val="00AE1853"/>
    <w:pPr>
      <w:numPr>
        <w:ilvl w:val="1"/>
        <w:numId w:val="1"/>
      </w:numPr>
      <w:spacing w:before="360" w:after="360"/>
    </w:pPr>
    <w:rPr>
      <w:rFonts w:ascii="Verdana" w:hAnsi="Verdana"/>
      <w:sz w:val="20"/>
      <w:szCs w:val="20"/>
      <w:lang w:eastAsia="en-US"/>
    </w:rPr>
  </w:style>
  <w:style w:type="character" w:styleId="Hyperlink">
    <w:name w:val="Hyperlink"/>
    <w:basedOn w:val="DefaultParagraphFont"/>
    <w:uiPriority w:val="99"/>
    <w:unhideWhenUsed/>
    <w:rsid w:val="00266035"/>
    <w:rPr>
      <w:color w:val="0000FF"/>
      <w:u w:val="single"/>
    </w:rPr>
  </w:style>
  <w:style w:type="character" w:customStyle="1" w:styleId="FooterChar">
    <w:name w:val="Footer Char"/>
    <w:basedOn w:val="DefaultParagraphFont"/>
    <w:link w:val="Footer"/>
    <w:uiPriority w:val="99"/>
    <w:rsid w:val="00F01946"/>
    <w:rPr>
      <w:sz w:val="24"/>
      <w:szCs w:val="24"/>
    </w:rPr>
  </w:style>
  <w:style w:type="character" w:styleId="CommentReference">
    <w:name w:val="annotation reference"/>
    <w:basedOn w:val="DefaultParagraphFont"/>
    <w:rsid w:val="00446C8A"/>
    <w:rPr>
      <w:sz w:val="16"/>
      <w:szCs w:val="16"/>
    </w:rPr>
  </w:style>
  <w:style w:type="paragraph" w:styleId="CommentText">
    <w:name w:val="annotation text"/>
    <w:basedOn w:val="Normal"/>
    <w:link w:val="CommentTextChar"/>
    <w:rsid w:val="00446C8A"/>
    <w:rPr>
      <w:sz w:val="20"/>
      <w:szCs w:val="20"/>
    </w:rPr>
  </w:style>
  <w:style w:type="character" w:customStyle="1" w:styleId="CommentTextChar">
    <w:name w:val="Comment Text Char"/>
    <w:basedOn w:val="DefaultParagraphFont"/>
    <w:link w:val="CommentText"/>
    <w:rsid w:val="00446C8A"/>
  </w:style>
  <w:style w:type="paragraph" w:styleId="CommentSubject">
    <w:name w:val="annotation subject"/>
    <w:basedOn w:val="CommentText"/>
    <w:next w:val="CommentText"/>
    <w:link w:val="CommentSubjectChar"/>
    <w:rsid w:val="00446C8A"/>
    <w:rPr>
      <w:b/>
      <w:bCs/>
    </w:rPr>
  </w:style>
  <w:style w:type="character" w:customStyle="1" w:styleId="CommentSubjectChar">
    <w:name w:val="Comment Subject Char"/>
    <w:basedOn w:val="CommentTextChar"/>
    <w:link w:val="CommentSubject"/>
    <w:rsid w:val="00446C8A"/>
    <w:rPr>
      <w:b/>
      <w:bCs/>
    </w:rPr>
  </w:style>
  <w:style w:type="paragraph" w:styleId="Revision">
    <w:name w:val="Revision"/>
    <w:hidden/>
    <w:uiPriority w:val="99"/>
    <w:semiHidden/>
    <w:rsid w:val="008802D4"/>
    <w:rPr>
      <w:sz w:val="24"/>
      <w:szCs w:val="24"/>
    </w:rPr>
  </w:style>
  <w:style w:type="paragraph" w:customStyle="1" w:styleId="Default">
    <w:name w:val="Default"/>
    <w:rsid w:val="000E09C2"/>
    <w:pPr>
      <w:autoSpaceDE w:val="0"/>
      <w:autoSpaceDN w:val="0"/>
      <w:adjustRightInd w:val="0"/>
    </w:pPr>
    <w:rPr>
      <w:rFonts w:ascii="Calibri" w:hAnsi="Calibri" w:cs="Calibri"/>
      <w:color w:val="000000"/>
      <w:sz w:val="24"/>
      <w:szCs w:val="24"/>
    </w:rPr>
  </w:style>
  <w:style w:type="paragraph" w:customStyle="1" w:styleId="Pa12">
    <w:name w:val="Pa12"/>
    <w:basedOn w:val="Default"/>
    <w:next w:val="Default"/>
    <w:uiPriority w:val="99"/>
    <w:rsid w:val="00A22F9C"/>
    <w:pPr>
      <w:spacing w:line="201" w:lineRule="atLeast"/>
    </w:pPr>
    <w:rPr>
      <w:rFonts w:ascii="Bliss 2 Light" w:hAnsi="Bliss 2 Light" w:cs="Times New Roman"/>
      <w:color w:val="auto"/>
    </w:rPr>
  </w:style>
  <w:style w:type="character" w:customStyle="1" w:styleId="ListParagraphChar">
    <w:name w:val="List Paragraph Char"/>
    <w:basedOn w:val="DefaultParagraphFont"/>
    <w:link w:val="ListParagraph"/>
    <w:uiPriority w:val="34"/>
    <w:locked/>
    <w:rsid w:val="00787C93"/>
    <w:rPr>
      <w:rFonts w:ascii="Verdana" w:eastAsia="Calibri" w:hAnsi="Verdana"/>
      <w:lang w:eastAsia="en-US"/>
    </w:rPr>
  </w:style>
  <w:style w:type="paragraph" w:customStyle="1" w:styleId="ChapterHeading1">
    <w:name w:val="Chapter Heading1"/>
    <w:link w:val="ChapterHeading1Char"/>
    <w:qFormat/>
    <w:rsid w:val="00FF448F"/>
    <w:pPr>
      <w:numPr>
        <w:numId w:val="16"/>
      </w:numPr>
      <w:ind w:left="709" w:hanging="720"/>
    </w:pPr>
    <w:rPr>
      <w:rFonts w:ascii="Verdana" w:hAnsi="Verdana" w:cs="Arial"/>
      <w:b/>
      <w:bCs/>
      <w:color w:val="333399"/>
      <w:sz w:val="28"/>
      <w:szCs w:val="24"/>
      <w:lang w:eastAsia="en-US"/>
    </w:rPr>
  </w:style>
  <w:style w:type="character" w:customStyle="1" w:styleId="ChapterHeading1Char">
    <w:name w:val="Chapter Heading1 Char"/>
    <w:basedOn w:val="DefaultParagraphFont"/>
    <w:link w:val="ChapterHeading1"/>
    <w:rsid w:val="00FF448F"/>
    <w:rPr>
      <w:rFonts w:ascii="Verdana" w:hAnsi="Verdana" w:cs="Arial"/>
      <w:b/>
      <w:bCs/>
      <w:color w:val="333399"/>
      <w:sz w:val="28"/>
      <w:szCs w:val="24"/>
      <w:lang w:eastAsia="en-US"/>
    </w:rPr>
  </w:style>
  <w:style w:type="paragraph" w:styleId="TOC3">
    <w:name w:val="toc 3"/>
    <w:basedOn w:val="Normal"/>
    <w:next w:val="Normal"/>
    <w:autoRedefine/>
    <w:uiPriority w:val="39"/>
    <w:unhideWhenUsed/>
    <w:rsid w:val="00883FDD"/>
    <w:pPr>
      <w:spacing w:after="100" w:line="276" w:lineRule="auto"/>
      <w:ind w:left="440"/>
    </w:pPr>
    <w:rPr>
      <w:rFonts w:asciiTheme="minorHAnsi" w:eastAsiaTheme="minorEastAsia" w:hAnsiTheme="minorHAnsi" w:cstheme="minorBidi"/>
      <w:sz w:val="22"/>
      <w:szCs w:val="22"/>
    </w:rPr>
  </w:style>
  <w:style w:type="paragraph" w:styleId="TOC1">
    <w:name w:val="toc 1"/>
    <w:basedOn w:val="Normal"/>
    <w:next w:val="Normal"/>
    <w:autoRedefine/>
    <w:uiPriority w:val="39"/>
    <w:rsid w:val="00883FDD"/>
    <w:pPr>
      <w:tabs>
        <w:tab w:val="left" w:pos="660"/>
        <w:tab w:val="right" w:pos="10456"/>
      </w:tabs>
      <w:spacing w:before="240" w:after="100"/>
    </w:pPr>
    <w:rPr>
      <w:rFonts w:ascii="Verdana" w:hAnsi="Verdana"/>
      <w:b/>
      <w:sz w:val="20"/>
    </w:rPr>
  </w:style>
  <w:style w:type="paragraph" w:styleId="TOC2">
    <w:name w:val="toc 2"/>
    <w:basedOn w:val="Normal"/>
    <w:next w:val="Normal"/>
    <w:autoRedefine/>
    <w:uiPriority w:val="39"/>
    <w:rsid w:val="00883FDD"/>
    <w:pPr>
      <w:spacing w:after="100"/>
      <w:ind w:left="238"/>
    </w:pPr>
    <w:rPr>
      <w:rFonts w:ascii="Verdana" w:hAnsi="Verdana"/>
      <w:sz w:val="18"/>
    </w:rPr>
  </w:style>
  <w:style w:type="paragraph" w:styleId="TOC4">
    <w:name w:val="toc 4"/>
    <w:basedOn w:val="Normal"/>
    <w:next w:val="Normal"/>
    <w:autoRedefine/>
    <w:uiPriority w:val="39"/>
    <w:unhideWhenUsed/>
    <w:rsid w:val="00883FDD"/>
    <w:pPr>
      <w:spacing w:after="100" w:line="276"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883FDD"/>
    <w:pPr>
      <w:spacing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883FDD"/>
    <w:pPr>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883FDD"/>
    <w:pPr>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883FDD"/>
    <w:pPr>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883FDD"/>
    <w:pPr>
      <w:spacing w:after="100" w:line="276" w:lineRule="auto"/>
      <w:ind w:left="1760"/>
    </w:pPr>
    <w:rPr>
      <w:rFonts w:asciiTheme="minorHAnsi" w:eastAsiaTheme="minorEastAsia" w:hAnsiTheme="minorHAnsi" w:cstheme="minorBidi"/>
      <w:sz w:val="22"/>
      <w:szCs w:val="22"/>
    </w:rPr>
  </w:style>
  <w:style w:type="character" w:customStyle="1" w:styleId="Heading2Char">
    <w:name w:val="Heading 2 Char"/>
    <w:basedOn w:val="DefaultParagraphFont"/>
    <w:link w:val="Heading2"/>
    <w:semiHidden/>
    <w:rsid w:val="00883FDD"/>
    <w:rPr>
      <w:rFonts w:asciiTheme="majorHAnsi" w:eastAsiaTheme="majorEastAsia" w:hAnsiTheme="majorHAnsi" w:cstheme="majorBidi"/>
      <w:b/>
      <w:bCs/>
      <w:color w:val="4F81BD" w:themeColor="accent1"/>
      <w:sz w:val="26"/>
      <w:szCs w:val="26"/>
    </w:rPr>
  </w:style>
  <w:style w:type="character" w:styleId="Emphasis">
    <w:name w:val="Emphasis"/>
    <w:basedOn w:val="DefaultParagraphFont"/>
    <w:qFormat/>
    <w:rsid w:val="003B098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26235">
      <w:bodyDiv w:val="1"/>
      <w:marLeft w:val="0"/>
      <w:marRight w:val="0"/>
      <w:marTop w:val="0"/>
      <w:marBottom w:val="0"/>
      <w:divBdr>
        <w:top w:val="none" w:sz="0" w:space="0" w:color="auto"/>
        <w:left w:val="none" w:sz="0" w:space="0" w:color="auto"/>
        <w:bottom w:val="none" w:sz="0" w:space="0" w:color="auto"/>
        <w:right w:val="none" w:sz="0" w:space="0" w:color="auto"/>
      </w:divBdr>
    </w:div>
    <w:div w:id="103354024">
      <w:bodyDiv w:val="1"/>
      <w:marLeft w:val="0"/>
      <w:marRight w:val="0"/>
      <w:marTop w:val="0"/>
      <w:marBottom w:val="0"/>
      <w:divBdr>
        <w:top w:val="none" w:sz="0" w:space="0" w:color="auto"/>
        <w:left w:val="none" w:sz="0" w:space="0" w:color="auto"/>
        <w:bottom w:val="none" w:sz="0" w:space="0" w:color="auto"/>
        <w:right w:val="none" w:sz="0" w:space="0" w:color="auto"/>
      </w:divBdr>
    </w:div>
    <w:div w:id="160052217">
      <w:bodyDiv w:val="1"/>
      <w:marLeft w:val="0"/>
      <w:marRight w:val="0"/>
      <w:marTop w:val="0"/>
      <w:marBottom w:val="0"/>
      <w:divBdr>
        <w:top w:val="none" w:sz="0" w:space="0" w:color="auto"/>
        <w:left w:val="none" w:sz="0" w:space="0" w:color="auto"/>
        <w:bottom w:val="none" w:sz="0" w:space="0" w:color="auto"/>
        <w:right w:val="none" w:sz="0" w:space="0" w:color="auto"/>
      </w:divBdr>
    </w:div>
    <w:div w:id="205458120">
      <w:bodyDiv w:val="1"/>
      <w:marLeft w:val="0"/>
      <w:marRight w:val="0"/>
      <w:marTop w:val="0"/>
      <w:marBottom w:val="0"/>
      <w:divBdr>
        <w:top w:val="none" w:sz="0" w:space="0" w:color="auto"/>
        <w:left w:val="none" w:sz="0" w:space="0" w:color="auto"/>
        <w:bottom w:val="none" w:sz="0" w:space="0" w:color="auto"/>
        <w:right w:val="none" w:sz="0" w:space="0" w:color="auto"/>
      </w:divBdr>
    </w:div>
    <w:div w:id="258414820">
      <w:bodyDiv w:val="1"/>
      <w:marLeft w:val="0"/>
      <w:marRight w:val="0"/>
      <w:marTop w:val="0"/>
      <w:marBottom w:val="0"/>
      <w:divBdr>
        <w:top w:val="none" w:sz="0" w:space="0" w:color="auto"/>
        <w:left w:val="none" w:sz="0" w:space="0" w:color="auto"/>
        <w:bottom w:val="none" w:sz="0" w:space="0" w:color="auto"/>
        <w:right w:val="none" w:sz="0" w:space="0" w:color="auto"/>
      </w:divBdr>
    </w:div>
    <w:div w:id="273680911">
      <w:bodyDiv w:val="1"/>
      <w:marLeft w:val="0"/>
      <w:marRight w:val="0"/>
      <w:marTop w:val="0"/>
      <w:marBottom w:val="0"/>
      <w:divBdr>
        <w:top w:val="none" w:sz="0" w:space="0" w:color="auto"/>
        <w:left w:val="none" w:sz="0" w:space="0" w:color="auto"/>
        <w:bottom w:val="none" w:sz="0" w:space="0" w:color="auto"/>
        <w:right w:val="none" w:sz="0" w:space="0" w:color="auto"/>
      </w:divBdr>
    </w:div>
    <w:div w:id="298458758">
      <w:bodyDiv w:val="1"/>
      <w:marLeft w:val="0"/>
      <w:marRight w:val="0"/>
      <w:marTop w:val="0"/>
      <w:marBottom w:val="0"/>
      <w:divBdr>
        <w:top w:val="none" w:sz="0" w:space="0" w:color="auto"/>
        <w:left w:val="none" w:sz="0" w:space="0" w:color="auto"/>
        <w:bottom w:val="none" w:sz="0" w:space="0" w:color="auto"/>
        <w:right w:val="none" w:sz="0" w:space="0" w:color="auto"/>
      </w:divBdr>
    </w:div>
    <w:div w:id="304897373">
      <w:bodyDiv w:val="1"/>
      <w:marLeft w:val="0"/>
      <w:marRight w:val="0"/>
      <w:marTop w:val="0"/>
      <w:marBottom w:val="0"/>
      <w:divBdr>
        <w:top w:val="none" w:sz="0" w:space="0" w:color="auto"/>
        <w:left w:val="none" w:sz="0" w:space="0" w:color="auto"/>
        <w:bottom w:val="none" w:sz="0" w:space="0" w:color="auto"/>
        <w:right w:val="none" w:sz="0" w:space="0" w:color="auto"/>
      </w:divBdr>
    </w:div>
    <w:div w:id="348263512">
      <w:bodyDiv w:val="1"/>
      <w:marLeft w:val="0"/>
      <w:marRight w:val="0"/>
      <w:marTop w:val="0"/>
      <w:marBottom w:val="0"/>
      <w:divBdr>
        <w:top w:val="none" w:sz="0" w:space="0" w:color="auto"/>
        <w:left w:val="none" w:sz="0" w:space="0" w:color="auto"/>
        <w:bottom w:val="none" w:sz="0" w:space="0" w:color="auto"/>
        <w:right w:val="none" w:sz="0" w:space="0" w:color="auto"/>
      </w:divBdr>
    </w:div>
    <w:div w:id="395670318">
      <w:bodyDiv w:val="1"/>
      <w:marLeft w:val="0"/>
      <w:marRight w:val="0"/>
      <w:marTop w:val="0"/>
      <w:marBottom w:val="0"/>
      <w:divBdr>
        <w:top w:val="none" w:sz="0" w:space="0" w:color="auto"/>
        <w:left w:val="none" w:sz="0" w:space="0" w:color="auto"/>
        <w:bottom w:val="none" w:sz="0" w:space="0" w:color="auto"/>
        <w:right w:val="none" w:sz="0" w:space="0" w:color="auto"/>
      </w:divBdr>
    </w:div>
    <w:div w:id="535973682">
      <w:bodyDiv w:val="1"/>
      <w:marLeft w:val="0"/>
      <w:marRight w:val="0"/>
      <w:marTop w:val="0"/>
      <w:marBottom w:val="0"/>
      <w:divBdr>
        <w:top w:val="none" w:sz="0" w:space="0" w:color="auto"/>
        <w:left w:val="none" w:sz="0" w:space="0" w:color="auto"/>
        <w:bottom w:val="none" w:sz="0" w:space="0" w:color="auto"/>
        <w:right w:val="none" w:sz="0" w:space="0" w:color="auto"/>
      </w:divBdr>
    </w:div>
    <w:div w:id="585463162">
      <w:bodyDiv w:val="1"/>
      <w:marLeft w:val="0"/>
      <w:marRight w:val="0"/>
      <w:marTop w:val="0"/>
      <w:marBottom w:val="0"/>
      <w:divBdr>
        <w:top w:val="none" w:sz="0" w:space="0" w:color="auto"/>
        <w:left w:val="none" w:sz="0" w:space="0" w:color="auto"/>
        <w:bottom w:val="none" w:sz="0" w:space="0" w:color="auto"/>
        <w:right w:val="none" w:sz="0" w:space="0" w:color="auto"/>
      </w:divBdr>
    </w:div>
    <w:div w:id="608507590">
      <w:bodyDiv w:val="1"/>
      <w:marLeft w:val="0"/>
      <w:marRight w:val="0"/>
      <w:marTop w:val="0"/>
      <w:marBottom w:val="0"/>
      <w:divBdr>
        <w:top w:val="none" w:sz="0" w:space="0" w:color="auto"/>
        <w:left w:val="none" w:sz="0" w:space="0" w:color="auto"/>
        <w:bottom w:val="none" w:sz="0" w:space="0" w:color="auto"/>
        <w:right w:val="none" w:sz="0" w:space="0" w:color="auto"/>
      </w:divBdr>
    </w:div>
    <w:div w:id="619721189">
      <w:bodyDiv w:val="1"/>
      <w:marLeft w:val="0"/>
      <w:marRight w:val="0"/>
      <w:marTop w:val="0"/>
      <w:marBottom w:val="0"/>
      <w:divBdr>
        <w:top w:val="none" w:sz="0" w:space="0" w:color="auto"/>
        <w:left w:val="none" w:sz="0" w:space="0" w:color="auto"/>
        <w:bottom w:val="none" w:sz="0" w:space="0" w:color="auto"/>
        <w:right w:val="none" w:sz="0" w:space="0" w:color="auto"/>
      </w:divBdr>
    </w:div>
    <w:div w:id="701243075">
      <w:bodyDiv w:val="1"/>
      <w:marLeft w:val="0"/>
      <w:marRight w:val="0"/>
      <w:marTop w:val="0"/>
      <w:marBottom w:val="0"/>
      <w:divBdr>
        <w:top w:val="none" w:sz="0" w:space="0" w:color="auto"/>
        <w:left w:val="none" w:sz="0" w:space="0" w:color="auto"/>
        <w:bottom w:val="none" w:sz="0" w:space="0" w:color="auto"/>
        <w:right w:val="none" w:sz="0" w:space="0" w:color="auto"/>
      </w:divBdr>
    </w:div>
    <w:div w:id="740523404">
      <w:bodyDiv w:val="1"/>
      <w:marLeft w:val="0"/>
      <w:marRight w:val="0"/>
      <w:marTop w:val="0"/>
      <w:marBottom w:val="0"/>
      <w:divBdr>
        <w:top w:val="none" w:sz="0" w:space="0" w:color="auto"/>
        <w:left w:val="none" w:sz="0" w:space="0" w:color="auto"/>
        <w:bottom w:val="none" w:sz="0" w:space="0" w:color="auto"/>
        <w:right w:val="none" w:sz="0" w:space="0" w:color="auto"/>
      </w:divBdr>
    </w:div>
    <w:div w:id="745613118">
      <w:bodyDiv w:val="1"/>
      <w:marLeft w:val="0"/>
      <w:marRight w:val="0"/>
      <w:marTop w:val="0"/>
      <w:marBottom w:val="0"/>
      <w:divBdr>
        <w:top w:val="none" w:sz="0" w:space="0" w:color="auto"/>
        <w:left w:val="none" w:sz="0" w:space="0" w:color="auto"/>
        <w:bottom w:val="none" w:sz="0" w:space="0" w:color="auto"/>
        <w:right w:val="none" w:sz="0" w:space="0" w:color="auto"/>
      </w:divBdr>
    </w:div>
    <w:div w:id="812795727">
      <w:bodyDiv w:val="1"/>
      <w:marLeft w:val="0"/>
      <w:marRight w:val="0"/>
      <w:marTop w:val="0"/>
      <w:marBottom w:val="0"/>
      <w:divBdr>
        <w:top w:val="none" w:sz="0" w:space="0" w:color="auto"/>
        <w:left w:val="none" w:sz="0" w:space="0" w:color="auto"/>
        <w:bottom w:val="none" w:sz="0" w:space="0" w:color="auto"/>
        <w:right w:val="none" w:sz="0" w:space="0" w:color="auto"/>
      </w:divBdr>
    </w:div>
    <w:div w:id="857696425">
      <w:bodyDiv w:val="1"/>
      <w:marLeft w:val="0"/>
      <w:marRight w:val="0"/>
      <w:marTop w:val="0"/>
      <w:marBottom w:val="0"/>
      <w:divBdr>
        <w:top w:val="none" w:sz="0" w:space="0" w:color="auto"/>
        <w:left w:val="none" w:sz="0" w:space="0" w:color="auto"/>
        <w:bottom w:val="none" w:sz="0" w:space="0" w:color="auto"/>
        <w:right w:val="none" w:sz="0" w:space="0" w:color="auto"/>
      </w:divBdr>
    </w:div>
    <w:div w:id="922493102">
      <w:bodyDiv w:val="1"/>
      <w:marLeft w:val="0"/>
      <w:marRight w:val="0"/>
      <w:marTop w:val="0"/>
      <w:marBottom w:val="0"/>
      <w:divBdr>
        <w:top w:val="none" w:sz="0" w:space="0" w:color="auto"/>
        <w:left w:val="none" w:sz="0" w:space="0" w:color="auto"/>
        <w:bottom w:val="none" w:sz="0" w:space="0" w:color="auto"/>
        <w:right w:val="none" w:sz="0" w:space="0" w:color="auto"/>
      </w:divBdr>
    </w:div>
    <w:div w:id="945888770">
      <w:bodyDiv w:val="1"/>
      <w:marLeft w:val="0"/>
      <w:marRight w:val="0"/>
      <w:marTop w:val="0"/>
      <w:marBottom w:val="0"/>
      <w:divBdr>
        <w:top w:val="none" w:sz="0" w:space="0" w:color="auto"/>
        <w:left w:val="none" w:sz="0" w:space="0" w:color="auto"/>
        <w:bottom w:val="none" w:sz="0" w:space="0" w:color="auto"/>
        <w:right w:val="none" w:sz="0" w:space="0" w:color="auto"/>
      </w:divBdr>
    </w:div>
    <w:div w:id="1008603700">
      <w:bodyDiv w:val="1"/>
      <w:marLeft w:val="0"/>
      <w:marRight w:val="0"/>
      <w:marTop w:val="0"/>
      <w:marBottom w:val="0"/>
      <w:divBdr>
        <w:top w:val="none" w:sz="0" w:space="0" w:color="auto"/>
        <w:left w:val="none" w:sz="0" w:space="0" w:color="auto"/>
        <w:bottom w:val="none" w:sz="0" w:space="0" w:color="auto"/>
        <w:right w:val="none" w:sz="0" w:space="0" w:color="auto"/>
      </w:divBdr>
    </w:div>
    <w:div w:id="1032878618">
      <w:bodyDiv w:val="1"/>
      <w:marLeft w:val="0"/>
      <w:marRight w:val="0"/>
      <w:marTop w:val="0"/>
      <w:marBottom w:val="0"/>
      <w:divBdr>
        <w:top w:val="none" w:sz="0" w:space="0" w:color="auto"/>
        <w:left w:val="none" w:sz="0" w:space="0" w:color="auto"/>
        <w:bottom w:val="none" w:sz="0" w:space="0" w:color="auto"/>
        <w:right w:val="none" w:sz="0" w:space="0" w:color="auto"/>
      </w:divBdr>
    </w:div>
    <w:div w:id="1181356884">
      <w:bodyDiv w:val="1"/>
      <w:marLeft w:val="0"/>
      <w:marRight w:val="0"/>
      <w:marTop w:val="0"/>
      <w:marBottom w:val="0"/>
      <w:divBdr>
        <w:top w:val="none" w:sz="0" w:space="0" w:color="auto"/>
        <w:left w:val="none" w:sz="0" w:space="0" w:color="auto"/>
        <w:bottom w:val="none" w:sz="0" w:space="0" w:color="auto"/>
        <w:right w:val="none" w:sz="0" w:space="0" w:color="auto"/>
      </w:divBdr>
    </w:div>
    <w:div w:id="1183932230">
      <w:bodyDiv w:val="1"/>
      <w:marLeft w:val="0"/>
      <w:marRight w:val="0"/>
      <w:marTop w:val="0"/>
      <w:marBottom w:val="0"/>
      <w:divBdr>
        <w:top w:val="none" w:sz="0" w:space="0" w:color="auto"/>
        <w:left w:val="none" w:sz="0" w:space="0" w:color="auto"/>
        <w:bottom w:val="none" w:sz="0" w:space="0" w:color="auto"/>
        <w:right w:val="none" w:sz="0" w:space="0" w:color="auto"/>
      </w:divBdr>
    </w:div>
    <w:div w:id="1195315652">
      <w:bodyDiv w:val="1"/>
      <w:marLeft w:val="0"/>
      <w:marRight w:val="0"/>
      <w:marTop w:val="0"/>
      <w:marBottom w:val="0"/>
      <w:divBdr>
        <w:top w:val="none" w:sz="0" w:space="0" w:color="auto"/>
        <w:left w:val="none" w:sz="0" w:space="0" w:color="auto"/>
        <w:bottom w:val="none" w:sz="0" w:space="0" w:color="auto"/>
        <w:right w:val="none" w:sz="0" w:space="0" w:color="auto"/>
      </w:divBdr>
    </w:div>
    <w:div w:id="1220629954">
      <w:bodyDiv w:val="1"/>
      <w:marLeft w:val="0"/>
      <w:marRight w:val="0"/>
      <w:marTop w:val="0"/>
      <w:marBottom w:val="0"/>
      <w:divBdr>
        <w:top w:val="none" w:sz="0" w:space="0" w:color="auto"/>
        <w:left w:val="none" w:sz="0" w:space="0" w:color="auto"/>
        <w:bottom w:val="none" w:sz="0" w:space="0" w:color="auto"/>
        <w:right w:val="none" w:sz="0" w:space="0" w:color="auto"/>
      </w:divBdr>
    </w:div>
    <w:div w:id="1225797100">
      <w:bodyDiv w:val="1"/>
      <w:marLeft w:val="0"/>
      <w:marRight w:val="0"/>
      <w:marTop w:val="0"/>
      <w:marBottom w:val="0"/>
      <w:divBdr>
        <w:top w:val="none" w:sz="0" w:space="0" w:color="auto"/>
        <w:left w:val="none" w:sz="0" w:space="0" w:color="auto"/>
        <w:bottom w:val="none" w:sz="0" w:space="0" w:color="auto"/>
        <w:right w:val="none" w:sz="0" w:space="0" w:color="auto"/>
      </w:divBdr>
    </w:div>
    <w:div w:id="1231817337">
      <w:bodyDiv w:val="1"/>
      <w:marLeft w:val="0"/>
      <w:marRight w:val="0"/>
      <w:marTop w:val="0"/>
      <w:marBottom w:val="0"/>
      <w:divBdr>
        <w:top w:val="none" w:sz="0" w:space="0" w:color="auto"/>
        <w:left w:val="none" w:sz="0" w:space="0" w:color="auto"/>
        <w:bottom w:val="none" w:sz="0" w:space="0" w:color="auto"/>
        <w:right w:val="none" w:sz="0" w:space="0" w:color="auto"/>
      </w:divBdr>
    </w:div>
    <w:div w:id="1263302974">
      <w:bodyDiv w:val="1"/>
      <w:marLeft w:val="0"/>
      <w:marRight w:val="0"/>
      <w:marTop w:val="0"/>
      <w:marBottom w:val="0"/>
      <w:divBdr>
        <w:top w:val="none" w:sz="0" w:space="0" w:color="auto"/>
        <w:left w:val="none" w:sz="0" w:space="0" w:color="auto"/>
        <w:bottom w:val="none" w:sz="0" w:space="0" w:color="auto"/>
        <w:right w:val="none" w:sz="0" w:space="0" w:color="auto"/>
      </w:divBdr>
    </w:div>
    <w:div w:id="1290863932">
      <w:bodyDiv w:val="1"/>
      <w:marLeft w:val="0"/>
      <w:marRight w:val="0"/>
      <w:marTop w:val="0"/>
      <w:marBottom w:val="0"/>
      <w:divBdr>
        <w:top w:val="none" w:sz="0" w:space="0" w:color="auto"/>
        <w:left w:val="none" w:sz="0" w:space="0" w:color="auto"/>
        <w:bottom w:val="none" w:sz="0" w:space="0" w:color="auto"/>
        <w:right w:val="none" w:sz="0" w:space="0" w:color="auto"/>
      </w:divBdr>
    </w:div>
    <w:div w:id="1325474866">
      <w:bodyDiv w:val="1"/>
      <w:marLeft w:val="0"/>
      <w:marRight w:val="0"/>
      <w:marTop w:val="0"/>
      <w:marBottom w:val="0"/>
      <w:divBdr>
        <w:top w:val="none" w:sz="0" w:space="0" w:color="auto"/>
        <w:left w:val="none" w:sz="0" w:space="0" w:color="auto"/>
        <w:bottom w:val="none" w:sz="0" w:space="0" w:color="auto"/>
        <w:right w:val="none" w:sz="0" w:space="0" w:color="auto"/>
      </w:divBdr>
    </w:div>
    <w:div w:id="1444497521">
      <w:bodyDiv w:val="1"/>
      <w:marLeft w:val="0"/>
      <w:marRight w:val="0"/>
      <w:marTop w:val="0"/>
      <w:marBottom w:val="0"/>
      <w:divBdr>
        <w:top w:val="none" w:sz="0" w:space="0" w:color="auto"/>
        <w:left w:val="none" w:sz="0" w:space="0" w:color="auto"/>
        <w:bottom w:val="none" w:sz="0" w:space="0" w:color="auto"/>
        <w:right w:val="none" w:sz="0" w:space="0" w:color="auto"/>
      </w:divBdr>
    </w:div>
    <w:div w:id="1543664208">
      <w:bodyDiv w:val="1"/>
      <w:marLeft w:val="0"/>
      <w:marRight w:val="0"/>
      <w:marTop w:val="0"/>
      <w:marBottom w:val="0"/>
      <w:divBdr>
        <w:top w:val="none" w:sz="0" w:space="0" w:color="auto"/>
        <w:left w:val="none" w:sz="0" w:space="0" w:color="auto"/>
        <w:bottom w:val="none" w:sz="0" w:space="0" w:color="auto"/>
        <w:right w:val="none" w:sz="0" w:space="0" w:color="auto"/>
      </w:divBdr>
    </w:div>
    <w:div w:id="1558904852">
      <w:bodyDiv w:val="1"/>
      <w:marLeft w:val="0"/>
      <w:marRight w:val="0"/>
      <w:marTop w:val="0"/>
      <w:marBottom w:val="0"/>
      <w:divBdr>
        <w:top w:val="none" w:sz="0" w:space="0" w:color="auto"/>
        <w:left w:val="none" w:sz="0" w:space="0" w:color="auto"/>
        <w:bottom w:val="none" w:sz="0" w:space="0" w:color="auto"/>
        <w:right w:val="none" w:sz="0" w:space="0" w:color="auto"/>
      </w:divBdr>
    </w:div>
    <w:div w:id="1580944128">
      <w:bodyDiv w:val="1"/>
      <w:marLeft w:val="0"/>
      <w:marRight w:val="0"/>
      <w:marTop w:val="0"/>
      <w:marBottom w:val="0"/>
      <w:divBdr>
        <w:top w:val="none" w:sz="0" w:space="0" w:color="auto"/>
        <w:left w:val="none" w:sz="0" w:space="0" w:color="auto"/>
        <w:bottom w:val="none" w:sz="0" w:space="0" w:color="auto"/>
        <w:right w:val="none" w:sz="0" w:space="0" w:color="auto"/>
      </w:divBdr>
    </w:div>
    <w:div w:id="1583637316">
      <w:bodyDiv w:val="1"/>
      <w:marLeft w:val="0"/>
      <w:marRight w:val="0"/>
      <w:marTop w:val="0"/>
      <w:marBottom w:val="0"/>
      <w:divBdr>
        <w:top w:val="none" w:sz="0" w:space="0" w:color="auto"/>
        <w:left w:val="none" w:sz="0" w:space="0" w:color="auto"/>
        <w:bottom w:val="none" w:sz="0" w:space="0" w:color="auto"/>
        <w:right w:val="none" w:sz="0" w:space="0" w:color="auto"/>
      </w:divBdr>
    </w:div>
    <w:div w:id="1610352560">
      <w:bodyDiv w:val="1"/>
      <w:marLeft w:val="0"/>
      <w:marRight w:val="0"/>
      <w:marTop w:val="0"/>
      <w:marBottom w:val="0"/>
      <w:divBdr>
        <w:top w:val="none" w:sz="0" w:space="0" w:color="auto"/>
        <w:left w:val="none" w:sz="0" w:space="0" w:color="auto"/>
        <w:bottom w:val="none" w:sz="0" w:space="0" w:color="auto"/>
        <w:right w:val="none" w:sz="0" w:space="0" w:color="auto"/>
      </w:divBdr>
    </w:div>
    <w:div w:id="1632858784">
      <w:bodyDiv w:val="1"/>
      <w:marLeft w:val="0"/>
      <w:marRight w:val="0"/>
      <w:marTop w:val="0"/>
      <w:marBottom w:val="0"/>
      <w:divBdr>
        <w:top w:val="none" w:sz="0" w:space="0" w:color="auto"/>
        <w:left w:val="none" w:sz="0" w:space="0" w:color="auto"/>
        <w:bottom w:val="none" w:sz="0" w:space="0" w:color="auto"/>
        <w:right w:val="none" w:sz="0" w:space="0" w:color="auto"/>
      </w:divBdr>
    </w:div>
    <w:div w:id="1690107986">
      <w:bodyDiv w:val="1"/>
      <w:marLeft w:val="0"/>
      <w:marRight w:val="0"/>
      <w:marTop w:val="0"/>
      <w:marBottom w:val="0"/>
      <w:divBdr>
        <w:top w:val="none" w:sz="0" w:space="0" w:color="auto"/>
        <w:left w:val="none" w:sz="0" w:space="0" w:color="auto"/>
        <w:bottom w:val="none" w:sz="0" w:space="0" w:color="auto"/>
        <w:right w:val="none" w:sz="0" w:space="0" w:color="auto"/>
      </w:divBdr>
    </w:div>
    <w:div w:id="1691375116">
      <w:bodyDiv w:val="1"/>
      <w:marLeft w:val="0"/>
      <w:marRight w:val="0"/>
      <w:marTop w:val="0"/>
      <w:marBottom w:val="0"/>
      <w:divBdr>
        <w:top w:val="none" w:sz="0" w:space="0" w:color="auto"/>
        <w:left w:val="none" w:sz="0" w:space="0" w:color="auto"/>
        <w:bottom w:val="none" w:sz="0" w:space="0" w:color="auto"/>
        <w:right w:val="none" w:sz="0" w:space="0" w:color="auto"/>
      </w:divBdr>
    </w:div>
    <w:div w:id="1694725698">
      <w:bodyDiv w:val="1"/>
      <w:marLeft w:val="0"/>
      <w:marRight w:val="0"/>
      <w:marTop w:val="0"/>
      <w:marBottom w:val="0"/>
      <w:divBdr>
        <w:top w:val="none" w:sz="0" w:space="0" w:color="auto"/>
        <w:left w:val="none" w:sz="0" w:space="0" w:color="auto"/>
        <w:bottom w:val="none" w:sz="0" w:space="0" w:color="auto"/>
        <w:right w:val="none" w:sz="0" w:space="0" w:color="auto"/>
      </w:divBdr>
    </w:div>
    <w:div w:id="1699041874">
      <w:bodyDiv w:val="1"/>
      <w:marLeft w:val="0"/>
      <w:marRight w:val="0"/>
      <w:marTop w:val="0"/>
      <w:marBottom w:val="0"/>
      <w:divBdr>
        <w:top w:val="none" w:sz="0" w:space="0" w:color="auto"/>
        <w:left w:val="none" w:sz="0" w:space="0" w:color="auto"/>
        <w:bottom w:val="none" w:sz="0" w:space="0" w:color="auto"/>
        <w:right w:val="none" w:sz="0" w:space="0" w:color="auto"/>
      </w:divBdr>
    </w:div>
    <w:div w:id="1745756252">
      <w:bodyDiv w:val="1"/>
      <w:marLeft w:val="0"/>
      <w:marRight w:val="0"/>
      <w:marTop w:val="0"/>
      <w:marBottom w:val="0"/>
      <w:divBdr>
        <w:top w:val="none" w:sz="0" w:space="0" w:color="auto"/>
        <w:left w:val="none" w:sz="0" w:space="0" w:color="auto"/>
        <w:bottom w:val="none" w:sz="0" w:space="0" w:color="auto"/>
        <w:right w:val="none" w:sz="0" w:space="0" w:color="auto"/>
      </w:divBdr>
    </w:div>
    <w:div w:id="1746341479">
      <w:bodyDiv w:val="1"/>
      <w:marLeft w:val="0"/>
      <w:marRight w:val="0"/>
      <w:marTop w:val="0"/>
      <w:marBottom w:val="0"/>
      <w:divBdr>
        <w:top w:val="none" w:sz="0" w:space="0" w:color="auto"/>
        <w:left w:val="none" w:sz="0" w:space="0" w:color="auto"/>
        <w:bottom w:val="none" w:sz="0" w:space="0" w:color="auto"/>
        <w:right w:val="none" w:sz="0" w:space="0" w:color="auto"/>
      </w:divBdr>
    </w:div>
    <w:div w:id="1746952031">
      <w:bodyDiv w:val="1"/>
      <w:marLeft w:val="0"/>
      <w:marRight w:val="0"/>
      <w:marTop w:val="0"/>
      <w:marBottom w:val="0"/>
      <w:divBdr>
        <w:top w:val="none" w:sz="0" w:space="0" w:color="auto"/>
        <w:left w:val="none" w:sz="0" w:space="0" w:color="auto"/>
        <w:bottom w:val="none" w:sz="0" w:space="0" w:color="auto"/>
        <w:right w:val="none" w:sz="0" w:space="0" w:color="auto"/>
      </w:divBdr>
    </w:div>
    <w:div w:id="1819112073">
      <w:bodyDiv w:val="1"/>
      <w:marLeft w:val="0"/>
      <w:marRight w:val="0"/>
      <w:marTop w:val="0"/>
      <w:marBottom w:val="0"/>
      <w:divBdr>
        <w:top w:val="none" w:sz="0" w:space="0" w:color="auto"/>
        <w:left w:val="none" w:sz="0" w:space="0" w:color="auto"/>
        <w:bottom w:val="none" w:sz="0" w:space="0" w:color="auto"/>
        <w:right w:val="none" w:sz="0" w:space="0" w:color="auto"/>
      </w:divBdr>
    </w:div>
    <w:div w:id="1884250499">
      <w:bodyDiv w:val="1"/>
      <w:marLeft w:val="0"/>
      <w:marRight w:val="0"/>
      <w:marTop w:val="0"/>
      <w:marBottom w:val="0"/>
      <w:divBdr>
        <w:top w:val="none" w:sz="0" w:space="0" w:color="auto"/>
        <w:left w:val="none" w:sz="0" w:space="0" w:color="auto"/>
        <w:bottom w:val="none" w:sz="0" w:space="0" w:color="auto"/>
        <w:right w:val="none" w:sz="0" w:space="0" w:color="auto"/>
      </w:divBdr>
    </w:div>
    <w:div w:id="1884947057">
      <w:bodyDiv w:val="1"/>
      <w:marLeft w:val="0"/>
      <w:marRight w:val="0"/>
      <w:marTop w:val="0"/>
      <w:marBottom w:val="0"/>
      <w:divBdr>
        <w:top w:val="none" w:sz="0" w:space="0" w:color="auto"/>
        <w:left w:val="none" w:sz="0" w:space="0" w:color="auto"/>
        <w:bottom w:val="none" w:sz="0" w:space="0" w:color="auto"/>
        <w:right w:val="none" w:sz="0" w:space="0" w:color="auto"/>
      </w:divBdr>
    </w:div>
    <w:div w:id="1908882674">
      <w:bodyDiv w:val="1"/>
      <w:marLeft w:val="0"/>
      <w:marRight w:val="0"/>
      <w:marTop w:val="0"/>
      <w:marBottom w:val="0"/>
      <w:divBdr>
        <w:top w:val="none" w:sz="0" w:space="0" w:color="auto"/>
        <w:left w:val="none" w:sz="0" w:space="0" w:color="auto"/>
        <w:bottom w:val="none" w:sz="0" w:space="0" w:color="auto"/>
        <w:right w:val="none" w:sz="0" w:space="0" w:color="auto"/>
      </w:divBdr>
    </w:div>
    <w:div w:id="1952977253">
      <w:bodyDiv w:val="1"/>
      <w:marLeft w:val="0"/>
      <w:marRight w:val="0"/>
      <w:marTop w:val="0"/>
      <w:marBottom w:val="0"/>
      <w:divBdr>
        <w:top w:val="none" w:sz="0" w:space="0" w:color="auto"/>
        <w:left w:val="none" w:sz="0" w:space="0" w:color="auto"/>
        <w:bottom w:val="none" w:sz="0" w:space="0" w:color="auto"/>
        <w:right w:val="none" w:sz="0" w:space="0" w:color="auto"/>
      </w:divBdr>
    </w:div>
    <w:div w:id="1954749304">
      <w:bodyDiv w:val="1"/>
      <w:marLeft w:val="0"/>
      <w:marRight w:val="0"/>
      <w:marTop w:val="0"/>
      <w:marBottom w:val="0"/>
      <w:divBdr>
        <w:top w:val="none" w:sz="0" w:space="0" w:color="auto"/>
        <w:left w:val="none" w:sz="0" w:space="0" w:color="auto"/>
        <w:bottom w:val="none" w:sz="0" w:space="0" w:color="auto"/>
        <w:right w:val="none" w:sz="0" w:space="0" w:color="auto"/>
      </w:divBdr>
    </w:div>
    <w:div w:id="1970940604">
      <w:bodyDiv w:val="1"/>
      <w:marLeft w:val="0"/>
      <w:marRight w:val="0"/>
      <w:marTop w:val="0"/>
      <w:marBottom w:val="0"/>
      <w:divBdr>
        <w:top w:val="none" w:sz="0" w:space="0" w:color="auto"/>
        <w:left w:val="none" w:sz="0" w:space="0" w:color="auto"/>
        <w:bottom w:val="none" w:sz="0" w:space="0" w:color="auto"/>
        <w:right w:val="none" w:sz="0" w:space="0" w:color="auto"/>
      </w:divBdr>
    </w:div>
    <w:div w:id="1972787622">
      <w:bodyDiv w:val="1"/>
      <w:marLeft w:val="0"/>
      <w:marRight w:val="0"/>
      <w:marTop w:val="0"/>
      <w:marBottom w:val="0"/>
      <w:divBdr>
        <w:top w:val="none" w:sz="0" w:space="0" w:color="auto"/>
        <w:left w:val="none" w:sz="0" w:space="0" w:color="auto"/>
        <w:bottom w:val="none" w:sz="0" w:space="0" w:color="auto"/>
        <w:right w:val="none" w:sz="0" w:space="0" w:color="auto"/>
      </w:divBdr>
    </w:div>
    <w:div w:id="1986621605">
      <w:bodyDiv w:val="1"/>
      <w:marLeft w:val="0"/>
      <w:marRight w:val="0"/>
      <w:marTop w:val="0"/>
      <w:marBottom w:val="0"/>
      <w:divBdr>
        <w:top w:val="none" w:sz="0" w:space="0" w:color="auto"/>
        <w:left w:val="none" w:sz="0" w:space="0" w:color="auto"/>
        <w:bottom w:val="none" w:sz="0" w:space="0" w:color="auto"/>
        <w:right w:val="none" w:sz="0" w:space="0" w:color="auto"/>
      </w:divBdr>
    </w:div>
    <w:div w:id="2063362703">
      <w:bodyDiv w:val="1"/>
      <w:marLeft w:val="0"/>
      <w:marRight w:val="0"/>
      <w:marTop w:val="0"/>
      <w:marBottom w:val="0"/>
      <w:divBdr>
        <w:top w:val="none" w:sz="0" w:space="0" w:color="auto"/>
        <w:left w:val="none" w:sz="0" w:space="0" w:color="auto"/>
        <w:bottom w:val="none" w:sz="0" w:space="0" w:color="auto"/>
        <w:right w:val="none" w:sz="0" w:space="0" w:color="auto"/>
      </w:divBdr>
    </w:div>
    <w:div w:id="2064675966">
      <w:bodyDiv w:val="1"/>
      <w:marLeft w:val="0"/>
      <w:marRight w:val="0"/>
      <w:marTop w:val="0"/>
      <w:marBottom w:val="0"/>
      <w:divBdr>
        <w:top w:val="none" w:sz="0" w:space="0" w:color="auto"/>
        <w:left w:val="none" w:sz="0" w:space="0" w:color="auto"/>
        <w:bottom w:val="none" w:sz="0" w:space="0" w:color="auto"/>
        <w:right w:val="none" w:sz="0" w:space="0" w:color="auto"/>
      </w:divBdr>
    </w:div>
    <w:div w:id="2106798682">
      <w:bodyDiv w:val="1"/>
      <w:marLeft w:val="0"/>
      <w:marRight w:val="0"/>
      <w:marTop w:val="0"/>
      <w:marBottom w:val="0"/>
      <w:divBdr>
        <w:top w:val="none" w:sz="0" w:space="0" w:color="auto"/>
        <w:left w:val="none" w:sz="0" w:space="0" w:color="auto"/>
        <w:bottom w:val="none" w:sz="0" w:space="0" w:color="auto"/>
        <w:right w:val="none" w:sz="0" w:space="0" w:color="auto"/>
      </w:divBdr>
    </w:div>
    <w:div w:id="21321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ca9306fc-8436-45f0-b931-e34f519be3a3" ContentTypeId="0x01010062488AB1AA15E14D84DFA7E22D330EDE" PreviousValue="true"/>
</file>

<file path=customXml/item2.xml><?xml version="1.0" encoding="utf-8"?>
<ct:contentTypeSchema xmlns:ct="http://schemas.microsoft.com/office/2006/metadata/contentType" xmlns:ma="http://schemas.microsoft.com/office/2006/metadata/properties/metaAttributes" ct:_="" ma:_="" ma:contentTypeName="OfgemExternalPublication" ma:contentTypeID="0x01010062488AB1AA15E14D84DFA7E22D330EDE00A10DDC8B10A8BB419D1F7A795026A071" ma:contentTypeVersion="14" ma:contentTypeDescription="Documents published externally eg Consultation" ma:contentTypeScope="" ma:versionID="5abde628b16d898623ceb0aebd3d3384">
  <xsd:schema xmlns:xsd="http://www.w3.org/2001/XMLSchema" xmlns:xs="http://www.w3.org/2001/XMLSchema" xmlns:p="http://schemas.microsoft.com/office/2006/metadata/properties" xmlns:ns2="631298fc-6a88-4548-b7d9-3b164918c4a3" xmlns:ns3="http://schemas.microsoft.com/sharepoint/v3/fields" targetNamespace="http://schemas.microsoft.com/office/2006/metadata/properties" ma:root="true" ma:fieldsID="2c7365f9bfad669809a12b91756adaa5" ns2:_="" ns3:_="">
    <xsd:import namespace="631298fc-6a88-4548-b7d9-3b164918c4a3"/>
    <xsd:import namespace="http://schemas.microsoft.com/sharepoint/v3/fields"/>
    <xsd:element name="properties">
      <xsd:complexType>
        <xsd:sequence>
          <xsd:element name="documentManagement">
            <xsd:complexType>
              <xsd:all>
                <xsd:element ref="ns2:_x003a_" minOccurs="0"/>
                <xsd:element ref="ns2:_x003a__x003a_" minOccurs="0"/>
                <xsd:element ref="ns2:Ref_x0020_No" minOccurs="0"/>
                <xsd:element ref="ns2:Recipient" minOccurs="0"/>
                <xsd:element ref="ns2:Classification" minOccurs="0"/>
                <xsd:element ref="ns2:Descriptor" minOccurs="0"/>
                <xsd:element ref="ns3:_Status" minOccurs="0"/>
                <xsd:element ref="ns2:Publication_x0020_Date_x003a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_x003a_" ma:index="8"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9"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Ref_x0020_No" ma:index="10" nillable="true" ma:displayName="Ref No" ma:description="Generally the Ofgem Reference Number assigned by Comms for external publication" ma:internalName="Ref_x0020_No">
      <xsd:simpleType>
        <xsd:restriction base="dms:Text">
          <xsd:maxLength value="255"/>
        </xsd:restriction>
      </xsd:simpleType>
    </xsd:element>
    <xsd:element name="Recipient" ma:index="11" nillable="true" ma:displayName="Recipient" ma:description="Internal or external person(s) or group (eg Exec, SMT or Authority).  For Legal Advice put recipient of advice." ma:internalName="Recipient">
      <xsd:simpleType>
        <xsd:restriction base="dms:Text">
          <xsd:maxLength value="255"/>
        </xsd:restriction>
      </xsd:simpleType>
    </xsd:element>
    <xsd:element name="Classification" ma:index="12"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3"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element name="Publication_x0020_Date_x003a_" ma:index="15" nillable="true" ma:displayName="Publication Date:" ma:default="[today]" ma:description="The Publication Date" ma:format="DateOnly" ma:internalName="Publication_x0020_Date_x003A_">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4"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documentManagement>
    <_Status xmlns="http://schemas.microsoft.com/sharepoint/v3/fields">Draft</_Status>
    <Classification xmlns="631298fc-6a88-4548-b7d9-3b164918c4a3">Unclassified</Classification>
    <Descriptor xmlns="631298fc-6a88-4548-b7d9-3b164918c4a3">Commercial</Descriptor>
    <Recipient xmlns="631298fc-6a88-4548-b7d9-3b164918c4a3" xsi:nil="true"/>
    <Ref_x0020_No xmlns="631298fc-6a88-4548-b7d9-3b164918c4a3" xsi:nil="true"/>
    <_x003a_ xmlns="631298fc-6a88-4548-b7d9-3b164918c4a3" xsi:nil="true"/>
    <_x003a__x003a_ xmlns="631298fc-6a88-4548-b7d9-3b164918c4a3">-Main Document</_x003a__x003a_>
    <Publication_x0020_Date_x003a_ xmlns="631298fc-6a88-4548-b7d9-3b164918c4a3">2015-11-04T10:47:28+00:00</Publication_x0020_Date_x003a_>
  </documentManagement>
</p:properties>
</file>

<file path=customXml/item6.xml><?xml version="1.0" encoding="utf-8"?>
<sisl xmlns:xsi="http://www.w3.org/2001/XMLSchema-instance" xmlns:xsd="http://www.w3.org/2001/XMLSchema" xmlns="http://www.boldonjames.com/2008/01/sie/internal/label" sislVersion="0" policy="973096ae-7329-4b3b-9368-47aeba6959e1"/>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AFC76D-28B9-4F9A-AD5E-6B2A53C36FE0}"/>
</file>

<file path=customXml/itemProps2.xml><?xml version="1.0" encoding="utf-8"?>
<ds:datastoreItem xmlns:ds="http://schemas.openxmlformats.org/officeDocument/2006/customXml" ds:itemID="{6B71A77F-10D4-4401-8B11-CB6EACBE8297}"/>
</file>

<file path=customXml/itemProps3.xml><?xml version="1.0" encoding="utf-8"?>
<ds:datastoreItem xmlns:ds="http://schemas.openxmlformats.org/officeDocument/2006/customXml" ds:itemID="{AA765449-064B-4268-A62F-732B0CCBBC23}">
  <ds:schemaRefs>
    <ds:schemaRef ds:uri="http://schemas.microsoft.com/sharepoint/v3/contenttype/forms"/>
  </ds:schemaRefs>
</ds:datastoreItem>
</file>

<file path=customXml/itemProps4.xml><?xml version="1.0" encoding="utf-8"?>
<ds:datastoreItem xmlns:ds="http://schemas.openxmlformats.org/officeDocument/2006/customXml" ds:itemID="{14FCC9A8-F196-4863-8627-8BC5418ED818}">
  <ds:schemaRefs>
    <ds:schemaRef ds:uri="http://schemas.microsoft.com/office/2006/metadata/longProperties"/>
  </ds:schemaRefs>
</ds:datastoreItem>
</file>

<file path=customXml/itemProps5.xml><?xml version="1.0" encoding="utf-8"?>
<ds:datastoreItem xmlns:ds="http://schemas.openxmlformats.org/officeDocument/2006/customXml" ds:itemID="{0275E0C1-3C9A-4F28-B81A-AD864FCFF334}">
  <ds:schemaRefs>
    <ds:schemaRef ds:uri="http://schemas.microsoft.com/office/2006/documentManagement/types"/>
    <ds:schemaRef ds:uri="http://schemas.microsoft.com/sharepoint/v3/fields"/>
    <ds:schemaRef ds:uri="http://schemas.openxmlformats.org/package/2006/metadata/core-properties"/>
    <ds:schemaRef ds:uri="http://purl.org/dc/elements/1.1/"/>
    <ds:schemaRef ds:uri="http://schemas.microsoft.com/office/infopath/2007/PartnerControls"/>
    <ds:schemaRef ds:uri="http://purl.org/dc/terms/"/>
    <ds:schemaRef ds:uri="631298fc-6a88-4548-b7d9-3b164918c4a3"/>
    <ds:schemaRef ds:uri="http://schemas.microsoft.com/office/2006/metadata/properties"/>
    <ds:schemaRef ds:uri="http://www.w3.org/XML/1998/namespace"/>
    <ds:schemaRef ds:uri="http://purl.org/dc/dcmitype/"/>
  </ds:schemaRefs>
</ds:datastoreItem>
</file>

<file path=customXml/itemProps6.xml><?xml version="1.0" encoding="utf-8"?>
<ds:datastoreItem xmlns:ds="http://schemas.openxmlformats.org/officeDocument/2006/customXml" ds:itemID="{F5A8840C-706D-4A5A-8716-3023EF5CCEA6}">
  <ds:schemaRefs>
    <ds:schemaRef ds:uri="http://www.w3.org/2001/XMLSchema"/>
    <ds:schemaRef ds:uri="http://www.boldonjames.com/2008/01/sie/internal/label"/>
  </ds:schemaRefs>
</ds:datastoreItem>
</file>

<file path=customXml/itemProps7.xml><?xml version="1.0" encoding="utf-8"?>
<ds:datastoreItem xmlns:ds="http://schemas.openxmlformats.org/officeDocument/2006/customXml" ds:itemID="{236F82FC-3C13-450B-856D-9EBC66E0E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8</Pages>
  <Words>1096</Words>
  <Characters>6282</Characters>
  <Application>Microsoft Office Word</Application>
  <DocSecurity>0</DocSecurity>
  <Lines>418</Lines>
  <Paragraphs>95</Paragraphs>
  <ScaleCrop>false</ScaleCrop>
  <HeadingPairs>
    <vt:vector size="2" baseType="variant">
      <vt:variant>
        <vt:lpstr>Title</vt:lpstr>
      </vt:variant>
      <vt:variant>
        <vt:i4>1</vt:i4>
      </vt:variant>
    </vt:vector>
  </HeadingPairs>
  <TitlesOfParts>
    <vt:vector size="1" baseType="lpstr">
      <vt:lpstr/>
    </vt:vector>
  </TitlesOfParts>
  <Company>OFGEM</Company>
  <LinksUpToDate>false</LinksUpToDate>
  <CharactersWithSpaces>7283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Hogan</dc:creator>
  <cp:lastModifiedBy>Louise Deighan</cp:lastModifiedBy>
  <cp:revision>8</cp:revision>
  <cp:lastPrinted>2015-02-25T17:35:00Z</cp:lastPrinted>
  <dcterms:created xsi:type="dcterms:W3CDTF">2016-03-25T17:07:00Z</dcterms:created>
  <dcterms:modified xsi:type="dcterms:W3CDTF">2018-02-19T09:31:00Z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0x01010062488AB1AA15E14D84DFA7E22D330EDE00A10DDC8B10A8BB419D1F7A795026A071</vt:lpwstr>
  </property>
  <property fmtid="{D5CDD505-2E9C-101B-9397-08002B2CF9AE}" pid="3" name="ContentType">
    <vt:lpwstr>Information</vt:lpwstr>
  </property>
  <property fmtid="{D5CDD505-2E9C-101B-9397-08002B2CF9AE}" pid="4" name="Order">
    <vt:r8>2054300</vt:r8>
  </property>
  <property fmtid="{D5CDD505-2E9C-101B-9397-08002B2CF9AE}" pid="5" name="::">
    <vt:lpwstr>-Main Document</vt:lpwstr>
  </property>
  <property fmtid="{D5CDD505-2E9C-101B-9397-08002B2CF9AE}" pid="6" name="Organisation">
    <vt:lpwstr>Elec DNO</vt:lpwstr>
  </property>
  <property fmtid="{D5CDD505-2E9C-101B-9397-08002B2CF9AE}" pid="7" name="BJSCc5a055b0-1bed-4579_x">
    <vt:lpwstr/>
  </property>
  <property fmtid="{D5CDD505-2E9C-101B-9397-08002B2CF9AE}" pid="8" name="BJSCdd9eba61-d6b9-469b_x">
    <vt:lpwstr/>
  </property>
  <property fmtid="{D5CDD505-2E9C-101B-9397-08002B2CF9AE}" pid="9" name="BJSCSummaryMarking">
    <vt:lpwstr>This item has no classification</vt:lpwstr>
  </property>
  <property fmtid="{D5CDD505-2E9C-101B-9397-08002B2CF9AE}" pid="10"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11" name="docIndexRef">
    <vt:lpwstr>c14ed79a-8854-4817-aa96-6a62dfa0d820</vt:lpwstr>
  </property>
  <property fmtid="{D5CDD505-2E9C-101B-9397-08002B2CF9AE}" pid="12" name="bjSaver">
    <vt:lpwstr>bmhr3xLztmk6DQfcAhbjz8OIXSgTuyrs</vt:lpwstr>
  </property>
  <property fmtid="{D5CDD505-2E9C-101B-9397-08002B2CF9AE}" pid="13" name="bjDocumentSecurityLabel">
    <vt:lpwstr>This item has no classification</vt:lpwstr>
  </property>
</Properties>
</file>