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DA9438" w14:textId="2F00E225" w:rsidR="008B2315" w:rsidRDefault="008B2315">
      <w:pPr>
        <w:pStyle w:val="Schedule"/>
        <w:pageBreakBefore w:val="0"/>
        <w:rPr>
          <w:caps w:val="0"/>
        </w:rPr>
      </w:pPr>
      <w:r>
        <w:rPr>
          <w:caps w:val="0"/>
        </w:rPr>
        <w:t>SCHEDULE ONE</w:t>
      </w:r>
    </w:p>
    <w:p w14:paraId="6975198F" w14:textId="77777777" w:rsidR="008B2315" w:rsidRDefault="008B2315">
      <w:pPr>
        <w:jc w:val="center"/>
      </w:pPr>
    </w:p>
    <w:p w14:paraId="4C626E79" w14:textId="77777777" w:rsidR="008B2315" w:rsidRDefault="008B2315">
      <w:pPr>
        <w:jc w:val="center"/>
      </w:pPr>
    </w:p>
    <w:p w14:paraId="7734E488" w14:textId="77777777" w:rsidR="008B2315" w:rsidRDefault="008B2315">
      <w:pPr>
        <w:pStyle w:val="Schedule"/>
        <w:pageBreakBefore w:val="0"/>
        <w:rPr>
          <w:caps w:val="0"/>
        </w:rPr>
      </w:pPr>
      <w:r>
        <w:rPr>
          <w:caps w:val="0"/>
        </w:rPr>
        <w:t>THE SYSTEM OPERATOR - TRANSMISSION OWNER CODE</w:t>
      </w:r>
    </w:p>
    <w:p w14:paraId="433027AC" w14:textId="77777777" w:rsidR="008B2315" w:rsidRDefault="008B2315">
      <w:pPr>
        <w:jc w:val="center"/>
        <w:rPr>
          <w:b/>
        </w:rPr>
      </w:pPr>
      <w:r>
        <w:rPr>
          <w:b/>
        </w:rPr>
        <w:t>ACCESSION AGREEMENT</w:t>
      </w:r>
    </w:p>
    <w:p w14:paraId="296ECB7A" w14:textId="77777777" w:rsidR="008B2315" w:rsidRDefault="008B2315"/>
    <w:p w14:paraId="1A80C091" w14:textId="77777777" w:rsidR="008B2315" w:rsidRDefault="008B2315">
      <w:pPr>
        <w:rPr>
          <w:b/>
          <w:i/>
        </w:rPr>
      </w:pPr>
    </w:p>
    <w:p w14:paraId="58684BD2" w14:textId="77777777" w:rsidR="008B2315" w:rsidRDefault="008B2315">
      <w:pPr>
        <w:rPr>
          <w:b/>
          <w:i/>
        </w:rPr>
      </w:pPr>
      <w:r>
        <w:rPr>
          <w:b/>
          <w:i/>
        </w:rPr>
        <w:br w:type="page"/>
      </w:r>
    </w:p>
    <w:tbl>
      <w:tblPr>
        <w:tblW w:w="0" w:type="auto"/>
        <w:tblLayout w:type="fixed"/>
        <w:tblCellMar>
          <w:left w:w="0" w:type="dxa"/>
          <w:right w:w="0" w:type="dxa"/>
        </w:tblCellMar>
        <w:tblLook w:val="0000" w:firstRow="0" w:lastRow="0" w:firstColumn="0" w:lastColumn="0" w:noHBand="0" w:noVBand="0"/>
      </w:tblPr>
      <w:tblGrid>
        <w:gridCol w:w="6577"/>
      </w:tblGrid>
      <w:tr w:rsidR="008B2315" w14:paraId="7B64D222" w14:textId="77777777">
        <w:trPr>
          <w:trHeight w:val="3392"/>
        </w:trPr>
        <w:tc>
          <w:tcPr>
            <w:tcW w:w="6577" w:type="dxa"/>
          </w:tcPr>
          <w:p w14:paraId="3431ACA1" w14:textId="77777777" w:rsidR="008B2315" w:rsidRDefault="008B2315">
            <w:pPr>
              <w:pStyle w:val="PartyDetail0"/>
              <w:rPr>
                <w:b/>
              </w:rPr>
            </w:pPr>
          </w:p>
          <w:p w14:paraId="70B86132" w14:textId="77777777" w:rsidR="008B2315" w:rsidRDefault="008B2315">
            <w:pPr>
              <w:pStyle w:val="PartyDetail0"/>
            </w:pPr>
            <w:bookmarkStart w:id="0" w:name="agre_CoverDetails"/>
            <w:bookmarkEnd w:id="0"/>
          </w:p>
          <w:p w14:paraId="6C75AAA8" w14:textId="77777777" w:rsidR="008B2315" w:rsidRDefault="008B2315">
            <w:pPr>
              <w:pStyle w:val="PartyDetail0"/>
              <w:rPr>
                <w:sz w:val="30"/>
              </w:rPr>
            </w:pPr>
            <w:bookmarkStart w:id="1" w:name="agre_CounterPart"/>
            <w:bookmarkEnd w:id="1"/>
          </w:p>
          <w:p w14:paraId="7920D3A8" w14:textId="77777777" w:rsidR="008B2315" w:rsidRDefault="008B2315">
            <w:pPr>
              <w:pStyle w:val="PartyDetail0"/>
              <w:rPr>
                <w:sz w:val="16"/>
              </w:rPr>
            </w:pPr>
          </w:p>
        </w:tc>
      </w:tr>
    </w:tbl>
    <w:p w14:paraId="65DE572A" w14:textId="77777777" w:rsidR="008B2315" w:rsidRDefault="008B2315">
      <w:pPr>
        <w:pStyle w:val="PartyDetail0"/>
      </w:pPr>
    </w:p>
    <w:tbl>
      <w:tblPr>
        <w:tblW w:w="0" w:type="auto"/>
        <w:tblLayout w:type="fixed"/>
        <w:tblCellMar>
          <w:left w:w="0" w:type="dxa"/>
          <w:right w:w="0" w:type="dxa"/>
        </w:tblCellMar>
        <w:tblLook w:val="0000" w:firstRow="0" w:lastRow="0" w:firstColumn="0" w:lastColumn="0" w:noHBand="0" w:noVBand="0"/>
      </w:tblPr>
      <w:tblGrid>
        <w:gridCol w:w="8505"/>
      </w:tblGrid>
      <w:tr w:rsidR="008B2315" w14:paraId="08AE418D" w14:textId="77777777">
        <w:trPr>
          <w:trHeight w:val="2268"/>
        </w:trPr>
        <w:tc>
          <w:tcPr>
            <w:tcW w:w="8505" w:type="dxa"/>
          </w:tcPr>
          <w:p w14:paraId="1DC2C6FE" w14:textId="6780F53F" w:rsidR="007B129A" w:rsidRDefault="00000000" w:rsidP="007B129A">
            <w:pPr>
              <w:pStyle w:val="PartyDetail0"/>
            </w:pPr>
            <w:bookmarkStart w:id="2" w:name="agre_P1"/>
            <w:r>
              <w:rPr>
                <w:snapToGrid/>
              </w:rPr>
              <w:pict w14:anchorId="4B11D286">
                <v:line id="_x0000_s2381" style="position:absolute;left:0;text-align:left;z-index:2" from="1.35pt,129.65pt" to="418.95pt,129.65pt" o:allowincell="f"/>
              </w:pict>
            </w:r>
            <w:r>
              <w:rPr>
                <w:snapToGrid/>
              </w:rPr>
              <w:pict w14:anchorId="05C64CE7">
                <v:line id="_x0000_s2380" style="position:absolute;left:0;text-align:left;z-index:1" from="1.35pt,64.85pt" to="411.75pt,64.85pt" o:allowincell="f"/>
              </w:pict>
            </w:r>
            <w:r w:rsidR="007B129A">
              <w:t>(1)</w:t>
            </w:r>
            <w:r w:rsidR="007B129A">
              <w:tab/>
            </w:r>
            <w:bookmarkEnd w:id="2"/>
            <w:del w:id="3" w:author="Author" w:date="2024-04-25T15:14:00Z">
              <w:r w:rsidR="0007278E" w:rsidDel="00572F80">
                <w:delText>NATIONAL GRID ELECTRICITY SYSTEM OPERATOR LIMITED</w:delText>
              </w:r>
            </w:del>
            <w:ins w:id="4" w:author="Author" w:date="2024-04-25T15:14:00Z">
              <w:r w:rsidR="00572F80">
                <w:t>NATIONAL ENERGY SYSTEM OPERATOR</w:t>
              </w:r>
            </w:ins>
            <w:ins w:id="5" w:author="Author" w:date="2024-04-25T15:15:00Z">
              <w:r w:rsidR="0005387E">
                <w:t xml:space="preserve"> LIMITED</w:t>
              </w:r>
            </w:ins>
            <w:r w:rsidR="007B129A">
              <w:t>; and</w:t>
            </w:r>
          </w:p>
          <w:p w14:paraId="5458C4DB" w14:textId="77777777" w:rsidR="007B129A" w:rsidRDefault="007B129A" w:rsidP="007B129A">
            <w:pPr>
              <w:pStyle w:val="PartyDetail0"/>
            </w:pPr>
            <w:bookmarkStart w:id="6" w:name="agre_P2"/>
            <w:r>
              <w:t>(2)</w:t>
            </w:r>
            <w:r>
              <w:tab/>
            </w:r>
            <w:r w:rsidRPr="009E71E0">
              <w:t>[C</w:t>
            </w:r>
            <w:bookmarkEnd w:id="6"/>
            <w:r w:rsidRPr="009E71E0">
              <w:t>OMPANY NAME]</w:t>
            </w:r>
          </w:p>
          <w:p w14:paraId="6C84E371" w14:textId="77777777" w:rsidR="007B129A" w:rsidRDefault="007B129A" w:rsidP="007B129A">
            <w:pPr>
              <w:pStyle w:val="PartyDetail0"/>
            </w:pPr>
            <w:bookmarkStart w:id="7" w:name="agre_P3"/>
            <w:bookmarkEnd w:id="7"/>
          </w:p>
          <w:p w14:paraId="411656BE" w14:textId="77777777" w:rsidR="007B129A" w:rsidRDefault="007B129A" w:rsidP="007B129A">
            <w:pPr>
              <w:pStyle w:val="PartyDetail0"/>
            </w:pPr>
            <w:bookmarkStart w:id="8" w:name="agre_P4"/>
            <w:bookmarkEnd w:id="8"/>
          </w:p>
          <w:p w14:paraId="110A980F" w14:textId="77777777" w:rsidR="007B129A" w:rsidRDefault="007B129A" w:rsidP="008329F0">
            <w:pPr>
              <w:pStyle w:val="PartyDetail0"/>
              <w:ind w:left="0" w:firstLine="0"/>
              <w:rPr>
                <w:b/>
              </w:rPr>
            </w:pPr>
            <w:bookmarkStart w:id="9" w:name="agre_P5"/>
            <w:bookmarkStart w:id="10" w:name="agre_P8"/>
            <w:bookmarkEnd w:id="9"/>
            <w:bookmarkEnd w:id="10"/>
          </w:p>
          <w:p w14:paraId="5E78338A" w14:textId="77777777" w:rsidR="007B129A" w:rsidRDefault="007B129A" w:rsidP="007B129A">
            <w:pPr>
              <w:pStyle w:val="PartyDetail0"/>
              <w:jc w:val="center"/>
              <w:rPr>
                <w:b/>
              </w:rPr>
            </w:pPr>
            <w:r>
              <w:rPr>
                <w:b/>
              </w:rPr>
              <w:t>THE SYSTEM OPERATOR - TRANSMISSION OWNER CODE</w:t>
            </w:r>
          </w:p>
          <w:p w14:paraId="445E28E6" w14:textId="77777777" w:rsidR="007B129A" w:rsidRDefault="007B129A" w:rsidP="007B129A">
            <w:pPr>
              <w:pStyle w:val="PartyDetail0"/>
              <w:jc w:val="center"/>
              <w:rPr>
                <w:b/>
              </w:rPr>
            </w:pPr>
            <w:r>
              <w:rPr>
                <w:b/>
              </w:rPr>
              <w:t xml:space="preserve"> ACCESSION AGREEMENT</w:t>
            </w:r>
          </w:p>
          <w:p w14:paraId="6B53CB61" w14:textId="77777777" w:rsidR="008B2315" w:rsidRDefault="008B2315">
            <w:pPr>
              <w:pStyle w:val="PartyDetail0"/>
              <w:rPr>
                <w:sz w:val="16"/>
              </w:rPr>
            </w:pPr>
          </w:p>
        </w:tc>
      </w:tr>
    </w:tbl>
    <w:p w14:paraId="201574B3" w14:textId="77777777" w:rsidR="008B2315" w:rsidRDefault="008B2315"/>
    <w:p w14:paraId="722AAC86" w14:textId="77777777" w:rsidR="008B2315" w:rsidRDefault="008B2315"/>
    <w:p w14:paraId="6A29850B" w14:textId="77777777" w:rsidR="007B129A" w:rsidRDefault="008B2315" w:rsidP="007B129A">
      <w:bookmarkStart w:id="11" w:name="agre_FrontEnd"/>
      <w:bookmarkEnd w:id="11"/>
      <w:r>
        <w:rPr>
          <w:b/>
        </w:rPr>
        <w:br w:type="page"/>
      </w:r>
      <w:r w:rsidR="007B129A">
        <w:rPr>
          <w:b/>
        </w:rPr>
        <w:lastRenderedPageBreak/>
        <w:t>THIS ACCESSION AGREEMENT</w:t>
      </w:r>
      <w:r w:rsidR="007B129A">
        <w:t xml:space="preserve"> is made on the </w:t>
      </w:r>
      <w:r w:rsidR="007B129A">
        <w:tab/>
        <w:t xml:space="preserve">day of </w:t>
      </w:r>
      <w:r w:rsidR="007B129A">
        <w:tab/>
      </w:r>
      <w:r w:rsidR="007B129A">
        <w:tab/>
      </w:r>
      <w:r w:rsidR="007B129A">
        <w:tab/>
      </w:r>
      <w:r w:rsidR="007B129A" w:rsidRPr="007B129A">
        <w:t>20[15]</w:t>
      </w:r>
    </w:p>
    <w:p w14:paraId="55E1D448" w14:textId="77777777" w:rsidR="007B129A" w:rsidRDefault="007B129A" w:rsidP="007B129A">
      <w:pPr>
        <w:pStyle w:val="Restart"/>
        <w:tabs>
          <w:tab w:val="clear" w:pos="720"/>
        </w:tabs>
        <w:spacing w:after="240" w:line="360" w:lineRule="auto"/>
        <w:rPr>
          <w:kern w:val="0"/>
        </w:rPr>
      </w:pPr>
      <w:r>
        <w:rPr>
          <w:kern w:val="0"/>
        </w:rPr>
        <w:t>BETWEEN:</w:t>
      </w:r>
    </w:p>
    <w:p w14:paraId="5399AD77" w14:textId="42B030BD" w:rsidR="007B129A" w:rsidRPr="007B129A" w:rsidRDefault="007B129A" w:rsidP="007B129A">
      <w:pPr>
        <w:pStyle w:val="Schedule1"/>
        <w:tabs>
          <w:tab w:val="clear" w:pos="720"/>
        </w:tabs>
        <w:outlineLvl w:val="9"/>
        <w:rPr>
          <w:kern w:val="0"/>
        </w:rPr>
      </w:pPr>
      <w:r>
        <w:rPr>
          <w:kern w:val="0"/>
        </w:rPr>
        <w:t>(1)</w:t>
      </w:r>
      <w:r>
        <w:rPr>
          <w:kern w:val="0"/>
        </w:rPr>
        <w:tab/>
      </w:r>
      <w:del w:id="12" w:author="Author" w:date="2024-04-25T15:18:00Z">
        <w:r w:rsidR="0007278E" w:rsidDel="00657C55">
          <w:rPr>
            <w:b/>
            <w:kern w:val="0"/>
          </w:rPr>
          <w:delText>NATIONAL GRID ELECTRICITY SYSTEM OPERATOR LIMITED</w:delText>
        </w:r>
        <w:r w:rsidDel="00657C55">
          <w:rPr>
            <w:kern w:val="0"/>
          </w:rPr>
          <w:delText xml:space="preserve"> </w:delText>
        </w:r>
      </w:del>
      <w:ins w:id="13" w:author="Author" w:date="2024-04-25T15:18:00Z">
        <w:r w:rsidR="00657C55" w:rsidRPr="00347580">
          <w:rPr>
            <w:b/>
            <w:bCs/>
            <w:rPrChange w:id="14" w:author="Author" w:date="2024-04-25T15:18:00Z">
              <w:rPr/>
            </w:rPrChange>
          </w:rPr>
          <w:t>NATIONAL ENERGY SYSTEM OPERATOR LIMITED</w:t>
        </w:r>
        <w:r w:rsidR="00347580" w:rsidRPr="00347580">
          <w:rPr>
            <w:b/>
            <w:bCs/>
            <w:rPrChange w:id="15" w:author="Author" w:date="2024-04-25T15:18:00Z">
              <w:rPr/>
            </w:rPrChange>
          </w:rPr>
          <w:t xml:space="preserve"> </w:t>
        </w:r>
      </w:ins>
      <w:r>
        <w:rPr>
          <w:kern w:val="0"/>
        </w:rPr>
        <w:t xml:space="preserve">a company registered in England with number </w:t>
      </w:r>
      <w:r w:rsidR="0007278E">
        <w:rPr>
          <w:kern w:val="0"/>
        </w:rPr>
        <w:t xml:space="preserve">11014226 </w:t>
      </w:r>
      <w:r>
        <w:rPr>
          <w:kern w:val="0"/>
        </w:rPr>
        <w:t xml:space="preserve">whose registered office is at </w:t>
      </w:r>
      <w:del w:id="16" w:author="Author" w:date="2024-04-25T15:19:00Z">
        <w:r w:rsidDel="003C73BA">
          <w:rPr>
            <w:kern w:val="0"/>
          </w:rPr>
          <w:delText xml:space="preserve">1-3 Strand, London, WC2N 5EH </w:delText>
        </w:r>
      </w:del>
      <w:ins w:id="17" w:author="Author" w:date="2024-04-25T15:20:00Z">
        <w:r w:rsidR="003C73BA" w:rsidRPr="003C73BA">
          <w:rPr>
            <w:kern w:val="0"/>
          </w:rPr>
          <w:t>St Catherines Lodge, Bearwood Road, Sindlesham, Berkshire RG41 5BN</w:t>
        </w:r>
        <w:r w:rsidR="003C73BA" w:rsidRPr="003C73BA">
          <w:rPr>
            <w:kern w:val="0"/>
          </w:rPr>
          <w:t xml:space="preserve"> </w:t>
        </w:r>
      </w:ins>
      <w:r>
        <w:rPr>
          <w:kern w:val="0"/>
        </w:rPr>
        <w:t>(</w:t>
      </w:r>
      <w:r w:rsidR="00894C14">
        <w:rPr>
          <w:kern w:val="0"/>
        </w:rPr>
        <w:t xml:space="preserve">also referred to as </w:t>
      </w:r>
      <w:r>
        <w:rPr>
          <w:kern w:val="0"/>
        </w:rPr>
        <w:t>"</w:t>
      </w:r>
      <w:r w:rsidR="0053709E">
        <w:rPr>
          <w:b/>
          <w:kern w:val="0"/>
        </w:rPr>
        <w:t>The Company</w:t>
      </w:r>
      <w:r>
        <w:rPr>
          <w:kern w:val="0"/>
        </w:rPr>
        <w:t xml:space="preserve">"), which expression shall include its successors and/or permitted assigns; on its </w:t>
      </w:r>
      <w:r w:rsidRPr="007B129A">
        <w:rPr>
          <w:kern w:val="0"/>
        </w:rPr>
        <w:t>own behalf and on behalf of all the other parties to the Framework Agreement; and</w:t>
      </w:r>
    </w:p>
    <w:p w14:paraId="49A089DE" w14:textId="77777777" w:rsidR="007B129A" w:rsidRDefault="007B129A" w:rsidP="007B129A">
      <w:pPr>
        <w:ind w:left="720" w:hanging="720"/>
      </w:pPr>
      <w:r w:rsidRPr="007B129A">
        <w:t>(2)</w:t>
      </w:r>
      <w:r w:rsidRPr="007B129A">
        <w:tab/>
        <w:t>[COMPANY NAME], a company registered in England with number [COMPANY NUMBER] whose registered office is at [COMPANY ADDRESS] (the "</w:t>
      </w:r>
      <w:r w:rsidRPr="007B129A">
        <w:rPr>
          <w:b/>
        </w:rPr>
        <w:t>Party Applicant</w:t>
      </w:r>
      <w:r w:rsidRPr="007B129A">
        <w:t>"), which expression shall include its successors and/or permitted assigns.</w:t>
      </w:r>
    </w:p>
    <w:p w14:paraId="2ED5E91C" w14:textId="77777777" w:rsidR="007B129A" w:rsidRDefault="007B129A" w:rsidP="007B129A">
      <w:pPr>
        <w:pStyle w:val="Heading9"/>
        <w:keepLines w:val="0"/>
      </w:pPr>
      <w:r>
        <w:t>WHEREAS</w:t>
      </w:r>
    </w:p>
    <w:p w14:paraId="5F5C9A62" w14:textId="77777777" w:rsidR="007B129A" w:rsidRDefault="007B129A" w:rsidP="007B129A">
      <w:pPr>
        <w:ind w:left="720" w:hanging="720"/>
        <w:rPr>
          <w:b/>
        </w:rPr>
      </w:pPr>
      <w:r>
        <w:t>(A)</w:t>
      </w:r>
      <w:r>
        <w:tab/>
        <w:t>By the Framework Agreement dated 1 September 2004</w:t>
      </w:r>
      <w:r w:rsidR="00162086">
        <w:t xml:space="preserve"> and novation dated </w:t>
      </w:r>
      <w:r w:rsidR="00162086" w:rsidRPr="00FE3AA7">
        <w:t>[●]</w:t>
      </w:r>
      <w:r>
        <w:t xml:space="preserve"> in force between the Parties and by virtue of any Accession Agreement entered into by any Party before the date of this Accession Agreement, the Parties agreed to give effect to and be bound by the STC.</w:t>
      </w:r>
    </w:p>
    <w:p w14:paraId="7E9B78D1" w14:textId="77777777" w:rsidR="007B129A" w:rsidRDefault="007B129A" w:rsidP="007B129A">
      <w:pPr>
        <w:pStyle w:val="Schedule1"/>
        <w:tabs>
          <w:tab w:val="clear" w:pos="720"/>
        </w:tabs>
        <w:outlineLvl w:val="9"/>
        <w:rPr>
          <w:kern w:val="0"/>
        </w:rPr>
      </w:pPr>
      <w:r>
        <w:rPr>
          <w:kern w:val="0"/>
        </w:rPr>
        <w:t>(B)</w:t>
      </w:r>
      <w:r>
        <w:rPr>
          <w:kern w:val="0"/>
        </w:rPr>
        <w:tab/>
        <w:t>The Party Applicant has complied with the requirements of the STC (if any) as to accession and wishes to be admitted as a Party.</w:t>
      </w:r>
    </w:p>
    <w:p w14:paraId="2D76D440" w14:textId="7EAC44A8" w:rsidR="007B129A" w:rsidRDefault="007B129A" w:rsidP="007B129A">
      <w:pPr>
        <w:ind w:left="720" w:hanging="720"/>
      </w:pPr>
      <w:r>
        <w:t>(C)</w:t>
      </w:r>
      <w:r>
        <w:tab/>
        <w:t xml:space="preserve">By the Framework Agreement and the provisions of the STC all Parties authorise </w:t>
      </w:r>
      <w:r w:rsidR="0053709E">
        <w:t>The Company</w:t>
      </w:r>
      <w:r>
        <w:t xml:space="preserve"> to sign this Accession Agreement on their behalf.</w:t>
      </w:r>
    </w:p>
    <w:p w14:paraId="42B96B80" w14:textId="77777777" w:rsidR="007B129A" w:rsidRDefault="007B129A" w:rsidP="007B129A">
      <w:pPr>
        <w:ind w:left="720" w:hanging="720"/>
      </w:pPr>
      <w:r>
        <w:rPr>
          <w:b/>
        </w:rPr>
        <w:t>IT IS HEREBY AGREED</w:t>
      </w:r>
      <w:r>
        <w:t xml:space="preserve"> as follows:</w:t>
      </w:r>
    </w:p>
    <w:p w14:paraId="5E5DD594" w14:textId="77777777" w:rsidR="007B129A" w:rsidRDefault="007B129A" w:rsidP="007B129A">
      <w:pPr>
        <w:pStyle w:val="TOC9"/>
        <w:tabs>
          <w:tab w:val="left" w:pos="709"/>
        </w:tabs>
        <w:ind w:left="709" w:hanging="709"/>
      </w:pPr>
      <w:r>
        <w:t>1.</w:t>
      </w:r>
      <w:r>
        <w:tab/>
        <w:t>In this Accession Agreement, words and expression defined in or for the purposes of the Framework Agreement and not otherwise defined herein shall have the meanings ascribed thereto under the Framework Agreement.</w:t>
      </w:r>
    </w:p>
    <w:p w14:paraId="50D784ED" w14:textId="31D2E31C" w:rsidR="007B129A" w:rsidRDefault="007B129A" w:rsidP="007B129A">
      <w:pPr>
        <w:pStyle w:val="TOC9"/>
        <w:tabs>
          <w:tab w:val="left" w:pos="709"/>
        </w:tabs>
        <w:ind w:left="709" w:hanging="709"/>
      </w:pPr>
      <w:r>
        <w:t>2.</w:t>
      </w:r>
      <w:r>
        <w:tab/>
      </w:r>
      <w:r w:rsidR="0053709E">
        <w:t>The Company</w:t>
      </w:r>
      <w:r>
        <w:t xml:space="preserve"> (acting on its own behalf and on behalf of each of the other Parties) hereby admits the Party Applicant as an additional Party under the Framework Agreement with effect from the date of this Accession Agreement on the terms and conditions hereof.</w:t>
      </w:r>
    </w:p>
    <w:p w14:paraId="77136318" w14:textId="025F693D" w:rsidR="007B129A" w:rsidRDefault="007B129A" w:rsidP="007B129A">
      <w:pPr>
        <w:pStyle w:val="TOC9"/>
        <w:tabs>
          <w:tab w:val="left" w:pos="709"/>
        </w:tabs>
        <w:ind w:left="709" w:hanging="709"/>
      </w:pPr>
      <w:r>
        <w:t>3.</w:t>
      </w:r>
      <w:r>
        <w:tab/>
        <w:t xml:space="preserve">The Party Applicant hereby accepts its admission as a Party and undertakes with </w:t>
      </w:r>
      <w:r w:rsidR="0053709E">
        <w:t>The Company</w:t>
      </w:r>
      <w:r>
        <w:t xml:space="preserve"> (acting on its own behalf and on behalf of each of the other Parties) to perform and to be bound by the Framework Agreement as a Party as from the date hereof.</w:t>
      </w:r>
    </w:p>
    <w:p w14:paraId="3DCD783F" w14:textId="77777777" w:rsidR="007B129A" w:rsidRDefault="007B129A" w:rsidP="007B129A">
      <w:pPr>
        <w:pStyle w:val="TOC9"/>
        <w:tabs>
          <w:tab w:val="left" w:pos="709"/>
        </w:tabs>
        <w:ind w:left="709" w:hanging="709"/>
      </w:pPr>
      <w:r>
        <w:t>4.</w:t>
      </w:r>
      <w:r>
        <w:tab/>
        <w:t>For all purposes in connection with the Framework Agreement the Party Applicant shall as from the date hereof be treated as if it has been a signatory of the Framework Agreement from the date hereof, and as if this Accession</w:t>
      </w:r>
      <w:r>
        <w:rPr>
          <w:b/>
        </w:rPr>
        <w:t xml:space="preserve"> </w:t>
      </w:r>
      <w:r>
        <w:t>Agreement were part of the Framework Agreement from the date hereof, and the rights and obligations of the Parties shall be construed accordingly.</w:t>
      </w:r>
    </w:p>
    <w:p w14:paraId="0E8ACB5A" w14:textId="77777777" w:rsidR="007B129A" w:rsidRDefault="007B129A" w:rsidP="007B129A">
      <w:pPr>
        <w:pStyle w:val="TOC9"/>
        <w:tabs>
          <w:tab w:val="left" w:pos="709"/>
        </w:tabs>
        <w:ind w:left="709" w:hanging="709"/>
      </w:pPr>
      <w:r>
        <w:lastRenderedPageBreak/>
        <w:t>5.</w:t>
      </w:r>
      <w:r>
        <w:tab/>
        <w:t>This Accession Agreement and the Framework Agreement shall be read and construed as one document and references (in or pursuant to the Framework Agreement) to the Framework Agreement (howsoever expressed) should be read and construed as reference to the Framework Agreement and this Accession Agreement.</w:t>
      </w:r>
    </w:p>
    <w:p w14:paraId="7DA7F397" w14:textId="21550841" w:rsidR="007B129A" w:rsidRDefault="007B129A" w:rsidP="007B129A">
      <w:pPr>
        <w:pStyle w:val="TOC9"/>
        <w:tabs>
          <w:tab w:val="left" w:pos="709"/>
        </w:tabs>
        <w:ind w:left="709" w:hanging="709"/>
      </w:pPr>
      <w:r>
        <w:t>6.</w:t>
      </w:r>
      <w:r>
        <w:tab/>
        <w:t xml:space="preserve">If any provision of this Accession Agreement is or becomes invalid, unenforceable or illegal or is declared to be invalid, unenforceable or illegal by any court of competent jurisdiction or by any other Competent Authority (as defined in the STC), such invalidity, unenforceability or illegality shall not prejudice or affect the remaining provisions of this Accession Agreement, which shall continue in full force and effect notwithstanding the same.  The Party Applicant and </w:t>
      </w:r>
      <w:r w:rsidR="0053709E">
        <w:t>The Company</w:t>
      </w:r>
      <w:r>
        <w:t xml:space="preserve"> (acting on its own behalf and on behalf of each of the other Parties) hereby acknowledge and agree for the purposes of the Contracts (Rights of Third Parties) Act 1999 that no rights, powers or benefits are or shall be conferred on any person pursuant to this Accession Agreement, except for such rights, powers or benefits as are expressly conferred on the Parties and the Party Applicant in accordance with and subject to its terms or except for or to the extent provided in the STC.</w:t>
      </w:r>
    </w:p>
    <w:p w14:paraId="2F38D507" w14:textId="77777777" w:rsidR="007B129A" w:rsidRDefault="007B129A" w:rsidP="007B129A">
      <w:pPr>
        <w:pStyle w:val="TOC9"/>
        <w:tabs>
          <w:tab w:val="left" w:pos="709"/>
        </w:tabs>
        <w:ind w:left="709" w:hanging="709"/>
      </w:pPr>
      <w:r>
        <w:t>7.</w:t>
      </w:r>
      <w:r>
        <w:tab/>
        <w:t>This Accession Agreement may be executed in counterparts.</w:t>
      </w:r>
    </w:p>
    <w:p w14:paraId="32513A0C" w14:textId="77777777" w:rsidR="007B129A" w:rsidRDefault="007B129A" w:rsidP="007B129A">
      <w:pPr>
        <w:pStyle w:val="TOC9"/>
        <w:tabs>
          <w:tab w:val="left" w:pos="709"/>
        </w:tabs>
        <w:ind w:left="709" w:hanging="709"/>
      </w:pPr>
      <w:r>
        <w:t>8.</w:t>
      </w:r>
      <w:r>
        <w:tab/>
        <w:t xml:space="preserve">This Accession Agreement shall be governed by and construed in accordance with the laws of </w:t>
      </w:r>
      <w:smartTag w:uri="urn:schemas-microsoft-com:office:smarttags" w:element="country-region">
        <w:r>
          <w:t>England</w:t>
        </w:r>
      </w:smartTag>
      <w:r>
        <w:t xml:space="preserve"> and </w:t>
      </w:r>
      <w:smartTag w:uri="urn:schemas-microsoft-com:office:smarttags" w:element="country-region">
        <w:r>
          <w:t>Wales</w:t>
        </w:r>
      </w:smartTag>
      <w:r>
        <w:t xml:space="preserve"> and the parties hereby submit to the jurisdiction of the courts of </w:t>
      </w:r>
      <w:smartTag w:uri="urn:schemas-microsoft-com:office:smarttags" w:element="country-region">
        <w:r>
          <w:t>England</w:t>
        </w:r>
      </w:smartTag>
      <w:r>
        <w:t xml:space="preserve"> and </w:t>
      </w:r>
      <w:smartTag w:uri="urn:schemas-microsoft-com:office:smarttags" w:element="country-region">
        <w:r>
          <w:t>Wales</w:t>
        </w:r>
      </w:smartTag>
      <w:r>
        <w:t xml:space="preserve"> and the courts of </w:t>
      </w:r>
      <w:smartTag w:uri="urn:schemas-microsoft-com:office:smarttags" w:element="country-region">
        <w:smartTag w:uri="urn:schemas-microsoft-com:office:smarttags" w:element="place">
          <w:r>
            <w:t>Scotland</w:t>
          </w:r>
        </w:smartTag>
      </w:smartTag>
      <w:r>
        <w:t xml:space="preserve"> only.</w:t>
      </w:r>
    </w:p>
    <w:p w14:paraId="712CA34A" w14:textId="43358A82" w:rsidR="007B129A" w:rsidRDefault="007B129A" w:rsidP="007B129A">
      <w:pPr>
        <w:pStyle w:val="TOC9"/>
        <w:tabs>
          <w:tab w:val="left" w:pos="709"/>
        </w:tabs>
        <w:ind w:left="709" w:hanging="709"/>
      </w:pPr>
      <w:r>
        <w:t>9.</w:t>
      </w:r>
      <w:r>
        <w:tab/>
        <w:t xml:space="preserve">If Party Applicant is a company which is incorporated under the Companies Act 1985 (as amended), its address for service shall be its registered office. If the Party Applicant is not a company incorporated under the Companies Act 1985 (as amended) it shall provide to </w:t>
      </w:r>
      <w:r w:rsidR="0053709E">
        <w:t>The Company</w:t>
      </w:r>
      <w:r>
        <w:t xml:space="preserve"> an address in Great Britain for service of process on its behalf in any proceedings, provided that if any such Party Applicant fails at any time to provide such address, such Party Applicant shall be deemed to have appointed </w:t>
      </w:r>
      <w:r w:rsidR="0053709E">
        <w:t>The Company</w:t>
      </w:r>
      <w:r>
        <w:t xml:space="preserve"> as its agent to accept service of process on its behalf until and unless such Party Applicant provides </w:t>
      </w:r>
      <w:r w:rsidR="0053709E">
        <w:t>The Company</w:t>
      </w:r>
      <w:r>
        <w:t xml:space="preserve"> with an alternative address in Great Britain for these purposes. </w:t>
      </w:r>
    </w:p>
    <w:p w14:paraId="58815248" w14:textId="77777777" w:rsidR="007B129A" w:rsidRDefault="007B129A" w:rsidP="007B129A">
      <w:r>
        <w:rPr>
          <w:b/>
        </w:rPr>
        <w:t>AS WITNESS</w:t>
      </w:r>
      <w:r>
        <w:t xml:space="preserve"> the hands of the duly authorised representatives of the parties hereto the day and year first above written.</w:t>
      </w:r>
    </w:p>
    <w:p w14:paraId="743E6C7E" w14:textId="77777777" w:rsidR="007B129A" w:rsidRDefault="007B129A" w:rsidP="007B129A">
      <w:r>
        <w:t>For and behalf of: [COMPANY NAME]</w:t>
      </w:r>
    </w:p>
    <w:p w14:paraId="19D523E6" w14:textId="77777777" w:rsidR="007B129A" w:rsidRDefault="007B129A" w:rsidP="007B129A">
      <w:r>
        <w:t xml:space="preserve">Signed by:                                                   </w:t>
      </w:r>
    </w:p>
    <w:p w14:paraId="20CEE76D" w14:textId="77777777" w:rsidR="007B129A" w:rsidRDefault="007B129A" w:rsidP="007B129A">
      <w:r>
        <w:t xml:space="preserve">Name: </w:t>
      </w:r>
    </w:p>
    <w:p w14:paraId="3C911544" w14:textId="5E2692A2" w:rsidR="007B129A" w:rsidRDefault="007B129A" w:rsidP="007B129A">
      <w:r>
        <w:t xml:space="preserve">For and behalf of: </w:t>
      </w:r>
      <w:del w:id="18" w:author="Author" w:date="2024-04-25T15:25:00Z">
        <w:r w:rsidR="0007278E" w:rsidDel="00460C1C">
          <w:delText>NATIONAL GRID ELECTRICITY SYSTEM OPERATOR LIMITED</w:delText>
        </w:r>
      </w:del>
      <w:ins w:id="19" w:author="Author" w:date="2024-04-25T15:25:00Z">
        <w:r w:rsidR="00D35F29" w:rsidRPr="00D35F29">
          <w:t>NATIONAL ENERGY SYSTEM OPERATOR LIMITED</w:t>
        </w:r>
      </w:ins>
    </w:p>
    <w:p w14:paraId="24E9B549" w14:textId="77777777" w:rsidR="007B129A" w:rsidRDefault="007B129A" w:rsidP="007B129A">
      <w:r>
        <w:t xml:space="preserve">Signed by:                                                   </w:t>
      </w:r>
    </w:p>
    <w:p w14:paraId="34DC745B" w14:textId="77777777" w:rsidR="007B129A" w:rsidRDefault="007B129A" w:rsidP="007B129A">
      <w:r>
        <w:t xml:space="preserve">Name: </w:t>
      </w:r>
    </w:p>
    <w:p w14:paraId="0868A1CD" w14:textId="77777777" w:rsidR="007B129A" w:rsidRDefault="007B129A" w:rsidP="007B129A"/>
    <w:p w14:paraId="3113E7AD" w14:textId="77777777" w:rsidR="007B129A" w:rsidRDefault="007B129A" w:rsidP="007B129A">
      <w:pPr>
        <w:pStyle w:val="Schedule"/>
        <w:pageBreakBefore w:val="0"/>
        <w:rPr>
          <w:caps w:val="0"/>
        </w:rPr>
      </w:pPr>
      <w:r>
        <w:rPr>
          <w:caps w:val="0"/>
        </w:rPr>
        <w:t>END OF SCHEDULE ONE</w:t>
      </w:r>
    </w:p>
    <w:p w14:paraId="63ABA625" w14:textId="77777777" w:rsidR="008B2315" w:rsidRDefault="008B2315" w:rsidP="007B129A">
      <w:pPr>
        <w:rPr>
          <w:caps/>
        </w:rPr>
      </w:pPr>
    </w:p>
    <w:sectPr w:rsidR="008B2315">
      <w:footerReference w:type="default" r:id="rId10"/>
      <w:pgSz w:w="11906" w:h="16838" w:code="9"/>
      <w:pgMar w:top="1440" w:right="1559" w:bottom="1134" w:left="1701" w:header="1134" w:footer="14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614F43" w14:textId="77777777" w:rsidR="00141231" w:rsidRDefault="00141231">
      <w:r>
        <w:separator/>
      </w:r>
    </w:p>
  </w:endnote>
  <w:endnote w:type="continuationSeparator" w:id="0">
    <w:p w14:paraId="1B4F81DE" w14:textId="77777777" w:rsidR="00141231" w:rsidRDefault="001412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lswang Logo">
    <w:altName w:val="Symbol"/>
    <w:panose1 w:val="00000000000000000000"/>
    <w:charset w:val="02"/>
    <w:family w:val="auto"/>
    <w:notTrueType/>
    <w:pitch w:val="variable"/>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FC756" w14:textId="17D29D1A" w:rsidR="008B2315" w:rsidRDefault="008B2315">
    <w:pPr>
      <w:pStyle w:val="Footer"/>
      <w:tabs>
        <w:tab w:val="center" w:pos="4395"/>
      </w:tabs>
      <w:spacing w:line="240" w:lineRule="auto"/>
      <w:ind w:right="360"/>
    </w:pPr>
    <w:r w:rsidRPr="00527FB8">
      <w:rPr>
        <w:rStyle w:val="PageNumber"/>
        <w:sz w:val="16"/>
      </w:rPr>
      <w:t xml:space="preserve">Version </w:t>
    </w:r>
    <w:del w:id="20" w:author="Author" w:date="2024-04-25T15:13:00Z">
      <w:r w:rsidR="005D51C9" w:rsidRPr="00527FB8" w:rsidDel="00CB74FD">
        <w:rPr>
          <w:rStyle w:val="PageNumber"/>
          <w:sz w:val="16"/>
        </w:rPr>
        <w:delText>6</w:delText>
      </w:r>
    </w:del>
    <w:ins w:id="21" w:author="Author" w:date="2024-04-25T15:13:00Z">
      <w:r w:rsidR="00CB74FD">
        <w:rPr>
          <w:rStyle w:val="PageNumber"/>
          <w:sz w:val="16"/>
        </w:rPr>
        <w:t>7</w:t>
      </w:r>
    </w:ins>
    <w:r>
      <w:rPr>
        <w:rStyle w:val="PageNumber"/>
        <w:sz w:val="16"/>
      </w:rPr>
      <w:tab/>
      <w:t>Schedule 1-</w:t>
    </w:r>
    <w:r>
      <w:rPr>
        <w:rStyle w:val="PageNumber"/>
        <w:sz w:val="16"/>
      </w:rPr>
      <w:fldChar w:fldCharType="begin"/>
    </w:r>
    <w:r>
      <w:rPr>
        <w:rStyle w:val="PageNumber"/>
        <w:sz w:val="16"/>
      </w:rPr>
      <w:instrText xml:space="preserve">PAGE  </w:instrText>
    </w:r>
    <w:r>
      <w:rPr>
        <w:rStyle w:val="PageNumber"/>
        <w:sz w:val="16"/>
      </w:rPr>
      <w:fldChar w:fldCharType="separate"/>
    </w:r>
    <w:r w:rsidR="008329F0">
      <w:rPr>
        <w:rStyle w:val="PageNumber"/>
        <w:noProof/>
        <w:sz w:val="16"/>
      </w:rPr>
      <w:t>4</w:t>
    </w:r>
    <w:r>
      <w:rPr>
        <w:rStyle w:val="PageNumber"/>
        <w:sz w:val="16"/>
      </w:rPr>
      <w:fldChar w:fldCharType="end"/>
    </w:r>
    <w:r>
      <w:rPr>
        <w:rStyle w:val="PageNumber"/>
        <w:sz w:val="16"/>
      </w:rPr>
      <w:tab/>
    </w:r>
    <w:del w:id="22" w:author="Author" w:date="2024-04-25T15:13:00Z">
      <w:r w:rsidR="00527FB8" w:rsidDel="00CB74FD">
        <w:rPr>
          <w:rStyle w:val="PageNumber"/>
          <w:sz w:val="16"/>
        </w:rPr>
        <w:delText>25 April 2023</w:delText>
      </w:r>
    </w:del>
    <w:ins w:id="23" w:author="Author" w:date="2024-04-25T15:13:00Z">
      <w:r w:rsidR="00CB74FD">
        <w:rPr>
          <w:rStyle w:val="PageNumber"/>
          <w:sz w:val="16"/>
        </w:rPr>
        <w:t>[TBC]</w:t>
      </w:r>
    </w:ins>
    <w:r>
      <w:rPr>
        <w:rStyle w:val="PageNumbe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F4A3C5" w14:textId="77777777" w:rsidR="00141231" w:rsidRDefault="00141231">
      <w:r>
        <w:separator/>
      </w:r>
    </w:p>
  </w:footnote>
  <w:footnote w:type="continuationSeparator" w:id="0">
    <w:p w14:paraId="4A568D57" w14:textId="77777777" w:rsidR="00141231" w:rsidRDefault="001412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083A59"/>
    <w:multiLevelType w:val="multilevel"/>
    <w:tmpl w:val="47669918"/>
    <w:lvl w:ilvl="0">
      <w:start w:val="1"/>
      <w:numFmt w:val="none"/>
      <w:suff w:val="nothing"/>
      <w:lvlText w:val="%1"/>
      <w:lvlJc w:val="left"/>
      <w:pPr>
        <w:ind w:left="0" w:firstLine="0"/>
      </w:pPr>
    </w:lvl>
    <w:lvl w:ilvl="1">
      <w:start w:val="1"/>
      <w:numFmt w:val="decimal"/>
      <w:lvlText w:val="%1%2."/>
      <w:lvlJc w:val="left"/>
      <w:pPr>
        <w:tabs>
          <w:tab w:val="num" w:pos="864"/>
        </w:tabs>
        <w:ind w:left="864" w:hanging="864"/>
      </w:pPr>
    </w:lvl>
    <w:lvl w:ilvl="2">
      <w:start w:val="1"/>
      <w:numFmt w:val="decimal"/>
      <w:pStyle w:val="ListNumber2"/>
      <w:lvlText w:val="%1%2.%3"/>
      <w:lvlJc w:val="left"/>
      <w:pPr>
        <w:tabs>
          <w:tab w:val="num" w:pos="864"/>
        </w:tabs>
        <w:ind w:left="864" w:hanging="864"/>
      </w:pPr>
    </w:lvl>
    <w:lvl w:ilvl="3">
      <w:start w:val="1"/>
      <w:numFmt w:val="decimal"/>
      <w:pStyle w:val="ListNumber3"/>
      <w:lvlText w:val="%1%2.%3.%4"/>
      <w:lvlJc w:val="left"/>
      <w:pPr>
        <w:tabs>
          <w:tab w:val="num" w:pos="2160"/>
        </w:tabs>
        <w:ind w:left="2160" w:hanging="1296"/>
      </w:pPr>
    </w:lvl>
    <w:lvl w:ilvl="4">
      <w:start w:val="1"/>
      <w:numFmt w:val="decimal"/>
      <w:pStyle w:val="ListNumber4"/>
      <w:lvlText w:val="%1%2.%3.%4.%5"/>
      <w:lvlJc w:val="left"/>
      <w:pPr>
        <w:tabs>
          <w:tab w:val="num" w:pos="3240"/>
        </w:tabs>
        <w:ind w:left="2880" w:hanging="720"/>
      </w:pPr>
    </w:lvl>
    <w:lvl w:ilvl="5">
      <w:start w:val="1"/>
      <w:numFmt w:val="decimal"/>
      <w:pStyle w:val="ListNumber5"/>
      <w:lvlText w:val="%2.%3.%4.%5.%6"/>
      <w:lvlJc w:val="left"/>
      <w:pPr>
        <w:tabs>
          <w:tab w:val="num" w:pos="3240"/>
        </w:tabs>
        <w:ind w:left="2952" w:hanging="792"/>
      </w:pPr>
    </w:lvl>
    <w:lvl w:ilvl="6">
      <w:start w:val="1"/>
      <w:numFmt w:val="lowerRoman"/>
      <w:pStyle w:val="ListNumber6"/>
      <w:lvlText w:val="(%7)"/>
      <w:lvlJc w:val="left"/>
      <w:pPr>
        <w:tabs>
          <w:tab w:val="num" w:pos="3672"/>
        </w:tabs>
        <w:ind w:left="3384" w:hanging="432"/>
      </w:pPr>
    </w:lvl>
    <w:lvl w:ilvl="7">
      <w:start w:val="1"/>
      <w:numFmt w:val="lowerLetter"/>
      <w:pStyle w:val="ListNumber7"/>
      <w:lvlText w:val="(%8)"/>
      <w:lvlJc w:val="left"/>
      <w:pPr>
        <w:tabs>
          <w:tab w:val="num" w:pos="3384"/>
        </w:tabs>
        <w:ind w:left="3384" w:hanging="432"/>
      </w:pPr>
    </w:lvl>
    <w:lvl w:ilvl="8">
      <w:start w:val="1"/>
      <w:numFmt w:val="lowerRoman"/>
      <w:lvlText w:val="%9."/>
      <w:lvlJc w:val="left"/>
      <w:pPr>
        <w:tabs>
          <w:tab w:val="num" w:pos="3240"/>
        </w:tabs>
        <w:ind w:left="3240" w:hanging="360"/>
      </w:pPr>
    </w:lvl>
  </w:abstractNum>
  <w:abstractNum w:abstractNumId="1" w15:restartNumberingAfterBreak="0">
    <w:nsid w:val="27157CC7"/>
    <w:multiLevelType w:val="multilevel"/>
    <w:tmpl w:val="66B21308"/>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840"/>
        </w:tabs>
        <w:ind w:left="840" w:hanging="360"/>
      </w:pPr>
      <w:rPr>
        <w:rFonts w:hint="default"/>
      </w:rPr>
    </w:lvl>
    <w:lvl w:ilvl="2">
      <w:start w:val="2"/>
      <w:numFmt w:val="decimal"/>
      <w:lvlText w:val="%1.%2.%3"/>
      <w:lvlJc w:val="left"/>
      <w:pPr>
        <w:tabs>
          <w:tab w:val="num" w:pos="1680"/>
        </w:tabs>
        <w:ind w:left="1680" w:hanging="720"/>
      </w:pPr>
      <w:rPr>
        <w:rFonts w:hint="default"/>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3000"/>
        </w:tabs>
        <w:ind w:left="3000" w:hanging="1080"/>
      </w:pPr>
      <w:rPr>
        <w:rFonts w:hint="default"/>
      </w:rPr>
    </w:lvl>
    <w:lvl w:ilvl="5">
      <w:start w:val="1"/>
      <w:numFmt w:val="decimal"/>
      <w:lvlText w:val="%1.%2.%3.%4.%5.%6"/>
      <w:lvlJc w:val="left"/>
      <w:pPr>
        <w:tabs>
          <w:tab w:val="num" w:pos="3480"/>
        </w:tabs>
        <w:ind w:left="348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800"/>
        </w:tabs>
        <w:ind w:left="4800" w:hanging="1440"/>
      </w:pPr>
      <w:rPr>
        <w:rFonts w:hint="default"/>
      </w:rPr>
    </w:lvl>
    <w:lvl w:ilvl="8">
      <w:start w:val="1"/>
      <w:numFmt w:val="decimal"/>
      <w:lvlText w:val="%1.%2.%3.%4.%5.%6.%7.%8.%9"/>
      <w:lvlJc w:val="left"/>
      <w:pPr>
        <w:tabs>
          <w:tab w:val="num" w:pos="5640"/>
        </w:tabs>
        <w:ind w:left="5640" w:hanging="1800"/>
      </w:pPr>
      <w:rPr>
        <w:rFonts w:hint="default"/>
      </w:rPr>
    </w:lvl>
  </w:abstractNum>
  <w:abstractNum w:abstractNumId="2" w15:restartNumberingAfterBreak="0">
    <w:nsid w:val="2E0B212C"/>
    <w:multiLevelType w:val="multilevel"/>
    <w:tmpl w:val="81AC1116"/>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2E7A3999"/>
    <w:multiLevelType w:val="multilevel"/>
    <w:tmpl w:val="D354CD66"/>
    <w:lvl w:ilvl="0">
      <w:start w:val="8"/>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40C74D43"/>
    <w:multiLevelType w:val="multilevel"/>
    <w:tmpl w:val="223A6000"/>
    <w:lvl w:ilvl="0">
      <w:start w:val="1"/>
      <w:numFmt w:val="none"/>
      <w:suff w:val="nothing"/>
      <w:lvlText w:val="%1"/>
      <w:lvlJc w:val="left"/>
      <w:pPr>
        <w:ind w:left="0" w:firstLine="0"/>
      </w:pPr>
    </w:lvl>
    <w:lvl w:ilvl="1">
      <w:start w:val="1"/>
      <w:numFmt w:val="decimal"/>
      <w:pStyle w:val="Heading1"/>
      <w:lvlText w:val="%1%2."/>
      <w:lvlJc w:val="left"/>
      <w:pPr>
        <w:tabs>
          <w:tab w:val="num" w:pos="864"/>
        </w:tabs>
        <w:ind w:left="864" w:hanging="864"/>
      </w:pPr>
      <w:rPr>
        <w:b w:val="0"/>
        <w:i w:val="0"/>
      </w:rPr>
    </w:lvl>
    <w:lvl w:ilvl="2">
      <w:start w:val="1"/>
      <w:numFmt w:val="decimal"/>
      <w:pStyle w:val="Heading2"/>
      <w:lvlText w:val="%1%2.%3"/>
      <w:lvlJc w:val="left"/>
      <w:pPr>
        <w:tabs>
          <w:tab w:val="num" w:pos="864"/>
        </w:tabs>
        <w:ind w:left="864" w:hanging="864"/>
      </w:pPr>
      <w:rPr>
        <w:b w:val="0"/>
        <w:i w:val="0"/>
      </w:rPr>
    </w:lvl>
    <w:lvl w:ilvl="3">
      <w:start w:val="1"/>
      <w:numFmt w:val="decimal"/>
      <w:pStyle w:val="Heading3"/>
      <w:lvlText w:val="%1%2.%3.%4"/>
      <w:lvlJc w:val="left"/>
      <w:pPr>
        <w:tabs>
          <w:tab w:val="num" w:pos="2160"/>
        </w:tabs>
        <w:ind w:left="2160" w:hanging="1296"/>
      </w:pPr>
      <w:rPr>
        <w:b w:val="0"/>
        <w:i w:val="0"/>
      </w:rPr>
    </w:lvl>
    <w:lvl w:ilvl="4">
      <w:start w:val="1"/>
      <w:numFmt w:val="decimal"/>
      <w:pStyle w:val="Heading4"/>
      <w:lvlText w:val="%1%2.%3.%4.%5"/>
      <w:lvlJc w:val="left"/>
      <w:pPr>
        <w:tabs>
          <w:tab w:val="num" w:pos="3240"/>
        </w:tabs>
        <w:ind w:left="2880" w:hanging="720"/>
      </w:pPr>
      <w:rPr>
        <w:b w:val="0"/>
        <w:i w:val="0"/>
      </w:rPr>
    </w:lvl>
    <w:lvl w:ilvl="5">
      <w:start w:val="1"/>
      <w:numFmt w:val="decimal"/>
      <w:pStyle w:val="Heading5"/>
      <w:lvlText w:val="%2.%3.%4.%5.%6"/>
      <w:lvlJc w:val="left"/>
      <w:pPr>
        <w:tabs>
          <w:tab w:val="num" w:pos="3240"/>
        </w:tabs>
        <w:ind w:left="2880" w:hanging="720"/>
      </w:pPr>
    </w:lvl>
    <w:lvl w:ilvl="6">
      <w:start w:val="1"/>
      <w:numFmt w:val="lowerRoman"/>
      <w:pStyle w:val="Heading6"/>
      <w:lvlText w:val="(%7)"/>
      <w:lvlJc w:val="left"/>
      <w:pPr>
        <w:tabs>
          <w:tab w:val="num" w:pos="3600"/>
        </w:tabs>
        <w:ind w:left="3312" w:hanging="432"/>
      </w:pPr>
    </w:lvl>
    <w:lvl w:ilvl="7">
      <w:start w:val="1"/>
      <w:numFmt w:val="lowerLetter"/>
      <w:pStyle w:val="Heading7"/>
      <w:lvlText w:val="(%8)"/>
      <w:lvlJc w:val="left"/>
      <w:pPr>
        <w:tabs>
          <w:tab w:val="num" w:pos="3312"/>
        </w:tabs>
        <w:ind w:left="3312" w:hanging="432"/>
      </w:pPr>
    </w:lvl>
    <w:lvl w:ilvl="8">
      <w:start w:val="1"/>
      <w:numFmt w:val="none"/>
      <w:lvlText w:val="%9"/>
      <w:lvlJc w:val="left"/>
      <w:pPr>
        <w:tabs>
          <w:tab w:val="num" w:pos="3240"/>
        </w:tabs>
        <w:ind w:left="3240" w:hanging="360"/>
      </w:pPr>
    </w:lvl>
  </w:abstractNum>
  <w:abstractNum w:abstractNumId="5" w15:restartNumberingAfterBreak="0">
    <w:nsid w:val="41146249"/>
    <w:multiLevelType w:val="multilevel"/>
    <w:tmpl w:val="9D7AEC14"/>
    <w:lvl w:ilvl="0">
      <w:start w:val="9"/>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15:restartNumberingAfterBreak="0">
    <w:nsid w:val="463931F9"/>
    <w:multiLevelType w:val="multilevel"/>
    <w:tmpl w:val="D6F04AE4"/>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15:restartNumberingAfterBreak="0">
    <w:nsid w:val="47344A93"/>
    <w:multiLevelType w:val="multilevel"/>
    <w:tmpl w:val="77BAA804"/>
    <w:lvl w:ilvl="0">
      <w:start w:val="13"/>
      <w:numFmt w:val="decimal"/>
      <w:lvlText w:val="%1"/>
      <w:lvlJc w:val="left"/>
      <w:pPr>
        <w:tabs>
          <w:tab w:val="num" w:pos="555"/>
        </w:tabs>
        <w:ind w:left="555" w:hanging="555"/>
      </w:pPr>
      <w:rPr>
        <w:rFonts w:hint="default"/>
      </w:rPr>
    </w:lvl>
    <w:lvl w:ilvl="1">
      <w:start w:val="1"/>
      <w:numFmt w:val="decimal"/>
      <w:lvlText w:val="%1.%2"/>
      <w:lvlJc w:val="left"/>
      <w:pPr>
        <w:tabs>
          <w:tab w:val="num" w:pos="904"/>
        </w:tabs>
        <w:ind w:left="904" w:hanging="555"/>
      </w:pPr>
      <w:rPr>
        <w:rFonts w:hint="default"/>
      </w:rPr>
    </w:lvl>
    <w:lvl w:ilvl="2">
      <w:start w:val="2"/>
      <w:numFmt w:val="decimal"/>
      <w:lvlText w:val="%1.%2.%3"/>
      <w:lvlJc w:val="left"/>
      <w:pPr>
        <w:tabs>
          <w:tab w:val="num" w:pos="1418"/>
        </w:tabs>
        <w:ind w:left="1418" w:hanging="720"/>
      </w:pPr>
      <w:rPr>
        <w:rFonts w:hint="default"/>
      </w:rPr>
    </w:lvl>
    <w:lvl w:ilvl="3">
      <w:start w:val="1"/>
      <w:numFmt w:val="decimal"/>
      <w:lvlText w:val="%1.%2.%3.%4"/>
      <w:lvlJc w:val="left"/>
      <w:pPr>
        <w:tabs>
          <w:tab w:val="num" w:pos="1767"/>
        </w:tabs>
        <w:ind w:left="1767" w:hanging="720"/>
      </w:pPr>
      <w:rPr>
        <w:rFonts w:hint="default"/>
      </w:rPr>
    </w:lvl>
    <w:lvl w:ilvl="4">
      <w:start w:val="1"/>
      <w:numFmt w:val="decimal"/>
      <w:lvlText w:val="%1.%2.%3.%4.%5"/>
      <w:lvlJc w:val="left"/>
      <w:pPr>
        <w:tabs>
          <w:tab w:val="num" w:pos="2476"/>
        </w:tabs>
        <w:ind w:left="2476" w:hanging="1080"/>
      </w:pPr>
      <w:rPr>
        <w:rFonts w:hint="default"/>
      </w:rPr>
    </w:lvl>
    <w:lvl w:ilvl="5">
      <w:start w:val="1"/>
      <w:numFmt w:val="decimal"/>
      <w:lvlText w:val="%1.%2.%3.%4.%5.%6"/>
      <w:lvlJc w:val="left"/>
      <w:pPr>
        <w:tabs>
          <w:tab w:val="num" w:pos="2825"/>
        </w:tabs>
        <w:ind w:left="2825" w:hanging="1080"/>
      </w:pPr>
      <w:rPr>
        <w:rFonts w:hint="default"/>
      </w:rPr>
    </w:lvl>
    <w:lvl w:ilvl="6">
      <w:start w:val="1"/>
      <w:numFmt w:val="decimal"/>
      <w:lvlText w:val="%1.%2.%3.%4.%5.%6.%7"/>
      <w:lvlJc w:val="left"/>
      <w:pPr>
        <w:tabs>
          <w:tab w:val="num" w:pos="3534"/>
        </w:tabs>
        <w:ind w:left="3534" w:hanging="1440"/>
      </w:pPr>
      <w:rPr>
        <w:rFonts w:hint="default"/>
      </w:rPr>
    </w:lvl>
    <w:lvl w:ilvl="7">
      <w:start w:val="1"/>
      <w:numFmt w:val="decimal"/>
      <w:lvlText w:val="%1.%2.%3.%4.%5.%6.%7.%8"/>
      <w:lvlJc w:val="left"/>
      <w:pPr>
        <w:tabs>
          <w:tab w:val="num" w:pos="3883"/>
        </w:tabs>
        <w:ind w:left="3883" w:hanging="1440"/>
      </w:pPr>
      <w:rPr>
        <w:rFonts w:hint="default"/>
      </w:rPr>
    </w:lvl>
    <w:lvl w:ilvl="8">
      <w:start w:val="1"/>
      <w:numFmt w:val="decimal"/>
      <w:lvlText w:val="%1.%2.%3.%4.%5.%6.%7.%8.%9"/>
      <w:lvlJc w:val="left"/>
      <w:pPr>
        <w:tabs>
          <w:tab w:val="num" w:pos="4592"/>
        </w:tabs>
        <w:ind w:left="4592" w:hanging="1800"/>
      </w:pPr>
      <w:rPr>
        <w:rFonts w:hint="default"/>
      </w:rPr>
    </w:lvl>
  </w:abstractNum>
  <w:abstractNum w:abstractNumId="8" w15:restartNumberingAfterBreak="0">
    <w:nsid w:val="4DE75CE4"/>
    <w:multiLevelType w:val="multilevel"/>
    <w:tmpl w:val="AEA09B5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9" w15:restartNumberingAfterBreak="0">
    <w:nsid w:val="4DFF7DD7"/>
    <w:multiLevelType w:val="multilevel"/>
    <w:tmpl w:val="66C4D0BA"/>
    <w:lvl w:ilvl="0">
      <w:start w:val="1"/>
      <w:numFmt w:val="none"/>
      <w:suff w:val="nothing"/>
      <w:lvlText w:val="%1"/>
      <w:lvlJc w:val="left"/>
      <w:pPr>
        <w:ind w:left="720" w:hanging="720"/>
      </w:pPr>
    </w:lvl>
    <w:lvl w:ilvl="1">
      <w:start w:val="1"/>
      <w:numFmt w:val="none"/>
      <w:pStyle w:val="RestartSchedules"/>
      <w:lvlText w:val="%1%2"/>
      <w:lvlJc w:val="left"/>
      <w:pPr>
        <w:tabs>
          <w:tab w:val="num" w:pos="864"/>
        </w:tabs>
        <w:ind w:left="864" w:hanging="864"/>
      </w:pPr>
      <w:rPr>
        <w:b w:val="0"/>
        <w:i w:val="0"/>
      </w:rPr>
    </w:lvl>
    <w:lvl w:ilvl="2">
      <w:start w:val="1"/>
      <w:numFmt w:val="decimal"/>
      <w:lvlText w:val="%1%2%3."/>
      <w:lvlJc w:val="left"/>
      <w:pPr>
        <w:tabs>
          <w:tab w:val="num" w:pos="864"/>
        </w:tabs>
        <w:ind w:left="864" w:hanging="864"/>
      </w:pPr>
      <w:rPr>
        <w:b w:val="0"/>
        <w:i w:val="0"/>
      </w:rPr>
    </w:lvl>
    <w:lvl w:ilvl="3">
      <w:start w:val="1"/>
      <w:numFmt w:val="decimal"/>
      <w:lvlText w:val="%1%2%3.%4"/>
      <w:lvlJc w:val="left"/>
      <w:pPr>
        <w:tabs>
          <w:tab w:val="num" w:pos="2160"/>
        </w:tabs>
        <w:ind w:left="2160" w:hanging="1296"/>
      </w:pPr>
      <w:rPr>
        <w:b w:val="0"/>
        <w:i w:val="0"/>
      </w:rPr>
    </w:lvl>
    <w:lvl w:ilvl="4">
      <w:start w:val="1"/>
      <w:numFmt w:val="decimal"/>
      <w:lvlText w:val="%1%2%3.%4.%5"/>
      <w:lvlJc w:val="left"/>
      <w:pPr>
        <w:tabs>
          <w:tab w:val="num" w:pos="2880"/>
        </w:tabs>
        <w:ind w:left="2880" w:hanging="720"/>
      </w:pPr>
      <w:rPr>
        <w:b w:val="0"/>
        <w:i w:val="0"/>
      </w:rPr>
    </w:lvl>
    <w:lvl w:ilvl="5">
      <w:start w:val="1"/>
      <w:numFmt w:val="decimal"/>
      <w:lvlText w:val="%2%3.%4.%5.%6"/>
      <w:lvlJc w:val="left"/>
      <w:pPr>
        <w:tabs>
          <w:tab w:val="num" w:pos="3240"/>
        </w:tabs>
        <w:ind w:left="2880" w:hanging="720"/>
      </w:pPr>
    </w:lvl>
    <w:lvl w:ilvl="6">
      <w:start w:val="1"/>
      <w:numFmt w:val="decimal"/>
      <w:lvlText w:val="%3.%4.%5.%6.%7"/>
      <w:lvlJc w:val="left"/>
      <w:pPr>
        <w:tabs>
          <w:tab w:val="num" w:pos="3960"/>
        </w:tabs>
        <w:ind w:left="3312" w:hanging="432"/>
      </w:pPr>
    </w:lvl>
    <w:lvl w:ilvl="7">
      <w:start w:val="1"/>
      <w:numFmt w:val="lowerRoman"/>
      <w:lvlText w:val="(%8)"/>
      <w:lvlJc w:val="left"/>
      <w:pPr>
        <w:tabs>
          <w:tab w:val="num" w:pos="3600"/>
        </w:tabs>
        <w:ind w:left="3312" w:hanging="432"/>
      </w:pPr>
    </w:lvl>
    <w:lvl w:ilvl="8">
      <w:start w:val="1"/>
      <w:numFmt w:val="lowerLetter"/>
      <w:lvlText w:val="(%9)"/>
      <w:lvlJc w:val="left"/>
      <w:pPr>
        <w:tabs>
          <w:tab w:val="num" w:pos="3240"/>
        </w:tabs>
        <w:ind w:left="3240" w:hanging="360"/>
      </w:pPr>
    </w:lvl>
  </w:abstractNum>
  <w:abstractNum w:abstractNumId="10" w15:restartNumberingAfterBreak="0">
    <w:nsid w:val="629C3E61"/>
    <w:multiLevelType w:val="multilevel"/>
    <w:tmpl w:val="E0F0EE32"/>
    <w:lvl w:ilvl="0">
      <w:start w:val="4"/>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1" w15:restartNumberingAfterBreak="0">
    <w:nsid w:val="7866356D"/>
    <w:multiLevelType w:val="multilevel"/>
    <w:tmpl w:val="AE08DC8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7AAD1477"/>
    <w:multiLevelType w:val="hybridMultilevel"/>
    <w:tmpl w:val="812881CA"/>
    <w:lvl w:ilvl="0" w:tplc="2DF8EA30">
      <w:start w:val="1"/>
      <w:numFmt w:val="bullet"/>
      <w:lvlText w:val=""/>
      <w:lvlJc w:val="left"/>
      <w:pPr>
        <w:tabs>
          <w:tab w:val="num" w:pos="420"/>
        </w:tabs>
        <w:ind w:left="420" w:hanging="360"/>
      </w:pPr>
      <w:rPr>
        <w:rFonts w:ascii="Symbol" w:hAnsi="Symbol" w:hint="default"/>
        <w:color w:val="auto"/>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13" w15:restartNumberingAfterBreak="0">
    <w:nsid w:val="7FA25041"/>
    <w:multiLevelType w:val="multilevel"/>
    <w:tmpl w:val="43BE29C0"/>
    <w:lvl w:ilvl="0">
      <w:start w:val="1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349603026">
    <w:abstractNumId w:val="0"/>
  </w:num>
  <w:num w:numId="2" w16cid:durableId="247349077">
    <w:abstractNumId w:val="9"/>
  </w:num>
  <w:num w:numId="3" w16cid:durableId="1887594844">
    <w:abstractNumId w:val="4"/>
  </w:num>
  <w:num w:numId="4" w16cid:durableId="2026979271">
    <w:abstractNumId w:val="10"/>
  </w:num>
  <w:num w:numId="5" w16cid:durableId="1577591403">
    <w:abstractNumId w:val="3"/>
  </w:num>
  <w:num w:numId="6" w16cid:durableId="1618220357">
    <w:abstractNumId w:val="5"/>
  </w:num>
  <w:num w:numId="7" w16cid:durableId="827864840">
    <w:abstractNumId w:val="11"/>
  </w:num>
  <w:num w:numId="8" w16cid:durableId="1562131544">
    <w:abstractNumId w:val="13"/>
  </w:num>
  <w:num w:numId="9" w16cid:durableId="326128968">
    <w:abstractNumId w:val="1"/>
  </w:num>
  <w:num w:numId="10" w16cid:durableId="624584175">
    <w:abstractNumId w:val="6"/>
  </w:num>
  <w:num w:numId="11" w16cid:durableId="2086605637">
    <w:abstractNumId w:val="12"/>
  </w:num>
  <w:num w:numId="12" w16cid:durableId="346639228">
    <w:abstractNumId w:val="2"/>
  </w:num>
  <w:num w:numId="13" w16cid:durableId="1184903338">
    <w:abstractNumId w:val="8"/>
  </w:num>
  <w:num w:numId="14" w16cid:durableId="1090472507">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uthor">
    <w15:presenceInfo w15:providerId="None" w15:userId="Auth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8" w:dllVersion="513" w:checkStyle="1"/>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20"/>
  <w:displayHorizontalDrawingGridEvery w:val="0"/>
  <w:displayVerticalDrawingGridEvery w:val="0"/>
  <w:doNotUseMarginsForDrawingGridOrigin/>
  <w:noPunctuationKerning/>
  <w:characterSpacingControl w:val="doNotCompress"/>
  <w:hdrShapeDefaults>
    <o:shapedefaults v:ext="edit" spidmax="2382"/>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dgnword-docGUID" w:val="{416CC9C4-F464-4FBD-B1C5-19D79C555AE4}"/>
    <w:docVar w:name="dgnword-eventsink" w:val="883112352"/>
  </w:docVars>
  <w:rsids>
    <w:rsidRoot w:val="000272FC"/>
    <w:rsid w:val="000272FC"/>
    <w:rsid w:val="0005387E"/>
    <w:rsid w:val="0007278E"/>
    <w:rsid w:val="00074ACA"/>
    <w:rsid w:val="001039E0"/>
    <w:rsid w:val="00122B68"/>
    <w:rsid w:val="00141231"/>
    <w:rsid w:val="00162086"/>
    <w:rsid w:val="001703AA"/>
    <w:rsid w:val="001B0948"/>
    <w:rsid w:val="001D48CF"/>
    <w:rsid w:val="001E748E"/>
    <w:rsid w:val="002027B8"/>
    <w:rsid w:val="0023615D"/>
    <w:rsid w:val="0031645F"/>
    <w:rsid w:val="00347580"/>
    <w:rsid w:val="003A384F"/>
    <w:rsid w:val="003C73BA"/>
    <w:rsid w:val="003D4A67"/>
    <w:rsid w:val="003F361A"/>
    <w:rsid w:val="0043316F"/>
    <w:rsid w:val="004471D2"/>
    <w:rsid w:val="00460C1C"/>
    <w:rsid w:val="00527FB8"/>
    <w:rsid w:val="0053709E"/>
    <w:rsid w:val="0054376B"/>
    <w:rsid w:val="00572F80"/>
    <w:rsid w:val="005D51C9"/>
    <w:rsid w:val="006201E8"/>
    <w:rsid w:val="00632C78"/>
    <w:rsid w:val="00657C55"/>
    <w:rsid w:val="00796F1B"/>
    <w:rsid w:val="007B129A"/>
    <w:rsid w:val="007F74BB"/>
    <w:rsid w:val="008329F0"/>
    <w:rsid w:val="00877B4C"/>
    <w:rsid w:val="00894C14"/>
    <w:rsid w:val="008B2315"/>
    <w:rsid w:val="00900BB2"/>
    <w:rsid w:val="00986215"/>
    <w:rsid w:val="009E71E0"/>
    <w:rsid w:val="009F6503"/>
    <w:rsid w:val="009F7B3D"/>
    <w:rsid w:val="00A0130A"/>
    <w:rsid w:val="00A02899"/>
    <w:rsid w:val="00A735F3"/>
    <w:rsid w:val="00A77031"/>
    <w:rsid w:val="00AA1804"/>
    <w:rsid w:val="00AC3C39"/>
    <w:rsid w:val="00B03DCC"/>
    <w:rsid w:val="00B81C8C"/>
    <w:rsid w:val="00C204F6"/>
    <w:rsid w:val="00C7202A"/>
    <w:rsid w:val="00CB74FD"/>
    <w:rsid w:val="00D35F29"/>
    <w:rsid w:val="00D73A20"/>
    <w:rsid w:val="00D937C8"/>
    <w:rsid w:val="00DB5FF8"/>
    <w:rsid w:val="00EA53FB"/>
    <w:rsid w:val="00EB1ABA"/>
    <w:rsid w:val="00EF7E80"/>
    <w:rsid w:val="00F770EE"/>
    <w:rsid w:val="00FC4AE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2382"/>
    <o:shapelayout v:ext="edit">
      <o:idmap v:ext="edit" data="2"/>
    </o:shapelayout>
  </w:shapeDefaults>
  <w:decimalSymbol w:val="."/>
  <w:listSeparator w:val=","/>
  <w14:docId w14:val="32D7E2A6"/>
  <w15:chartTrackingRefBased/>
  <w15:docId w15:val="{1E8B1D68-79C8-418A-B849-C51D2FD39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line="300" w:lineRule="atLeast"/>
      <w:jc w:val="both"/>
    </w:pPr>
    <w:rPr>
      <w:rFonts w:ascii="Arial" w:hAnsi="Arial"/>
      <w:lang w:eastAsia="en-US"/>
    </w:rPr>
  </w:style>
  <w:style w:type="paragraph" w:styleId="Heading1">
    <w:name w:val="heading 1"/>
    <w:basedOn w:val="Normal"/>
    <w:qFormat/>
    <w:pPr>
      <w:numPr>
        <w:ilvl w:val="1"/>
        <w:numId w:val="3"/>
      </w:numPr>
      <w:tabs>
        <w:tab w:val="left" w:pos="720"/>
      </w:tabs>
      <w:outlineLvl w:val="0"/>
    </w:pPr>
    <w:rPr>
      <w:kern w:val="28"/>
    </w:rPr>
  </w:style>
  <w:style w:type="paragraph" w:styleId="Heading2">
    <w:name w:val="heading 2"/>
    <w:basedOn w:val="Normal"/>
    <w:qFormat/>
    <w:pPr>
      <w:numPr>
        <w:ilvl w:val="2"/>
        <w:numId w:val="3"/>
      </w:numPr>
      <w:tabs>
        <w:tab w:val="left" w:pos="720"/>
      </w:tabs>
      <w:outlineLvl w:val="1"/>
    </w:pPr>
  </w:style>
  <w:style w:type="paragraph" w:styleId="Heading3">
    <w:name w:val="heading 3"/>
    <w:basedOn w:val="Normal"/>
    <w:qFormat/>
    <w:pPr>
      <w:numPr>
        <w:ilvl w:val="3"/>
        <w:numId w:val="3"/>
      </w:numPr>
      <w:tabs>
        <w:tab w:val="left" w:pos="1584"/>
      </w:tabs>
      <w:outlineLvl w:val="2"/>
    </w:pPr>
  </w:style>
  <w:style w:type="paragraph" w:styleId="Heading4">
    <w:name w:val="heading 4"/>
    <w:basedOn w:val="Normal"/>
    <w:qFormat/>
    <w:pPr>
      <w:numPr>
        <w:ilvl w:val="4"/>
        <w:numId w:val="3"/>
      </w:numPr>
      <w:tabs>
        <w:tab w:val="left" w:pos="2707"/>
      </w:tabs>
      <w:outlineLvl w:val="3"/>
    </w:pPr>
  </w:style>
  <w:style w:type="paragraph" w:styleId="Heading5">
    <w:name w:val="heading 5"/>
    <w:basedOn w:val="Normal"/>
    <w:qFormat/>
    <w:pPr>
      <w:numPr>
        <w:ilvl w:val="5"/>
        <w:numId w:val="3"/>
      </w:numPr>
      <w:tabs>
        <w:tab w:val="left" w:pos="2700"/>
      </w:tabs>
      <w:outlineLvl w:val="4"/>
    </w:pPr>
  </w:style>
  <w:style w:type="paragraph" w:styleId="Heading6">
    <w:name w:val="heading 6"/>
    <w:basedOn w:val="Normal"/>
    <w:qFormat/>
    <w:pPr>
      <w:numPr>
        <w:ilvl w:val="6"/>
        <w:numId w:val="3"/>
      </w:numPr>
      <w:tabs>
        <w:tab w:val="left" w:pos="3168"/>
      </w:tabs>
      <w:outlineLvl w:val="5"/>
    </w:pPr>
  </w:style>
  <w:style w:type="paragraph" w:styleId="Heading7">
    <w:name w:val="heading 7"/>
    <w:basedOn w:val="Normal"/>
    <w:qFormat/>
    <w:pPr>
      <w:numPr>
        <w:ilvl w:val="7"/>
        <w:numId w:val="3"/>
      </w:numPr>
      <w:tabs>
        <w:tab w:val="left" w:pos="3168"/>
      </w:tabs>
      <w:outlineLvl w:val="6"/>
    </w:pPr>
  </w:style>
  <w:style w:type="paragraph" w:styleId="Heading8">
    <w:name w:val="heading 8"/>
    <w:basedOn w:val="Normal"/>
    <w:next w:val="Normal"/>
    <w:qFormat/>
    <w:pPr>
      <w:keepLines/>
      <w:outlineLvl w:val="7"/>
    </w:pPr>
    <w:rPr>
      <w:i/>
    </w:rPr>
  </w:style>
  <w:style w:type="paragraph" w:styleId="Heading9">
    <w:name w:val="heading 9"/>
    <w:aliases w:val="Heading 9 (defunct)"/>
    <w:basedOn w:val="Normal"/>
    <w:next w:val="Normal"/>
    <w:qFormat/>
    <w:pPr>
      <w:keepLines/>
      <w:ind w:left="720" w:hanging="720"/>
      <w:outlineLvl w:val="8"/>
    </w:pPr>
    <w:rPr>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styleId="BodyText2">
    <w:name w:val="Body Text 2"/>
    <w:basedOn w:val="Normal"/>
    <w:pPr>
      <w:ind w:left="1584"/>
    </w:pPr>
  </w:style>
  <w:style w:type="paragraph" w:styleId="Header">
    <w:name w:val="header"/>
    <w:basedOn w:val="Normal"/>
    <w:pPr>
      <w:tabs>
        <w:tab w:val="center" w:pos="4153"/>
        <w:tab w:val="right" w:pos="8306"/>
      </w:tabs>
    </w:pPr>
    <w:rPr>
      <w:sz w:val="24"/>
    </w:rPr>
  </w:style>
  <w:style w:type="paragraph" w:styleId="Footer">
    <w:name w:val="footer"/>
    <w:basedOn w:val="Normal"/>
    <w:pPr>
      <w:tabs>
        <w:tab w:val="right" w:pos="8505"/>
      </w:tabs>
    </w:pPr>
    <w:rPr>
      <w:sz w:val="16"/>
    </w:rPr>
  </w:style>
  <w:style w:type="character" w:styleId="PageNumber">
    <w:name w:val="page number"/>
    <w:rPr>
      <w:rFonts w:ascii="Arial" w:hAnsi="Arial"/>
      <w:sz w:val="20"/>
    </w:rPr>
  </w:style>
  <w:style w:type="paragraph" w:styleId="BodyTextIndent">
    <w:name w:val="Body Text Indent"/>
    <w:basedOn w:val="Normal"/>
    <w:pPr>
      <w:spacing w:after="120"/>
      <w:ind w:left="283"/>
    </w:pPr>
  </w:style>
  <w:style w:type="paragraph" w:styleId="ListContinue5">
    <w:name w:val="List Continue 5"/>
    <w:basedOn w:val="Normal"/>
    <w:pPr>
      <w:spacing w:after="120"/>
      <w:ind w:left="1415"/>
    </w:pPr>
  </w:style>
  <w:style w:type="paragraph" w:styleId="BodyTextIndent2">
    <w:name w:val="Body Text Indent 2"/>
    <w:basedOn w:val="Normal"/>
    <w:pPr>
      <w:spacing w:after="120" w:line="480" w:lineRule="auto"/>
      <w:ind w:left="283"/>
    </w:pPr>
  </w:style>
  <w:style w:type="paragraph" w:styleId="BodyText3">
    <w:name w:val="Body Text 3"/>
    <w:basedOn w:val="Normal"/>
    <w:pPr>
      <w:ind w:left="2700"/>
    </w:pPr>
  </w:style>
  <w:style w:type="paragraph" w:styleId="BodyTextFirstIndent">
    <w:name w:val="Body Text First Indent"/>
    <w:basedOn w:val="BodyText"/>
    <w:pPr>
      <w:spacing w:line="360" w:lineRule="auto"/>
      <w:ind w:left="0" w:firstLine="210"/>
    </w:pPr>
  </w:style>
  <w:style w:type="paragraph" w:customStyle="1" w:styleId="BodyText4">
    <w:name w:val="Body Text 4"/>
    <w:basedOn w:val="BodyTextFirstIndent"/>
    <w:pPr>
      <w:ind w:left="3168" w:firstLine="0"/>
    </w:pPr>
  </w:style>
  <w:style w:type="paragraph" w:customStyle="1" w:styleId="Schedule">
    <w:name w:val="Schedule"/>
    <w:basedOn w:val="Normal"/>
    <w:next w:val="ScheduleTitle"/>
    <w:pPr>
      <w:pageBreakBefore/>
      <w:jc w:val="center"/>
    </w:pPr>
    <w:rPr>
      <w:b/>
      <w:caps/>
    </w:rPr>
  </w:style>
  <w:style w:type="paragraph" w:customStyle="1" w:styleId="ScheduleTitle">
    <w:name w:val="Schedule Title"/>
    <w:basedOn w:val="Normal"/>
    <w:next w:val="SchedulePageTitle"/>
    <w:pPr>
      <w:jc w:val="center"/>
    </w:pPr>
    <w:rPr>
      <w:b/>
    </w:rPr>
  </w:style>
  <w:style w:type="paragraph" w:customStyle="1" w:styleId="SchedulePageTitle">
    <w:name w:val="Schedule Page Title"/>
    <w:basedOn w:val="ScheduleTitle"/>
    <w:next w:val="Schedule1"/>
    <w:pPr>
      <w:ind w:left="720" w:hanging="720"/>
      <w:outlineLvl w:val="0"/>
    </w:pPr>
  </w:style>
  <w:style w:type="paragraph" w:customStyle="1" w:styleId="Schedule1">
    <w:name w:val="Schedule 1"/>
    <w:basedOn w:val="Heading1"/>
    <w:pPr>
      <w:numPr>
        <w:ilvl w:val="0"/>
        <w:numId w:val="0"/>
      </w:numPr>
      <w:ind w:left="720" w:hanging="720"/>
      <w:outlineLvl w:val="2"/>
    </w:pPr>
  </w:style>
  <w:style w:type="paragraph" w:customStyle="1" w:styleId="Contents">
    <w:name w:val="Contents"/>
    <w:basedOn w:val="Normal"/>
    <w:next w:val="Normal"/>
    <w:pPr>
      <w:spacing w:after="480" w:line="240" w:lineRule="auto"/>
      <w:outlineLvl w:val="0"/>
    </w:pPr>
    <w:rPr>
      <w:sz w:val="40"/>
    </w:rPr>
  </w:style>
  <w:style w:type="paragraph" w:styleId="ListBullet">
    <w:name w:val="List Bullet"/>
    <w:basedOn w:val="Normal"/>
    <w:autoRedefine/>
    <w:pPr>
      <w:tabs>
        <w:tab w:val="num" w:pos="900"/>
      </w:tabs>
      <w:ind w:left="900" w:hanging="900"/>
    </w:pPr>
  </w:style>
  <w:style w:type="paragraph" w:customStyle="1" w:styleId="Schedule2">
    <w:name w:val="Schedule 2"/>
    <w:basedOn w:val="Heading2"/>
    <w:pPr>
      <w:numPr>
        <w:ilvl w:val="0"/>
        <w:numId w:val="0"/>
      </w:numPr>
      <w:ind w:left="720" w:hanging="720"/>
      <w:outlineLvl w:val="3"/>
    </w:pPr>
  </w:style>
  <w:style w:type="paragraph" w:customStyle="1" w:styleId="Schedule3">
    <w:name w:val="Schedule 3"/>
    <w:basedOn w:val="Heading3"/>
    <w:pPr>
      <w:numPr>
        <w:ilvl w:val="0"/>
        <w:numId w:val="0"/>
      </w:numPr>
      <w:ind w:left="1584" w:hanging="864"/>
      <w:outlineLvl w:val="4"/>
    </w:pPr>
  </w:style>
  <w:style w:type="paragraph" w:customStyle="1" w:styleId="Schedule4">
    <w:name w:val="Schedule 4"/>
    <w:basedOn w:val="Heading4"/>
    <w:pPr>
      <w:numPr>
        <w:ilvl w:val="0"/>
        <w:numId w:val="0"/>
      </w:numPr>
      <w:ind w:left="2707" w:hanging="1123"/>
      <w:outlineLvl w:val="5"/>
    </w:pPr>
  </w:style>
  <w:style w:type="paragraph" w:customStyle="1" w:styleId="Schedule5">
    <w:name w:val="Schedule 5"/>
    <w:basedOn w:val="Heading5"/>
    <w:pPr>
      <w:numPr>
        <w:ilvl w:val="0"/>
        <w:numId w:val="0"/>
      </w:numPr>
      <w:ind w:left="2707" w:hanging="1123"/>
      <w:outlineLvl w:val="6"/>
    </w:pPr>
  </w:style>
  <w:style w:type="paragraph" w:styleId="TOC2">
    <w:name w:val="toc 2"/>
    <w:basedOn w:val="Normal"/>
    <w:next w:val="Normal"/>
    <w:autoRedefine/>
    <w:semiHidden/>
    <w:pPr>
      <w:tabs>
        <w:tab w:val="left" w:pos="720"/>
        <w:tab w:val="right" w:pos="8505"/>
      </w:tabs>
      <w:spacing w:before="240" w:after="0" w:line="240" w:lineRule="exact"/>
      <w:ind w:left="720" w:hanging="720"/>
    </w:pPr>
    <w:rPr>
      <w:caps/>
      <w:noProof/>
    </w:rPr>
  </w:style>
  <w:style w:type="paragraph" w:customStyle="1" w:styleId="Schedule6">
    <w:name w:val="Schedule 6"/>
    <w:basedOn w:val="Heading6"/>
    <w:pPr>
      <w:numPr>
        <w:ilvl w:val="0"/>
        <w:numId w:val="0"/>
      </w:numPr>
      <w:ind w:left="3168" w:hanging="461"/>
      <w:outlineLvl w:val="7"/>
    </w:pPr>
  </w:style>
  <w:style w:type="paragraph" w:customStyle="1" w:styleId="Schedule7">
    <w:name w:val="Schedule 7"/>
    <w:basedOn w:val="Heading7"/>
    <w:pPr>
      <w:numPr>
        <w:ilvl w:val="0"/>
        <w:numId w:val="0"/>
      </w:numPr>
      <w:ind w:left="3168" w:hanging="461"/>
      <w:outlineLvl w:val="8"/>
    </w:pPr>
  </w:style>
  <w:style w:type="paragraph" w:styleId="TOC1">
    <w:name w:val="toc 1"/>
    <w:basedOn w:val="Normal"/>
    <w:next w:val="Normal"/>
    <w:autoRedefine/>
    <w:semiHidden/>
    <w:pPr>
      <w:tabs>
        <w:tab w:val="left" w:pos="720"/>
        <w:tab w:val="right" w:leader="underscore" w:pos="8505"/>
      </w:tabs>
      <w:spacing w:before="240" w:after="0" w:line="240" w:lineRule="auto"/>
      <w:ind w:left="720" w:hanging="720"/>
    </w:pPr>
    <w:rPr>
      <w:caps/>
      <w:noProof/>
    </w:rPr>
  </w:style>
  <w:style w:type="paragraph" w:styleId="TOC3">
    <w:name w:val="toc 3"/>
    <w:basedOn w:val="Normal"/>
    <w:next w:val="Normal"/>
    <w:autoRedefine/>
    <w:semiHidden/>
    <w:pPr>
      <w:tabs>
        <w:tab w:val="right" w:pos="8505"/>
      </w:tabs>
      <w:spacing w:after="0" w:line="240" w:lineRule="exact"/>
      <w:ind w:left="720"/>
    </w:pPr>
    <w:rPr>
      <w:noProof/>
    </w:rPr>
  </w:style>
  <w:style w:type="paragraph" w:styleId="TOC4">
    <w:name w:val="toc 4"/>
    <w:basedOn w:val="Normal"/>
    <w:next w:val="Normal"/>
    <w:autoRedefine/>
    <w:semiHidden/>
    <w:pPr>
      <w:tabs>
        <w:tab w:val="right" w:leader="underscore" w:pos="8505"/>
      </w:tabs>
      <w:spacing w:after="0" w:line="240" w:lineRule="exact"/>
      <w:ind w:left="720"/>
    </w:pPr>
  </w:style>
  <w:style w:type="paragraph" w:styleId="TOC5">
    <w:name w:val="toc 5"/>
    <w:basedOn w:val="TOC1"/>
    <w:next w:val="Normal"/>
    <w:autoRedefine/>
    <w:semiHidden/>
  </w:style>
  <w:style w:type="paragraph" w:styleId="TOC6">
    <w:name w:val="toc 6"/>
    <w:basedOn w:val="TOC7"/>
    <w:next w:val="Normal"/>
    <w:autoRedefine/>
    <w:semiHidden/>
  </w:style>
  <w:style w:type="paragraph" w:styleId="TOC7">
    <w:name w:val="toc 7"/>
    <w:basedOn w:val="Normal"/>
    <w:next w:val="Normal"/>
    <w:autoRedefine/>
    <w:semiHidden/>
    <w:pPr>
      <w:tabs>
        <w:tab w:val="left" w:pos="1440"/>
        <w:tab w:val="left" w:pos="1680"/>
        <w:tab w:val="right" w:pos="8505"/>
      </w:tabs>
      <w:spacing w:after="0" w:line="240" w:lineRule="auto"/>
      <w:ind w:left="1440" w:hanging="720"/>
    </w:pPr>
    <w:rPr>
      <w:noProof/>
    </w:rPr>
  </w:style>
  <w:style w:type="paragraph" w:styleId="TOC8">
    <w:name w:val="toc 8"/>
    <w:basedOn w:val="Normal"/>
    <w:next w:val="Normal"/>
    <w:autoRedefine/>
    <w:semiHidden/>
    <w:pPr>
      <w:ind w:left="1680"/>
    </w:pPr>
  </w:style>
  <w:style w:type="paragraph" w:styleId="TOC9">
    <w:name w:val="toc 9"/>
    <w:basedOn w:val="Normal"/>
    <w:next w:val="Normal"/>
    <w:autoRedefine/>
    <w:semiHidden/>
    <w:rPr>
      <w:rFonts w:cs="Arial"/>
      <w:snapToGrid w:val="0"/>
    </w:rPr>
  </w:style>
  <w:style w:type="paragraph" w:customStyle="1" w:styleId="Restart">
    <w:name w:val="Restart"/>
    <w:basedOn w:val="Heading1"/>
    <w:next w:val="Heading1"/>
    <w:pPr>
      <w:numPr>
        <w:ilvl w:val="0"/>
        <w:numId w:val="0"/>
      </w:numPr>
      <w:spacing w:after="0" w:line="14" w:lineRule="exact"/>
    </w:pPr>
    <w:rPr>
      <w:b/>
      <w:caps/>
    </w:rPr>
  </w:style>
  <w:style w:type="paragraph" w:styleId="ListNumber">
    <w:name w:val="List Number"/>
    <w:basedOn w:val="Normal"/>
    <w:pPr>
      <w:tabs>
        <w:tab w:val="num" w:pos="900"/>
      </w:tabs>
      <w:ind w:left="907" w:hanging="907"/>
      <w:outlineLvl w:val="1"/>
    </w:pPr>
  </w:style>
  <w:style w:type="paragraph" w:styleId="ListNumber2">
    <w:name w:val="List Number 2"/>
    <w:basedOn w:val="Normal"/>
    <w:pPr>
      <w:numPr>
        <w:ilvl w:val="2"/>
        <w:numId w:val="1"/>
      </w:numPr>
      <w:tabs>
        <w:tab w:val="clear" w:pos="864"/>
        <w:tab w:val="num" w:pos="720"/>
      </w:tabs>
      <w:ind w:left="720" w:hanging="720"/>
      <w:outlineLvl w:val="2"/>
    </w:pPr>
  </w:style>
  <w:style w:type="paragraph" w:styleId="ListNumber3">
    <w:name w:val="List Number 3"/>
    <w:basedOn w:val="Normal"/>
    <w:pPr>
      <w:numPr>
        <w:ilvl w:val="3"/>
        <w:numId w:val="1"/>
      </w:numPr>
      <w:tabs>
        <w:tab w:val="clear" w:pos="2160"/>
        <w:tab w:val="left" w:pos="1584"/>
      </w:tabs>
      <w:ind w:left="1584" w:hanging="864"/>
      <w:outlineLvl w:val="3"/>
    </w:pPr>
  </w:style>
  <w:style w:type="paragraph" w:styleId="ListNumber4">
    <w:name w:val="List Number 4"/>
    <w:basedOn w:val="Normal"/>
    <w:pPr>
      <w:numPr>
        <w:ilvl w:val="4"/>
        <w:numId w:val="1"/>
      </w:numPr>
      <w:tabs>
        <w:tab w:val="clear" w:pos="3240"/>
        <w:tab w:val="num" w:pos="2700"/>
      </w:tabs>
      <w:ind w:left="2707" w:hanging="1123"/>
      <w:outlineLvl w:val="4"/>
    </w:pPr>
  </w:style>
  <w:style w:type="paragraph" w:styleId="ListNumber5">
    <w:name w:val="List Number 5"/>
    <w:basedOn w:val="Normal"/>
    <w:pPr>
      <w:numPr>
        <w:ilvl w:val="5"/>
        <w:numId w:val="1"/>
      </w:numPr>
      <w:tabs>
        <w:tab w:val="clear" w:pos="3240"/>
        <w:tab w:val="num" w:pos="2700"/>
      </w:tabs>
      <w:ind w:left="2707" w:hanging="1123"/>
      <w:outlineLvl w:val="5"/>
    </w:pPr>
  </w:style>
  <w:style w:type="paragraph" w:customStyle="1" w:styleId="ListNumber6">
    <w:name w:val="List Number 6"/>
    <w:basedOn w:val="ListNumber5"/>
    <w:pPr>
      <w:numPr>
        <w:ilvl w:val="6"/>
      </w:numPr>
      <w:tabs>
        <w:tab w:val="clear" w:pos="3672"/>
        <w:tab w:val="num" w:pos="3150"/>
      </w:tabs>
      <w:ind w:left="3168" w:hanging="461"/>
      <w:outlineLvl w:val="6"/>
    </w:pPr>
  </w:style>
  <w:style w:type="paragraph" w:customStyle="1" w:styleId="ListNumber7">
    <w:name w:val="List Number 7"/>
    <w:basedOn w:val="ListNumber6"/>
    <w:pPr>
      <w:numPr>
        <w:ilvl w:val="7"/>
      </w:numPr>
      <w:tabs>
        <w:tab w:val="clear" w:pos="3384"/>
        <w:tab w:val="num" w:pos="3150"/>
      </w:tabs>
      <w:ind w:left="3168" w:hanging="461"/>
      <w:outlineLvl w:val="7"/>
    </w:pPr>
  </w:style>
  <w:style w:type="paragraph" w:customStyle="1" w:styleId="ListNumber1">
    <w:name w:val="List Number 1"/>
    <w:basedOn w:val="ListNumber"/>
    <w:pPr>
      <w:tabs>
        <w:tab w:val="clear" w:pos="900"/>
        <w:tab w:val="num" w:pos="720"/>
      </w:tabs>
      <w:ind w:left="720" w:hanging="720"/>
    </w:pPr>
  </w:style>
  <w:style w:type="paragraph" w:customStyle="1" w:styleId="TOCLevel2">
    <w:name w:val="TOC Level 2"/>
    <w:basedOn w:val="Heading2"/>
    <w:next w:val="Heading2"/>
    <w:pPr>
      <w:keepNext/>
    </w:pPr>
    <w:rPr>
      <w:b/>
    </w:rPr>
  </w:style>
  <w:style w:type="paragraph" w:customStyle="1" w:styleId="TOCLevel1">
    <w:name w:val="TOC Level 1"/>
    <w:basedOn w:val="Heading1"/>
    <w:next w:val="TOCLevel2"/>
    <w:pPr>
      <w:keepNext/>
      <w:tabs>
        <w:tab w:val="num" w:pos="720"/>
      </w:tabs>
    </w:pPr>
    <w:rPr>
      <w:b/>
      <w:caps/>
    </w:rPr>
  </w:style>
  <w:style w:type="paragraph" w:customStyle="1" w:styleId="TOCLevel3">
    <w:name w:val="TOC Level 3"/>
    <w:basedOn w:val="Heading3"/>
    <w:next w:val="Heading3"/>
    <w:pPr>
      <w:keepNext/>
    </w:pPr>
    <w:rPr>
      <w:b/>
    </w:rPr>
  </w:style>
  <w:style w:type="paragraph" w:customStyle="1" w:styleId="TOCLevel4">
    <w:name w:val="TOC Level 4"/>
    <w:basedOn w:val="Heading4"/>
    <w:next w:val="Heading4"/>
    <w:pPr>
      <w:keepNext/>
    </w:pPr>
    <w:rPr>
      <w:b/>
    </w:rPr>
  </w:style>
  <w:style w:type="paragraph" w:customStyle="1" w:styleId="TOCSchedule1">
    <w:name w:val="TOC Schedule 1"/>
    <w:basedOn w:val="Schedule1"/>
    <w:next w:val="TOCSchedule2"/>
    <w:pPr>
      <w:keepNext/>
    </w:pPr>
    <w:rPr>
      <w:b/>
      <w:caps/>
    </w:rPr>
  </w:style>
  <w:style w:type="paragraph" w:customStyle="1" w:styleId="TOCSchedule2">
    <w:name w:val="TOC Schedule 2"/>
    <w:basedOn w:val="Schedule2"/>
    <w:next w:val="Schedule2"/>
    <w:pPr>
      <w:keepNext/>
    </w:pPr>
    <w:rPr>
      <w:b/>
    </w:rPr>
  </w:style>
  <w:style w:type="paragraph" w:customStyle="1" w:styleId="TOCSchedule3">
    <w:name w:val="TOC Schedule 3"/>
    <w:basedOn w:val="Schedule3"/>
    <w:next w:val="Schedule3"/>
    <w:pPr>
      <w:keepNext/>
      <w:ind w:left="0" w:firstLine="0"/>
    </w:pPr>
    <w:rPr>
      <w:b/>
    </w:rPr>
  </w:style>
  <w:style w:type="paragraph" w:customStyle="1" w:styleId="TOCSchedule4">
    <w:name w:val="TOC Schedule 4"/>
    <w:basedOn w:val="Schedule4"/>
    <w:next w:val="Schedule4"/>
    <w:pPr>
      <w:keepNext/>
    </w:pPr>
    <w:rPr>
      <w:b/>
    </w:rPr>
  </w:style>
  <w:style w:type="paragraph" w:customStyle="1" w:styleId="LetterRefs2">
    <w:name w:val="LetterRefs2"/>
    <w:basedOn w:val="Normal"/>
    <w:pPr>
      <w:tabs>
        <w:tab w:val="left" w:pos="1132"/>
      </w:tabs>
      <w:spacing w:after="0" w:line="170" w:lineRule="atLeast"/>
    </w:pPr>
    <w:rPr>
      <w:sz w:val="16"/>
    </w:rPr>
  </w:style>
  <w:style w:type="paragraph" w:customStyle="1" w:styleId="col1Definition">
    <w:name w:val="col1Definition"/>
    <w:basedOn w:val="Definition"/>
    <w:pPr>
      <w:tabs>
        <w:tab w:val="clear" w:pos="4680"/>
      </w:tabs>
      <w:ind w:left="720" w:firstLine="0"/>
    </w:pPr>
  </w:style>
  <w:style w:type="paragraph" w:customStyle="1" w:styleId="Definition">
    <w:name w:val="Definition"/>
    <w:basedOn w:val="Normal"/>
    <w:pPr>
      <w:tabs>
        <w:tab w:val="left" w:pos="4680"/>
      </w:tabs>
      <w:ind w:left="4680" w:hanging="3960"/>
    </w:pPr>
    <w:rPr>
      <w:b/>
    </w:rPr>
  </w:style>
  <w:style w:type="paragraph" w:styleId="ListBullet2">
    <w:name w:val="List Bullet 2"/>
    <w:basedOn w:val="Normal"/>
    <w:autoRedefine/>
    <w:pPr>
      <w:tabs>
        <w:tab w:val="num" w:pos="1800"/>
      </w:tabs>
      <w:ind w:left="1800" w:hanging="900"/>
    </w:pPr>
  </w:style>
  <w:style w:type="paragraph" w:customStyle="1" w:styleId="PartyDetail">
    <w:name w:val="Party Detail"/>
    <w:basedOn w:val="Normal"/>
    <w:pPr>
      <w:spacing w:after="0" w:line="240" w:lineRule="auto"/>
    </w:pPr>
    <w:rPr>
      <w:caps/>
    </w:rPr>
  </w:style>
  <w:style w:type="paragraph" w:customStyle="1" w:styleId="LetterRefs">
    <w:name w:val="LetterRefs"/>
    <w:basedOn w:val="Normal"/>
    <w:pPr>
      <w:tabs>
        <w:tab w:val="left" w:pos="1132"/>
      </w:tabs>
      <w:spacing w:before="40" w:after="0" w:line="240" w:lineRule="auto"/>
      <w:jc w:val="left"/>
    </w:pPr>
    <w:rPr>
      <w:b/>
      <w:sz w:val="16"/>
    </w:rPr>
  </w:style>
  <w:style w:type="paragraph" w:customStyle="1" w:styleId="frtAddress">
    <w:name w:val="frtAddress"/>
    <w:basedOn w:val="Normal"/>
    <w:pPr>
      <w:jc w:val="center"/>
    </w:pPr>
  </w:style>
  <w:style w:type="paragraph" w:customStyle="1" w:styleId="frtEmail">
    <w:name w:val="frtEmail"/>
    <w:basedOn w:val="Normal"/>
    <w:pPr>
      <w:jc w:val="center"/>
    </w:pPr>
  </w:style>
  <w:style w:type="paragraph" w:customStyle="1" w:styleId="frtRef">
    <w:name w:val="frtRef"/>
    <w:basedOn w:val="Normal"/>
    <w:pPr>
      <w:jc w:val="center"/>
    </w:pPr>
  </w:style>
  <w:style w:type="paragraph" w:customStyle="1" w:styleId="BackSheet1">
    <w:name w:val="BackSheet1"/>
    <w:basedOn w:val="Normal"/>
    <w:pPr>
      <w:tabs>
        <w:tab w:val="right" w:pos="4708"/>
      </w:tabs>
      <w:spacing w:after="0"/>
    </w:pPr>
    <w:rPr>
      <w:b/>
      <w:snapToGrid w:val="0"/>
    </w:rPr>
  </w:style>
  <w:style w:type="paragraph" w:customStyle="1" w:styleId="Backsheet2">
    <w:name w:val="Backsheet2"/>
    <w:basedOn w:val="Normal"/>
    <w:pPr>
      <w:pBdr>
        <w:top w:val="double" w:sz="4" w:space="12" w:color="auto"/>
        <w:bottom w:val="double" w:sz="4" w:space="12" w:color="auto"/>
      </w:pBdr>
      <w:tabs>
        <w:tab w:val="left" w:pos="-1094"/>
        <w:tab w:val="left" w:pos="-720"/>
        <w:tab w:val="left" w:pos="0"/>
        <w:tab w:val="left" w:pos="720"/>
        <w:tab w:val="left" w:pos="1584"/>
        <w:tab w:val="left" w:pos="2700"/>
        <w:tab w:val="left" w:pos="3150"/>
      </w:tabs>
      <w:spacing w:before="240"/>
      <w:jc w:val="center"/>
    </w:pPr>
    <w:rPr>
      <w:b/>
      <w:caps/>
      <w:snapToGrid w:val="0"/>
    </w:rPr>
  </w:style>
  <w:style w:type="paragraph" w:customStyle="1" w:styleId="Backsheet3">
    <w:name w:val="Backsheet3"/>
    <w:basedOn w:val="Normal"/>
    <w:pPr>
      <w:tabs>
        <w:tab w:val="left" w:pos="-1094"/>
        <w:tab w:val="left" w:pos="-720"/>
        <w:tab w:val="left" w:pos="0"/>
        <w:tab w:val="left" w:pos="720"/>
        <w:tab w:val="left" w:pos="1584"/>
        <w:tab w:val="left" w:pos="2700"/>
        <w:tab w:val="left" w:pos="3150"/>
      </w:tabs>
      <w:spacing w:after="0"/>
      <w:jc w:val="center"/>
    </w:pPr>
    <w:rPr>
      <w:snapToGrid w:val="0"/>
    </w:rPr>
  </w:style>
  <w:style w:type="paragraph" w:customStyle="1" w:styleId="NormalS">
    <w:name w:val="NormalS"/>
    <w:basedOn w:val="Normal"/>
    <w:pPr>
      <w:spacing w:after="0"/>
    </w:pPr>
  </w:style>
  <w:style w:type="paragraph" w:customStyle="1" w:styleId="FrtCounterPart">
    <w:name w:val="FrtCounterPart"/>
    <w:basedOn w:val="NormalS"/>
    <w:rPr>
      <w:b/>
    </w:rPr>
  </w:style>
  <w:style w:type="paragraph" w:styleId="EnvelopeAddress">
    <w:name w:val="envelope address"/>
    <w:basedOn w:val="Normal"/>
    <w:pPr>
      <w:framePr w:w="7920" w:h="1980" w:hRule="exact" w:hSpace="180" w:wrap="auto" w:hAnchor="page" w:xAlign="center" w:yAlign="bottom"/>
      <w:spacing w:after="0"/>
      <w:ind w:left="2880"/>
    </w:pPr>
  </w:style>
  <w:style w:type="paragraph" w:styleId="EnvelopeReturn">
    <w:name w:val="envelope return"/>
    <w:basedOn w:val="Normal"/>
    <w:pPr>
      <w:spacing w:after="0"/>
    </w:pPr>
  </w:style>
  <w:style w:type="paragraph" w:styleId="Index4">
    <w:name w:val="index 4"/>
    <w:basedOn w:val="Normal"/>
    <w:next w:val="Normal"/>
    <w:autoRedefine/>
    <w:semiHidden/>
    <w:pPr>
      <w:ind w:left="960" w:hanging="240"/>
    </w:pPr>
  </w:style>
  <w:style w:type="paragraph" w:customStyle="1" w:styleId="col2Definition">
    <w:name w:val="col2Definition"/>
    <w:basedOn w:val="Definition"/>
    <w:pPr>
      <w:tabs>
        <w:tab w:val="clear" w:pos="4680"/>
      </w:tabs>
      <w:ind w:left="0" w:firstLine="0"/>
    </w:pPr>
    <w:rPr>
      <w:b w:val="0"/>
    </w:rPr>
  </w:style>
  <w:style w:type="paragraph" w:customStyle="1" w:styleId="FrontNormal">
    <w:name w:val="FrontNormal"/>
    <w:basedOn w:val="Normal"/>
    <w:pPr>
      <w:pBdr>
        <w:bottom w:val="single" w:sz="8" w:space="1" w:color="auto"/>
      </w:pBdr>
      <w:tabs>
        <w:tab w:val="right" w:pos="7290"/>
      </w:tabs>
      <w:ind w:left="1620" w:right="1736"/>
    </w:pPr>
    <w:rPr>
      <w:b/>
    </w:rPr>
  </w:style>
  <w:style w:type="paragraph" w:customStyle="1" w:styleId="TableHeading2">
    <w:name w:val="Table Heading 2"/>
    <w:basedOn w:val="Heading2"/>
    <w:pPr>
      <w:numPr>
        <w:ilvl w:val="0"/>
        <w:numId w:val="0"/>
      </w:numPr>
      <w:tabs>
        <w:tab w:val="clear" w:pos="720"/>
        <w:tab w:val="num" w:pos="1080"/>
      </w:tabs>
      <w:ind w:left="1080" w:hanging="864"/>
    </w:pPr>
  </w:style>
  <w:style w:type="paragraph" w:customStyle="1" w:styleId="RestartSchedules">
    <w:name w:val="Restart Schedules"/>
    <w:basedOn w:val="Restart"/>
    <w:next w:val="Schedule1"/>
    <w:pPr>
      <w:numPr>
        <w:ilvl w:val="1"/>
        <w:numId w:val="2"/>
      </w:numPr>
      <w:outlineLvl w:val="1"/>
    </w:pPr>
  </w:style>
  <w:style w:type="paragraph" w:customStyle="1" w:styleId="ScheduleDot">
    <w:name w:val="Schedule Dot"/>
    <w:basedOn w:val="Schedule"/>
    <w:next w:val="ScheduleTitle"/>
  </w:style>
  <w:style w:type="paragraph" w:customStyle="1" w:styleId="SubScheduleDot">
    <w:name w:val="Sub Schedule Dot"/>
    <w:basedOn w:val="ScheduleDot"/>
    <w:next w:val="SubScheduleTitle"/>
  </w:style>
  <w:style w:type="paragraph" w:customStyle="1" w:styleId="SubScheduleTitle">
    <w:name w:val="Sub Schedule Title"/>
    <w:basedOn w:val="ScheduleTitle"/>
    <w:next w:val="SubSchedulePageTitle"/>
  </w:style>
  <w:style w:type="paragraph" w:customStyle="1" w:styleId="SubSchedulePageTitle">
    <w:name w:val="Sub Schedule Page Title"/>
    <w:basedOn w:val="SchedulePageTitle"/>
    <w:next w:val="Schedule1"/>
  </w:style>
  <w:style w:type="paragraph" w:customStyle="1" w:styleId="SubSchedule">
    <w:name w:val="Sub Schedule"/>
    <w:basedOn w:val="Schedule"/>
    <w:next w:val="SubScheduleTitle"/>
  </w:style>
  <w:style w:type="paragraph" w:customStyle="1" w:styleId="TableHeading1">
    <w:name w:val="Table Heading 1"/>
    <w:basedOn w:val="Heading1"/>
    <w:pPr>
      <w:numPr>
        <w:ilvl w:val="0"/>
        <w:numId w:val="0"/>
      </w:numPr>
      <w:tabs>
        <w:tab w:val="left" w:pos="1350"/>
      </w:tabs>
      <w:ind w:left="810"/>
    </w:pPr>
  </w:style>
  <w:style w:type="paragraph" w:customStyle="1" w:styleId="Skip">
    <w:name w:val="Skip"/>
    <w:basedOn w:val="Normal"/>
    <w:pPr>
      <w:spacing w:after="0" w:line="20" w:lineRule="exact"/>
    </w:pPr>
  </w:style>
  <w:style w:type="paragraph" w:customStyle="1" w:styleId="Person">
    <w:name w:val="Person"/>
    <w:basedOn w:val="Normal"/>
    <w:pPr>
      <w:ind w:left="2160"/>
    </w:pPr>
    <w:rPr>
      <w:b/>
      <w:caps/>
      <w:sz w:val="24"/>
    </w:rPr>
  </w:style>
  <w:style w:type="paragraph" w:customStyle="1" w:styleId="LitCoverDetails">
    <w:name w:val="LitCoverDetails"/>
    <w:basedOn w:val="Normal"/>
    <w:pPr>
      <w:spacing w:before="240"/>
      <w:jc w:val="center"/>
    </w:pPr>
    <w:rPr>
      <w:b/>
      <w:caps/>
      <w:sz w:val="24"/>
    </w:rPr>
  </w:style>
  <w:style w:type="paragraph" w:customStyle="1" w:styleId="litRight">
    <w:name w:val="litRight"/>
    <w:basedOn w:val="Normal"/>
    <w:pPr>
      <w:spacing w:line="240" w:lineRule="atLeast"/>
      <w:jc w:val="right"/>
    </w:pPr>
    <w:rPr>
      <w:b/>
      <w:u w:val="single"/>
    </w:rPr>
  </w:style>
  <w:style w:type="paragraph" w:customStyle="1" w:styleId="frtLogo">
    <w:name w:val="frtLogo"/>
    <w:basedOn w:val="Normal"/>
    <w:pPr>
      <w:spacing w:after="120" w:line="240" w:lineRule="auto"/>
      <w:ind w:left="-108"/>
      <w:jc w:val="center"/>
    </w:pPr>
    <w:rPr>
      <w:rFonts w:ascii="Olswang Logo" w:hAnsi="Olswang Logo"/>
      <w:b/>
      <w:noProof/>
      <w:position w:val="10"/>
      <w:sz w:val="44"/>
    </w:rPr>
  </w:style>
  <w:style w:type="paragraph" w:customStyle="1" w:styleId="PartyDetail0">
    <w:name w:val="PartyDetail"/>
    <w:basedOn w:val="BackSheet1"/>
    <w:pPr>
      <w:ind w:left="1134" w:hanging="1134"/>
    </w:pPr>
    <w:rPr>
      <w:b w:val="0"/>
      <w:sz w:val="24"/>
    </w:rPr>
  </w:style>
  <w:style w:type="paragraph" w:styleId="BodyTextIndent3">
    <w:name w:val="Body Text Indent 3"/>
    <w:basedOn w:val="Normal"/>
    <w:pPr>
      <w:tabs>
        <w:tab w:val="left" w:pos="709"/>
      </w:tabs>
      <w:spacing w:line="360" w:lineRule="auto"/>
      <w:ind w:left="705" w:hanging="705"/>
      <w:jc w:val="left"/>
    </w:pPr>
  </w:style>
  <w:style w:type="paragraph" w:customStyle="1" w:styleId="ContentTitle">
    <w:name w:val="ContentTitle"/>
    <w:basedOn w:val="Restart"/>
    <w:pPr>
      <w:tabs>
        <w:tab w:val="clear" w:pos="720"/>
        <w:tab w:val="right" w:pos="8505"/>
      </w:tabs>
      <w:spacing w:after="240" w:line="360" w:lineRule="auto"/>
    </w:pPr>
    <w:rPr>
      <w:caps w:val="0"/>
      <w:kern w:val="0"/>
    </w:rPr>
  </w:style>
  <w:style w:type="paragraph" w:customStyle="1" w:styleId="LogoText">
    <w:name w:val="LogoText"/>
    <w:basedOn w:val="Normal"/>
    <w:pPr>
      <w:spacing w:before="40" w:after="0" w:line="170" w:lineRule="exact"/>
    </w:pPr>
    <w:rPr>
      <w:sz w:val="16"/>
    </w:rPr>
  </w:style>
  <w:style w:type="paragraph" w:styleId="FootnoteText">
    <w:name w:val="footnote text"/>
    <w:basedOn w:val="Normal"/>
    <w:semiHidden/>
    <w:pPr>
      <w:spacing w:line="240" w:lineRule="auto"/>
    </w:pPr>
    <w:rPr>
      <w:sz w:val="16"/>
    </w:rPr>
  </w:style>
  <w:style w:type="paragraph" w:styleId="CommentText">
    <w:name w:val="annotation text"/>
    <w:basedOn w:val="Normal"/>
    <w:link w:val="CommentTextChar"/>
    <w:semiHidden/>
    <w:rPr>
      <w:position w:val="2"/>
    </w:rPr>
  </w:style>
  <w:style w:type="character" w:styleId="FootnoteReference">
    <w:name w:val="footnote reference"/>
    <w:semiHidden/>
    <w:rPr>
      <w:sz w:val="16"/>
      <w:vertAlign w:val="superscript"/>
    </w:rPr>
  </w:style>
  <w:style w:type="paragraph" w:styleId="Title">
    <w:name w:val="Title"/>
    <w:basedOn w:val="Normal"/>
    <w:qFormat/>
    <w:pPr>
      <w:tabs>
        <w:tab w:val="left" w:pos="993"/>
        <w:tab w:val="left" w:pos="1440"/>
        <w:tab w:val="left" w:pos="2340"/>
        <w:tab w:val="left" w:pos="3060"/>
      </w:tabs>
      <w:spacing w:after="220" w:line="240" w:lineRule="auto"/>
      <w:jc w:val="center"/>
    </w:pPr>
    <w:rPr>
      <w:rFonts w:ascii="Times New Roman" w:hAnsi="Times New Roman"/>
      <w:b/>
      <w:noProof/>
      <w:sz w:val="22"/>
    </w:rPr>
  </w:style>
  <w:style w:type="paragraph" w:customStyle="1" w:styleId="DeltaViewTableHeading">
    <w:name w:val="DeltaView Table Heading"/>
    <w:basedOn w:val="Normal"/>
    <w:pPr>
      <w:spacing w:after="120" w:line="240" w:lineRule="auto"/>
      <w:jc w:val="left"/>
    </w:pPr>
    <w:rPr>
      <w:b/>
      <w:snapToGrid w:val="0"/>
      <w:sz w:val="24"/>
      <w:lang w:val="en-US"/>
    </w:rPr>
  </w:style>
  <w:style w:type="paragraph" w:customStyle="1" w:styleId="DeltaViewTableBody">
    <w:name w:val="DeltaView Table Body"/>
    <w:basedOn w:val="Normal"/>
    <w:pPr>
      <w:spacing w:after="0" w:line="240" w:lineRule="auto"/>
      <w:jc w:val="left"/>
    </w:pPr>
    <w:rPr>
      <w:snapToGrid w:val="0"/>
      <w:sz w:val="24"/>
      <w:lang w:val="en-US"/>
    </w:rPr>
  </w:style>
  <w:style w:type="character" w:customStyle="1" w:styleId="DeltaViewInsertion">
    <w:name w:val="DeltaView Insertion"/>
    <w:rPr>
      <w:color w:val="0000FF"/>
      <w:spacing w:val="0"/>
      <w:u w:val="double"/>
    </w:rPr>
  </w:style>
  <w:style w:type="character" w:customStyle="1" w:styleId="DeltaViewDeletion">
    <w:name w:val="DeltaView Deletion"/>
    <w:rPr>
      <w:strike/>
      <w:color w:val="FF0000"/>
      <w:spacing w:val="0"/>
    </w:rPr>
  </w:style>
  <w:style w:type="character" w:customStyle="1" w:styleId="DeltaViewMoveSource">
    <w:name w:val="DeltaView Move Source"/>
    <w:rPr>
      <w:strike/>
      <w:color w:val="00FF00"/>
      <w:spacing w:val="0"/>
    </w:rPr>
  </w:style>
  <w:style w:type="character" w:customStyle="1" w:styleId="DeltaViewMoveDestination">
    <w:name w:val="DeltaView Move Destination"/>
    <w:rPr>
      <w:color w:val="00FF00"/>
      <w:spacing w:val="0"/>
      <w:u w:val="double"/>
    </w:rPr>
  </w:style>
  <w:style w:type="character" w:customStyle="1" w:styleId="DeltaViewFormatChange">
    <w:name w:val="DeltaView Format Change"/>
    <w:rPr>
      <w:color w:val="000000"/>
      <w:spacing w:val="0"/>
    </w:rPr>
  </w:style>
  <w:style w:type="character" w:customStyle="1" w:styleId="DeltaViewMovedDeletion">
    <w:name w:val="DeltaView Moved Deletion"/>
    <w:rPr>
      <w:strike/>
      <w:color w:val="808080"/>
      <w:spacing w:val="0"/>
    </w:rPr>
  </w:style>
  <w:style w:type="character" w:customStyle="1" w:styleId="DeltaViewStyleChangeLabel">
    <w:name w:val="DeltaView Style Change Label"/>
    <w:rPr>
      <w:color w:val="000000"/>
      <w:spacing w:val="0"/>
    </w:rPr>
  </w:style>
  <w:style w:type="character" w:styleId="Strong">
    <w:name w:val="Strong"/>
    <w:qFormat/>
    <w:rPr>
      <w:b/>
    </w:rPr>
  </w:style>
  <w:style w:type="character" w:styleId="Emphasis">
    <w:name w:val="Emphasis"/>
    <w:qFormat/>
    <w:rPr>
      <w:i/>
    </w:rPr>
  </w:style>
  <w:style w:type="paragraph" w:styleId="BalloonText">
    <w:name w:val="Balloon Text"/>
    <w:basedOn w:val="Normal"/>
    <w:semiHidden/>
    <w:rPr>
      <w:rFonts w:ascii="Tahoma" w:hAnsi="Tahoma" w:cs="Tahoma"/>
      <w:sz w:val="16"/>
      <w:szCs w:val="16"/>
    </w:rPr>
  </w:style>
  <w:style w:type="character" w:styleId="CommentReference">
    <w:name w:val="annotation reference"/>
    <w:rsid w:val="0023615D"/>
    <w:rPr>
      <w:sz w:val="16"/>
      <w:szCs w:val="16"/>
    </w:rPr>
  </w:style>
  <w:style w:type="paragraph" w:styleId="CommentSubject">
    <w:name w:val="annotation subject"/>
    <w:basedOn w:val="CommentText"/>
    <w:next w:val="CommentText"/>
    <w:link w:val="CommentSubjectChar"/>
    <w:rsid w:val="0023615D"/>
    <w:rPr>
      <w:b/>
      <w:bCs/>
      <w:position w:val="0"/>
    </w:rPr>
  </w:style>
  <w:style w:type="character" w:customStyle="1" w:styleId="CommentTextChar">
    <w:name w:val="Comment Text Char"/>
    <w:link w:val="CommentText"/>
    <w:semiHidden/>
    <w:rsid w:val="0023615D"/>
    <w:rPr>
      <w:rFonts w:ascii="Arial" w:hAnsi="Arial"/>
      <w:position w:val="2"/>
      <w:lang w:eastAsia="en-US"/>
    </w:rPr>
  </w:style>
  <w:style w:type="character" w:customStyle="1" w:styleId="CommentSubjectChar">
    <w:name w:val="Comment Subject Char"/>
    <w:link w:val="CommentSubject"/>
    <w:rsid w:val="0023615D"/>
    <w:rPr>
      <w:rFonts w:ascii="Arial" w:hAnsi="Arial"/>
      <w:b/>
      <w:bCs/>
      <w:position w:val="2"/>
      <w:lang w:eastAsia="en-US"/>
    </w:rPr>
  </w:style>
  <w:style w:type="paragraph" w:styleId="Revision">
    <w:name w:val="Revision"/>
    <w:hidden/>
    <w:uiPriority w:val="99"/>
    <w:semiHidden/>
    <w:rsid w:val="005D51C9"/>
    <w:rPr>
      <w:rFonts w:ascii="Arial"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CB0F6552D2533449E6986FAC6B0DD0F" ma:contentTypeVersion="8" ma:contentTypeDescription="Create a new document." ma:contentTypeScope="" ma:versionID="df4bbf3d23274abf5ecd2b2f2ff23d9d">
  <xsd:schema xmlns:xsd="http://www.w3.org/2001/XMLSchema" xmlns:xs="http://www.w3.org/2001/XMLSchema" xmlns:p="http://schemas.microsoft.com/office/2006/metadata/properties" xmlns:ns1="http://schemas.microsoft.com/sharepoint/v3" xmlns:ns2="8e092e72-9dd9-4d1a-979d-b67bd05e32ee" xmlns:ns3="09eefdc1-0c7c-4999-b442-3ee5c652a491" targetNamespace="http://schemas.microsoft.com/office/2006/metadata/properties" ma:root="true" ma:fieldsID="0c38e470670dff2fff75feda6b462068" ns1:_="" ns2:_="" ns3:_="">
    <xsd:import namespace="http://schemas.microsoft.com/sharepoint/v3"/>
    <xsd:import namespace="8e092e72-9dd9-4d1a-979d-b67bd05e32ee"/>
    <xsd:import namespace="09eefdc1-0c7c-4999-b442-3ee5c652a49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092e72-9dd9-4d1a-979d-b67bd05e32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eefdc1-0c7c-4999-b442-3ee5c652a49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A448F40-8AF7-4884-A3A3-5FAC89C77713}">
  <ds:schemaRefs>
    <ds:schemaRef ds:uri="http://schemas.microsoft.com/sharepoint/v3/contenttype/forms"/>
  </ds:schemaRefs>
</ds:datastoreItem>
</file>

<file path=customXml/itemProps2.xml><?xml version="1.0" encoding="utf-8"?>
<ds:datastoreItem xmlns:ds="http://schemas.openxmlformats.org/officeDocument/2006/customXml" ds:itemID="{FB1253E3-4E9C-42F1-B0FA-E86165FA9241}">
  <ds:schemaRefs>
    <ds:schemaRef ds:uri="http://schemas.microsoft.com/office/2006/metadata/properties"/>
    <ds:schemaRef ds:uri="http://schemas.microsoft.com/office/infopath/2007/PartnerControls"/>
    <ds:schemaRef ds:uri="cadce026-d35b-4a62-a2ee-1436bb44fb55"/>
    <ds:schemaRef ds:uri="296f8304-7f63-4501-8ca1-63068ba277e1"/>
  </ds:schemaRefs>
</ds:datastoreItem>
</file>

<file path=customXml/itemProps3.xml><?xml version="1.0" encoding="utf-8"?>
<ds:datastoreItem xmlns:ds="http://schemas.openxmlformats.org/officeDocument/2006/customXml" ds:itemID="{0DB02B55-81CB-4BDF-9191-9434BE9A4BEE}"/>
</file>

<file path=docProps/app.xml><?xml version="1.0" encoding="utf-8"?>
<Properties xmlns="http://schemas.openxmlformats.org/officeDocument/2006/extended-properties" xmlns:vt="http://schemas.openxmlformats.org/officeDocument/2006/docPropsVTypes">
  <Template>Normal</Template>
  <TotalTime>21</TotalTime>
  <Pages>5</Pages>
  <Words>814</Words>
  <Characters>4640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lpstr>
    </vt:vector>
  </TitlesOfParts>
  <Manager> </Manager>
  <Company> </Company>
  <LinksUpToDate>false</LinksUpToDate>
  <CharactersWithSpaces>5444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Walker (ESO), Lurrentia</dc:creator>
  <cp:keywords> </cp:keywords>
  <dc:description> </dc:description>
  <cp:lastModifiedBy>Author</cp:lastModifiedBy>
  <cp:revision>19</cp:revision>
  <dcterms:created xsi:type="dcterms:W3CDTF">2023-03-06T15:09:00Z</dcterms:created>
  <dcterms:modified xsi:type="dcterms:W3CDTF">2024-04-25T14:26:00Z</dcterms:modified>
  <cp:category>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536821107</vt:i4>
  </property>
  <property fmtid="{D5CDD505-2E9C-101B-9397-08002B2CF9AE}" pid="3" name="_NewReviewCycle">
    <vt:lpwstr/>
  </property>
  <property fmtid="{D5CDD505-2E9C-101B-9397-08002B2CF9AE}" pid="4" name="_EmailSubject">
    <vt:lpwstr>STC Mod Proposal NGESO (1)</vt:lpwstr>
  </property>
  <property fmtid="{D5CDD505-2E9C-101B-9397-08002B2CF9AE}" pid="5" name="_AuthorEmail">
    <vt:lpwstr>Bec.Thornton@nationalgrid.com</vt:lpwstr>
  </property>
  <property fmtid="{D5CDD505-2E9C-101B-9397-08002B2CF9AE}" pid="6" name="_AuthorEmailDisplayName">
    <vt:lpwstr>Thornton, Bec</vt:lpwstr>
  </property>
  <property fmtid="{D5CDD505-2E9C-101B-9397-08002B2CF9AE}" pid="7" name="_PreviousAdHocReviewCycleID">
    <vt:i4>-45049704</vt:i4>
  </property>
  <property fmtid="{D5CDD505-2E9C-101B-9397-08002B2CF9AE}" pid="8" name="_ReviewingToolsShownOnce">
    <vt:lpwstr/>
  </property>
  <property fmtid="{D5CDD505-2E9C-101B-9397-08002B2CF9AE}" pid="9" name="IconOverlay">
    <vt:lpwstr/>
  </property>
  <property fmtid="{D5CDD505-2E9C-101B-9397-08002B2CF9AE}" pid="10" name="test">
    <vt:lpwstr/>
  </property>
  <property fmtid="{D5CDD505-2E9C-101B-9397-08002B2CF9AE}" pid="11" name="ContentTypeId">
    <vt:lpwstr>0x010100FCB0F6552D2533449E6986FAC6B0DD0F</vt:lpwstr>
  </property>
  <property fmtid="{D5CDD505-2E9C-101B-9397-08002B2CF9AE}" pid="12" name="MediaServiceImageTags">
    <vt:lpwstr/>
  </property>
  <property fmtid="{D5CDD505-2E9C-101B-9397-08002B2CF9AE}" pid="13" name="MSIP_Label_7b67b050-2e12-4c1b-9cc6-12fcbcc0bbf7_Enabled">
    <vt:lpwstr>True</vt:lpwstr>
  </property>
  <property fmtid="{D5CDD505-2E9C-101B-9397-08002B2CF9AE}" pid="14" name="MSIP_Label_7b67b050-2e12-4c1b-9cc6-12fcbcc0bbf7_SiteId">
    <vt:lpwstr>185562ad-39bc-4840-8e40-be6216340c52</vt:lpwstr>
  </property>
  <property fmtid="{D5CDD505-2E9C-101B-9397-08002B2CF9AE}" pid="15" name="MSIP_Label_7b67b050-2e12-4c1b-9cc6-12fcbcc0bbf7_SetDate">
    <vt:lpwstr>2024-05-02T09:32:55Z</vt:lpwstr>
  </property>
  <property fmtid="{D5CDD505-2E9C-101B-9397-08002B2CF9AE}" pid="16" name="MSIP_Label_7b67b050-2e12-4c1b-9cc6-12fcbcc0bbf7_Name">
    <vt:lpwstr>Official. \ External Permitted</vt:lpwstr>
  </property>
  <property fmtid="{D5CDD505-2E9C-101B-9397-08002B2CF9AE}" pid="17" name="MSIP_Label_7b67b050-2e12-4c1b-9cc6-12fcbcc0bbf7_ActionId">
    <vt:lpwstr>e3a94672-e37b-47b5-ac9e-9884772f4207</vt:lpwstr>
  </property>
  <property fmtid="{D5CDD505-2E9C-101B-9397-08002B2CF9AE}" pid="18" name="MSIP_Label_7b67b050-2e12-4c1b-9cc6-12fcbcc0bbf7_Removed">
    <vt:lpwstr>False</vt:lpwstr>
  </property>
  <property fmtid="{D5CDD505-2E9C-101B-9397-08002B2CF9AE}" pid="19" name="MSIP_Label_7b67b050-2e12-4c1b-9cc6-12fcbcc0bbf7_Parent">
    <vt:lpwstr>8dbff476-1836-4f70-ae84-d1ff97414a3a</vt:lpwstr>
  </property>
  <property fmtid="{D5CDD505-2E9C-101B-9397-08002B2CF9AE}" pid="20" name="MSIP_Label_7b67b050-2e12-4c1b-9cc6-12fcbcc0bbf7_Extended_MSFT_Method">
    <vt:lpwstr>Standard</vt:lpwstr>
  </property>
  <property fmtid="{D5CDD505-2E9C-101B-9397-08002B2CF9AE}" pid="21" name="MSIP_Label_8dbff476-1836-4f70-ae84-d1ff97414a3a_Enabled">
    <vt:lpwstr>True</vt:lpwstr>
  </property>
  <property fmtid="{D5CDD505-2E9C-101B-9397-08002B2CF9AE}" pid="22" name="MSIP_Label_8dbff476-1836-4f70-ae84-d1ff97414a3a_SiteId">
    <vt:lpwstr>185562ad-39bc-4840-8e40-be6216340c52</vt:lpwstr>
  </property>
  <property fmtid="{D5CDD505-2E9C-101B-9397-08002B2CF9AE}" pid="23" name="MSIP_Label_8dbff476-1836-4f70-ae84-d1ff97414a3a_SetDate">
    <vt:lpwstr>2024-05-02T09:32:55Z</vt:lpwstr>
  </property>
  <property fmtid="{D5CDD505-2E9C-101B-9397-08002B2CF9AE}" pid="24" name="MSIP_Label_8dbff476-1836-4f70-ae84-d1ff97414a3a_Name">
    <vt:lpwstr>Official.</vt:lpwstr>
  </property>
  <property fmtid="{D5CDD505-2E9C-101B-9397-08002B2CF9AE}" pid="25" name="MSIP_Label_8dbff476-1836-4f70-ae84-d1ff97414a3a_ActionId">
    <vt:lpwstr>6030b06e-afa8-4fb5-8f9e-028979a359de</vt:lpwstr>
  </property>
  <property fmtid="{D5CDD505-2E9C-101B-9397-08002B2CF9AE}" pid="26" name="MSIP_Label_8dbff476-1836-4f70-ae84-d1ff97414a3a_Extended_MSFT_Method">
    <vt:lpwstr>Standard</vt:lpwstr>
  </property>
  <property fmtid="{D5CDD505-2E9C-101B-9397-08002B2CF9AE}" pid="27" name="Sensitivity">
    <vt:lpwstr>Official. \ External Permitted Official.</vt:lpwstr>
  </property>
</Properties>
</file>